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1C082" w14:textId="77777777" w:rsidR="00616968" w:rsidRPr="000F6836" w:rsidRDefault="00616968" w:rsidP="00616968">
      <w:pPr>
        <w:pStyle w:val="ManualHeading2"/>
        <w:numPr>
          <w:ilvl w:val="0"/>
          <w:numId w:val="0"/>
        </w:numPr>
        <w:ind w:left="851" w:hanging="851"/>
        <w:rPr>
          <w:lang w:val="en-GB"/>
        </w:rPr>
      </w:pPr>
      <w:r w:rsidRPr="000F6836">
        <w:rPr>
          <w:i/>
          <w:lang w:val="en-GB"/>
        </w:rPr>
        <w:t>S.26.02 — Solvency Capital Requirement — Counterparty default risk</w:t>
      </w:r>
    </w:p>
    <w:p w14:paraId="404329D2" w14:textId="77777777" w:rsidR="00616968" w:rsidRPr="000F6836" w:rsidRDefault="00616968" w:rsidP="00616968">
      <w:pPr>
        <w:rPr>
          <w:lang w:val="en-GB"/>
        </w:rPr>
      </w:pPr>
      <w:r w:rsidRPr="000F6836">
        <w:rPr>
          <w:i/>
          <w:lang w:val="en-GB"/>
        </w:rPr>
        <w:t>General comments</w:t>
      </w:r>
    </w:p>
    <w:p w14:paraId="6BA83B06"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2FED37F0" w14:textId="11370F8C" w:rsidR="00616968" w:rsidRPr="000F6836" w:rsidRDefault="00616968" w:rsidP="00616968">
      <w:pPr>
        <w:rPr>
          <w:lang w:val="en-GB"/>
        </w:rPr>
      </w:pPr>
      <w:r w:rsidRPr="000F6836">
        <w:rPr>
          <w:lang w:val="en-GB"/>
        </w:rPr>
        <w:t>Template SR.26.02 has to be filled in for each ring–fenced fund (RFF), each matching adjustment portfolio (MAP) and for the remaining part. However, where a</w:t>
      </w:r>
      <w:ins w:id="0"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3A87B540" w14:textId="77777777" w:rsidR="00616968" w:rsidRPr="000F6836" w:rsidRDefault="00616968" w:rsidP="00616968">
      <w:pPr>
        <w:rPr>
          <w:lang w:val="en-GB"/>
        </w:rPr>
      </w:pPr>
      <w:r w:rsidRPr="000F6836">
        <w:rPr>
          <w:lang w:val="en-GB"/>
        </w:rPr>
        <w:t>Template SR.26.02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03412189" w14:textId="77777777" w:rsidR="00616968" w:rsidRPr="000F6836" w:rsidRDefault="00616968" w:rsidP="00616968">
      <w:pPr>
        <w:rPr>
          <w:lang w:val="en-GB"/>
        </w:rPr>
      </w:pPr>
      <w:r w:rsidRPr="000F6836">
        <w:rPr>
          <w:lang w:val="en-GB"/>
        </w:rPr>
        <w:t>For group reporting the following specific requirements shall be met:</w:t>
      </w:r>
    </w:p>
    <w:p w14:paraId="74B02A9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Solvency II Directive is used, either exclusively or in combination with method 2 as defined in Article 233 of Directive 2009/138/EC;</w:t>
      </w:r>
    </w:p>
    <w:p w14:paraId="255F721A"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59A90851"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322"/>
        <w:gridCol w:w="2228"/>
        <w:gridCol w:w="4736"/>
      </w:tblGrid>
      <w:tr w:rsidR="00616968" w:rsidRPr="000F6836" w14:paraId="243937F0" w14:textId="77777777" w:rsidTr="00915624">
        <w:tc>
          <w:tcPr>
            <w:tcW w:w="2322" w:type="dxa"/>
            <w:tcBorders>
              <w:top w:val="single" w:sz="2" w:space="0" w:color="auto"/>
              <w:left w:val="single" w:sz="2" w:space="0" w:color="auto"/>
              <w:bottom w:val="single" w:sz="2" w:space="0" w:color="auto"/>
              <w:right w:val="single" w:sz="2" w:space="0" w:color="auto"/>
            </w:tcBorders>
          </w:tcPr>
          <w:p w14:paraId="44B0E018" w14:textId="77777777" w:rsidR="00616968" w:rsidRPr="000F6836" w:rsidRDefault="00616968" w:rsidP="00915624">
            <w:pPr>
              <w:adjustRightInd w:val="0"/>
              <w:spacing w:before="0" w:after="0"/>
              <w:jc w:val="left"/>
              <w:rPr>
                <w:lang w:val="en-GB"/>
              </w:rPr>
            </w:pPr>
          </w:p>
        </w:tc>
        <w:tc>
          <w:tcPr>
            <w:tcW w:w="2228" w:type="dxa"/>
            <w:tcBorders>
              <w:top w:val="single" w:sz="2" w:space="0" w:color="auto"/>
              <w:left w:val="single" w:sz="2" w:space="0" w:color="auto"/>
              <w:bottom w:val="single" w:sz="2" w:space="0" w:color="auto"/>
              <w:right w:val="single" w:sz="2" w:space="0" w:color="auto"/>
            </w:tcBorders>
          </w:tcPr>
          <w:p w14:paraId="5091DC4C" w14:textId="77777777" w:rsidR="00616968" w:rsidRPr="000F6836" w:rsidRDefault="00616968" w:rsidP="00915624">
            <w:pPr>
              <w:pStyle w:val="NormalCentered"/>
              <w:rPr>
                <w:lang w:val="en-GB"/>
              </w:rPr>
            </w:pPr>
            <w:r w:rsidRPr="000F6836">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06BD38D0" w14:textId="77777777" w:rsidR="00616968" w:rsidRPr="000F6836" w:rsidRDefault="00616968" w:rsidP="00915624">
            <w:pPr>
              <w:pStyle w:val="NormalCentered"/>
              <w:rPr>
                <w:lang w:val="en-GB"/>
              </w:rPr>
            </w:pPr>
            <w:r w:rsidRPr="000F6836">
              <w:rPr>
                <w:i/>
                <w:iCs/>
                <w:lang w:val="en-GB"/>
              </w:rPr>
              <w:t>INSTRUCTIONS</w:t>
            </w:r>
          </w:p>
        </w:tc>
      </w:tr>
      <w:tr w:rsidR="00616968" w:rsidRPr="000F6836" w14:paraId="074C8A14" w14:textId="77777777" w:rsidTr="00915624">
        <w:tc>
          <w:tcPr>
            <w:tcW w:w="2322" w:type="dxa"/>
            <w:tcBorders>
              <w:top w:val="single" w:sz="2" w:space="0" w:color="auto"/>
              <w:left w:val="single" w:sz="2" w:space="0" w:color="auto"/>
              <w:bottom w:val="single" w:sz="2" w:space="0" w:color="auto"/>
              <w:right w:val="single" w:sz="2" w:space="0" w:color="auto"/>
            </w:tcBorders>
          </w:tcPr>
          <w:p w14:paraId="4223CAC1" w14:textId="77777777" w:rsidR="00616968" w:rsidRPr="000F6836" w:rsidRDefault="00616968" w:rsidP="00915624">
            <w:pPr>
              <w:pStyle w:val="NormalLeft"/>
              <w:rPr>
                <w:lang w:val="en-GB"/>
              </w:rPr>
            </w:pPr>
            <w:r w:rsidRPr="000F6836">
              <w:rPr>
                <w:lang w:val="en-GB"/>
              </w:rPr>
              <w:t>Z0010</w:t>
            </w:r>
          </w:p>
        </w:tc>
        <w:tc>
          <w:tcPr>
            <w:tcW w:w="2228" w:type="dxa"/>
            <w:tcBorders>
              <w:top w:val="single" w:sz="2" w:space="0" w:color="auto"/>
              <w:left w:val="single" w:sz="2" w:space="0" w:color="auto"/>
              <w:bottom w:val="single" w:sz="2" w:space="0" w:color="auto"/>
              <w:right w:val="single" w:sz="2" w:space="0" w:color="auto"/>
            </w:tcBorders>
          </w:tcPr>
          <w:p w14:paraId="72261C69" w14:textId="77777777" w:rsidR="00616968" w:rsidRPr="000F6836" w:rsidRDefault="00616968" w:rsidP="00915624">
            <w:pPr>
              <w:pStyle w:val="NormalLeft"/>
              <w:rPr>
                <w:lang w:val="en-GB"/>
              </w:rPr>
            </w:pPr>
            <w:r w:rsidRPr="000F6836">
              <w:rPr>
                <w:lang w:val="en-GB"/>
              </w:rPr>
              <w:t>Article 112</w:t>
            </w:r>
          </w:p>
        </w:tc>
        <w:tc>
          <w:tcPr>
            <w:tcW w:w="4736" w:type="dxa"/>
            <w:tcBorders>
              <w:top w:val="single" w:sz="2" w:space="0" w:color="auto"/>
              <w:left w:val="single" w:sz="2" w:space="0" w:color="auto"/>
              <w:bottom w:val="single" w:sz="2" w:space="0" w:color="auto"/>
              <w:right w:val="single" w:sz="2" w:space="0" w:color="auto"/>
            </w:tcBorders>
          </w:tcPr>
          <w:p w14:paraId="3B1CE13B"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5DF95C4A" w14:textId="77777777" w:rsidR="00616968" w:rsidRPr="000F6836" w:rsidRDefault="00616968" w:rsidP="00915624">
            <w:pPr>
              <w:pStyle w:val="NormalLeft"/>
              <w:rPr>
                <w:lang w:val="en-GB"/>
              </w:rPr>
            </w:pPr>
            <w:r w:rsidRPr="000F6836">
              <w:rPr>
                <w:lang w:val="en-GB"/>
              </w:rPr>
              <w:t>1 — Article 112 (7) reporting</w:t>
            </w:r>
          </w:p>
          <w:p w14:paraId="42566424" w14:textId="77777777" w:rsidR="00616968" w:rsidRPr="000F6836" w:rsidRDefault="00616968" w:rsidP="00915624">
            <w:pPr>
              <w:pStyle w:val="NormalLeft"/>
              <w:rPr>
                <w:lang w:val="en-GB"/>
              </w:rPr>
            </w:pPr>
            <w:r w:rsidRPr="000F6836">
              <w:rPr>
                <w:lang w:val="en-GB"/>
              </w:rPr>
              <w:t>2 — Regular reporting</w:t>
            </w:r>
          </w:p>
        </w:tc>
      </w:tr>
      <w:tr w:rsidR="00616968" w:rsidRPr="000F6836" w14:paraId="52BF92C0" w14:textId="77777777" w:rsidTr="00915624">
        <w:tc>
          <w:tcPr>
            <w:tcW w:w="2322" w:type="dxa"/>
            <w:tcBorders>
              <w:top w:val="single" w:sz="2" w:space="0" w:color="auto"/>
              <w:left w:val="single" w:sz="2" w:space="0" w:color="auto"/>
              <w:bottom w:val="single" w:sz="2" w:space="0" w:color="auto"/>
              <w:right w:val="single" w:sz="2" w:space="0" w:color="auto"/>
            </w:tcBorders>
          </w:tcPr>
          <w:p w14:paraId="1E59E24E" w14:textId="77777777" w:rsidR="00616968" w:rsidRPr="000F6836" w:rsidRDefault="00616968" w:rsidP="00915624">
            <w:pPr>
              <w:pStyle w:val="NormalLeft"/>
              <w:rPr>
                <w:lang w:val="en-GB"/>
              </w:rPr>
            </w:pPr>
            <w:r w:rsidRPr="000F6836">
              <w:rPr>
                <w:lang w:val="en-GB"/>
              </w:rPr>
              <w:t>Z0020</w:t>
            </w:r>
          </w:p>
        </w:tc>
        <w:tc>
          <w:tcPr>
            <w:tcW w:w="2228" w:type="dxa"/>
            <w:tcBorders>
              <w:top w:val="single" w:sz="2" w:space="0" w:color="auto"/>
              <w:left w:val="single" w:sz="2" w:space="0" w:color="auto"/>
              <w:bottom w:val="single" w:sz="2" w:space="0" w:color="auto"/>
              <w:right w:val="single" w:sz="2" w:space="0" w:color="auto"/>
            </w:tcBorders>
          </w:tcPr>
          <w:p w14:paraId="794B9749" w14:textId="77777777" w:rsidR="00616968" w:rsidRPr="000F6836" w:rsidRDefault="00616968" w:rsidP="00915624">
            <w:pPr>
              <w:pStyle w:val="NormalLeft"/>
              <w:rPr>
                <w:lang w:val="en-GB"/>
              </w:rPr>
            </w:pPr>
            <w:r w:rsidRPr="000F6836">
              <w:rPr>
                <w:lang w:val="en-GB"/>
              </w:rPr>
              <w:t>Ring Fenced Fund/Matching adjustment portfolios/Remaining part</w:t>
            </w:r>
          </w:p>
        </w:tc>
        <w:tc>
          <w:tcPr>
            <w:tcW w:w="4736" w:type="dxa"/>
            <w:tcBorders>
              <w:top w:val="single" w:sz="2" w:space="0" w:color="auto"/>
              <w:left w:val="single" w:sz="2" w:space="0" w:color="auto"/>
              <w:bottom w:val="single" w:sz="2" w:space="0" w:color="auto"/>
              <w:right w:val="single" w:sz="2" w:space="0" w:color="auto"/>
            </w:tcBorders>
          </w:tcPr>
          <w:p w14:paraId="63F7BA43"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31B1882A" w14:textId="77777777" w:rsidR="00616968" w:rsidRPr="000F6836" w:rsidRDefault="00616968" w:rsidP="00915624">
            <w:pPr>
              <w:pStyle w:val="NormalLeft"/>
              <w:rPr>
                <w:lang w:val="en-GB"/>
              </w:rPr>
            </w:pPr>
            <w:r w:rsidRPr="000F6836">
              <w:rPr>
                <w:lang w:val="en-GB"/>
              </w:rPr>
              <w:t>1 — RFF/MAP</w:t>
            </w:r>
          </w:p>
          <w:p w14:paraId="02C17559" w14:textId="77777777" w:rsidR="00616968" w:rsidRPr="000F6836" w:rsidRDefault="00616968" w:rsidP="00915624">
            <w:pPr>
              <w:pStyle w:val="NormalLeft"/>
              <w:rPr>
                <w:lang w:val="en-GB"/>
              </w:rPr>
            </w:pPr>
            <w:r w:rsidRPr="000F6836">
              <w:rPr>
                <w:lang w:val="en-GB"/>
              </w:rPr>
              <w:t>2 — Remaining part</w:t>
            </w:r>
          </w:p>
        </w:tc>
      </w:tr>
      <w:tr w:rsidR="00616968" w:rsidRPr="000F6836" w14:paraId="79303CD7" w14:textId="77777777" w:rsidTr="00915624">
        <w:tc>
          <w:tcPr>
            <w:tcW w:w="2322" w:type="dxa"/>
            <w:tcBorders>
              <w:top w:val="single" w:sz="2" w:space="0" w:color="auto"/>
              <w:left w:val="single" w:sz="2" w:space="0" w:color="auto"/>
              <w:bottom w:val="single" w:sz="2" w:space="0" w:color="auto"/>
              <w:right w:val="single" w:sz="2" w:space="0" w:color="auto"/>
            </w:tcBorders>
          </w:tcPr>
          <w:p w14:paraId="1A6DAB2B" w14:textId="77777777" w:rsidR="00616968" w:rsidRPr="000F6836" w:rsidRDefault="00616968" w:rsidP="00915624">
            <w:pPr>
              <w:pStyle w:val="NormalLeft"/>
              <w:rPr>
                <w:lang w:val="en-GB"/>
              </w:rPr>
            </w:pPr>
            <w:r w:rsidRPr="000F6836">
              <w:rPr>
                <w:lang w:val="en-GB"/>
              </w:rPr>
              <w:t>Z0030</w:t>
            </w:r>
          </w:p>
        </w:tc>
        <w:tc>
          <w:tcPr>
            <w:tcW w:w="2228" w:type="dxa"/>
            <w:tcBorders>
              <w:top w:val="single" w:sz="2" w:space="0" w:color="auto"/>
              <w:left w:val="single" w:sz="2" w:space="0" w:color="auto"/>
              <w:bottom w:val="single" w:sz="2" w:space="0" w:color="auto"/>
              <w:right w:val="single" w:sz="2" w:space="0" w:color="auto"/>
            </w:tcBorders>
          </w:tcPr>
          <w:p w14:paraId="7C4C4BD0" w14:textId="77777777" w:rsidR="00616968" w:rsidRPr="000F6836" w:rsidRDefault="00616968" w:rsidP="00915624">
            <w:pPr>
              <w:pStyle w:val="NormalLeft"/>
              <w:rPr>
                <w:lang w:val="en-GB"/>
              </w:rPr>
            </w:pPr>
            <w:r w:rsidRPr="000F6836">
              <w:rPr>
                <w:lang w:val="en-GB"/>
              </w:rPr>
              <w:t>Fund/Portfolio number</w:t>
            </w:r>
          </w:p>
        </w:tc>
        <w:tc>
          <w:tcPr>
            <w:tcW w:w="4736" w:type="dxa"/>
            <w:tcBorders>
              <w:top w:val="single" w:sz="2" w:space="0" w:color="auto"/>
              <w:left w:val="single" w:sz="2" w:space="0" w:color="auto"/>
              <w:bottom w:val="single" w:sz="2" w:space="0" w:color="auto"/>
              <w:right w:val="single" w:sz="2" w:space="0" w:color="auto"/>
            </w:tcBorders>
          </w:tcPr>
          <w:p w14:paraId="65F81450" w14:textId="5261E673" w:rsidR="00616968" w:rsidRPr="000F6836" w:rsidRDefault="00616968" w:rsidP="00915624">
            <w:pPr>
              <w:pStyle w:val="NormalLeft"/>
              <w:rPr>
                <w:lang w:val="en-GB"/>
              </w:rPr>
            </w:pPr>
            <w:r w:rsidRPr="000F6836">
              <w:rPr>
                <w:lang w:val="en-GB"/>
              </w:rPr>
              <w:t xml:space="preserve">When item Z0020 = 1, identification number for a ring fenced fund or matching adjustment portfolio. This number is attributed by the undertaking within the scope of group supervision and must be consistent over time </w:t>
            </w:r>
            <w:r w:rsidRPr="000F6836">
              <w:rPr>
                <w:lang w:val="en-GB"/>
              </w:rPr>
              <w:lastRenderedPageBreak/>
              <w:t>and with the fund/portfolio number reported in other templates.</w:t>
            </w:r>
            <w:r w:rsidR="00915624" w:rsidRPr="000F6836">
              <w:rPr>
                <w:lang w:val="en-GB"/>
              </w:rPr>
              <w:t xml:space="preserve"> </w:t>
            </w:r>
          </w:p>
        </w:tc>
      </w:tr>
      <w:tr w:rsidR="00616968" w:rsidRPr="000F6836" w14:paraId="1740427A" w14:textId="77777777" w:rsidTr="00915624">
        <w:tc>
          <w:tcPr>
            <w:tcW w:w="2322" w:type="dxa"/>
            <w:tcBorders>
              <w:top w:val="single" w:sz="2" w:space="0" w:color="auto"/>
              <w:left w:val="single" w:sz="2" w:space="0" w:color="auto"/>
              <w:bottom w:val="single" w:sz="2" w:space="0" w:color="auto"/>
              <w:right w:val="single" w:sz="2" w:space="0" w:color="auto"/>
            </w:tcBorders>
          </w:tcPr>
          <w:p w14:paraId="4A9B0701" w14:textId="77777777" w:rsidR="00616968" w:rsidRPr="000F6836" w:rsidRDefault="00616968" w:rsidP="00915624">
            <w:pPr>
              <w:pStyle w:val="NormalLeft"/>
              <w:rPr>
                <w:lang w:val="en-GB"/>
              </w:rPr>
            </w:pPr>
            <w:r w:rsidRPr="000F6836">
              <w:rPr>
                <w:lang w:val="en-GB"/>
              </w:rPr>
              <w:lastRenderedPageBreak/>
              <w:t>R0010/C0010</w:t>
            </w:r>
          </w:p>
        </w:tc>
        <w:tc>
          <w:tcPr>
            <w:tcW w:w="2228" w:type="dxa"/>
            <w:tcBorders>
              <w:top w:val="single" w:sz="2" w:space="0" w:color="auto"/>
              <w:left w:val="single" w:sz="2" w:space="0" w:color="auto"/>
              <w:bottom w:val="single" w:sz="2" w:space="0" w:color="auto"/>
              <w:right w:val="single" w:sz="2" w:space="0" w:color="auto"/>
            </w:tcBorders>
          </w:tcPr>
          <w:p w14:paraId="386897CB" w14:textId="77777777" w:rsidR="00616968" w:rsidRPr="000F6836" w:rsidRDefault="00616968" w:rsidP="00915624">
            <w:pPr>
              <w:pStyle w:val="NormalLeft"/>
              <w:rPr>
                <w:lang w:val="en-GB"/>
              </w:rPr>
            </w:pPr>
            <w:r w:rsidRPr="000F6836">
              <w:rPr>
                <w:lang w:val="en-GB"/>
              </w:rPr>
              <w:t>Simplifications</w:t>
            </w:r>
          </w:p>
        </w:tc>
        <w:tc>
          <w:tcPr>
            <w:tcW w:w="4736" w:type="dxa"/>
            <w:tcBorders>
              <w:top w:val="single" w:sz="2" w:space="0" w:color="auto"/>
              <w:left w:val="single" w:sz="2" w:space="0" w:color="auto"/>
              <w:bottom w:val="single" w:sz="2" w:space="0" w:color="auto"/>
              <w:right w:val="single" w:sz="2" w:space="0" w:color="auto"/>
            </w:tcBorders>
          </w:tcPr>
          <w:p w14:paraId="1F9405D7" w14:textId="14DACE1C" w:rsidR="00616968" w:rsidRPr="000F6836" w:rsidRDefault="00616968" w:rsidP="00915624">
            <w:pPr>
              <w:pStyle w:val="NormalLeft"/>
              <w:rPr>
                <w:lang w:val="en-GB"/>
              </w:rPr>
            </w:pPr>
            <w:r w:rsidRPr="000F6836">
              <w:rPr>
                <w:lang w:val="en-GB"/>
              </w:rPr>
              <w:t>Identify whether an undertaking used simplifications for the calculation of counter party default risk. The options in the following closed list shall be used:</w:t>
            </w:r>
          </w:p>
          <w:p w14:paraId="0CB0BA56" w14:textId="77777777" w:rsidR="00616968" w:rsidRPr="000F6836" w:rsidRDefault="00616968" w:rsidP="00915624">
            <w:pPr>
              <w:pStyle w:val="Point0"/>
              <w:rPr>
                <w:lang w:val="en-GB"/>
              </w:rPr>
            </w:pPr>
            <w:r w:rsidRPr="000F6836">
              <w:rPr>
                <w:lang w:val="en-GB"/>
              </w:rPr>
              <w:tab/>
              <w:t>3 –</w:t>
            </w:r>
            <w:r w:rsidRPr="000F6836">
              <w:rPr>
                <w:lang w:val="en-GB"/>
              </w:rPr>
              <w:tab/>
              <w:t>Simplification pooling arrangements, for the purposes of Article 109</w:t>
            </w:r>
          </w:p>
          <w:p w14:paraId="72E935AE" w14:textId="77777777" w:rsidR="00616968" w:rsidRPr="000F6836" w:rsidRDefault="00616968" w:rsidP="00915624">
            <w:pPr>
              <w:pStyle w:val="Point0"/>
              <w:rPr>
                <w:lang w:val="en-GB"/>
              </w:rPr>
            </w:pPr>
            <w:r w:rsidRPr="000F6836">
              <w:rPr>
                <w:lang w:val="en-GB"/>
              </w:rPr>
              <w:tab/>
              <w:t>4 –</w:t>
            </w:r>
            <w:r w:rsidRPr="000F6836">
              <w:rPr>
                <w:lang w:val="en-GB"/>
              </w:rPr>
              <w:tab/>
              <w:t>Simplification grouping single name exposures, for the purposes of Article 110</w:t>
            </w:r>
          </w:p>
          <w:p w14:paraId="77BD3624" w14:textId="77777777" w:rsidR="00616968" w:rsidRPr="000F6836" w:rsidRDefault="00616968" w:rsidP="00915624">
            <w:pPr>
              <w:pStyle w:val="Point0"/>
              <w:rPr>
                <w:lang w:val="en-GB"/>
              </w:rPr>
            </w:pPr>
            <w:r w:rsidRPr="000F6836">
              <w:rPr>
                <w:lang w:val="en-GB"/>
              </w:rPr>
              <w:tab/>
              <w:t>5 –</w:t>
            </w:r>
            <w:r w:rsidRPr="000F6836">
              <w:rPr>
                <w:lang w:val="en-GB"/>
              </w:rPr>
              <w:tab/>
              <w:t>Simplification of the LGD for reinsurance arrangements, for the purposes of Article 112a</w:t>
            </w:r>
          </w:p>
          <w:p w14:paraId="30D2EC81" w14:textId="77777777" w:rsidR="00616968" w:rsidRPr="000F6836" w:rsidRDefault="00616968" w:rsidP="00915624">
            <w:pPr>
              <w:pStyle w:val="Point0"/>
              <w:rPr>
                <w:lang w:val="en-GB"/>
              </w:rPr>
            </w:pPr>
            <w:r w:rsidRPr="000F6836">
              <w:rPr>
                <w:lang w:val="en-GB"/>
              </w:rPr>
              <w:tab/>
              <w:t>6 –</w:t>
            </w:r>
            <w:r w:rsidRPr="000F6836">
              <w:rPr>
                <w:lang w:val="en-GB"/>
              </w:rPr>
              <w:tab/>
              <w:t>Simplification for type 1 exposures, for the purposes of Article 112b</w:t>
            </w:r>
          </w:p>
          <w:p w14:paraId="26C7DA38" w14:textId="77777777" w:rsidR="00616968" w:rsidRPr="000F6836" w:rsidRDefault="00616968" w:rsidP="00915624">
            <w:pPr>
              <w:pStyle w:val="Point0"/>
              <w:rPr>
                <w:lang w:val="en-GB"/>
              </w:rPr>
            </w:pPr>
            <w:r w:rsidRPr="000F6836">
              <w:rPr>
                <w:lang w:val="en-GB"/>
              </w:rPr>
              <w:tab/>
              <w:t>7 –</w:t>
            </w:r>
            <w:r w:rsidRPr="000F6836">
              <w:rPr>
                <w:lang w:val="en-GB"/>
              </w:rPr>
              <w:tab/>
              <w:t>Simplification for the risk-mitigating effect of reinsurance arrangements, for the purposes of Article 111</w:t>
            </w:r>
          </w:p>
          <w:p w14:paraId="5C0B6983"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3CDBB842" w14:textId="77777777" w:rsidR="00616968" w:rsidRPr="000F6836" w:rsidRDefault="00616968" w:rsidP="00915624">
            <w:pPr>
              <w:pStyle w:val="NormalLeft"/>
              <w:rPr>
                <w:lang w:val="en-GB"/>
              </w:rPr>
            </w:pPr>
            <w:r w:rsidRPr="000F6836">
              <w:rPr>
                <w:lang w:val="en-GB"/>
              </w:rPr>
              <w:t>Options 3 to 7 may be used simultaneously.</w:t>
            </w:r>
          </w:p>
          <w:p w14:paraId="54388482" w14:textId="0FEECC8C" w:rsidR="00616968" w:rsidRPr="000F6836" w:rsidRDefault="00616968" w:rsidP="00915624">
            <w:pPr>
              <w:pStyle w:val="NormalLeft"/>
              <w:rPr>
                <w:lang w:val="en-GB"/>
              </w:rPr>
            </w:pPr>
            <w:r w:rsidRPr="000F6836">
              <w:rPr>
                <w:lang w:val="en-GB"/>
              </w:rPr>
              <w:t>Where R0010/C0010 = 4 or 6, for Type 1 exposures, only R0100/C0080 shall be filed in for R0100 </w:t>
            </w:r>
            <w:r w:rsidR="00915624" w:rsidRPr="000F6836">
              <w:rPr>
                <w:lang w:val="en-GB"/>
              </w:rPr>
              <w:t xml:space="preserve"> </w:t>
            </w:r>
          </w:p>
        </w:tc>
      </w:tr>
      <w:tr w:rsidR="00616968" w:rsidRPr="000F6836" w14:paraId="30EF15FA" w14:textId="77777777" w:rsidTr="00915624">
        <w:tc>
          <w:tcPr>
            <w:tcW w:w="2322" w:type="dxa"/>
            <w:tcBorders>
              <w:top w:val="single" w:sz="2" w:space="0" w:color="auto"/>
              <w:left w:val="single" w:sz="2" w:space="0" w:color="auto"/>
              <w:bottom w:val="single" w:sz="2" w:space="0" w:color="auto"/>
              <w:right w:val="single" w:sz="2" w:space="0" w:color="auto"/>
            </w:tcBorders>
          </w:tcPr>
          <w:p w14:paraId="1742EE3B" w14:textId="77777777" w:rsidR="00616968" w:rsidRPr="000F6836" w:rsidRDefault="00616968" w:rsidP="00915624">
            <w:pPr>
              <w:pStyle w:val="NormalLeft"/>
              <w:rPr>
                <w:lang w:val="en-GB"/>
              </w:rPr>
            </w:pPr>
            <w:r w:rsidRPr="000F6836">
              <w:rPr>
                <w:lang w:val="en-GB"/>
              </w:rPr>
              <w:t>R0100/C0080</w:t>
            </w:r>
          </w:p>
        </w:tc>
        <w:tc>
          <w:tcPr>
            <w:tcW w:w="2228" w:type="dxa"/>
            <w:tcBorders>
              <w:top w:val="single" w:sz="2" w:space="0" w:color="auto"/>
              <w:left w:val="single" w:sz="2" w:space="0" w:color="auto"/>
              <w:bottom w:val="single" w:sz="2" w:space="0" w:color="auto"/>
              <w:right w:val="single" w:sz="2" w:space="0" w:color="auto"/>
            </w:tcBorders>
          </w:tcPr>
          <w:p w14:paraId="7DBA11D7" w14:textId="77777777" w:rsidR="00616968" w:rsidRPr="000F6836" w:rsidRDefault="00616968" w:rsidP="00915624">
            <w:pPr>
              <w:pStyle w:val="NormalLeft"/>
              <w:rPr>
                <w:lang w:val="en-GB"/>
              </w:rPr>
            </w:pPr>
            <w:r w:rsidRPr="000F6836">
              <w:rPr>
                <w:lang w:val="en-GB"/>
              </w:rPr>
              <w:t>Type 1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64B5F16" w14:textId="62716C67" w:rsidR="00616968" w:rsidRPr="000F6836" w:rsidRDefault="00616968" w:rsidP="00915624">
            <w:pPr>
              <w:pStyle w:val="NormalLeft"/>
              <w:rPr>
                <w:lang w:val="en-GB"/>
              </w:rPr>
            </w:pPr>
            <w:r w:rsidRPr="000F6836">
              <w:rPr>
                <w:lang w:val="en-GB"/>
              </w:rPr>
              <w:t>This is the gross capital charge (before the application of the adjustment for the loss–absorbency capacity of technical provisions) for counterparty default risk arising from all Type 1 exposures.</w:t>
            </w:r>
          </w:p>
          <w:p w14:paraId="748BC41A" w14:textId="08F9841F" w:rsidR="00616968" w:rsidRPr="000F6836" w:rsidRDefault="00616968" w:rsidP="00915624">
            <w:pPr>
              <w:pStyle w:val="NormalLeft"/>
              <w:rPr>
                <w:lang w:val="en-GB"/>
              </w:rPr>
            </w:pPr>
            <w:r w:rsidRPr="000F6836">
              <w:rPr>
                <w:lang w:val="en-GB"/>
              </w:rPr>
              <w:t>Where R0010/C0010 = 4 or 6, this item shall represent the Gross solvency capital requirement using simplifications. </w:t>
            </w:r>
            <w:r w:rsidR="00915624" w:rsidRPr="000F6836">
              <w:rPr>
                <w:lang w:val="en-GB"/>
              </w:rPr>
              <w:t xml:space="preserve"> </w:t>
            </w:r>
          </w:p>
        </w:tc>
      </w:tr>
      <w:tr w:rsidR="00616968" w:rsidRPr="000F6836" w14:paraId="2069708C" w14:textId="77777777" w:rsidTr="00915624">
        <w:tc>
          <w:tcPr>
            <w:tcW w:w="2322" w:type="dxa"/>
            <w:tcBorders>
              <w:top w:val="single" w:sz="2" w:space="0" w:color="auto"/>
              <w:left w:val="single" w:sz="2" w:space="0" w:color="auto"/>
              <w:bottom w:val="single" w:sz="2" w:space="0" w:color="auto"/>
              <w:right w:val="single" w:sz="2" w:space="0" w:color="auto"/>
            </w:tcBorders>
          </w:tcPr>
          <w:p w14:paraId="5F2AED76" w14:textId="77777777" w:rsidR="00616968" w:rsidRPr="000F6836" w:rsidRDefault="00616968" w:rsidP="00915624">
            <w:pPr>
              <w:pStyle w:val="NormalLeft"/>
              <w:rPr>
                <w:lang w:val="en-GB"/>
              </w:rPr>
            </w:pPr>
            <w:r w:rsidRPr="000F6836">
              <w:rPr>
                <w:lang w:val="en-GB"/>
              </w:rPr>
              <w:t>R0110–R0200/C0020</w:t>
            </w:r>
          </w:p>
        </w:tc>
        <w:tc>
          <w:tcPr>
            <w:tcW w:w="2228" w:type="dxa"/>
            <w:tcBorders>
              <w:top w:val="single" w:sz="2" w:space="0" w:color="auto"/>
              <w:left w:val="single" w:sz="2" w:space="0" w:color="auto"/>
              <w:bottom w:val="single" w:sz="2" w:space="0" w:color="auto"/>
              <w:right w:val="single" w:sz="2" w:space="0" w:color="auto"/>
            </w:tcBorders>
          </w:tcPr>
          <w:p w14:paraId="0CE4B950" w14:textId="77777777" w:rsidR="00616968" w:rsidRPr="000F6836" w:rsidRDefault="00616968" w:rsidP="00915624">
            <w:pPr>
              <w:pStyle w:val="NormalLeft"/>
              <w:rPr>
                <w:lang w:val="en-GB"/>
              </w:rPr>
            </w:pPr>
            <w:r w:rsidRPr="000F6836">
              <w:rPr>
                <w:lang w:val="en-GB"/>
              </w:rPr>
              <w:t>Name of single name exposure</w:t>
            </w:r>
          </w:p>
        </w:tc>
        <w:tc>
          <w:tcPr>
            <w:tcW w:w="4736" w:type="dxa"/>
            <w:tcBorders>
              <w:top w:val="single" w:sz="2" w:space="0" w:color="auto"/>
              <w:left w:val="single" w:sz="2" w:space="0" w:color="auto"/>
              <w:bottom w:val="single" w:sz="2" w:space="0" w:color="auto"/>
              <w:right w:val="single" w:sz="2" w:space="0" w:color="auto"/>
            </w:tcBorders>
          </w:tcPr>
          <w:p w14:paraId="3DA5E5B0" w14:textId="77777777" w:rsidR="00616968" w:rsidRPr="000F6836" w:rsidRDefault="00616968" w:rsidP="00915624">
            <w:pPr>
              <w:pStyle w:val="NormalLeft"/>
              <w:rPr>
                <w:lang w:val="en-GB"/>
              </w:rPr>
            </w:pPr>
            <w:r w:rsidRPr="000F6836">
              <w:rPr>
                <w:lang w:val="en-GB"/>
              </w:rPr>
              <w:t>Describe the name of the 10 largest single exposures.</w:t>
            </w:r>
          </w:p>
        </w:tc>
      </w:tr>
      <w:tr w:rsidR="00616968" w:rsidRPr="000F6836" w14:paraId="2A621308" w14:textId="77777777" w:rsidTr="00915624">
        <w:tc>
          <w:tcPr>
            <w:tcW w:w="2322" w:type="dxa"/>
            <w:tcBorders>
              <w:top w:val="single" w:sz="2" w:space="0" w:color="auto"/>
              <w:left w:val="single" w:sz="2" w:space="0" w:color="auto"/>
              <w:bottom w:val="single" w:sz="2" w:space="0" w:color="auto"/>
              <w:right w:val="single" w:sz="2" w:space="0" w:color="auto"/>
            </w:tcBorders>
          </w:tcPr>
          <w:p w14:paraId="080F7C03" w14:textId="77777777" w:rsidR="00616968" w:rsidRPr="000F6836" w:rsidRDefault="00616968" w:rsidP="00915624">
            <w:pPr>
              <w:pStyle w:val="NormalLeft"/>
              <w:rPr>
                <w:lang w:val="en-GB"/>
              </w:rPr>
            </w:pPr>
            <w:r w:rsidRPr="000F6836">
              <w:rPr>
                <w:lang w:val="en-GB"/>
              </w:rPr>
              <w:t>R0110–R0200/C0030</w:t>
            </w:r>
          </w:p>
        </w:tc>
        <w:tc>
          <w:tcPr>
            <w:tcW w:w="2228" w:type="dxa"/>
            <w:tcBorders>
              <w:top w:val="single" w:sz="2" w:space="0" w:color="auto"/>
              <w:left w:val="single" w:sz="2" w:space="0" w:color="auto"/>
              <w:bottom w:val="single" w:sz="2" w:space="0" w:color="auto"/>
              <w:right w:val="single" w:sz="2" w:space="0" w:color="auto"/>
            </w:tcBorders>
          </w:tcPr>
          <w:p w14:paraId="551527B3" w14:textId="77777777" w:rsidR="00616968" w:rsidRPr="000F6836" w:rsidRDefault="00616968" w:rsidP="00915624">
            <w:pPr>
              <w:pStyle w:val="NormalLeft"/>
              <w:rPr>
                <w:lang w:val="en-GB"/>
              </w:rPr>
            </w:pPr>
            <w:r w:rsidRPr="000F6836">
              <w:rPr>
                <w:lang w:val="en-GB"/>
              </w:rPr>
              <w:t>Code of single name exposure</w:t>
            </w:r>
          </w:p>
        </w:tc>
        <w:tc>
          <w:tcPr>
            <w:tcW w:w="4736" w:type="dxa"/>
            <w:tcBorders>
              <w:top w:val="single" w:sz="2" w:space="0" w:color="auto"/>
              <w:left w:val="single" w:sz="2" w:space="0" w:color="auto"/>
              <w:bottom w:val="single" w:sz="2" w:space="0" w:color="auto"/>
              <w:right w:val="single" w:sz="2" w:space="0" w:color="auto"/>
            </w:tcBorders>
          </w:tcPr>
          <w:p w14:paraId="27A0E91A" w14:textId="77777777" w:rsidR="00616968" w:rsidRPr="000F6836" w:rsidRDefault="00616968" w:rsidP="00915624">
            <w:pPr>
              <w:pStyle w:val="NormalLeft"/>
              <w:rPr>
                <w:lang w:val="en-GB"/>
              </w:rPr>
            </w:pPr>
            <w:r w:rsidRPr="000F6836">
              <w:rPr>
                <w:lang w:val="en-GB"/>
              </w:rPr>
              <w:t>Identification code using the Legal Entity Identifier (LEI) if available.</w:t>
            </w:r>
          </w:p>
          <w:p w14:paraId="631B5393" w14:textId="77777777" w:rsidR="00616968" w:rsidRPr="000F6836" w:rsidRDefault="00616968" w:rsidP="00915624">
            <w:pPr>
              <w:pStyle w:val="NormalLeft"/>
              <w:rPr>
                <w:lang w:val="en-GB"/>
              </w:rPr>
            </w:pPr>
            <w:r w:rsidRPr="000F6836">
              <w:rPr>
                <w:lang w:val="en-GB"/>
              </w:rPr>
              <w:t>If not available this item shall not be reported</w:t>
            </w:r>
          </w:p>
        </w:tc>
      </w:tr>
      <w:tr w:rsidR="00616968" w:rsidRPr="000F6836" w14:paraId="61FA4C8A" w14:textId="77777777" w:rsidTr="00915624">
        <w:tc>
          <w:tcPr>
            <w:tcW w:w="2322" w:type="dxa"/>
            <w:tcBorders>
              <w:top w:val="single" w:sz="2" w:space="0" w:color="auto"/>
              <w:left w:val="single" w:sz="2" w:space="0" w:color="auto"/>
              <w:bottom w:val="single" w:sz="2" w:space="0" w:color="auto"/>
              <w:right w:val="single" w:sz="2" w:space="0" w:color="auto"/>
            </w:tcBorders>
          </w:tcPr>
          <w:p w14:paraId="0F80F193" w14:textId="77777777" w:rsidR="00616968" w:rsidRPr="000F6836" w:rsidRDefault="00616968" w:rsidP="00915624">
            <w:pPr>
              <w:pStyle w:val="NormalLeft"/>
              <w:rPr>
                <w:lang w:val="en-GB"/>
              </w:rPr>
            </w:pPr>
            <w:r w:rsidRPr="000F6836">
              <w:rPr>
                <w:lang w:val="en-GB"/>
              </w:rPr>
              <w:lastRenderedPageBreak/>
              <w:t>R0110–R0200/C0040</w:t>
            </w:r>
          </w:p>
        </w:tc>
        <w:tc>
          <w:tcPr>
            <w:tcW w:w="2228" w:type="dxa"/>
            <w:tcBorders>
              <w:top w:val="single" w:sz="2" w:space="0" w:color="auto"/>
              <w:left w:val="single" w:sz="2" w:space="0" w:color="auto"/>
              <w:bottom w:val="single" w:sz="2" w:space="0" w:color="auto"/>
              <w:right w:val="single" w:sz="2" w:space="0" w:color="auto"/>
            </w:tcBorders>
          </w:tcPr>
          <w:p w14:paraId="60C05BCF" w14:textId="77777777" w:rsidR="00616968" w:rsidRPr="000F6836" w:rsidRDefault="00616968" w:rsidP="00915624">
            <w:pPr>
              <w:pStyle w:val="NormalLeft"/>
              <w:rPr>
                <w:lang w:val="en-GB"/>
              </w:rPr>
            </w:pPr>
            <w:r w:rsidRPr="000F6836">
              <w:rPr>
                <w:lang w:val="en-GB"/>
              </w:rPr>
              <w:t>Type of code of the single name exposure</w:t>
            </w:r>
          </w:p>
        </w:tc>
        <w:tc>
          <w:tcPr>
            <w:tcW w:w="4736" w:type="dxa"/>
            <w:tcBorders>
              <w:top w:val="single" w:sz="2" w:space="0" w:color="auto"/>
              <w:left w:val="single" w:sz="2" w:space="0" w:color="auto"/>
              <w:bottom w:val="single" w:sz="2" w:space="0" w:color="auto"/>
              <w:right w:val="single" w:sz="2" w:space="0" w:color="auto"/>
            </w:tcBorders>
          </w:tcPr>
          <w:p w14:paraId="4E8EF202" w14:textId="77777777" w:rsidR="00616968" w:rsidRPr="000F6836" w:rsidRDefault="00616968" w:rsidP="00915624">
            <w:pPr>
              <w:pStyle w:val="NormalLeft"/>
              <w:rPr>
                <w:lang w:val="en-GB"/>
              </w:rPr>
            </w:pPr>
            <w:r w:rsidRPr="000F6836">
              <w:rPr>
                <w:lang w:val="en-GB"/>
              </w:rPr>
              <w:t>Identification of the code used in item ‘Code of single name exposure’. One of the options in the following closed list shall be used:</w:t>
            </w:r>
          </w:p>
          <w:p w14:paraId="5CE72073" w14:textId="77777777" w:rsidR="00616968" w:rsidRPr="000F6836" w:rsidRDefault="00616968" w:rsidP="00915624">
            <w:pPr>
              <w:pStyle w:val="NormalLeft"/>
              <w:rPr>
                <w:lang w:val="en-GB"/>
              </w:rPr>
            </w:pPr>
            <w:r w:rsidRPr="000F6836">
              <w:rPr>
                <w:lang w:val="en-GB"/>
              </w:rPr>
              <w:t>1 — LEI</w:t>
            </w:r>
          </w:p>
          <w:p w14:paraId="29D4C0EF" w14:textId="77777777" w:rsidR="00616968" w:rsidRPr="000F6836" w:rsidRDefault="00616968" w:rsidP="00915624">
            <w:pPr>
              <w:pStyle w:val="NormalLeft"/>
              <w:rPr>
                <w:lang w:val="en-GB"/>
              </w:rPr>
            </w:pPr>
            <w:r w:rsidRPr="000F6836">
              <w:rPr>
                <w:lang w:val="en-GB"/>
              </w:rPr>
              <w:t>9 — None</w:t>
            </w:r>
          </w:p>
        </w:tc>
      </w:tr>
      <w:tr w:rsidR="00616968" w:rsidRPr="000F6836" w14:paraId="105D9727" w14:textId="77777777" w:rsidTr="00915624">
        <w:tc>
          <w:tcPr>
            <w:tcW w:w="2322" w:type="dxa"/>
            <w:tcBorders>
              <w:top w:val="single" w:sz="2" w:space="0" w:color="auto"/>
              <w:left w:val="single" w:sz="2" w:space="0" w:color="auto"/>
              <w:bottom w:val="single" w:sz="2" w:space="0" w:color="auto"/>
              <w:right w:val="single" w:sz="2" w:space="0" w:color="auto"/>
            </w:tcBorders>
          </w:tcPr>
          <w:p w14:paraId="5A57416B" w14:textId="77777777" w:rsidR="00616968" w:rsidRPr="000F6836" w:rsidRDefault="00616968" w:rsidP="00915624">
            <w:pPr>
              <w:pStyle w:val="NormalLeft"/>
              <w:rPr>
                <w:lang w:val="en-GB"/>
              </w:rPr>
            </w:pPr>
            <w:r w:rsidRPr="000F6836">
              <w:rPr>
                <w:lang w:val="en-GB"/>
              </w:rPr>
              <w:t>R0110–R0200/C0050</w:t>
            </w:r>
          </w:p>
        </w:tc>
        <w:tc>
          <w:tcPr>
            <w:tcW w:w="2228" w:type="dxa"/>
            <w:tcBorders>
              <w:top w:val="single" w:sz="2" w:space="0" w:color="auto"/>
              <w:left w:val="single" w:sz="2" w:space="0" w:color="auto"/>
              <w:bottom w:val="single" w:sz="2" w:space="0" w:color="auto"/>
              <w:right w:val="single" w:sz="2" w:space="0" w:color="auto"/>
            </w:tcBorders>
          </w:tcPr>
          <w:p w14:paraId="6075864D" w14:textId="77777777" w:rsidR="00616968" w:rsidRPr="000F6836" w:rsidRDefault="00616968" w:rsidP="00915624">
            <w:pPr>
              <w:pStyle w:val="NormalLeft"/>
              <w:rPr>
                <w:lang w:val="en-GB"/>
              </w:rPr>
            </w:pPr>
            <w:r w:rsidRPr="000F6836">
              <w:rPr>
                <w:lang w:val="en-GB"/>
              </w:rPr>
              <w:t>Type 1 exposures — Single name exposure X — Loss Given Default</w:t>
            </w:r>
          </w:p>
        </w:tc>
        <w:tc>
          <w:tcPr>
            <w:tcW w:w="4736" w:type="dxa"/>
            <w:tcBorders>
              <w:top w:val="single" w:sz="2" w:space="0" w:color="auto"/>
              <w:left w:val="single" w:sz="2" w:space="0" w:color="auto"/>
              <w:bottom w:val="single" w:sz="2" w:space="0" w:color="auto"/>
              <w:right w:val="single" w:sz="2" w:space="0" w:color="auto"/>
            </w:tcBorders>
          </w:tcPr>
          <w:p w14:paraId="17AE2F69" w14:textId="77777777" w:rsidR="00616968" w:rsidRPr="000F6836" w:rsidRDefault="00616968" w:rsidP="00915624">
            <w:pPr>
              <w:pStyle w:val="NormalLeft"/>
              <w:rPr>
                <w:lang w:val="en-GB"/>
              </w:rPr>
            </w:pPr>
            <w:r w:rsidRPr="000F6836">
              <w:rPr>
                <w:lang w:val="en-GB"/>
              </w:rPr>
              <w:t>The value of the Loss Given Default for each of the 10 largest single name exposure.</w:t>
            </w:r>
          </w:p>
        </w:tc>
      </w:tr>
      <w:tr w:rsidR="00616968" w:rsidRPr="000F6836" w14:paraId="3FC34E7B" w14:textId="77777777" w:rsidTr="00915624">
        <w:tc>
          <w:tcPr>
            <w:tcW w:w="2322" w:type="dxa"/>
            <w:tcBorders>
              <w:top w:val="single" w:sz="2" w:space="0" w:color="auto"/>
              <w:left w:val="single" w:sz="2" w:space="0" w:color="auto"/>
              <w:bottom w:val="single" w:sz="2" w:space="0" w:color="auto"/>
              <w:right w:val="single" w:sz="2" w:space="0" w:color="auto"/>
            </w:tcBorders>
          </w:tcPr>
          <w:p w14:paraId="717C7BFF" w14:textId="77777777" w:rsidR="00616968" w:rsidRPr="000F6836" w:rsidRDefault="00616968" w:rsidP="00915624">
            <w:pPr>
              <w:pStyle w:val="NormalLeft"/>
              <w:rPr>
                <w:lang w:val="en-GB"/>
              </w:rPr>
            </w:pPr>
            <w:r w:rsidRPr="000F6836">
              <w:rPr>
                <w:lang w:val="en-GB"/>
              </w:rPr>
              <w:t>R0110–R0200/C0060</w:t>
            </w:r>
          </w:p>
        </w:tc>
        <w:tc>
          <w:tcPr>
            <w:tcW w:w="2228" w:type="dxa"/>
            <w:tcBorders>
              <w:top w:val="single" w:sz="2" w:space="0" w:color="auto"/>
              <w:left w:val="single" w:sz="2" w:space="0" w:color="auto"/>
              <w:bottom w:val="single" w:sz="2" w:space="0" w:color="auto"/>
              <w:right w:val="single" w:sz="2" w:space="0" w:color="auto"/>
            </w:tcBorders>
          </w:tcPr>
          <w:p w14:paraId="4FADD4C1" w14:textId="77777777" w:rsidR="00616968" w:rsidRPr="000F6836" w:rsidRDefault="00616968" w:rsidP="00915624">
            <w:pPr>
              <w:pStyle w:val="NormalLeft"/>
              <w:rPr>
                <w:lang w:val="en-GB"/>
              </w:rPr>
            </w:pPr>
            <w:r w:rsidRPr="000F6836">
              <w:rPr>
                <w:lang w:val="en-GB"/>
              </w:rPr>
              <w:t>Type 1 exposures — Single name exposure X — Probability of Default</w:t>
            </w:r>
          </w:p>
        </w:tc>
        <w:tc>
          <w:tcPr>
            <w:tcW w:w="4736" w:type="dxa"/>
            <w:tcBorders>
              <w:top w:val="single" w:sz="2" w:space="0" w:color="auto"/>
              <w:left w:val="single" w:sz="2" w:space="0" w:color="auto"/>
              <w:bottom w:val="single" w:sz="2" w:space="0" w:color="auto"/>
              <w:right w:val="single" w:sz="2" w:space="0" w:color="auto"/>
            </w:tcBorders>
          </w:tcPr>
          <w:p w14:paraId="5AC7D856" w14:textId="77777777" w:rsidR="00616968" w:rsidRPr="000F6836" w:rsidRDefault="00616968" w:rsidP="00915624">
            <w:pPr>
              <w:pStyle w:val="NormalLeft"/>
              <w:rPr>
                <w:lang w:val="en-GB"/>
              </w:rPr>
            </w:pPr>
            <w:r w:rsidRPr="000F6836">
              <w:rPr>
                <w:lang w:val="en-GB"/>
              </w:rPr>
              <w:t>The Probability of Default for each of the 10 largest single name exposure.</w:t>
            </w:r>
          </w:p>
        </w:tc>
      </w:tr>
      <w:tr w:rsidR="00616968" w:rsidRPr="000F6836" w14:paraId="252B49EF" w14:textId="77777777" w:rsidTr="00915624">
        <w:tc>
          <w:tcPr>
            <w:tcW w:w="2322" w:type="dxa"/>
            <w:tcBorders>
              <w:top w:val="single" w:sz="2" w:space="0" w:color="auto"/>
              <w:left w:val="single" w:sz="2" w:space="0" w:color="auto"/>
              <w:bottom w:val="single" w:sz="2" w:space="0" w:color="auto"/>
              <w:right w:val="single" w:sz="2" w:space="0" w:color="auto"/>
            </w:tcBorders>
          </w:tcPr>
          <w:p w14:paraId="42A6AC76" w14:textId="77777777" w:rsidR="00616968" w:rsidRPr="000F6836" w:rsidRDefault="00616968" w:rsidP="00915624">
            <w:pPr>
              <w:pStyle w:val="NormalLeft"/>
              <w:rPr>
                <w:lang w:val="en-GB"/>
              </w:rPr>
            </w:pPr>
            <w:r w:rsidRPr="000F6836">
              <w:rPr>
                <w:lang w:val="en-GB"/>
              </w:rPr>
              <w:t>R0300/C0080</w:t>
            </w:r>
          </w:p>
        </w:tc>
        <w:tc>
          <w:tcPr>
            <w:tcW w:w="2228" w:type="dxa"/>
            <w:tcBorders>
              <w:top w:val="single" w:sz="2" w:space="0" w:color="auto"/>
              <w:left w:val="single" w:sz="2" w:space="0" w:color="auto"/>
              <w:bottom w:val="single" w:sz="2" w:space="0" w:color="auto"/>
              <w:right w:val="single" w:sz="2" w:space="0" w:color="auto"/>
            </w:tcBorders>
          </w:tcPr>
          <w:p w14:paraId="0F32F44D" w14:textId="77777777" w:rsidR="00616968" w:rsidRPr="000F6836" w:rsidRDefault="00616968" w:rsidP="00915624">
            <w:pPr>
              <w:pStyle w:val="NormalLeft"/>
              <w:rPr>
                <w:lang w:val="en-GB"/>
              </w:rPr>
            </w:pPr>
            <w:r w:rsidRPr="000F6836">
              <w:rPr>
                <w:lang w:val="en-GB"/>
              </w:rPr>
              <w:t>Type 2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30D2E1C0" w14:textId="77777777" w:rsidR="00616968" w:rsidRPr="000F6836" w:rsidRDefault="00616968" w:rsidP="00915624">
            <w:pPr>
              <w:pStyle w:val="NormalLeft"/>
              <w:rPr>
                <w:lang w:val="en-GB"/>
              </w:rPr>
            </w:pPr>
            <w:r w:rsidRPr="000F6836">
              <w:rPr>
                <w:lang w:val="en-GB"/>
              </w:rPr>
              <w:t>This is the gross capital charge (before the loss–absorbency capacity of technical provisions) for counterparty default risk arising from all Type 2 exposures, as defined for Solvency II purposes</w:t>
            </w:r>
          </w:p>
        </w:tc>
      </w:tr>
      <w:tr w:rsidR="00616968" w:rsidRPr="000F6836" w14:paraId="7EEA2C17" w14:textId="77777777" w:rsidTr="00915624">
        <w:tc>
          <w:tcPr>
            <w:tcW w:w="2322" w:type="dxa"/>
            <w:tcBorders>
              <w:top w:val="single" w:sz="2" w:space="0" w:color="auto"/>
              <w:left w:val="single" w:sz="2" w:space="0" w:color="auto"/>
              <w:bottom w:val="single" w:sz="2" w:space="0" w:color="auto"/>
              <w:right w:val="single" w:sz="2" w:space="0" w:color="auto"/>
            </w:tcBorders>
          </w:tcPr>
          <w:p w14:paraId="08C01EBC" w14:textId="77777777" w:rsidR="00616968" w:rsidRPr="000F6836" w:rsidRDefault="00616968" w:rsidP="00915624">
            <w:pPr>
              <w:pStyle w:val="NormalLeft"/>
              <w:rPr>
                <w:lang w:val="en-GB"/>
              </w:rPr>
            </w:pPr>
            <w:r w:rsidRPr="000F6836">
              <w:rPr>
                <w:lang w:val="en-GB"/>
              </w:rPr>
              <w:t>R0310/C0050</w:t>
            </w:r>
          </w:p>
        </w:tc>
        <w:tc>
          <w:tcPr>
            <w:tcW w:w="2228" w:type="dxa"/>
            <w:tcBorders>
              <w:top w:val="single" w:sz="2" w:space="0" w:color="auto"/>
              <w:left w:val="single" w:sz="2" w:space="0" w:color="auto"/>
              <w:bottom w:val="single" w:sz="2" w:space="0" w:color="auto"/>
              <w:right w:val="single" w:sz="2" w:space="0" w:color="auto"/>
            </w:tcBorders>
          </w:tcPr>
          <w:p w14:paraId="4D67BBA8" w14:textId="77777777" w:rsidR="00616968" w:rsidRPr="000F6836" w:rsidRDefault="00616968" w:rsidP="00915624">
            <w:pPr>
              <w:pStyle w:val="NormalLeft"/>
              <w:rPr>
                <w:lang w:val="en-GB"/>
              </w:rPr>
            </w:pPr>
            <w:r w:rsidRPr="000F6836">
              <w:rPr>
                <w:lang w:val="en-GB"/>
              </w:rPr>
              <w:t>Type 2 exposures —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1F970010" w14:textId="77777777" w:rsidR="00616968" w:rsidRPr="000F6836" w:rsidRDefault="00616968" w:rsidP="00915624">
            <w:pPr>
              <w:pStyle w:val="NormalLeft"/>
              <w:rPr>
                <w:lang w:val="en-GB"/>
              </w:rPr>
            </w:pPr>
            <w:r w:rsidRPr="000F6836">
              <w:rPr>
                <w:lang w:val="en-GB"/>
              </w:rPr>
              <w:t>This is the value of Loss Given Default for Type 2 counterparty risk arising from intermediaries due for more than 3 months.</w:t>
            </w:r>
          </w:p>
        </w:tc>
      </w:tr>
      <w:tr w:rsidR="00616968" w:rsidRPr="000F6836" w14:paraId="19DC2D7E" w14:textId="77777777" w:rsidTr="00915624">
        <w:tc>
          <w:tcPr>
            <w:tcW w:w="2322" w:type="dxa"/>
            <w:tcBorders>
              <w:top w:val="single" w:sz="2" w:space="0" w:color="auto"/>
              <w:left w:val="single" w:sz="2" w:space="0" w:color="auto"/>
              <w:bottom w:val="single" w:sz="2" w:space="0" w:color="auto"/>
              <w:right w:val="single" w:sz="2" w:space="0" w:color="auto"/>
            </w:tcBorders>
          </w:tcPr>
          <w:p w14:paraId="78AA7D17" w14:textId="77777777" w:rsidR="00616968" w:rsidRPr="000F6836" w:rsidRDefault="00616968" w:rsidP="00915624">
            <w:pPr>
              <w:pStyle w:val="NormalLeft"/>
              <w:rPr>
                <w:lang w:val="en-GB"/>
              </w:rPr>
            </w:pPr>
            <w:r w:rsidRPr="000F6836">
              <w:rPr>
                <w:lang w:val="en-GB"/>
              </w:rPr>
              <w:t>R0320/C0050</w:t>
            </w:r>
          </w:p>
        </w:tc>
        <w:tc>
          <w:tcPr>
            <w:tcW w:w="2228" w:type="dxa"/>
            <w:tcBorders>
              <w:top w:val="single" w:sz="2" w:space="0" w:color="auto"/>
              <w:left w:val="single" w:sz="2" w:space="0" w:color="auto"/>
              <w:bottom w:val="single" w:sz="2" w:space="0" w:color="auto"/>
              <w:right w:val="single" w:sz="2" w:space="0" w:color="auto"/>
            </w:tcBorders>
          </w:tcPr>
          <w:p w14:paraId="3F8DDC9B" w14:textId="77777777" w:rsidR="00616968" w:rsidRPr="000F6836" w:rsidRDefault="00616968" w:rsidP="00915624">
            <w:pPr>
              <w:pStyle w:val="NormalLeft"/>
              <w:rPr>
                <w:lang w:val="en-GB"/>
              </w:rPr>
            </w:pPr>
            <w:r w:rsidRPr="000F6836">
              <w:rPr>
                <w:lang w:val="en-GB"/>
              </w:rPr>
              <w:t>Type 2 exposures — All type 2 exposures other than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40550CE3" w14:textId="77777777" w:rsidR="00616968" w:rsidRPr="000F6836" w:rsidRDefault="00616968" w:rsidP="00915624">
            <w:pPr>
              <w:pStyle w:val="NormalLeft"/>
              <w:rPr>
                <w:lang w:val="en-GB"/>
              </w:rPr>
            </w:pPr>
            <w:r w:rsidRPr="000F6836">
              <w:rPr>
                <w:lang w:val="en-GB"/>
              </w:rPr>
              <w:t>This is the value of Loss Given Default for Type 2 counterparty risk arising from all type 2 exposures other than receivables from Intermediaries due for more than 3 months.</w:t>
            </w:r>
          </w:p>
        </w:tc>
      </w:tr>
      <w:tr w:rsidR="00616968" w:rsidRPr="000F6836" w14:paraId="2BE56E48" w14:textId="77777777" w:rsidTr="00915624">
        <w:tc>
          <w:tcPr>
            <w:tcW w:w="2322" w:type="dxa"/>
            <w:tcBorders>
              <w:top w:val="single" w:sz="2" w:space="0" w:color="auto"/>
              <w:left w:val="single" w:sz="2" w:space="0" w:color="auto"/>
              <w:bottom w:val="single" w:sz="2" w:space="0" w:color="auto"/>
              <w:right w:val="single" w:sz="2" w:space="0" w:color="auto"/>
            </w:tcBorders>
          </w:tcPr>
          <w:p w14:paraId="2ECA0A20" w14:textId="77777777" w:rsidR="00616968" w:rsidRPr="000F6836" w:rsidRDefault="00616968" w:rsidP="00915624">
            <w:pPr>
              <w:pStyle w:val="NormalLeft"/>
              <w:rPr>
                <w:lang w:val="en-GB"/>
              </w:rPr>
            </w:pPr>
            <w:r w:rsidRPr="000F6836">
              <w:rPr>
                <w:lang w:val="en-GB"/>
              </w:rPr>
              <w:t>R0330/C0080</w:t>
            </w:r>
          </w:p>
        </w:tc>
        <w:tc>
          <w:tcPr>
            <w:tcW w:w="2228" w:type="dxa"/>
            <w:tcBorders>
              <w:top w:val="single" w:sz="2" w:space="0" w:color="auto"/>
              <w:left w:val="single" w:sz="2" w:space="0" w:color="auto"/>
              <w:bottom w:val="single" w:sz="2" w:space="0" w:color="auto"/>
              <w:right w:val="single" w:sz="2" w:space="0" w:color="auto"/>
            </w:tcBorders>
          </w:tcPr>
          <w:p w14:paraId="17F32ED1" w14:textId="77777777" w:rsidR="00616968" w:rsidRPr="000F6836" w:rsidRDefault="00616968" w:rsidP="00915624">
            <w:pPr>
              <w:pStyle w:val="NormalLeft"/>
              <w:rPr>
                <w:lang w:val="en-GB"/>
              </w:rPr>
            </w:pPr>
            <w:r w:rsidRPr="000F6836">
              <w:rPr>
                <w:lang w:val="en-GB"/>
              </w:rPr>
              <w:t>Diversification within counterparty default risk module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6757BC73" w14:textId="77777777" w:rsidR="00616968" w:rsidRPr="000F6836" w:rsidRDefault="00616968" w:rsidP="00915624">
            <w:pPr>
              <w:pStyle w:val="NormalLeft"/>
              <w:rPr>
                <w:lang w:val="en-GB"/>
              </w:rPr>
            </w:pPr>
            <w:r w:rsidRPr="000F6836">
              <w:rPr>
                <w:lang w:val="en-GB"/>
              </w:rPr>
              <w:t>This is the amount of gross diversification effects allowed in aggregation of capital requirements for counterparty default risk for Type 1 and Type 2 exposures.</w:t>
            </w:r>
          </w:p>
        </w:tc>
      </w:tr>
      <w:tr w:rsidR="00616968" w:rsidRPr="000F6836" w14:paraId="73CDC00C" w14:textId="77777777" w:rsidTr="00915624">
        <w:tc>
          <w:tcPr>
            <w:tcW w:w="2322" w:type="dxa"/>
            <w:tcBorders>
              <w:top w:val="single" w:sz="2" w:space="0" w:color="auto"/>
              <w:left w:val="single" w:sz="2" w:space="0" w:color="auto"/>
              <w:bottom w:val="single" w:sz="2" w:space="0" w:color="auto"/>
              <w:right w:val="single" w:sz="2" w:space="0" w:color="auto"/>
            </w:tcBorders>
          </w:tcPr>
          <w:p w14:paraId="1BC48637" w14:textId="77777777" w:rsidR="00616968" w:rsidRPr="000F6836" w:rsidRDefault="00616968" w:rsidP="00915624">
            <w:pPr>
              <w:pStyle w:val="NormalLeft"/>
              <w:rPr>
                <w:lang w:val="en-GB"/>
              </w:rPr>
            </w:pPr>
            <w:r w:rsidRPr="000F6836">
              <w:rPr>
                <w:lang w:val="en-GB"/>
              </w:rPr>
              <w:t>R0400/C0070</w:t>
            </w:r>
          </w:p>
        </w:tc>
        <w:tc>
          <w:tcPr>
            <w:tcW w:w="2228" w:type="dxa"/>
            <w:tcBorders>
              <w:top w:val="single" w:sz="2" w:space="0" w:color="auto"/>
              <w:left w:val="single" w:sz="2" w:space="0" w:color="auto"/>
              <w:bottom w:val="single" w:sz="2" w:space="0" w:color="auto"/>
              <w:right w:val="single" w:sz="2" w:space="0" w:color="auto"/>
            </w:tcBorders>
          </w:tcPr>
          <w:p w14:paraId="5D5DBF73" w14:textId="77777777" w:rsidR="00616968" w:rsidRPr="000F6836" w:rsidRDefault="00616968" w:rsidP="00915624">
            <w:pPr>
              <w:pStyle w:val="NormalLeft"/>
              <w:rPr>
                <w:lang w:val="en-GB"/>
              </w:rPr>
            </w:pPr>
            <w:r w:rsidRPr="000F6836">
              <w:rPr>
                <w:lang w:val="en-GB"/>
              </w:rPr>
              <w:t>Total net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708685F3" w14:textId="77777777" w:rsidR="00616968" w:rsidRPr="000F6836" w:rsidRDefault="00616968" w:rsidP="00915624">
            <w:pPr>
              <w:pStyle w:val="NormalLeft"/>
              <w:rPr>
                <w:lang w:val="en-GB"/>
              </w:rPr>
            </w:pPr>
            <w:r w:rsidRPr="000F6836">
              <w:rPr>
                <w:lang w:val="en-GB"/>
              </w:rPr>
              <w:t>This is the total amount of the net capital charge (after the loss–absorbency capacity of technical provisions) for counterparty default risk.</w:t>
            </w:r>
          </w:p>
        </w:tc>
      </w:tr>
      <w:tr w:rsidR="00616968" w:rsidRPr="000F6836" w14:paraId="29329684" w14:textId="77777777" w:rsidTr="00915624">
        <w:tc>
          <w:tcPr>
            <w:tcW w:w="2322" w:type="dxa"/>
            <w:tcBorders>
              <w:top w:val="single" w:sz="2" w:space="0" w:color="auto"/>
              <w:left w:val="single" w:sz="2" w:space="0" w:color="auto"/>
              <w:bottom w:val="single" w:sz="2" w:space="0" w:color="auto"/>
              <w:right w:val="single" w:sz="2" w:space="0" w:color="auto"/>
            </w:tcBorders>
          </w:tcPr>
          <w:p w14:paraId="374D8778" w14:textId="77777777" w:rsidR="00616968" w:rsidRPr="000F6836" w:rsidRDefault="00616968" w:rsidP="00915624">
            <w:pPr>
              <w:pStyle w:val="NormalLeft"/>
              <w:rPr>
                <w:lang w:val="en-GB"/>
              </w:rPr>
            </w:pPr>
            <w:r w:rsidRPr="000F6836">
              <w:rPr>
                <w:lang w:val="en-GB"/>
              </w:rPr>
              <w:lastRenderedPageBreak/>
              <w:t>R0400/C0080</w:t>
            </w:r>
          </w:p>
        </w:tc>
        <w:tc>
          <w:tcPr>
            <w:tcW w:w="2228" w:type="dxa"/>
            <w:tcBorders>
              <w:top w:val="single" w:sz="2" w:space="0" w:color="auto"/>
              <w:left w:val="single" w:sz="2" w:space="0" w:color="auto"/>
              <w:bottom w:val="single" w:sz="2" w:space="0" w:color="auto"/>
              <w:right w:val="single" w:sz="2" w:space="0" w:color="auto"/>
            </w:tcBorders>
          </w:tcPr>
          <w:p w14:paraId="3452CADB" w14:textId="77777777" w:rsidR="00616968" w:rsidRPr="000F6836" w:rsidRDefault="00616968" w:rsidP="00915624">
            <w:pPr>
              <w:pStyle w:val="NormalLeft"/>
              <w:rPr>
                <w:lang w:val="en-GB"/>
              </w:rPr>
            </w:pPr>
            <w:r w:rsidRPr="000F6836">
              <w:rPr>
                <w:lang w:val="en-GB"/>
              </w:rPr>
              <w:t>Total gross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673CF93D" w14:textId="77777777" w:rsidR="00616968" w:rsidRPr="000F6836" w:rsidRDefault="00616968" w:rsidP="00915624">
            <w:pPr>
              <w:pStyle w:val="NormalLeft"/>
              <w:rPr>
                <w:lang w:val="en-GB"/>
              </w:rPr>
            </w:pPr>
            <w:r w:rsidRPr="000F6836">
              <w:rPr>
                <w:lang w:val="en-GB"/>
              </w:rPr>
              <w:t>This is the total amount of the gross capital charge (before the loss–absorbency capacity of technical provisions) for counterparty default risk.</w:t>
            </w:r>
          </w:p>
        </w:tc>
      </w:tr>
      <w:tr w:rsidR="00616968" w:rsidRPr="000F6836" w14:paraId="3497F69A" w14:textId="77777777" w:rsidTr="00915624">
        <w:tc>
          <w:tcPr>
            <w:tcW w:w="2322" w:type="dxa"/>
            <w:tcBorders>
              <w:top w:val="single" w:sz="2" w:space="0" w:color="auto"/>
              <w:left w:val="single" w:sz="2" w:space="0" w:color="auto"/>
              <w:bottom w:val="single" w:sz="2" w:space="0" w:color="auto"/>
              <w:right w:val="single" w:sz="2" w:space="0" w:color="auto"/>
            </w:tcBorders>
          </w:tcPr>
          <w:p w14:paraId="14C51B60" w14:textId="77777777" w:rsidR="00616968" w:rsidRPr="000F6836" w:rsidRDefault="00616968" w:rsidP="00915624">
            <w:pPr>
              <w:pStyle w:val="NormalCentered"/>
              <w:rPr>
                <w:lang w:val="en-GB"/>
              </w:rPr>
            </w:pPr>
            <w:r w:rsidRPr="000F6836">
              <w:rPr>
                <w:i/>
                <w:iCs/>
                <w:lang w:val="en-GB"/>
              </w:rPr>
              <w:t>Further details on mortgages</w:t>
            </w:r>
          </w:p>
        </w:tc>
        <w:tc>
          <w:tcPr>
            <w:tcW w:w="2228" w:type="dxa"/>
            <w:tcBorders>
              <w:top w:val="single" w:sz="2" w:space="0" w:color="auto"/>
              <w:left w:val="single" w:sz="2" w:space="0" w:color="auto"/>
              <w:bottom w:val="single" w:sz="2" w:space="0" w:color="auto"/>
              <w:right w:val="single" w:sz="2" w:space="0" w:color="auto"/>
            </w:tcBorders>
          </w:tcPr>
          <w:p w14:paraId="68B7E80C" w14:textId="77777777" w:rsidR="00616968" w:rsidRPr="000F6836" w:rsidRDefault="00616968" w:rsidP="00915624">
            <w:pPr>
              <w:pStyle w:val="NormalCentered"/>
              <w:rPr>
                <w:lang w:val="en-GB"/>
              </w:rPr>
            </w:pPr>
          </w:p>
        </w:tc>
        <w:tc>
          <w:tcPr>
            <w:tcW w:w="4736" w:type="dxa"/>
            <w:tcBorders>
              <w:top w:val="single" w:sz="2" w:space="0" w:color="auto"/>
              <w:left w:val="single" w:sz="2" w:space="0" w:color="auto"/>
              <w:bottom w:val="single" w:sz="2" w:space="0" w:color="auto"/>
              <w:right w:val="single" w:sz="2" w:space="0" w:color="auto"/>
            </w:tcBorders>
          </w:tcPr>
          <w:p w14:paraId="724DFAB5" w14:textId="77777777" w:rsidR="00616968" w:rsidRPr="000F6836" w:rsidRDefault="00616968" w:rsidP="00915624">
            <w:pPr>
              <w:pStyle w:val="NormalCentered"/>
              <w:rPr>
                <w:lang w:val="en-GB"/>
              </w:rPr>
            </w:pPr>
          </w:p>
        </w:tc>
      </w:tr>
      <w:tr w:rsidR="00616968" w:rsidRPr="000F6836" w14:paraId="021AE3CD" w14:textId="77777777" w:rsidTr="00915624">
        <w:tc>
          <w:tcPr>
            <w:tcW w:w="2322" w:type="dxa"/>
            <w:tcBorders>
              <w:top w:val="single" w:sz="2" w:space="0" w:color="auto"/>
              <w:left w:val="single" w:sz="2" w:space="0" w:color="auto"/>
              <w:bottom w:val="single" w:sz="2" w:space="0" w:color="auto"/>
              <w:right w:val="single" w:sz="2" w:space="0" w:color="auto"/>
            </w:tcBorders>
          </w:tcPr>
          <w:p w14:paraId="44DC4DBC" w14:textId="77777777" w:rsidR="00616968" w:rsidRPr="000F6836" w:rsidRDefault="00616968" w:rsidP="00915624">
            <w:pPr>
              <w:pStyle w:val="NormalLeft"/>
              <w:rPr>
                <w:lang w:val="en-GB"/>
              </w:rPr>
            </w:pPr>
            <w:r w:rsidRPr="000F6836">
              <w:rPr>
                <w:lang w:val="en-GB"/>
              </w:rPr>
              <w:t>R0500/C0090</w:t>
            </w:r>
          </w:p>
        </w:tc>
        <w:tc>
          <w:tcPr>
            <w:tcW w:w="2228" w:type="dxa"/>
            <w:tcBorders>
              <w:top w:val="single" w:sz="2" w:space="0" w:color="auto"/>
              <w:left w:val="single" w:sz="2" w:space="0" w:color="auto"/>
              <w:bottom w:val="single" w:sz="2" w:space="0" w:color="auto"/>
              <w:right w:val="single" w:sz="2" w:space="0" w:color="auto"/>
            </w:tcBorders>
          </w:tcPr>
          <w:p w14:paraId="529EEC54" w14:textId="77777777" w:rsidR="00616968" w:rsidRPr="000F6836" w:rsidRDefault="00616968" w:rsidP="00915624">
            <w:pPr>
              <w:pStyle w:val="NormalLeft"/>
              <w:rPr>
                <w:lang w:val="en-GB"/>
              </w:rPr>
            </w:pPr>
            <w:r w:rsidRPr="000F6836">
              <w:rPr>
                <w:lang w:val="en-GB"/>
              </w:rPr>
              <w:t>Losses stemming from type 2 mortgage loans</w:t>
            </w:r>
          </w:p>
        </w:tc>
        <w:tc>
          <w:tcPr>
            <w:tcW w:w="4736" w:type="dxa"/>
            <w:tcBorders>
              <w:top w:val="single" w:sz="2" w:space="0" w:color="auto"/>
              <w:left w:val="single" w:sz="2" w:space="0" w:color="auto"/>
              <w:bottom w:val="single" w:sz="2" w:space="0" w:color="auto"/>
              <w:right w:val="single" w:sz="2" w:space="0" w:color="auto"/>
            </w:tcBorders>
          </w:tcPr>
          <w:p w14:paraId="35DD33D9" w14:textId="77777777" w:rsidR="00616968" w:rsidRPr="000F6836" w:rsidRDefault="00616968" w:rsidP="00915624">
            <w:pPr>
              <w:pStyle w:val="NormalLeft"/>
              <w:rPr>
                <w:lang w:val="en-GB"/>
              </w:rPr>
            </w:pPr>
            <w:r w:rsidRPr="000F6836">
              <w:rPr>
                <w:lang w:val="en-GB"/>
              </w:rPr>
              <w:t>Amount of the overall losses stemming from mortgage loans that has been classified as type 2 exposures according to Article 191 (13) of Delegated Regulation (EU) 2015/35.</w:t>
            </w:r>
          </w:p>
        </w:tc>
      </w:tr>
      <w:tr w:rsidR="00616968" w:rsidRPr="000F6836" w14:paraId="33EF7431" w14:textId="77777777" w:rsidTr="00915624">
        <w:tc>
          <w:tcPr>
            <w:tcW w:w="2322" w:type="dxa"/>
            <w:tcBorders>
              <w:top w:val="single" w:sz="2" w:space="0" w:color="auto"/>
              <w:left w:val="single" w:sz="2" w:space="0" w:color="auto"/>
              <w:bottom w:val="single" w:sz="2" w:space="0" w:color="auto"/>
              <w:right w:val="single" w:sz="2" w:space="0" w:color="auto"/>
            </w:tcBorders>
          </w:tcPr>
          <w:p w14:paraId="5CA1EC63" w14:textId="77777777" w:rsidR="00616968" w:rsidRPr="000F6836" w:rsidRDefault="00616968" w:rsidP="00915624">
            <w:pPr>
              <w:pStyle w:val="NormalLeft"/>
              <w:rPr>
                <w:lang w:val="en-GB"/>
              </w:rPr>
            </w:pPr>
            <w:r w:rsidRPr="000F6836">
              <w:rPr>
                <w:lang w:val="en-GB"/>
              </w:rPr>
              <w:t>R0510/C0090</w:t>
            </w:r>
          </w:p>
        </w:tc>
        <w:tc>
          <w:tcPr>
            <w:tcW w:w="2228" w:type="dxa"/>
            <w:tcBorders>
              <w:top w:val="single" w:sz="2" w:space="0" w:color="auto"/>
              <w:left w:val="single" w:sz="2" w:space="0" w:color="auto"/>
              <w:bottom w:val="single" w:sz="2" w:space="0" w:color="auto"/>
              <w:right w:val="single" w:sz="2" w:space="0" w:color="auto"/>
            </w:tcBorders>
          </w:tcPr>
          <w:p w14:paraId="4AF685A8" w14:textId="77777777" w:rsidR="00616968" w:rsidRPr="000F6836" w:rsidRDefault="00616968" w:rsidP="00915624">
            <w:pPr>
              <w:pStyle w:val="NormalLeft"/>
              <w:rPr>
                <w:lang w:val="en-GB"/>
              </w:rPr>
            </w:pPr>
            <w:r w:rsidRPr="000F6836">
              <w:rPr>
                <w:lang w:val="en-GB"/>
              </w:rPr>
              <w:t>Overall losses stemming from mortgage loans</w:t>
            </w:r>
          </w:p>
        </w:tc>
        <w:tc>
          <w:tcPr>
            <w:tcW w:w="4736" w:type="dxa"/>
            <w:tcBorders>
              <w:top w:val="single" w:sz="2" w:space="0" w:color="auto"/>
              <w:left w:val="single" w:sz="2" w:space="0" w:color="auto"/>
              <w:bottom w:val="single" w:sz="2" w:space="0" w:color="auto"/>
              <w:right w:val="single" w:sz="2" w:space="0" w:color="auto"/>
            </w:tcBorders>
          </w:tcPr>
          <w:p w14:paraId="6E7259E4" w14:textId="77777777" w:rsidR="00616968" w:rsidRPr="000F6836" w:rsidRDefault="00616968" w:rsidP="00915624">
            <w:pPr>
              <w:pStyle w:val="NormalLeft"/>
              <w:rPr>
                <w:lang w:val="en-GB"/>
              </w:rPr>
            </w:pPr>
            <w:r w:rsidRPr="000F6836">
              <w:rPr>
                <w:lang w:val="en-GB"/>
              </w:rPr>
              <w:t>Amount of the overall losses stemming from mortgage loans according to Article 191 (13) of Delegated Regulation (EU) 2015/35.</w:t>
            </w:r>
          </w:p>
        </w:tc>
      </w:tr>
    </w:tbl>
    <w:p w14:paraId="04495917" w14:textId="77777777" w:rsidR="00616968" w:rsidRPr="000F6836" w:rsidRDefault="00616968" w:rsidP="00616968">
      <w:pPr>
        <w:rPr>
          <w:lang w:val="en-GB"/>
        </w:rPr>
      </w:pPr>
    </w:p>
    <w:p w14:paraId="0CEB804E" w14:textId="77777777" w:rsidR="00616968" w:rsidRPr="000F6836" w:rsidRDefault="00616968" w:rsidP="00616968">
      <w:pPr>
        <w:pStyle w:val="ManualHeading2"/>
        <w:numPr>
          <w:ilvl w:val="0"/>
          <w:numId w:val="0"/>
        </w:numPr>
        <w:ind w:left="851" w:hanging="851"/>
        <w:rPr>
          <w:lang w:val="en-GB"/>
        </w:rPr>
      </w:pPr>
      <w:r w:rsidRPr="000F6836">
        <w:rPr>
          <w:i/>
          <w:lang w:val="en-GB"/>
        </w:rPr>
        <w:t>S.26.03 — Solvency Capital Requirements — Life underwriting risk</w:t>
      </w:r>
    </w:p>
    <w:p w14:paraId="41A5E59C" w14:textId="77777777" w:rsidR="00616968" w:rsidRPr="000F6836" w:rsidRDefault="00616968" w:rsidP="00616968">
      <w:pPr>
        <w:rPr>
          <w:lang w:val="en-GB"/>
        </w:rPr>
      </w:pPr>
      <w:r w:rsidRPr="000F6836">
        <w:rPr>
          <w:i/>
          <w:lang w:val="en-GB"/>
        </w:rPr>
        <w:t>General comments:</w:t>
      </w:r>
    </w:p>
    <w:p w14:paraId="14667122"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390EE890" w14:textId="5335A387" w:rsidR="00616968" w:rsidRPr="000F6836" w:rsidRDefault="00616968" w:rsidP="00616968">
      <w:pPr>
        <w:rPr>
          <w:lang w:val="en-GB"/>
        </w:rPr>
      </w:pPr>
      <w:r w:rsidRPr="000F6836">
        <w:rPr>
          <w:lang w:val="en-GB"/>
        </w:rPr>
        <w:t>Template SR.26.03 has to be filled in for each ring–fenced fund (RFF), each matching adjustment portfolio (MAP) and for the remaining part. However, where a</w:t>
      </w:r>
      <w:ins w:id="1"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0BFCB388" w14:textId="77777777" w:rsidR="00616968" w:rsidRPr="000F6836" w:rsidRDefault="00616968" w:rsidP="00616968">
      <w:pPr>
        <w:rPr>
          <w:lang w:val="en-GB"/>
        </w:rPr>
      </w:pPr>
      <w:r w:rsidRPr="000F6836">
        <w:rPr>
          <w:lang w:val="en-GB"/>
        </w:rPr>
        <w:t>Template SR.26.03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8802C5D" w14:textId="77777777" w:rsidR="00616968" w:rsidRPr="000F6836" w:rsidRDefault="00616968" w:rsidP="00616968">
      <w:pPr>
        <w:rPr>
          <w:lang w:val="en-GB"/>
        </w:rPr>
      </w:pPr>
      <w:r w:rsidRPr="000F6836">
        <w:rPr>
          <w:lang w:val="en-GB"/>
        </w:rPr>
        <w:t>All values shall be reported net of reinsurance and other risk mitigating techniques.</w:t>
      </w:r>
    </w:p>
    <w:p w14:paraId="6832E252"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03214B6B" w14:textId="77777777" w:rsidR="00616968" w:rsidRPr="000F6836" w:rsidRDefault="00616968" w:rsidP="00616968">
      <w:pPr>
        <w:rPr>
          <w:lang w:val="en-GB"/>
        </w:rPr>
      </w:pPr>
      <w:r w:rsidRPr="000F6836">
        <w:rPr>
          <w:lang w:val="en-GB"/>
        </w:rPr>
        <w:t>For group reporting the following specific requirements shall be met:</w:t>
      </w:r>
    </w:p>
    <w:p w14:paraId="2F57035E"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3828E92B"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1485F40F"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508"/>
        <w:gridCol w:w="5014"/>
      </w:tblGrid>
      <w:tr w:rsidR="00616968" w:rsidRPr="000F6836" w14:paraId="5D585A9D" w14:textId="77777777" w:rsidTr="00915624">
        <w:tc>
          <w:tcPr>
            <w:tcW w:w="1764" w:type="dxa"/>
            <w:tcBorders>
              <w:top w:val="single" w:sz="2" w:space="0" w:color="auto"/>
              <w:left w:val="single" w:sz="2" w:space="0" w:color="auto"/>
              <w:bottom w:val="single" w:sz="2" w:space="0" w:color="auto"/>
              <w:right w:val="single" w:sz="2" w:space="0" w:color="auto"/>
            </w:tcBorders>
          </w:tcPr>
          <w:p w14:paraId="71F0AA54" w14:textId="77777777" w:rsidR="00616968" w:rsidRPr="000F6836"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38C35246" w14:textId="77777777" w:rsidR="00616968" w:rsidRPr="000F6836" w:rsidRDefault="00616968" w:rsidP="00915624">
            <w:pPr>
              <w:pStyle w:val="NormalCentered"/>
              <w:rPr>
                <w:lang w:val="en-GB"/>
              </w:rPr>
            </w:pPr>
            <w:r w:rsidRPr="000F6836">
              <w:rPr>
                <w:i/>
                <w:iCs/>
                <w:lang w:val="en-GB"/>
              </w:rPr>
              <w:t>ITEM</w:t>
            </w:r>
          </w:p>
        </w:tc>
        <w:tc>
          <w:tcPr>
            <w:tcW w:w="5014" w:type="dxa"/>
            <w:tcBorders>
              <w:top w:val="single" w:sz="2" w:space="0" w:color="auto"/>
              <w:left w:val="single" w:sz="2" w:space="0" w:color="auto"/>
              <w:bottom w:val="single" w:sz="2" w:space="0" w:color="auto"/>
              <w:right w:val="single" w:sz="2" w:space="0" w:color="auto"/>
            </w:tcBorders>
          </w:tcPr>
          <w:p w14:paraId="383827B7" w14:textId="77777777" w:rsidR="00616968" w:rsidRPr="000F6836" w:rsidRDefault="00616968" w:rsidP="00915624">
            <w:pPr>
              <w:pStyle w:val="NormalCentered"/>
              <w:rPr>
                <w:lang w:val="en-GB"/>
              </w:rPr>
            </w:pPr>
            <w:r w:rsidRPr="000F6836">
              <w:rPr>
                <w:i/>
                <w:iCs/>
                <w:lang w:val="en-GB"/>
              </w:rPr>
              <w:t>INSTRUCTIONS</w:t>
            </w:r>
          </w:p>
        </w:tc>
      </w:tr>
      <w:tr w:rsidR="00616968" w:rsidRPr="000F6836" w14:paraId="2F934A74" w14:textId="77777777" w:rsidTr="00915624">
        <w:tc>
          <w:tcPr>
            <w:tcW w:w="1764" w:type="dxa"/>
            <w:tcBorders>
              <w:top w:val="single" w:sz="2" w:space="0" w:color="auto"/>
              <w:left w:val="single" w:sz="2" w:space="0" w:color="auto"/>
              <w:bottom w:val="single" w:sz="2" w:space="0" w:color="auto"/>
              <w:right w:val="single" w:sz="2" w:space="0" w:color="auto"/>
            </w:tcBorders>
          </w:tcPr>
          <w:p w14:paraId="21992FA6" w14:textId="77777777" w:rsidR="00616968" w:rsidRPr="000F6836" w:rsidRDefault="00616968" w:rsidP="00915624">
            <w:pPr>
              <w:pStyle w:val="NormalLeft"/>
              <w:rPr>
                <w:lang w:val="en-GB"/>
              </w:rPr>
            </w:pPr>
            <w:r w:rsidRPr="000F6836">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CC5BB64" w14:textId="77777777" w:rsidR="00616968" w:rsidRPr="000F6836" w:rsidRDefault="00616968" w:rsidP="00915624">
            <w:pPr>
              <w:pStyle w:val="NormalLeft"/>
              <w:rPr>
                <w:lang w:val="en-GB"/>
              </w:rPr>
            </w:pPr>
            <w:r w:rsidRPr="000F6836">
              <w:rPr>
                <w:lang w:val="en-GB"/>
              </w:rPr>
              <w:t>Article 112</w:t>
            </w:r>
          </w:p>
        </w:tc>
        <w:tc>
          <w:tcPr>
            <w:tcW w:w="5014" w:type="dxa"/>
            <w:tcBorders>
              <w:top w:val="single" w:sz="2" w:space="0" w:color="auto"/>
              <w:left w:val="single" w:sz="2" w:space="0" w:color="auto"/>
              <w:bottom w:val="single" w:sz="2" w:space="0" w:color="auto"/>
              <w:right w:val="single" w:sz="2" w:space="0" w:color="auto"/>
            </w:tcBorders>
          </w:tcPr>
          <w:p w14:paraId="18B294C4" w14:textId="77777777" w:rsidR="00616968" w:rsidRPr="000F6836" w:rsidRDefault="00616968" w:rsidP="00915624">
            <w:pPr>
              <w:pStyle w:val="NormalLeft"/>
              <w:rPr>
                <w:lang w:val="en-GB"/>
              </w:rPr>
            </w:pPr>
            <w:r w:rsidRPr="000F6836">
              <w:rPr>
                <w:lang w:val="en-GB"/>
              </w:rPr>
              <w:t>Identifies whether the reported figures have been requested under Article 112(7), to provide an estimate of the SCR using standard formula. One of the options in the following closed list shall be used:</w:t>
            </w:r>
          </w:p>
          <w:p w14:paraId="1601E7D7" w14:textId="77777777" w:rsidR="00616968" w:rsidRPr="000F6836" w:rsidRDefault="00616968" w:rsidP="00915624">
            <w:pPr>
              <w:pStyle w:val="NormalLeft"/>
              <w:rPr>
                <w:lang w:val="en-GB"/>
              </w:rPr>
            </w:pPr>
            <w:r w:rsidRPr="000F6836">
              <w:rPr>
                <w:lang w:val="en-GB"/>
              </w:rPr>
              <w:t>1 — Article 112(7) reporting</w:t>
            </w:r>
          </w:p>
          <w:p w14:paraId="6227E544" w14:textId="77777777" w:rsidR="00616968" w:rsidRPr="000F6836" w:rsidRDefault="00616968" w:rsidP="00915624">
            <w:pPr>
              <w:pStyle w:val="NormalLeft"/>
              <w:rPr>
                <w:lang w:val="en-GB"/>
              </w:rPr>
            </w:pPr>
            <w:r w:rsidRPr="000F6836">
              <w:rPr>
                <w:lang w:val="en-GB"/>
              </w:rPr>
              <w:t>2 — Regular reporting</w:t>
            </w:r>
          </w:p>
        </w:tc>
      </w:tr>
      <w:tr w:rsidR="00616968" w:rsidRPr="000F6836" w14:paraId="51F2E74C" w14:textId="77777777" w:rsidTr="00915624">
        <w:tc>
          <w:tcPr>
            <w:tcW w:w="1764" w:type="dxa"/>
            <w:tcBorders>
              <w:top w:val="single" w:sz="2" w:space="0" w:color="auto"/>
              <w:left w:val="single" w:sz="2" w:space="0" w:color="auto"/>
              <w:bottom w:val="single" w:sz="2" w:space="0" w:color="auto"/>
              <w:right w:val="single" w:sz="2" w:space="0" w:color="auto"/>
            </w:tcBorders>
          </w:tcPr>
          <w:p w14:paraId="409C1B6F" w14:textId="77777777" w:rsidR="00616968" w:rsidRPr="000F6836" w:rsidRDefault="00616968" w:rsidP="00915624">
            <w:pPr>
              <w:pStyle w:val="NormalLeft"/>
              <w:rPr>
                <w:lang w:val="en-GB"/>
              </w:rPr>
            </w:pPr>
            <w:r w:rsidRPr="000F6836">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FD53C41"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5014" w:type="dxa"/>
            <w:tcBorders>
              <w:top w:val="single" w:sz="2" w:space="0" w:color="auto"/>
              <w:left w:val="single" w:sz="2" w:space="0" w:color="auto"/>
              <w:bottom w:val="single" w:sz="2" w:space="0" w:color="auto"/>
              <w:right w:val="single" w:sz="2" w:space="0" w:color="auto"/>
            </w:tcBorders>
          </w:tcPr>
          <w:p w14:paraId="727555AA"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1A64429C" w14:textId="77777777" w:rsidR="00616968" w:rsidRPr="000F6836" w:rsidRDefault="00616968" w:rsidP="00915624">
            <w:pPr>
              <w:pStyle w:val="NormalLeft"/>
              <w:rPr>
                <w:lang w:val="en-GB"/>
              </w:rPr>
            </w:pPr>
            <w:r w:rsidRPr="000F6836">
              <w:rPr>
                <w:lang w:val="en-GB"/>
              </w:rPr>
              <w:t>1 — RFF/MAP</w:t>
            </w:r>
          </w:p>
          <w:p w14:paraId="135C2B39" w14:textId="77777777" w:rsidR="00616968" w:rsidRPr="000F6836" w:rsidRDefault="00616968" w:rsidP="00915624">
            <w:pPr>
              <w:pStyle w:val="NormalLeft"/>
              <w:rPr>
                <w:lang w:val="en-GB"/>
              </w:rPr>
            </w:pPr>
            <w:r w:rsidRPr="000F6836">
              <w:rPr>
                <w:lang w:val="en-GB"/>
              </w:rPr>
              <w:t>2 — Remaining part</w:t>
            </w:r>
          </w:p>
        </w:tc>
      </w:tr>
      <w:tr w:rsidR="00616968" w:rsidRPr="000F6836" w14:paraId="0880860A" w14:textId="77777777" w:rsidTr="00915624">
        <w:tc>
          <w:tcPr>
            <w:tcW w:w="1764" w:type="dxa"/>
            <w:tcBorders>
              <w:top w:val="single" w:sz="2" w:space="0" w:color="auto"/>
              <w:left w:val="single" w:sz="2" w:space="0" w:color="auto"/>
              <w:bottom w:val="single" w:sz="2" w:space="0" w:color="auto"/>
              <w:right w:val="single" w:sz="2" w:space="0" w:color="auto"/>
            </w:tcBorders>
          </w:tcPr>
          <w:p w14:paraId="6EA03449" w14:textId="77777777" w:rsidR="00616968" w:rsidRPr="000F6836" w:rsidRDefault="00616968" w:rsidP="00915624">
            <w:pPr>
              <w:pStyle w:val="NormalLeft"/>
              <w:rPr>
                <w:lang w:val="en-GB"/>
              </w:rPr>
            </w:pPr>
            <w:r w:rsidRPr="000F6836">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1302C105" w14:textId="77777777" w:rsidR="00616968" w:rsidRPr="000F6836" w:rsidRDefault="00616968" w:rsidP="00915624">
            <w:pPr>
              <w:pStyle w:val="NormalLeft"/>
              <w:rPr>
                <w:lang w:val="en-GB"/>
              </w:rPr>
            </w:pPr>
            <w:r w:rsidRPr="000F6836">
              <w:rPr>
                <w:lang w:val="en-GB"/>
              </w:rPr>
              <w:t>Fund/Portfolio number</w:t>
            </w:r>
          </w:p>
        </w:tc>
        <w:tc>
          <w:tcPr>
            <w:tcW w:w="5014" w:type="dxa"/>
            <w:tcBorders>
              <w:top w:val="single" w:sz="2" w:space="0" w:color="auto"/>
              <w:left w:val="single" w:sz="2" w:space="0" w:color="auto"/>
              <w:bottom w:val="single" w:sz="2" w:space="0" w:color="auto"/>
              <w:right w:val="single" w:sz="2" w:space="0" w:color="auto"/>
            </w:tcBorders>
          </w:tcPr>
          <w:p w14:paraId="62CA5DE2" w14:textId="3D7C29FC"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35EF0EF3" w14:textId="77777777" w:rsidTr="00915624">
        <w:tc>
          <w:tcPr>
            <w:tcW w:w="1764" w:type="dxa"/>
            <w:tcBorders>
              <w:top w:val="single" w:sz="2" w:space="0" w:color="auto"/>
              <w:left w:val="single" w:sz="2" w:space="0" w:color="auto"/>
              <w:bottom w:val="single" w:sz="2" w:space="0" w:color="auto"/>
              <w:right w:val="single" w:sz="2" w:space="0" w:color="auto"/>
            </w:tcBorders>
          </w:tcPr>
          <w:p w14:paraId="45A2E66E" w14:textId="77777777" w:rsidR="00616968" w:rsidRPr="000F6836" w:rsidRDefault="00616968" w:rsidP="00915624">
            <w:pPr>
              <w:pStyle w:val="NormalLeft"/>
              <w:rPr>
                <w:lang w:val="en-GB"/>
              </w:rPr>
            </w:pPr>
            <w:r w:rsidRPr="000F6836">
              <w:rPr>
                <w:lang w:val="en-GB"/>
              </w:rPr>
              <w:t>R0010/C0010</w:t>
            </w:r>
          </w:p>
        </w:tc>
        <w:tc>
          <w:tcPr>
            <w:tcW w:w="2508" w:type="dxa"/>
            <w:tcBorders>
              <w:top w:val="single" w:sz="2" w:space="0" w:color="auto"/>
              <w:left w:val="single" w:sz="2" w:space="0" w:color="auto"/>
              <w:bottom w:val="single" w:sz="2" w:space="0" w:color="auto"/>
              <w:right w:val="single" w:sz="2" w:space="0" w:color="auto"/>
            </w:tcBorders>
          </w:tcPr>
          <w:p w14:paraId="156ED7AA" w14:textId="77777777" w:rsidR="00616968" w:rsidRPr="000F6836" w:rsidRDefault="00616968" w:rsidP="00915624">
            <w:pPr>
              <w:pStyle w:val="NormalLeft"/>
              <w:rPr>
                <w:lang w:val="en-GB"/>
              </w:rPr>
            </w:pPr>
            <w:r w:rsidRPr="000F6836">
              <w:rPr>
                <w:lang w:val="en-GB"/>
              </w:rPr>
              <w:t>Simplifications used: mortality risk</w:t>
            </w:r>
          </w:p>
        </w:tc>
        <w:tc>
          <w:tcPr>
            <w:tcW w:w="5014" w:type="dxa"/>
            <w:tcBorders>
              <w:top w:val="single" w:sz="2" w:space="0" w:color="auto"/>
              <w:left w:val="single" w:sz="2" w:space="0" w:color="auto"/>
              <w:bottom w:val="single" w:sz="2" w:space="0" w:color="auto"/>
              <w:right w:val="single" w:sz="2" w:space="0" w:color="auto"/>
            </w:tcBorders>
          </w:tcPr>
          <w:p w14:paraId="58545618"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a calculation of mortality risk. The following options shall be used:</w:t>
            </w:r>
          </w:p>
          <w:p w14:paraId="3677BF8B" w14:textId="77777777" w:rsidR="00616968" w:rsidRPr="000F6836" w:rsidRDefault="00616968" w:rsidP="00915624">
            <w:pPr>
              <w:pStyle w:val="NormalLeft"/>
              <w:rPr>
                <w:lang w:val="en-GB"/>
              </w:rPr>
            </w:pPr>
            <w:r w:rsidRPr="000F6836">
              <w:rPr>
                <w:lang w:val="en-GB"/>
              </w:rPr>
              <w:t>1 — Simplifications used</w:t>
            </w:r>
          </w:p>
          <w:p w14:paraId="2AFC15C2" w14:textId="77777777" w:rsidR="00616968" w:rsidRPr="000F6836" w:rsidRDefault="00616968" w:rsidP="00915624">
            <w:pPr>
              <w:pStyle w:val="NormalLeft"/>
              <w:rPr>
                <w:lang w:val="en-GB"/>
              </w:rPr>
            </w:pPr>
            <w:r w:rsidRPr="000F6836">
              <w:rPr>
                <w:lang w:val="en-GB"/>
              </w:rPr>
              <w:t>2 — Simplifications not used</w:t>
            </w:r>
          </w:p>
          <w:p w14:paraId="23DB7A49" w14:textId="77777777" w:rsidR="00616968" w:rsidRPr="000F6836" w:rsidRDefault="00616968" w:rsidP="00915624">
            <w:pPr>
              <w:pStyle w:val="NormalLeft"/>
              <w:rPr>
                <w:lang w:val="en-GB"/>
              </w:rPr>
            </w:pPr>
            <w:r w:rsidRPr="000F6836">
              <w:rPr>
                <w:lang w:val="en-GB"/>
              </w:rPr>
              <w:t>If R0010/C0010 = 1, only C0060 and C0080 shall be filled in for R0100.</w:t>
            </w:r>
          </w:p>
        </w:tc>
      </w:tr>
      <w:tr w:rsidR="00616968" w:rsidRPr="000F6836" w14:paraId="7E57FBB7" w14:textId="77777777" w:rsidTr="00915624">
        <w:tc>
          <w:tcPr>
            <w:tcW w:w="1764" w:type="dxa"/>
            <w:tcBorders>
              <w:top w:val="single" w:sz="2" w:space="0" w:color="auto"/>
              <w:left w:val="single" w:sz="2" w:space="0" w:color="auto"/>
              <w:bottom w:val="single" w:sz="2" w:space="0" w:color="auto"/>
              <w:right w:val="single" w:sz="2" w:space="0" w:color="auto"/>
            </w:tcBorders>
          </w:tcPr>
          <w:p w14:paraId="2F1D3E3F" w14:textId="77777777" w:rsidR="00616968" w:rsidRPr="000F6836" w:rsidRDefault="00616968" w:rsidP="00915624">
            <w:pPr>
              <w:pStyle w:val="NormalLeft"/>
              <w:rPr>
                <w:lang w:val="en-GB"/>
              </w:rPr>
            </w:pPr>
            <w:r w:rsidRPr="000F6836">
              <w:rPr>
                <w:lang w:val="en-GB"/>
              </w:rPr>
              <w:t>R0020/C0010</w:t>
            </w:r>
          </w:p>
        </w:tc>
        <w:tc>
          <w:tcPr>
            <w:tcW w:w="2508" w:type="dxa"/>
            <w:tcBorders>
              <w:top w:val="single" w:sz="2" w:space="0" w:color="auto"/>
              <w:left w:val="single" w:sz="2" w:space="0" w:color="auto"/>
              <w:bottom w:val="single" w:sz="2" w:space="0" w:color="auto"/>
              <w:right w:val="single" w:sz="2" w:space="0" w:color="auto"/>
            </w:tcBorders>
          </w:tcPr>
          <w:p w14:paraId="0FE9B2AF" w14:textId="77777777" w:rsidR="00616968" w:rsidRPr="000F6836" w:rsidRDefault="00616968" w:rsidP="00915624">
            <w:pPr>
              <w:pStyle w:val="NormalLeft"/>
              <w:rPr>
                <w:lang w:val="en-GB"/>
              </w:rPr>
            </w:pPr>
            <w:r w:rsidRPr="000F6836">
              <w:rPr>
                <w:lang w:val="en-GB"/>
              </w:rPr>
              <w:t>Simplifications used — longevity</w:t>
            </w:r>
          </w:p>
        </w:tc>
        <w:tc>
          <w:tcPr>
            <w:tcW w:w="5014" w:type="dxa"/>
            <w:tcBorders>
              <w:top w:val="single" w:sz="2" w:space="0" w:color="auto"/>
              <w:left w:val="single" w:sz="2" w:space="0" w:color="auto"/>
              <w:bottom w:val="single" w:sz="2" w:space="0" w:color="auto"/>
              <w:right w:val="single" w:sz="2" w:space="0" w:color="auto"/>
            </w:tcBorders>
          </w:tcPr>
          <w:p w14:paraId="1378951B"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longevity risk. The following options shall be used:</w:t>
            </w:r>
          </w:p>
          <w:p w14:paraId="13FCE2C3" w14:textId="77777777" w:rsidR="00616968" w:rsidRPr="000F6836" w:rsidRDefault="00616968" w:rsidP="00915624">
            <w:pPr>
              <w:pStyle w:val="NormalLeft"/>
              <w:rPr>
                <w:lang w:val="en-GB"/>
              </w:rPr>
            </w:pPr>
            <w:r w:rsidRPr="000F6836">
              <w:rPr>
                <w:lang w:val="en-GB"/>
              </w:rPr>
              <w:t>1 — Simplifications used</w:t>
            </w:r>
          </w:p>
          <w:p w14:paraId="6793FDEC" w14:textId="77777777" w:rsidR="00616968" w:rsidRPr="000F6836" w:rsidRDefault="00616968" w:rsidP="00915624">
            <w:pPr>
              <w:pStyle w:val="NormalLeft"/>
              <w:rPr>
                <w:lang w:val="en-GB"/>
              </w:rPr>
            </w:pPr>
            <w:r w:rsidRPr="000F6836">
              <w:rPr>
                <w:lang w:val="en-GB"/>
              </w:rPr>
              <w:t>2 — Simplifications not used</w:t>
            </w:r>
          </w:p>
          <w:p w14:paraId="33813195" w14:textId="77777777" w:rsidR="00616968" w:rsidRPr="000F6836" w:rsidRDefault="00616968" w:rsidP="00915624">
            <w:pPr>
              <w:pStyle w:val="NormalLeft"/>
              <w:rPr>
                <w:lang w:val="en-GB"/>
              </w:rPr>
            </w:pPr>
            <w:r w:rsidRPr="000F6836">
              <w:rPr>
                <w:lang w:val="en-GB"/>
              </w:rPr>
              <w:t>If R0020/C0010 = 1, only C0060 and C0080 shall be filled in for R0200.</w:t>
            </w:r>
          </w:p>
        </w:tc>
      </w:tr>
      <w:tr w:rsidR="00616968" w:rsidRPr="000F6836" w14:paraId="00370CFC" w14:textId="77777777" w:rsidTr="00915624">
        <w:tc>
          <w:tcPr>
            <w:tcW w:w="1764" w:type="dxa"/>
            <w:tcBorders>
              <w:top w:val="single" w:sz="2" w:space="0" w:color="auto"/>
              <w:left w:val="single" w:sz="2" w:space="0" w:color="auto"/>
              <w:bottom w:val="single" w:sz="2" w:space="0" w:color="auto"/>
              <w:right w:val="single" w:sz="2" w:space="0" w:color="auto"/>
            </w:tcBorders>
          </w:tcPr>
          <w:p w14:paraId="10608C7A" w14:textId="77777777" w:rsidR="00616968" w:rsidRPr="000F6836" w:rsidRDefault="00616968" w:rsidP="00915624">
            <w:pPr>
              <w:pStyle w:val="NormalLeft"/>
              <w:rPr>
                <w:lang w:val="en-GB"/>
              </w:rPr>
            </w:pPr>
            <w:r w:rsidRPr="000F6836">
              <w:rPr>
                <w:lang w:val="en-GB"/>
              </w:rPr>
              <w:t>R0030/C0010</w:t>
            </w:r>
          </w:p>
        </w:tc>
        <w:tc>
          <w:tcPr>
            <w:tcW w:w="2508" w:type="dxa"/>
            <w:tcBorders>
              <w:top w:val="single" w:sz="2" w:space="0" w:color="auto"/>
              <w:left w:val="single" w:sz="2" w:space="0" w:color="auto"/>
              <w:bottom w:val="single" w:sz="2" w:space="0" w:color="auto"/>
              <w:right w:val="single" w:sz="2" w:space="0" w:color="auto"/>
            </w:tcBorders>
          </w:tcPr>
          <w:p w14:paraId="62F9D47F" w14:textId="77777777" w:rsidR="00616968" w:rsidRPr="000F6836" w:rsidRDefault="00616968" w:rsidP="00915624">
            <w:pPr>
              <w:pStyle w:val="NormalLeft"/>
              <w:rPr>
                <w:lang w:val="en-GB"/>
              </w:rPr>
            </w:pPr>
            <w:r w:rsidRPr="000F6836">
              <w:rPr>
                <w:lang w:val="en-GB"/>
              </w:rPr>
              <w:t>Simplifications used: disability– morbidity risk</w:t>
            </w:r>
            <w:del w:id="2" w:author="Author">
              <w:r w:rsidRPr="000F6836" w:rsidDel="008B0C15">
                <w:rPr>
                  <w:lang w:val="en-GB"/>
                </w:rPr>
                <w:delText xml:space="preserve"> —</w:delText>
              </w:r>
            </w:del>
          </w:p>
        </w:tc>
        <w:tc>
          <w:tcPr>
            <w:tcW w:w="5014" w:type="dxa"/>
            <w:tcBorders>
              <w:top w:val="single" w:sz="2" w:space="0" w:color="auto"/>
              <w:left w:val="single" w:sz="2" w:space="0" w:color="auto"/>
              <w:bottom w:val="single" w:sz="2" w:space="0" w:color="auto"/>
              <w:right w:val="single" w:sz="2" w:space="0" w:color="auto"/>
            </w:tcBorders>
          </w:tcPr>
          <w:p w14:paraId="255A0479"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disability — morbidity risk. The following options shall be used:</w:t>
            </w:r>
          </w:p>
          <w:p w14:paraId="096A64DC" w14:textId="77777777" w:rsidR="00616968" w:rsidRPr="000F6836" w:rsidRDefault="00616968" w:rsidP="00915624">
            <w:pPr>
              <w:pStyle w:val="NormalLeft"/>
              <w:rPr>
                <w:lang w:val="en-GB"/>
              </w:rPr>
            </w:pPr>
            <w:r w:rsidRPr="000F6836">
              <w:rPr>
                <w:lang w:val="en-GB"/>
              </w:rPr>
              <w:lastRenderedPageBreak/>
              <w:t>1 — Simplifications used</w:t>
            </w:r>
          </w:p>
          <w:p w14:paraId="51AC09A9" w14:textId="77777777" w:rsidR="00616968" w:rsidRPr="000F6836" w:rsidRDefault="00616968" w:rsidP="00915624">
            <w:pPr>
              <w:pStyle w:val="NormalLeft"/>
              <w:rPr>
                <w:lang w:val="en-GB"/>
              </w:rPr>
            </w:pPr>
            <w:r w:rsidRPr="000F6836">
              <w:rPr>
                <w:lang w:val="en-GB"/>
              </w:rPr>
              <w:t>2 — Simplifications not used</w:t>
            </w:r>
          </w:p>
          <w:p w14:paraId="4FFB8C02" w14:textId="77777777" w:rsidR="00616968" w:rsidRPr="000F6836" w:rsidRDefault="00616968" w:rsidP="00915624">
            <w:pPr>
              <w:pStyle w:val="NormalLeft"/>
              <w:rPr>
                <w:lang w:val="en-GB"/>
              </w:rPr>
            </w:pPr>
            <w:r w:rsidRPr="000F6836">
              <w:rPr>
                <w:lang w:val="en-GB"/>
              </w:rPr>
              <w:t>If R0030/C0010 = 1, only C0060 and C0080 shall be filled in for R0300.</w:t>
            </w:r>
          </w:p>
        </w:tc>
      </w:tr>
      <w:tr w:rsidR="00616968" w:rsidRPr="000F6836" w14:paraId="0C63D138" w14:textId="77777777" w:rsidTr="00915624">
        <w:tc>
          <w:tcPr>
            <w:tcW w:w="1764" w:type="dxa"/>
            <w:tcBorders>
              <w:top w:val="single" w:sz="2" w:space="0" w:color="auto"/>
              <w:left w:val="single" w:sz="2" w:space="0" w:color="auto"/>
              <w:bottom w:val="single" w:sz="2" w:space="0" w:color="auto"/>
              <w:right w:val="single" w:sz="2" w:space="0" w:color="auto"/>
            </w:tcBorders>
          </w:tcPr>
          <w:p w14:paraId="5AF9D45F" w14:textId="2C0B3BFE" w:rsidR="00616968" w:rsidRPr="000F6836" w:rsidRDefault="00616968" w:rsidP="00915624">
            <w:pPr>
              <w:pStyle w:val="NormalLeft"/>
              <w:rPr>
                <w:lang w:val="en-GB"/>
              </w:rPr>
            </w:pPr>
            <w:r w:rsidRPr="000F6836">
              <w:rPr>
                <w:lang w:val="en-GB"/>
              </w:rPr>
              <w:lastRenderedPageBreak/>
              <w:t>R0040/C0010 </w:t>
            </w:r>
            <w:r w:rsidR="00915624" w:rsidRPr="000F6836">
              <w:rPr>
                <w:lang w:val="en-GB"/>
              </w:rPr>
              <w:t xml:space="preserve"> </w:t>
            </w:r>
          </w:p>
        </w:tc>
        <w:tc>
          <w:tcPr>
            <w:tcW w:w="2508" w:type="dxa"/>
            <w:tcBorders>
              <w:top w:val="single" w:sz="2" w:space="0" w:color="auto"/>
              <w:left w:val="single" w:sz="2" w:space="0" w:color="auto"/>
              <w:bottom w:val="single" w:sz="2" w:space="0" w:color="auto"/>
              <w:right w:val="single" w:sz="2" w:space="0" w:color="auto"/>
            </w:tcBorders>
          </w:tcPr>
          <w:p w14:paraId="3D551C87" w14:textId="616A0789" w:rsidR="00616968" w:rsidRPr="000F6836" w:rsidRDefault="00616968" w:rsidP="00915624">
            <w:pPr>
              <w:pStyle w:val="NormalLeft"/>
              <w:rPr>
                <w:lang w:val="en-GB"/>
              </w:rPr>
            </w:pPr>
            <w:r w:rsidRPr="000F6836">
              <w:rPr>
                <w:lang w:val="en-GB"/>
              </w:rPr>
              <w:t>Simplifications used — life lapse risk </w:t>
            </w:r>
            <w:r w:rsidR="00915624" w:rsidRPr="000F6836">
              <w:rPr>
                <w:lang w:val="en-GB"/>
              </w:rPr>
              <w:t xml:space="preserve"> </w:t>
            </w:r>
          </w:p>
        </w:tc>
        <w:tc>
          <w:tcPr>
            <w:tcW w:w="5014" w:type="dxa"/>
            <w:tcBorders>
              <w:top w:val="single" w:sz="2" w:space="0" w:color="auto"/>
              <w:left w:val="single" w:sz="2" w:space="0" w:color="auto"/>
              <w:bottom w:val="single" w:sz="2" w:space="0" w:color="auto"/>
              <w:right w:val="single" w:sz="2" w:space="0" w:color="auto"/>
            </w:tcBorders>
          </w:tcPr>
          <w:p w14:paraId="05342B02" w14:textId="749C4890"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lapse risk. The following options shall be used:</w:t>
            </w:r>
          </w:p>
          <w:p w14:paraId="3D629589"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95</w:t>
            </w:r>
          </w:p>
          <w:p w14:paraId="0A0F9040"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95a</w:t>
            </w:r>
          </w:p>
          <w:p w14:paraId="121D94CF"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13E28D76" w14:textId="77777777" w:rsidR="00616968" w:rsidRPr="000F6836" w:rsidRDefault="00616968" w:rsidP="00915624">
            <w:pPr>
              <w:pStyle w:val="NormalLeft"/>
              <w:rPr>
                <w:lang w:val="en-GB"/>
              </w:rPr>
            </w:pPr>
            <w:r w:rsidRPr="000F6836">
              <w:rPr>
                <w:lang w:val="en-GB"/>
              </w:rPr>
              <w:t>Options 1 and 2 may be used simultaneously.</w:t>
            </w:r>
          </w:p>
          <w:p w14:paraId="7559AD8C" w14:textId="3CCD706F" w:rsidR="00616968" w:rsidRPr="000F6836" w:rsidRDefault="00616968" w:rsidP="00915624">
            <w:pPr>
              <w:pStyle w:val="NormalLeft"/>
              <w:rPr>
                <w:lang w:val="en-GB"/>
              </w:rPr>
            </w:pPr>
            <w:r w:rsidRPr="000F6836">
              <w:rPr>
                <w:lang w:val="en-GB"/>
              </w:rPr>
              <w:t>Where R0040/C0010 = 1, only C0060 and C0080 shall be filled in for R0400 to R0420. </w:t>
            </w:r>
            <w:r w:rsidR="00915624" w:rsidRPr="000F6836">
              <w:rPr>
                <w:lang w:val="en-GB"/>
              </w:rPr>
              <w:t xml:space="preserve"> </w:t>
            </w:r>
          </w:p>
        </w:tc>
      </w:tr>
      <w:tr w:rsidR="00616968" w:rsidRPr="000F6836" w14:paraId="1EA4A7BE" w14:textId="77777777" w:rsidTr="00915624">
        <w:tc>
          <w:tcPr>
            <w:tcW w:w="1764" w:type="dxa"/>
            <w:tcBorders>
              <w:top w:val="single" w:sz="2" w:space="0" w:color="auto"/>
              <w:left w:val="single" w:sz="2" w:space="0" w:color="auto"/>
              <w:bottom w:val="single" w:sz="2" w:space="0" w:color="auto"/>
              <w:right w:val="single" w:sz="2" w:space="0" w:color="auto"/>
            </w:tcBorders>
          </w:tcPr>
          <w:p w14:paraId="6C5E0079" w14:textId="77777777" w:rsidR="00616968" w:rsidRPr="000F6836" w:rsidRDefault="00616968" w:rsidP="00915624">
            <w:pPr>
              <w:pStyle w:val="NormalLeft"/>
              <w:rPr>
                <w:lang w:val="en-GB"/>
              </w:rPr>
            </w:pPr>
            <w:r w:rsidRPr="000F6836">
              <w:rPr>
                <w:lang w:val="en-GB"/>
              </w:rPr>
              <w:t>R0050/C0010</w:t>
            </w:r>
          </w:p>
        </w:tc>
        <w:tc>
          <w:tcPr>
            <w:tcW w:w="2508" w:type="dxa"/>
            <w:tcBorders>
              <w:top w:val="single" w:sz="2" w:space="0" w:color="auto"/>
              <w:left w:val="single" w:sz="2" w:space="0" w:color="auto"/>
              <w:bottom w:val="single" w:sz="2" w:space="0" w:color="auto"/>
              <w:right w:val="single" w:sz="2" w:space="0" w:color="auto"/>
            </w:tcBorders>
          </w:tcPr>
          <w:p w14:paraId="6D450576" w14:textId="77777777" w:rsidR="00616968" w:rsidRPr="000F6836" w:rsidRDefault="00616968" w:rsidP="00915624">
            <w:pPr>
              <w:pStyle w:val="NormalLeft"/>
              <w:rPr>
                <w:lang w:val="en-GB"/>
              </w:rPr>
            </w:pPr>
            <w:r w:rsidRPr="000F6836">
              <w:rPr>
                <w:lang w:val="en-GB"/>
              </w:rPr>
              <w:t>Simplifications used: life expense risk</w:t>
            </w:r>
            <w:del w:id="3" w:author="Author">
              <w:r w:rsidRPr="000F6836" w:rsidDel="008B0C15">
                <w:rPr>
                  <w:lang w:val="en-GB"/>
                </w:rPr>
                <w:delText xml:space="preserve"> —</w:delText>
              </w:r>
            </w:del>
          </w:p>
        </w:tc>
        <w:tc>
          <w:tcPr>
            <w:tcW w:w="5014" w:type="dxa"/>
            <w:tcBorders>
              <w:top w:val="single" w:sz="2" w:space="0" w:color="auto"/>
              <w:left w:val="single" w:sz="2" w:space="0" w:color="auto"/>
              <w:bottom w:val="single" w:sz="2" w:space="0" w:color="auto"/>
              <w:right w:val="single" w:sz="2" w:space="0" w:color="auto"/>
            </w:tcBorders>
          </w:tcPr>
          <w:p w14:paraId="0BEF621A"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life expense risk. The following options shall be used:</w:t>
            </w:r>
          </w:p>
          <w:p w14:paraId="79933803" w14:textId="77777777" w:rsidR="00616968" w:rsidRPr="000F6836" w:rsidRDefault="00616968" w:rsidP="00915624">
            <w:pPr>
              <w:pStyle w:val="NormalLeft"/>
              <w:rPr>
                <w:lang w:val="en-GB"/>
              </w:rPr>
            </w:pPr>
            <w:r w:rsidRPr="000F6836">
              <w:rPr>
                <w:lang w:val="en-GB"/>
              </w:rPr>
              <w:t>1 — Simplifications used</w:t>
            </w:r>
          </w:p>
          <w:p w14:paraId="1FD8D09D" w14:textId="77777777" w:rsidR="00616968" w:rsidRPr="000F6836" w:rsidRDefault="00616968" w:rsidP="00915624">
            <w:pPr>
              <w:pStyle w:val="NormalLeft"/>
              <w:rPr>
                <w:lang w:val="en-GB"/>
              </w:rPr>
            </w:pPr>
            <w:r w:rsidRPr="000F6836">
              <w:rPr>
                <w:lang w:val="en-GB"/>
              </w:rPr>
              <w:t>2 — Simplifications not used</w:t>
            </w:r>
          </w:p>
          <w:p w14:paraId="5BC7E4E2" w14:textId="77777777" w:rsidR="00616968" w:rsidRPr="000F6836" w:rsidRDefault="00616968" w:rsidP="00915624">
            <w:pPr>
              <w:pStyle w:val="NormalLeft"/>
              <w:rPr>
                <w:lang w:val="en-GB"/>
              </w:rPr>
            </w:pPr>
            <w:r w:rsidRPr="000F6836">
              <w:rPr>
                <w:lang w:val="en-GB"/>
              </w:rPr>
              <w:t>If R0050/C0010 = 1, only C0060 and C0080 shall be filled in for R0500.</w:t>
            </w:r>
          </w:p>
        </w:tc>
      </w:tr>
      <w:tr w:rsidR="00616968" w:rsidRPr="000F6836" w14:paraId="7DD6B8A5" w14:textId="77777777" w:rsidTr="00915624">
        <w:tc>
          <w:tcPr>
            <w:tcW w:w="1764" w:type="dxa"/>
            <w:tcBorders>
              <w:top w:val="single" w:sz="2" w:space="0" w:color="auto"/>
              <w:left w:val="single" w:sz="2" w:space="0" w:color="auto"/>
              <w:bottom w:val="single" w:sz="2" w:space="0" w:color="auto"/>
              <w:right w:val="single" w:sz="2" w:space="0" w:color="auto"/>
            </w:tcBorders>
          </w:tcPr>
          <w:p w14:paraId="2DC3DE3F" w14:textId="77777777" w:rsidR="00616968" w:rsidRPr="000F6836" w:rsidRDefault="00616968" w:rsidP="00915624">
            <w:pPr>
              <w:pStyle w:val="NormalLeft"/>
              <w:rPr>
                <w:lang w:val="en-GB"/>
              </w:rPr>
            </w:pPr>
            <w:r w:rsidRPr="000F6836">
              <w:rPr>
                <w:lang w:val="en-GB"/>
              </w:rPr>
              <w:t>R0060/C0010</w:t>
            </w:r>
          </w:p>
        </w:tc>
        <w:tc>
          <w:tcPr>
            <w:tcW w:w="2508" w:type="dxa"/>
            <w:tcBorders>
              <w:top w:val="single" w:sz="2" w:space="0" w:color="auto"/>
              <w:left w:val="single" w:sz="2" w:space="0" w:color="auto"/>
              <w:bottom w:val="single" w:sz="2" w:space="0" w:color="auto"/>
              <w:right w:val="single" w:sz="2" w:space="0" w:color="auto"/>
            </w:tcBorders>
          </w:tcPr>
          <w:p w14:paraId="4E31CF88" w14:textId="77777777" w:rsidR="00616968" w:rsidRPr="000F6836" w:rsidRDefault="00616968" w:rsidP="00915624">
            <w:pPr>
              <w:pStyle w:val="NormalLeft"/>
              <w:rPr>
                <w:lang w:val="en-GB"/>
              </w:rPr>
            </w:pPr>
            <w:r w:rsidRPr="000F6836">
              <w:rPr>
                <w:lang w:val="en-GB"/>
              </w:rPr>
              <w:t>Simplifications used: life catastrophe risk</w:t>
            </w:r>
          </w:p>
        </w:tc>
        <w:tc>
          <w:tcPr>
            <w:tcW w:w="5014" w:type="dxa"/>
            <w:tcBorders>
              <w:top w:val="single" w:sz="2" w:space="0" w:color="auto"/>
              <w:left w:val="single" w:sz="2" w:space="0" w:color="auto"/>
              <w:bottom w:val="single" w:sz="2" w:space="0" w:color="auto"/>
              <w:right w:val="single" w:sz="2" w:space="0" w:color="auto"/>
            </w:tcBorders>
          </w:tcPr>
          <w:p w14:paraId="67F37A88"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life catastrophe risk. The following options shall be used:</w:t>
            </w:r>
          </w:p>
          <w:p w14:paraId="02B0A35A" w14:textId="77777777" w:rsidR="00616968" w:rsidRPr="000F6836" w:rsidRDefault="00616968" w:rsidP="00915624">
            <w:pPr>
              <w:pStyle w:val="NormalLeft"/>
              <w:rPr>
                <w:lang w:val="en-GB"/>
              </w:rPr>
            </w:pPr>
            <w:r w:rsidRPr="000F6836">
              <w:rPr>
                <w:lang w:val="en-GB"/>
              </w:rPr>
              <w:t>1 — Simplifications used</w:t>
            </w:r>
          </w:p>
          <w:p w14:paraId="4D777568" w14:textId="77777777" w:rsidR="00616968" w:rsidRPr="000F6836" w:rsidRDefault="00616968" w:rsidP="00915624">
            <w:pPr>
              <w:pStyle w:val="NormalLeft"/>
              <w:rPr>
                <w:lang w:val="en-GB"/>
              </w:rPr>
            </w:pPr>
            <w:r w:rsidRPr="000F6836">
              <w:rPr>
                <w:lang w:val="en-GB"/>
              </w:rPr>
              <w:t>2 — Simplifications not used</w:t>
            </w:r>
          </w:p>
          <w:p w14:paraId="7ADFFC15" w14:textId="77777777" w:rsidR="00616968" w:rsidRPr="000F6836" w:rsidRDefault="00616968" w:rsidP="00915624">
            <w:pPr>
              <w:pStyle w:val="NormalLeft"/>
              <w:rPr>
                <w:lang w:val="en-GB"/>
              </w:rPr>
            </w:pPr>
            <w:r w:rsidRPr="000F6836">
              <w:rPr>
                <w:lang w:val="en-GB"/>
              </w:rPr>
              <w:t>If R0060/C0010 = 1, only C0060 and C0080 shall be filled in for R0700.</w:t>
            </w:r>
          </w:p>
        </w:tc>
      </w:tr>
      <w:tr w:rsidR="00616968" w:rsidRPr="000F6836" w14:paraId="2B53C978" w14:textId="77777777" w:rsidTr="00915624">
        <w:tc>
          <w:tcPr>
            <w:tcW w:w="1764" w:type="dxa"/>
            <w:tcBorders>
              <w:top w:val="single" w:sz="2" w:space="0" w:color="auto"/>
              <w:left w:val="single" w:sz="2" w:space="0" w:color="auto"/>
              <w:bottom w:val="single" w:sz="2" w:space="0" w:color="auto"/>
              <w:right w:val="single" w:sz="2" w:space="0" w:color="auto"/>
            </w:tcBorders>
          </w:tcPr>
          <w:p w14:paraId="31769E6F" w14:textId="77777777" w:rsidR="00616968" w:rsidRPr="000F6836" w:rsidRDefault="00616968" w:rsidP="00915624">
            <w:pPr>
              <w:pStyle w:val="NormalCentered"/>
              <w:rPr>
                <w:lang w:val="en-GB"/>
              </w:rPr>
            </w:pPr>
            <w:r w:rsidRPr="000F6836">
              <w:rPr>
                <w:i/>
                <w:iCs/>
                <w:lang w:val="en-GB"/>
              </w:rPr>
              <w:t>Life underwriting risk</w:t>
            </w:r>
          </w:p>
        </w:tc>
        <w:tc>
          <w:tcPr>
            <w:tcW w:w="2508" w:type="dxa"/>
            <w:tcBorders>
              <w:top w:val="single" w:sz="2" w:space="0" w:color="auto"/>
              <w:left w:val="single" w:sz="2" w:space="0" w:color="auto"/>
              <w:bottom w:val="single" w:sz="2" w:space="0" w:color="auto"/>
              <w:right w:val="single" w:sz="2" w:space="0" w:color="auto"/>
            </w:tcBorders>
          </w:tcPr>
          <w:p w14:paraId="2EA8D1FB" w14:textId="77777777" w:rsidR="00616968" w:rsidRPr="000F6836"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1D8C52DE" w14:textId="77777777" w:rsidR="00616968" w:rsidRPr="000F6836" w:rsidRDefault="00616968" w:rsidP="00915624">
            <w:pPr>
              <w:pStyle w:val="NormalCentered"/>
              <w:rPr>
                <w:lang w:val="en-GB"/>
              </w:rPr>
            </w:pPr>
          </w:p>
        </w:tc>
      </w:tr>
      <w:tr w:rsidR="00616968" w:rsidRPr="000F6836" w14:paraId="455BC976" w14:textId="77777777" w:rsidTr="00915624">
        <w:tc>
          <w:tcPr>
            <w:tcW w:w="1764" w:type="dxa"/>
            <w:tcBorders>
              <w:top w:val="single" w:sz="2" w:space="0" w:color="auto"/>
              <w:left w:val="single" w:sz="2" w:space="0" w:color="auto"/>
              <w:bottom w:val="single" w:sz="2" w:space="0" w:color="auto"/>
              <w:right w:val="single" w:sz="2" w:space="0" w:color="auto"/>
            </w:tcBorders>
          </w:tcPr>
          <w:p w14:paraId="4864CA9F" w14:textId="77777777" w:rsidR="00616968" w:rsidRPr="000F6836" w:rsidRDefault="00616968" w:rsidP="00915624">
            <w:pPr>
              <w:pStyle w:val="NormalLeft"/>
              <w:rPr>
                <w:lang w:val="en-GB"/>
              </w:rPr>
            </w:pPr>
            <w:r w:rsidRPr="000F6836">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5DBE2148" w14:textId="77777777" w:rsidR="00616968" w:rsidRPr="000F6836" w:rsidRDefault="00616968" w:rsidP="00915624">
            <w:pPr>
              <w:pStyle w:val="NormalLeft"/>
              <w:rPr>
                <w:lang w:val="en-GB"/>
              </w:rPr>
            </w:pPr>
            <w:r w:rsidRPr="000F6836">
              <w:rPr>
                <w:lang w:val="en-GB"/>
              </w:rPr>
              <w:t>Initial absolute values before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620FBA18" w14:textId="77777777" w:rsidR="00616968" w:rsidRPr="000F6836" w:rsidRDefault="00616968" w:rsidP="00915624">
            <w:pPr>
              <w:pStyle w:val="NormalLeft"/>
              <w:rPr>
                <w:lang w:val="en-GB"/>
              </w:rPr>
            </w:pPr>
            <w:r w:rsidRPr="000F6836">
              <w:rPr>
                <w:lang w:val="en-GB"/>
              </w:rPr>
              <w:t>This is the absolute value of the assets sensitive to mortality risk, before the shock.</w:t>
            </w:r>
          </w:p>
          <w:p w14:paraId="10631CFD"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4773059" w14:textId="77777777" w:rsidTr="00915624">
        <w:tc>
          <w:tcPr>
            <w:tcW w:w="1764" w:type="dxa"/>
            <w:tcBorders>
              <w:top w:val="single" w:sz="2" w:space="0" w:color="auto"/>
              <w:left w:val="single" w:sz="2" w:space="0" w:color="auto"/>
              <w:bottom w:val="single" w:sz="2" w:space="0" w:color="auto"/>
              <w:right w:val="single" w:sz="2" w:space="0" w:color="auto"/>
            </w:tcBorders>
          </w:tcPr>
          <w:p w14:paraId="6D4C8C81" w14:textId="77777777" w:rsidR="00616968" w:rsidRPr="000F6836" w:rsidRDefault="00616968" w:rsidP="00915624">
            <w:pPr>
              <w:pStyle w:val="NormalLeft"/>
              <w:rPr>
                <w:lang w:val="en-GB"/>
              </w:rPr>
            </w:pPr>
            <w:r w:rsidRPr="000F6836">
              <w:rPr>
                <w:lang w:val="en-GB"/>
              </w:rPr>
              <w:lastRenderedPageBreak/>
              <w:t>R0100/C0030</w:t>
            </w:r>
          </w:p>
        </w:tc>
        <w:tc>
          <w:tcPr>
            <w:tcW w:w="2508" w:type="dxa"/>
            <w:tcBorders>
              <w:top w:val="single" w:sz="2" w:space="0" w:color="auto"/>
              <w:left w:val="single" w:sz="2" w:space="0" w:color="auto"/>
              <w:bottom w:val="single" w:sz="2" w:space="0" w:color="auto"/>
              <w:right w:val="single" w:sz="2" w:space="0" w:color="auto"/>
            </w:tcBorders>
          </w:tcPr>
          <w:p w14:paraId="2CB72C7F" w14:textId="77777777" w:rsidR="00616968" w:rsidRPr="000F6836" w:rsidRDefault="00616968" w:rsidP="00915624">
            <w:pPr>
              <w:pStyle w:val="NormalLeft"/>
              <w:rPr>
                <w:lang w:val="en-GB"/>
              </w:rPr>
            </w:pPr>
            <w:r w:rsidRPr="000F6836">
              <w:rPr>
                <w:lang w:val="en-GB"/>
              </w:rPr>
              <w:t>Initial absolute values before shock — Liabilities — Mortality risk</w:t>
            </w:r>
          </w:p>
        </w:tc>
        <w:tc>
          <w:tcPr>
            <w:tcW w:w="5014" w:type="dxa"/>
            <w:tcBorders>
              <w:top w:val="single" w:sz="2" w:space="0" w:color="auto"/>
              <w:left w:val="single" w:sz="2" w:space="0" w:color="auto"/>
              <w:bottom w:val="single" w:sz="2" w:space="0" w:color="auto"/>
              <w:right w:val="single" w:sz="2" w:space="0" w:color="auto"/>
            </w:tcBorders>
          </w:tcPr>
          <w:p w14:paraId="0A32D2E4" w14:textId="77777777" w:rsidR="00616968" w:rsidRPr="000F6836" w:rsidRDefault="00616968" w:rsidP="00915624">
            <w:pPr>
              <w:pStyle w:val="NormalLeft"/>
              <w:rPr>
                <w:lang w:val="en-GB"/>
              </w:rPr>
            </w:pPr>
            <w:r w:rsidRPr="000F6836">
              <w:rPr>
                <w:lang w:val="en-GB"/>
              </w:rPr>
              <w:t>This is the absolute value of liabilities sensitive to mortality risk, before the shock.</w:t>
            </w:r>
          </w:p>
          <w:p w14:paraId="5AD124A2" w14:textId="46E45409" w:rsidR="00616968" w:rsidRPr="000F6836" w:rsidRDefault="00616968" w:rsidP="00B27ECA">
            <w:pPr>
              <w:pStyle w:val="NormalLeft"/>
              <w:rPr>
                <w:lang w:val="en-GB"/>
              </w:rPr>
            </w:pPr>
            <w:r w:rsidRPr="000F6836">
              <w:rPr>
                <w:lang w:val="en-GB"/>
              </w:rPr>
              <w:t xml:space="preserve">The amount of </w:t>
            </w:r>
            <w:del w:id="4" w:author="Author">
              <w:r w:rsidRPr="000F6836" w:rsidDel="00B27ECA">
                <w:rPr>
                  <w:lang w:val="en-GB"/>
                </w:rPr>
                <w:delText xml:space="preserve">TP </w:delText>
              </w:r>
            </w:del>
            <w:ins w:id="5" w:author="Author">
              <w:r w:rsidR="00B27ECA" w:rsidRPr="000F6836">
                <w:rPr>
                  <w:lang w:val="en-GB"/>
                </w:rPr>
                <w:t xml:space="preserve">Technical Provisions </w:t>
              </w:r>
            </w:ins>
            <w:r w:rsidRPr="000F6836">
              <w:rPr>
                <w:lang w:val="en-GB"/>
              </w:rPr>
              <w:t>shall be net of reinsurance and SPV recoverables.</w:t>
            </w:r>
          </w:p>
        </w:tc>
      </w:tr>
      <w:tr w:rsidR="00616968" w:rsidRPr="000F6836" w14:paraId="048C904C" w14:textId="77777777" w:rsidTr="00915624">
        <w:tc>
          <w:tcPr>
            <w:tcW w:w="1764" w:type="dxa"/>
            <w:tcBorders>
              <w:top w:val="single" w:sz="2" w:space="0" w:color="auto"/>
              <w:left w:val="single" w:sz="2" w:space="0" w:color="auto"/>
              <w:bottom w:val="single" w:sz="2" w:space="0" w:color="auto"/>
              <w:right w:val="single" w:sz="2" w:space="0" w:color="auto"/>
            </w:tcBorders>
          </w:tcPr>
          <w:p w14:paraId="0B86837A" w14:textId="77777777" w:rsidR="00616968" w:rsidRPr="000F6836" w:rsidRDefault="00616968" w:rsidP="00915624">
            <w:pPr>
              <w:pStyle w:val="NormalLeft"/>
              <w:rPr>
                <w:lang w:val="en-GB"/>
              </w:rPr>
            </w:pPr>
            <w:r w:rsidRPr="000F6836">
              <w:rPr>
                <w:lang w:val="en-GB"/>
              </w:rPr>
              <w:t>R0100/C0040</w:t>
            </w:r>
          </w:p>
        </w:tc>
        <w:tc>
          <w:tcPr>
            <w:tcW w:w="2508" w:type="dxa"/>
            <w:tcBorders>
              <w:top w:val="single" w:sz="2" w:space="0" w:color="auto"/>
              <w:left w:val="single" w:sz="2" w:space="0" w:color="auto"/>
              <w:bottom w:val="single" w:sz="2" w:space="0" w:color="auto"/>
              <w:right w:val="single" w:sz="2" w:space="0" w:color="auto"/>
            </w:tcBorders>
          </w:tcPr>
          <w:p w14:paraId="426E9B30" w14:textId="77777777" w:rsidR="00616968" w:rsidRPr="000F6836" w:rsidRDefault="00616968" w:rsidP="00915624">
            <w:pPr>
              <w:pStyle w:val="NormalLeft"/>
              <w:rPr>
                <w:lang w:val="en-GB"/>
              </w:rPr>
            </w:pPr>
            <w:r w:rsidRPr="000F6836">
              <w:rPr>
                <w:lang w:val="en-GB"/>
              </w:rPr>
              <w:t>Absolute values after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28445F4C" w14:textId="77777777" w:rsidR="00616968" w:rsidRPr="000F6836" w:rsidRDefault="00616968" w:rsidP="00915624">
            <w:pPr>
              <w:pStyle w:val="NormalLeft"/>
              <w:rPr>
                <w:lang w:val="en-GB"/>
              </w:rPr>
            </w:pPr>
            <w:r w:rsidRPr="000F6836">
              <w:rPr>
                <w:lang w:val="en-GB"/>
              </w:rPr>
              <w:t>This is the absolute value of the assets sensitive to mortality risk after the shock (i.e. permanent increase in mortality rates).</w:t>
            </w:r>
          </w:p>
          <w:p w14:paraId="6208BEC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701C013" w14:textId="77777777" w:rsidTr="00915624">
        <w:tc>
          <w:tcPr>
            <w:tcW w:w="1764" w:type="dxa"/>
            <w:tcBorders>
              <w:top w:val="single" w:sz="2" w:space="0" w:color="auto"/>
              <w:left w:val="single" w:sz="2" w:space="0" w:color="auto"/>
              <w:bottom w:val="single" w:sz="2" w:space="0" w:color="auto"/>
              <w:right w:val="single" w:sz="2" w:space="0" w:color="auto"/>
            </w:tcBorders>
          </w:tcPr>
          <w:p w14:paraId="1F887493" w14:textId="77777777" w:rsidR="00616968" w:rsidRPr="000F6836" w:rsidRDefault="00616968" w:rsidP="00915624">
            <w:pPr>
              <w:pStyle w:val="NormalLeft"/>
              <w:rPr>
                <w:lang w:val="en-GB"/>
              </w:rPr>
            </w:pPr>
            <w:r w:rsidRPr="000F6836">
              <w:rPr>
                <w:lang w:val="en-GB"/>
              </w:rPr>
              <w:t>R0100/C0050</w:t>
            </w:r>
          </w:p>
        </w:tc>
        <w:tc>
          <w:tcPr>
            <w:tcW w:w="2508" w:type="dxa"/>
            <w:tcBorders>
              <w:top w:val="single" w:sz="2" w:space="0" w:color="auto"/>
              <w:left w:val="single" w:sz="2" w:space="0" w:color="auto"/>
              <w:bottom w:val="single" w:sz="2" w:space="0" w:color="auto"/>
              <w:right w:val="single" w:sz="2" w:space="0" w:color="auto"/>
            </w:tcBorders>
          </w:tcPr>
          <w:p w14:paraId="50ECF16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2CF52F78"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risk, after the shock (i.e. permanent increase in mortality rates).</w:t>
            </w:r>
          </w:p>
          <w:p w14:paraId="552AD387" w14:textId="712F8930" w:rsidR="00616968" w:rsidRPr="000F6836" w:rsidRDefault="00616968" w:rsidP="00915624">
            <w:pPr>
              <w:pStyle w:val="NormalLeft"/>
              <w:rPr>
                <w:lang w:val="en-GB"/>
              </w:rPr>
            </w:pPr>
            <w:r w:rsidRPr="000F6836">
              <w:rPr>
                <w:lang w:val="en-GB"/>
              </w:rPr>
              <w:t xml:space="preserve">The amount of </w:t>
            </w:r>
            <w:ins w:id="6" w:author="Author">
              <w:r w:rsidR="00B27ECA" w:rsidRPr="000F6836">
                <w:rPr>
                  <w:lang w:val="en-GB"/>
                </w:rPr>
                <w:t xml:space="preserve">Technical Provisions </w:t>
              </w:r>
            </w:ins>
            <w:del w:id="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BEB7FFD" w14:textId="77777777" w:rsidTr="00915624">
        <w:tc>
          <w:tcPr>
            <w:tcW w:w="1764" w:type="dxa"/>
            <w:tcBorders>
              <w:top w:val="single" w:sz="2" w:space="0" w:color="auto"/>
              <w:left w:val="single" w:sz="2" w:space="0" w:color="auto"/>
              <w:bottom w:val="single" w:sz="2" w:space="0" w:color="auto"/>
              <w:right w:val="single" w:sz="2" w:space="0" w:color="auto"/>
            </w:tcBorders>
          </w:tcPr>
          <w:p w14:paraId="49329788" w14:textId="77777777" w:rsidR="00616968" w:rsidRPr="000F6836" w:rsidRDefault="00616968" w:rsidP="00915624">
            <w:pPr>
              <w:pStyle w:val="NormalLeft"/>
              <w:rPr>
                <w:lang w:val="en-GB"/>
              </w:rPr>
            </w:pPr>
            <w:r w:rsidRPr="000F6836">
              <w:rPr>
                <w:lang w:val="en-GB"/>
              </w:rPr>
              <w:t>R0100/C0060</w:t>
            </w:r>
          </w:p>
        </w:tc>
        <w:tc>
          <w:tcPr>
            <w:tcW w:w="2508" w:type="dxa"/>
            <w:tcBorders>
              <w:top w:val="single" w:sz="2" w:space="0" w:color="auto"/>
              <w:left w:val="single" w:sz="2" w:space="0" w:color="auto"/>
              <w:bottom w:val="single" w:sz="2" w:space="0" w:color="auto"/>
              <w:right w:val="single" w:sz="2" w:space="0" w:color="auto"/>
            </w:tcBorders>
          </w:tcPr>
          <w:p w14:paraId="34EC1533" w14:textId="77777777" w:rsidR="00616968" w:rsidRPr="000F6836" w:rsidRDefault="00616968" w:rsidP="00915624">
            <w:pPr>
              <w:pStyle w:val="NormalLeft"/>
              <w:rPr>
                <w:lang w:val="en-GB"/>
              </w:rPr>
            </w:pPr>
            <w:r w:rsidRPr="000F6836">
              <w:rPr>
                <w:lang w:val="en-GB"/>
              </w:rPr>
              <w:t>Absolute value after shock — Net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5FF6025E" w14:textId="77777777" w:rsidR="00616968" w:rsidRPr="000F6836" w:rsidRDefault="00616968" w:rsidP="00915624">
            <w:pPr>
              <w:pStyle w:val="NormalLeft"/>
              <w:rPr>
                <w:lang w:val="en-GB"/>
              </w:rPr>
            </w:pPr>
            <w:r w:rsidRPr="000F6836">
              <w:rPr>
                <w:lang w:val="en-GB"/>
              </w:rPr>
              <w:t>This is the net capital charge for mortality risk after the shock (after adjustment for the loss absorbing capacity of technical provisions).</w:t>
            </w:r>
          </w:p>
          <w:p w14:paraId="7BC5BCDE" w14:textId="77777777" w:rsidR="00616968" w:rsidRPr="000F6836" w:rsidRDefault="00616968" w:rsidP="00915624">
            <w:pPr>
              <w:pStyle w:val="NormalLeft"/>
              <w:rPr>
                <w:lang w:val="en-GB"/>
              </w:rPr>
            </w:pPr>
            <w:r w:rsidRPr="000F6836">
              <w:rPr>
                <w:lang w:val="en-GB"/>
              </w:rPr>
              <w:t>If R0010/C0010=1, this item represents net capital charge for mortality risk calculated using simplifications.</w:t>
            </w:r>
          </w:p>
        </w:tc>
      </w:tr>
      <w:tr w:rsidR="00616968" w:rsidRPr="000F6836" w14:paraId="01AA57D2" w14:textId="77777777" w:rsidTr="00915624">
        <w:tc>
          <w:tcPr>
            <w:tcW w:w="1764" w:type="dxa"/>
            <w:tcBorders>
              <w:top w:val="single" w:sz="2" w:space="0" w:color="auto"/>
              <w:left w:val="single" w:sz="2" w:space="0" w:color="auto"/>
              <w:bottom w:val="single" w:sz="2" w:space="0" w:color="auto"/>
              <w:right w:val="single" w:sz="2" w:space="0" w:color="auto"/>
            </w:tcBorders>
          </w:tcPr>
          <w:p w14:paraId="449A0A1E" w14:textId="77777777" w:rsidR="00616968" w:rsidRPr="000F6836" w:rsidRDefault="00616968" w:rsidP="00915624">
            <w:pPr>
              <w:pStyle w:val="NormalLeft"/>
              <w:rPr>
                <w:lang w:val="en-GB"/>
              </w:rPr>
            </w:pPr>
            <w:r w:rsidRPr="000F6836">
              <w:rPr>
                <w:lang w:val="en-GB"/>
              </w:rPr>
              <w:t>R0100/C0070</w:t>
            </w:r>
          </w:p>
        </w:tc>
        <w:tc>
          <w:tcPr>
            <w:tcW w:w="2508" w:type="dxa"/>
            <w:tcBorders>
              <w:top w:val="single" w:sz="2" w:space="0" w:color="auto"/>
              <w:left w:val="single" w:sz="2" w:space="0" w:color="auto"/>
              <w:bottom w:val="single" w:sz="2" w:space="0" w:color="auto"/>
              <w:right w:val="single" w:sz="2" w:space="0" w:color="auto"/>
            </w:tcBorders>
          </w:tcPr>
          <w:p w14:paraId="6482E874"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0D1C95E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mortality risk, after the shock (permanent increase in mortality rates).</w:t>
            </w:r>
          </w:p>
          <w:p w14:paraId="1CAF06F3" w14:textId="4C6281D6" w:rsidR="00616968" w:rsidRPr="000F6836" w:rsidRDefault="00616968" w:rsidP="00915624">
            <w:pPr>
              <w:pStyle w:val="NormalLeft"/>
              <w:rPr>
                <w:lang w:val="en-GB"/>
              </w:rPr>
            </w:pPr>
            <w:r w:rsidRPr="000F6836">
              <w:rPr>
                <w:lang w:val="en-GB"/>
              </w:rPr>
              <w:t xml:space="preserve">The amount of </w:t>
            </w:r>
            <w:ins w:id="8" w:author="Author">
              <w:r w:rsidR="00B27ECA" w:rsidRPr="000F6836">
                <w:rPr>
                  <w:lang w:val="en-GB"/>
                </w:rPr>
                <w:t>Technical Provisions</w:t>
              </w:r>
            </w:ins>
            <w:del w:id="9" w:author="Author">
              <w:r w:rsidRPr="000F6836" w:rsidDel="00B27ECA">
                <w:rPr>
                  <w:lang w:val="en-GB"/>
                </w:rPr>
                <w:delText>TP</w:delText>
              </w:r>
            </w:del>
            <w:r w:rsidRPr="000F6836">
              <w:rPr>
                <w:lang w:val="en-GB"/>
              </w:rPr>
              <w:t xml:space="preserve"> shall be net of reinsurance and SPV recoverables.</w:t>
            </w:r>
          </w:p>
        </w:tc>
      </w:tr>
      <w:tr w:rsidR="00616968" w:rsidRPr="000F6836" w14:paraId="547FB0DB" w14:textId="77777777" w:rsidTr="00915624">
        <w:tc>
          <w:tcPr>
            <w:tcW w:w="1764" w:type="dxa"/>
            <w:tcBorders>
              <w:top w:val="single" w:sz="2" w:space="0" w:color="auto"/>
              <w:left w:val="single" w:sz="2" w:space="0" w:color="auto"/>
              <w:bottom w:val="single" w:sz="2" w:space="0" w:color="auto"/>
              <w:right w:val="single" w:sz="2" w:space="0" w:color="auto"/>
            </w:tcBorders>
          </w:tcPr>
          <w:p w14:paraId="7EF7C7F6" w14:textId="77777777" w:rsidR="00616968" w:rsidRPr="000F6836" w:rsidRDefault="00616968" w:rsidP="00915624">
            <w:pPr>
              <w:pStyle w:val="NormalLeft"/>
              <w:rPr>
                <w:lang w:val="en-GB"/>
              </w:rPr>
            </w:pPr>
            <w:r w:rsidRPr="000F6836">
              <w:rPr>
                <w:lang w:val="en-GB"/>
              </w:rPr>
              <w:t>R0100/C0080</w:t>
            </w:r>
          </w:p>
        </w:tc>
        <w:tc>
          <w:tcPr>
            <w:tcW w:w="2508" w:type="dxa"/>
            <w:tcBorders>
              <w:top w:val="single" w:sz="2" w:space="0" w:color="auto"/>
              <w:left w:val="single" w:sz="2" w:space="0" w:color="auto"/>
              <w:bottom w:val="single" w:sz="2" w:space="0" w:color="auto"/>
              <w:right w:val="single" w:sz="2" w:space="0" w:color="auto"/>
            </w:tcBorders>
          </w:tcPr>
          <w:p w14:paraId="02BF1CD0" w14:textId="77777777" w:rsidR="00616968" w:rsidRPr="000F6836" w:rsidRDefault="00616968" w:rsidP="00915624">
            <w:pPr>
              <w:pStyle w:val="NormalLeft"/>
              <w:rPr>
                <w:lang w:val="en-GB"/>
              </w:rPr>
            </w:pPr>
            <w:r w:rsidRPr="000F6836">
              <w:rPr>
                <w:lang w:val="en-GB"/>
              </w:rPr>
              <w:t>Absolute value after shock — Gross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78C0FA8D" w14:textId="77777777" w:rsidR="00616968" w:rsidRPr="000F6836" w:rsidRDefault="00616968" w:rsidP="00915624">
            <w:pPr>
              <w:pStyle w:val="NormalLeft"/>
              <w:rPr>
                <w:lang w:val="en-GB"/>
              </w:rPr>
            </w:pPr>
            <w:r w:rsidRPr="000F6836">
              <w:rPr>
                <w:lang w:val="en-GB"/>
              </w:rPr>
              <w:t>This is the gross capital charge for mortality risk. (before the loss absorbing capacity of technical provisions)</w:t>
            </w:r>
          </w:p>
          <w:p w14:paraId="1E58ECC3" w14:textId="77777777" w:rsidR="00616968" w:rsidRPr="000F6836" w:rsidRDefault="00616968" w:rsidP="00915624">
            <w:pPr>
              <w:pStyle w:val="NormalLeft"/>
              <w:rPr>
                <w:lang w:val="en-GB"/>
              </w:rPr>
            </w:pPr>
            <w:r w:rsidRPr="000F6836">
              <w:rPr>
                <w:lang w:val="en-GB"/>
              </w:rPr>
              <w:t>If R0010/C0010=1, this item represents gross capital charge for mortality risk calculated using simplifications.</w:t>
            </w:r>
          </w:p>
        </w:tc>
      </w:tr>
      <w:tr w:rsidR="00616968" w:rsidRPr="000F6836" w14:paraId="0CBE0F55" w14:textId="77777777" w:rsidTr="00915624">
        <w:tc>
          <w:tcPr>
            <w:tcW w:w="1764" w:type="dxa"/>
            <w:tcBorders>
              <w:top w:val="single" w:sz="2" w:space="0" w:color="auto"/>
              <w:left w:val="single" w:sz="2" w:space="0" w:color="auto"/>
              <w:bottom w:val="single" w:sz="2" w:space="0" w:color="auto"/>
              <w:right w:val="single" w:sz="2" w:space="0" w:color="auto"/>
            </w:tcBorders>
          </w:tcPr>
          <w:p w14:paraId="41B0AE5B" w14:textId="77777777" w:rsidR="00616968" w:rsidRPr="000F6836" w:rsidRDefault="00616968" w:rsidP="00915624">
            <w:pPr>
              <w:pStyle w:val="NormalLeft"/>
              <w:rPr>
                <w:lang w:val="en-GB"/>
              </w:rPr>
            </w:pPr>
            <w:r w:rsidRPr="000F6836">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321DA902" w14:textId="77777777" w:rsidR="00616968" w:rsidRPr="000F6836" w:rsidRDefault="00616968" w:rsidP="00915624">
            <w:pPr>
              <w:pStyle w:val="NormalLeft"/>
              <w:rPr>
                <w:lang w:val="en-GB"/>
              </w:rPr>
            </w:pPr>
            <w:r w:rsidRPr="000F6836">
              <w:rPr>
                <w:lang w:val="en-GB"/>
              </w:rPr>
              <w:t>Initial absolute values before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36E9844C" w14:textId="77777777" w:rsidR="00616968" w:rsidRPr="000F6836" w:rsidRDefault="00616968" w:rsidP="00915624">
            <w:pPr>
              <w:pStyle w:val="NormalLeft"/>
              <w:rPr>
                <w:lang w:val="en-GB"/>
              </w:rPr>
            </w:pPr>
            <w:r w:rsidRPr="000F6836">
              <w:rPr>
                <w:lang w:val="en-GB"/>
              </w:rPr>
              <w:t>This is the absolute value of the assets sensitive to longevity risk, before the shock.</w:t>
            </w:r>
          </w:p>
          <w:p w14:paraId="378537E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5A46ADB0" w14:textId="77777777" w:rsidTr="00915624">
        <w:tc>
          <w:tcPr>
            <w:tcW w:w="1764" w:type="dxa"/>
            <w:tcBorders>
              <w:top w:val="single" w:sz="2" w:space="0" w:color="auto"/>
              <w:left w:val="single" w:sz="2" w:space="0" w:color="auto"/>
              <w:bottom w:val="single" w:sz="2" w:space="0" w:color="auto"/>
              <w:right w:val="single" w:sz="2" w:space="0" w:color="auto"/>
            </w:tcBorders>
          </w:tcPr>
          <w:p w14:paraId="725ED9C3" w14:textId="77777777" w:rsidR="00616968" w:rsidRPr="000F6836" w:rsidRDefault="00616968" w:rsidP="00915624">
            <w:pPr>
              <w:pStyle w:val="NormalLeft"/>
              <w:rPr>
                <w:lang w:val="en-GB"/>
              </w:rPr>
            </w:pPr>
            <w:r w:rsidRPr="000F6836">
              <w:rPr>
                <w:lang w:val="en-GB"/>
              </w:rPr>
              <w:t>R0200/C0030</w:t>
            </w:r>
          </w:p>
        </w:tc>
        <w:tc>
          <w:tcPr>
            <w:tcW w:w="2508" w:type="dxa"/>
            <w:tcBorders>
              <w:top w:val="single" w:sz="2" w:space="0" w:color="auto"/>
              <w:left w:val="single" w:sz="2" w:space="0" w:color="auto"/>
              <w:bottom w:val="single" w:sz="2" w:space="0" w:color="auto"/>
              <w:right w:val="single" w:sz="2" w:space="0" w:color="auto"/>
            </w:tcBorders>
          </w:tcPr>
          <w:p w14:paraId="3BD4FC49" w14:textId="77777777" w:rsidR="00616968" w:rsidRPr="000F6836" w:rsidRDefault="00616968" w:rsidP="00915624">
            <w:pPr>
              <w:pStyle w:val="NormalLeft"/>
              <w:rPr>
                <w:lang w:val="en-GB"/>
              </w:rPr>
            </w:pPr>
            <w:r w:rsidRPr="000F6836">
              <w:rPr>
                <w:lang w:val="en-GB"/>
              </w:rPr>
              <w:t>Initial absolute values before shock — Liabilities — Longevity risk</w:t>
            </w:r>
          </w:p>
        </w:tc>
        <w:tc>
          <w:tcPr>
            <w:tcW w:w="5014" w:type="dxa"/>
            <w:tcBorders>
              <w:top w:val="single" w:sz="2" w:space="0" w:color="auto"/>
              <w:left w:val="single" w:sz="2" w:space="0" w:color="auto"/>
              <w:bottom w:val="single" w:sz="2" w:space="0" w:color="auto"/>
              <w:right w:val="single" w:sz="2" w:space="0" w:color="auto"/>
            </w:tcBorders>
          </w:tcPr>
          <w:p w14:paraId="74DF4C77" w14:textId="77777777" w:rsidR="00616968" w:rsidRPr="000F6836" w:rsidRDefault="00616968" w:rsidP="00915624">
            <w:pPr>
              <w:pStyle w:val="NormalLeft"/>
              <w:rPr>
                <w:lang w:val="en-GB"/>
              </w:rPr>
            </w:pPr>
            <w:r w:rsidRPr="000F6836">
              <w:rPr>
                <w:lang w:val="en-GB"/>
              </w:rPr>
              <w:t>This is the absolute value of liabilities sensitive to longevity risk charge, before the shock.</w:t>
            </w:r>
          </w:p>
          <w:p w14:paraId="35856A2A" w14:textId="54950F9D" w:rsidR="00616968" w:rsidRPr="000F6836" w:rsidRDefault="00616968" w:rsidP="00915624">
            <w:pPr>
              <w:pStyle w:val="NormalLeft"/>
              <w:rPr>
                <w:lang w:val="en-GB"/>
              </w:rPr>
            </w:pPr>
            <w:r w:rsidRPr="000F6836">
              <w:rPr>
                <w:lang w:val="en-GB"/>
              </w:rPr>
              <w:t xml:space="preserve">The amount of </w:t>
            </w:r>
            <w:ins w:id="10" w:author="Author">
              <w:r w:rsidR="00B27ECA" w:rsidRPr="000F6836">
                <w:rPr>
                  <w:lang w:val="en-GB"/>
                </w:rPr>
                <w:t>Technical Provisions</w:t>
              </w:r>
            </w:ins>
            <w:del w:id="11" w:author="Author">
              <w:r w:rsidRPr="000F6836" w:rsidDel="00B27ECA">
                <w:rPr>
                  <w:lang w:val="en-GB"/>
                </w:rPr>
                <w:delText>TP</w:delText>
              </w:r>
            </w:del>
            <w:r w:rsidRPr="000F6836">
              <w:rPr>
                <w:lang w:val="en-GB"/>
              </w:rPr>
              <w:t xml:space="preserve"> shall be net of reinsurance and SPV recoverables.</w:t>
            </w:r>
          </w:p>
        </w:tc>
      </w:tr>
      <w:tr w:rsidR="00616968" w:rsidRPr="000F6836" w14:paraId="22A002EB" w14:textId="77777777" w:rsidTr="00915624">
        <w:tc>
          <w:tcPr>
            <w:tcW w:w="1764" w:type="dxa"/>
            <w:tcBorders>
              <w:top w:val="single" w:sz="2" w:space="0" w:color="auto"/>
              <w:left w:val="single" w:sz="2" w:space="0" w:color="auto"/>
              <w:bottom w:val="single" w:sz="2" w:space="0" w:color="auto"/>
              <w:right w:val="single" w:sz="2" w:space="0" w:color="auto"/>
            </w:tcBorders>
          </w:tcPr>
          <w:p w14:paraId="6482305F" w14:textId="77777777" w:rsidR="00616968" w:rsidRPr="000F6836" w:rsidRDefault="00616968" w:rsidP="00915624">
            <w:pPr>
              <w:pStyle w:val="NormalLeft"/>
              <w:rPr>
                <w:lang w:val="en-GB"/>
              </w:rPr>
            </w:pPr>
            <w:r w:rsidRPr="000F6836">
              <w:rPr>
                <w:lang w:val="en-GB"/>
              </w:rPr>
              <w:lastRenderedPageBreak/>
              <w:t>R0200/C0040</w:t>
            </w:r>
          </w:p>
        </w:tc>
        <w:tc>
          <w:tcPr>
            <w:tcW w:w="2508" w:type="dxa"/>
            <w:tcBorders>
              <w:top w:val="single" w:sz="2" w:space="0" w:color="auto"/>
              <w:left w:val="single" w:sz="2" w:space="0" w:color="auto"/>
              <w:bottom w:val="single" w:sz="2" w:space="0" w:color="auto"/>
              <w:right w:val="single" w:sz="2" w:space="0" w:color="auto"/>
            </w:tcBorders>
          </w:tcPr>
          <w:p w14:paraId="71869AE1" w14:textId="77777777" w:rsidR="00616968" w:rsidRPr="000F6836" w:rsidRDefault="00616968" w:rsidP="00915624">
            <w:pPr>
              <w:pStyle w:val="NormalLeft"/>
              <w:rPr>
                <w:lang w:val="en-GB"/>
              </w:rPr>
            </w:pPr>
            <w:r w:rsidRPr="000F6836">
              <w:rPr>
                <w:lang w:val="en-GB"/>
              </w:rPr>
              <w:t>Absolute values after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53F098EE" w14:textId="77777777" w:rsidR="00616968" w:rsidRPr="000F6836" w:rsidRDefault="00616968" w:rsidP="00915624">
            <w:pPr>
              <w:pStyle w:val="NormalLeft"/>
              <w:rPr>
                <w:lang w:val="en-GB"/>
              </w:rPr>
            </w:pPr>
            <w:r w:rsidRPr="000F6836">
              <w:rPr>
                <w:lang w:val="en-GB"/>
              </w:rPr>
              <w:t>This is the absolute value of the assets sensitive to longevity risk, after the shock (i.e. permanent decrease in mortality rates).</w:t>
            </w:r>
          </w:p>
          <w:p w14:paraId="5027D19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3B927A3" w14:textId="77777777" w:rsidTr="00915624">
        <w:tc>
          <w:tcPr>
            <w:tcW w:w="1764" w:type="dxa"/>
            <w:tcBorders>
              <w:top w:val="single" w:sz="2" w:space="0" w:color="auto"/>
              <w:left w:val="single" w:sz="2" w:space="0" w:color="auto"/>
              <w:bottom w:val="single" w:sz="2" w:space="0" w:color="auto"/>
              <w:right w:val="single" w:sz="2" w:space="0" w:color="auto"/>
            </w:tcBorders>
          </w:tcPr>
          <w:p w14:paraId="6F9CB747" w14:textId="77777777" w:rsidR="00616968" w:rsidRPr="000F6836" w:rsidRDefault="00616968" w:rsidP="00915624">
            <w:pPr>
              <w:pStyle w:val="NormalLeft"/>
              <w:rPr>
                <w:lang w:val="en-GB"/>
              </w:rPr>
            </w:pPr>
            <w:r w:rsidRPr="000F6836">
              <w:rPr>
                <w:lang w:val="en-GB"/>
              </w:rPr>
              <w:t>R0200/C0050</w:t>
            </w:r>
          </w:p>
        </w:tc>
        <w:tc>
          <w:tcPr>
            <w:tcW w:w="2508" w:type="dxa"/>
            <w:tcBorders>
              <w:top w:val="single" w:sz="2" w:space="0" w:color="auto"/>
              <w:left w:val="single" w:sz="2" w:space="0" w:color="auto"/>
              <w:bottom w:val="single" w:sz="2" w:space="0" w:color="auto"/>
              <w:right w:val="single" w:sz="2" w:space="0" w:color="auto"/>
            </w:tcBorders>
          </w:tcPr>
          <w:p w14:paraId="6A300AB0"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5016F15B"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longevity risk, after the shock (i.e. permanent decrease in mortality rates).</w:t>
            </w:r>
          </w:p>
          <w:p w14:paraId="1B360DB9" w14:textId="4D384A00" w:rsidR="00616968" w:rsidRPr="000F6836" w:rsidRDefault="00616968" w:rsidP="00915624">
            <w:pPr>
              <w:pStyle w:val="NormalLeft"/>
              <w:rPr>
                <w:lang w:val="en-GB"/>
              </w:rPr>
            </w:pPr>
            <w:r w:rsidRPr="000F6836">
              <w:rPr>
                <w:lang w:val="en-GB"/>
              </w:rPr>
              <w:t xml:space="preserve">The amount of </w:t>
            </w:r>
            <w:ins w:id="12" w:author="Author">
              <w:r w:rsidR="00B27ECA" w:rsidRPr="000F6836">
                <w:rPr>
                  <w:lang w:val="en-GB"/>
                </w:rPr>
                <w:t>Technical Provisions</w:t>
              </w:r>
            </w:ins>
            <w:del w:id="13" w:author="Author">
              <w:r w:rsidRPr="000F6836" w:rsidDel="00B27ECA">
                <w:rPr>
                  <w:lang w:val="en-GB"/>
                </w:rPr>
                <w:delText>TP</w:delText>
              </w:r>
            </w:del>
            <w:r w:rsidRPr="000F6836">
              <w:rPr>
                <w:lang w:val="en-GB"/>
              </w:rPr>
              <w:t xml:space="preserve"> shall be net of reinsurance and SPV recoverables.</w:t>
            </w:r>
          </w:p>
        </w:tc>
      </w:tr>
      <w:tr w:rsidR="00616968" w:rsidRPr="000F6836" w14:paraId="1C0B917A" w14:textId="77777777" w:rsidTr="00915624">
        <w:tc>
          <w:tcPr>
            <w:tcW w:w="1764" w:type="dxa"/>
            <w:tcBorders>
              <w:top w:val="single" w:sz="2" w:space="0" w:color="auto"/>
              <w:left w:val="single" w:sz="2" w:space="0" w:color="auto"/>
              <w:bottom w:val="single" w:sz="2" w:space="0" w:color="auto"/>
              <w:right w:val="single" w:sz="2" w:space="0" w:color="auto"/>
            </w:tcBorders>
          </w:tcPr>
          <w:p w14:paraId="713238E2" w14:textId="77777777" w:rsidR="00616968" w:rsidRPr="000F6836" w:rsidRDefault="00616968" w:rsidP="00915624">
            <w:pPr>
              <w:pStyle w:val="NormalLeft"/>
              <w:rPr>
                <w:lang w:val="en-GB"/>
              </w:rPr>
            </w:pPr>
            <w:r w:rsidRPr="000F6836">
              <w:rPr>
                <w:lang w:val="en-GB"/>
              </w:rPr>
              <w:t>R0200/C0060</w:t>
            </w:r>
          </w:p>
        </w:tc>
        <w:tc>
          <w:tcPr>
            <w:tcW w:w="2508" w:type="dxa"/>
            <w:tcBorders>
              <w:top w:val="single" w:sz="2" w:space="0" w:color="auto"/>
              <w:left w:val="single" w:sz="2" w:space="0" w:color="auto"/>
              <w:bottom w:val="single" w:sz="2" w:space="0" w:color="auto"/>
              <w:right w:val="single" w:sz="2" w:space="0" w:color="auto"/>
            </w:tcBorders>
          </w:tcPr>
          <w:p w14:paraId="2EBD176F" w14:textId="77777777" w:rsidR="00616968" w:rsidRPr="000F6836" w:rsidRDefault="00616968" w:rsidP="00915624">
            <w:pPr>
              <w:pStyle w:val="NormalLeft"/>
              <w:rPr>
                <w:lang w:val="en-GB"/>
              </w:rPr>
            </w:pPr>
            <w:r w:rsidRPr="000F6836">
              <w:rPr>
                <w:lang w:val="en-GB"/>
              </w:rPr>
              <w:t>Absolute value after shock — Net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2738D55E" w14:textId="77777777" w:rsidR="00616968" w:rsidRPr="000F6836" w:rsidRDefault="00616968" w:rsidP="00915624">
            <w:pPr>
              <w:pStyle w:val="NormalLeft"/>
              <w:rPr>
                <w:lang w:val="en-GB"/>
              </w:rPr>
            </w:pPr>
            <w:r w:rsidRPr="000F6836">
              <w:rPr>
                <w:lang w:val="en-GB"/>
              </w:rPr>
              <w:t>This is the net capital charge for longevity risk after the shock (after adjustment for the loss absorbing capacity of technical provisions).</w:t>
            </w:r>
          </w:p>
          <w:p w14:paraId="4A5E3B08" w14:textId="77777777" w:rsidR="00616968" w:rsidRPr="000F6836" w:rsidRDefault="00616968" w:rsidP="00915624">
            <w:pPr>
              <w:pStyle w:val="NormalLeft"/>
              <w:rPr>
                <w:lang w:val="en-GB"/>
              </w:rPr>
            </w:pPr>
            <w:r w:rsidRPr="000F6836">
              <w:rPr>
                <w:lang w:val="en-GB"/>
              </w:rPr>
              <w:t>If R0020/C0010=1, this item represents net capital charge for longevity risk calculated using simplifications</w:t>
            </w:r>
          </w:p>
        </w:tc>
      </w:tr>
      <w:tr w:rsidR="00616968" w:rsidRPr="000F6836" w14:paraId="64FA0BFE" w14:textId="77777777" w:rsidTr="00915624">
        <w:tc>
          <w:tcPr>
            <w:tcW w:w="1764" w:type="dxa"/>
            <w:tcBorders>
              <w:top w:val="single" w:sz="2" w:space="0" w:color="auto"/>
              <w:left w:val="single" w:sz="2" w:space="0" w:color="auto"/>
              <w:bottom w:val="single" w:sz="2" w:space="0" w:color="auto"/>
              <w:right w:val="single" w:sz="2" w:space="0" w:color="auto"/>
            </w:tcBorders>
          </w:tcPr>
          <w:p w14:paraId="02D8BA8F" w14:textId="77777777" w:rsidR="00616968" w:rsidRPr="000F6836" w:rsidRDefault="00616968" w:rsidP="00915624">
            <w:pPr>
              <w:pStyle w:val="NormalLeft"/>
              <w:rPr>
                <w:lang w:val="en-GB"/>
              </w:rPr>
            </w:pPr>
            <w:r w:rsidRPr="000F6836">
              <w:rPr>
                <w:lang w:val="en-GB"/>
              </w:rPr>
              <w:t>R0200/C0070</w:t>
            </w:r>
          </w:p>
        </w:tc>
        <w:tc>
          <w:tcPr>
            <w:tcW w:w="2508" w:type="dxa"/>
            <w:tcBorders>
              <w:top w:val="single" w:sz="2" w:space="0" w:color="auto"/>
              <w:left w:val="single" w:sz="2" w:space="0" w:color="auto"/>
              <w:bottom w:val="single" w:sz="2" w:space="0" w:color="auto"/>
              <w:right w:val="single" w:sz="2" w:space="0" w:color="auto"/>
            </w:tcBorders>
          </w:tcPr>
          <w:p w14:paraId="4F79AD21"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09F3B92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longevity risk charge, after the shock (permanent decrease in mortality rates.</w:t>
            </w:r>
          </w:p>
          <w:p w14:paraId="66123EA4" w14:textId="1D3DD8CA" w:rsidR="00616968" w:rsidRPr="000F6836" w:rsidRDefault="00616968" w:rsidP="00915624">
            <w:pPr>
              <w:pStyle w:val="NormalLeft"/>
              <w:rPr>
                <w:lang w:val="en-GB"/>
              </w:rPr>
            </w:pPr>
            <w:r w:rsidRPr="000F6836">
              <w:rPr>
                <w:lang w:val="en-GB"/>
              </w:rPr>
              <w:t xml:space="preserve">The amount of </w:t>
            </w:r>
            <w:ins w:id="14" w:author="Author">
              <w:r w:rsidR="00B27ECA" w:rsidRPr="000F6836">
                <w:rPr>
                  <w:lang w:val="en-GB"/>
                </w:rPr>
                <w:t xml:space="preserve">Technical Provisions </w:t>
              </w:r>
            </w:ins>
            <w:del w:id="1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8449C73" w14:textId="77777777" w:rsidTr="00915624">
        <w:tc>
          <w:tcPr>
            <w:tcW w:w="1764" w:type="dxa"/>
            <w:tcBorders>
              <w:top w:val="single" w:sz="2" w:space="0" w:color="auto"/>
              <w:left w:val="single" w:sz="2" w:space="0" w:color="auto"/>
              <w:bottom w:val="single" w:sz="2" w:space="0" w:color="auto"/>
              <w:right w:val="single" w:sz="2" w:space="0" w:color="auto"/>
            </w:tcBorders>
          </w:tcPr>
          <w:p w14:paraId="67AAF71F" w14:textId="77777777" w:rsidR="00616968" w:rsidRPr="000F6836" w:rsidRDefault="00616968" w:rsidP="00915624">
            <w:pPr>
              <w:pStyle w:val="NormalLeft"/>
              <w:rPr>
                <w:lang w:val="en-GB"/>
              </w:rPr>
            </w:pPr>
            <w:r w:rsidRPr="000F6836">
              <w:rPr>
                <w:lang w:val="en-GB"/>
              </w:rPr>
              <w:t>R0200/C0080</w:t>
            </w:r>
          </w:p>
        </w:tc>
        <w:tc>
          <w:tcPr>
            <w:tcW w:w="2508" w:type="dxa"/>
            <w:tcBorders>
              <w:top w:val="single" w:sz="2" w:space="0" w:color="auto"/>
              <w:left w:val="single" w:sz="2" w:space="0" w:color="auto"/>
              <w:bottom w:val="single" w:sz="2" w:space="0" w:color="auto"/>
              <w:right w:val="single" w:sz="2" w:space="0" w:color="auto"/>
            </w:tcBorders>
          </w:tcPr>
          <w:p w14:paraId="24D75706" w14:textId="77777777" w:rsidR="00616968" w:rsidRPr="000F6836" w:rsidRDefault="00616968" w:rsidP="00915624">
            <w:pPr>
              <w:pStyle w:val="NormalLeft"/>
              <w:rPr>
                <w:lang w:val="en-GB"/>
              </w:rPr>
            </w:pPr>
            <w:r w:rsidRPr="000F6836">
              <w:rPr>
                <w:lang w:val="en-GB"/>
              </w:rPr>
              <w:t>Absolute value after shock — Gross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74325732" w14:textId="77777777" w:rsidR="00616968" w:rsidRPr="000F6836" w:rsidRDefault="00616968" w:rsidP="00915624">
            <w:pPr>
              <w:pStyle w:val="NormalLeft"/>
              <w:rPr>
                <w:lang w:val="en-GB"/>
              </w:rPr>
            </w:pPr>
            <w:r w:rsidRPr="000F6836">
              <w:rPr>
                <w:lang w:val="en-GB"/>
              </w:rPr>
              <w:t>This is the gross capital charge for longevity risk (before the loss absorbing capacity of technical provisions).</w:t>
            </w:r>
          </w:p>
          <w:p w14:paraId="4A480715" w14:textId="77777777" w:rsidR="00616968" w:rsidRPr="000F6836" w:rsidRDefault="00616968" w:rsidP="00915624">
            <w:pPr>
              <w:pStyle w:val="NormalLeft"/>
              <w:rPr>
                <w:lang w:val="en-GB"/>
              </w:rPr>
            </w:pPr>
            <w:r w:rsidRPr="000F6836">
              <w:rPr>
                <w:lang w:val="en-GB"/>
              </w:rPr>
              <w:t>If R0020/C0010=1, this item represents gross capital charge for longevity risk calculated using simplifications.</w:t>
            </w:r>
          </w:p>
        </w:tc>
      </w:tr>
      <w:tr w:rsidR="00616968" w:rsidRPr="000F6836" w14:paraId="0FEEFFA6" w14:textId="77777777" w:rsidTr="00915624">
        <w:tc>
          <w:tcPr>
            <w:tcW w:w="1764" w:type="dxa"/>
            <w:tcBorders>
              <w:top w:val="single" w:sz="2" w:space="0" w:color="auto"/>
              <w:left w:val="single" w:sz="2" w:space="0" w:color="auto"/>
              <w:bottom w:val="single" w:sz="2" w:space="0" w:color="auto"/>
              <w:right w:val="single" w:sz="2" w:space="0" w:color="auto"/>
            </w:tcBorders>
          </w:tcPr>
          <w:p w14:paraId="0B32D03B" w14:textId="77777777" w:rsidR="00616968" w:rsidRPr="000F6836" w:rsidRDefault="00616968" w:rsidP="00915624">
            <w:pPr>
              <w:pStyle w:val="NormalLeft"/>
              <w:rPr>
                <w:lang w:val="en-GB"/>
              </w:rPr>
            </w:pPr>
            <w:r w:rsidRPr="000F6836">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376B22DA" w14:textId="77777777" w:rsidR="00616968" w:rsidRPr="000F6836" w:rsidRDefault="00616968" w:rsidP="00915624">
            <w:pPr>
              <w:pStyle w:val="NormalLeft"/>
              <w:rPr>
                <w:lang w:val="en-GB"/>
              </w:rPr>
            </w:pPr>
            <w:r w:rsidRPr="000F6836">
              <w:rPr>
                <w:lang w:val="en-GB"/>
              </w:rPr>
              <w:t>Initial absolute values before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424E09C" w14:textId="77777777" w:rsidR="00616968" w:rsidRPr="000F6836" w:rsidRDefault="00616968" w:rsidP="00915624">
            <w:pPr>
              <w:pStyle w:val="NormalLeft"/>
              <w:rPr>
                <w:lang w:val="en-GB"/>
              </w:rPr>
            </w:pPr>
            <w:r w:rsidRPr="000F6836">
              <w:rPr>
                <w:lang w:val="en-GB"/>
              </w:rPr>
              <w:t>This is the absolute value of the assets sensitive to disability — morbidity risk, before the shock.</w:t>
            </w:r>
          </w:p>
          <w:p w14:paraId="35C98B3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F936F87" w14:textId="77777777" w:rsidTr="00915624">
        <w:tc>
          <w:tcPr>
            <w:tcW w:w="1764" w:type="dxa"/>
            <w:tcBorders>
              <w:top w:val="single" w:sz="2" w:space="0" w:color="auto"/>
              <w:left w:val="single" w:sz="2" w:space="0" w:color="auto"/>
              <w:bottom w:val="single" w:sz="2" w:space="0" w:color="auto"/>
              <w:right w:val="single" w:sz="2" w:space="0" w:color="auto"/>
            </w:tcBorders>
          </w:tcPr>
          <w:p w14:paraId="5ED23308" w14:textId="77777777" w:rsidR="00616968" w:rsidRPr="000F6836" w:rsidRDefault="00616968" w:rsidP="00915624">
            <w:pPr>
              <w:pStyle w:val="NormalLeft"/>
              <w:rPr>
                <w:lang w:val="en-GB"/>
              </w:rPr>
            </w:pPr>
            <w:r w:rsidRPr="000F6836">
              <w:rPr>
                <w:lang w:val="en-GB"/>
              </w:rPr>
              <w:t>R0300/C0030</w:t>
            </w:r>
          </w:p>
        </w:tc>
        <w:tc>
          <w:tcPr>
            <w:tcW w:w="2508" w:type="dxa"/>
            <w:tcBorders>
              <w:top w:val="single" w:sz="2" w:space="0" w:color="auto"/>
              <w:left w:val="single" w:sz="2" w:space="0" w:color="auto"/>
              <w:bottom w:val="single" w:sz="2" w:space="0" w:color="auto"/>
              <w:right w:val="single" w:sz="2" w:space="0" w:color="auto"/>
            </w:tcBorders>
          </w:tcPr>
          <w:p w14:paraId="40FCAECB" w14:textId="77777777" w:rsidR="00616968" w:rsidRPr="000F6836" w:rsidRDefault="00616968" w:rsidP="00915624">
            <w:pPr>
              <w:pStyle w:val="NormalLeft"/>
              <w:rPr>
                <w:lang w:val="en-GB"/>
              </w:rPr>
            </w:pPr>
            <w:r w:rsidRPr="000F6836">
              <w:rPr>
                <w:lang w:val="en-GB"/>
              </w:rPr>
              <w:t>Initial absolute values before shock — Liabilities — Disability– morbidity risk</w:t>
            </w:r>
          </w:p>
        </w:tc>
        <w:tc>
          <w:tcPr>
            <w:tcW w:w="5014" w:type="dxa"/>
            <w:tcBorders>
              <w:top w:val="single" w:sz="2" w:space="0" w:color="auto"/>
              <w:left w:val="single" w:sz="2" w:space="0" w:color="auto"/>
              <w:bottom w:val="single" w:sz="2" w:space="0" w:color="auto"/>
              <w:right w:val="single" w:sz="2" w:space="0" w:color="auto"/>
            </w:tcBorders>
          </w:tcPr>
          <w:p w14:paraId="38CA895F" w14:textId="77777777" w:rsidR="00616968" w:rsidRPr="000F6836" w:rsidRDefault="00616968" w:rsidP="00915624">
            <w:pPr>
              <w:pStyle w:val="NormalLeft"/>
              <w:rPr>
                <w:lang w:val="en-GB"/>
              </w:rPr>
            </w:pPr>
            <w:r w:rsidRPr="000F6836">
              <w:rPr>
                <w:lang w:val="en-GB"/>
              </w:rPr>
              <w:t>This is the absolute value of liabilities sensitive to disability — morbidity risk, before the shock.</w:t>
            </w:r>
          </w:p>
          <w:p w14:paraId="4D04E35E" w14:textId="318788A3" w:rsidR="00616968" w:rsidRPr="000F6836" w:rsidRDefault="00616968" w:rsidP="00915624">
            <w:pPr>
              <w:pStyle w:val="NormalLeft"/>
              <w:rPr>
                <w:lang w:val="en-GB"/>
              </w:rPr>
            </w:pPr>
            <w:r w:rsidRPr="000F6836">
              <w:rPr>
                <w:lang w:val="en-GB"/>
              </w:rPr>
              <w:t xml:space="preserve">The amount of </w:t>
            </w:r>
            <w:ins w:id="16" w:author="Author">
              <w:r w:rsidR="00B27ECA" w:rsidRPr="000F6836">
                <w:rPr>
                  <w:lang w:val="en-GB"/>
                </w:rPr>
                <w:t xml:space="preserve">Technical Provisions </w:t>
              </w:r>
            </w:ins>
            <w:del w:id="1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2F3E490" w14:textId="77777777" w:rsidTr="00915624">
        <w:tc>
          <w:tcPr>
            <w:tcW w:w="1764" w:type="dxa"/>
            <w:tcBorders>
              <w:top w:val="single" w:sz="2" w:space="0" w:color="auto"/>
              <w:left w:val="single" w:sz="2" w:space="0" w:color="auto"/>
              <w:bottom w:val="single" w:sz="2" w:space="0" w:color="auto"/>
              <w:right w:val="single" w:sz="2" w:space="0" w:color="auto"/>
            </w:tcBorders>
          </w:tcPr>
          <w:p w14:paraId="662A7AD6" w14:textId="77777777" w:rsidR="00616968" w:rsidRPr="000F6836" w:rsidRDefault="00616968" w:rsidP="00915624">
            <w:pPr>
              <w:pStyle w:val="NormalLeft"/>
              <w:rPr>
                <w:lang w:val="en-GB"/>
              </w:rPr>
            </w:pPr>
            <w:r w:rsidRPr="000F6836">
              <w:rPr>
                <w:lang w:val="en-GB"/>
              </w:rPr>
              <w:t>R0300/C0040</w:t>
            </w:r>
          </w:p>
        </w:tc>
        <w:tc>
          <w:tcPr>
            <w:tcW w:w="2508" w:type="dxa"/>
            <w:tcBorders>
              <w:top w:val="single" w:sz="2" w:space="0" w:color="auto"/>
              <w:left w:val="single" w:sz="2" w:space="0" w:color="auto"/>
              <w:bottom w:val="single" w:sz="2" w:space="0" w:color="auto"/>
              <w:right w:val="single" w:sz="2" w:space="0" w:color="auto"/>
            </w:tcBorders>
          </w:tcPr>
          <w:p w14:paraId="06B75A0F" w14:textId="77777777" w:rsidR="00616968" w:rsidRPr="000F6836" w:rsidRDefault="00616968" w:rsidP="00915624">
            <w:pPr>
              <w:pStyle w:val="NormalLeft"/>
              <w:rPr>
                <w:lang w:val="en-GB"/>
              </w:rPr>
            </w:pPr>
            <w:r w:rsidRPr="000F6836">
              <w:rPr>
                <w:lang w:val="en-GB"/>
              </w:rPr>
              <w:t xml:space="preserve">Absolute values after shock — Assets — </w:t>
            </w:r>
            <w:r w:rsidRPr="000F6836">
              <w:rPr>
                <w:lang w:val="en-GB"/>
              </w:rPr>
              <w:lastRenderedPageBreak/>
              <w:t>Disability — morbidity risk</w:t>
            </w:r>
          </w:p>
        </w:tc>
        <w:tc>
          <w:tcPr>
            <w:tcW w:w="5014" w:type="dxa"/>
            <w:tcBorders>
              <w:top w:val="single" w:sz="2" w:space="0" w:color="auto"/>
              <w:left w:val="single" w:sz="2" w:space="0" w:color="auto"/>
              <w:bottom w:val="single" w:sz="2" w:space="0" w:color="auto"/>
              <w:right w:val="single" w:sz="2" w:space="0" w:color="auto"/>
            </w:tcBorders>
          </w:tcPr>
          <w:p w14:paraId="43069DA8" w14:textId="77777777" w:rsidR="00616968" w:rsidRPr="000F6836" w:rsidRDefault="00616968" w:rsidP="00915624">
            <w:pPr>
              <w:pStyle w:val="NormalLeft"/>
              <w:rPr>
                <w:lang w:val="en-GB"/>
              </w:rPr>
            </w:pPr>
            <w:r w:rsidRPr="000F6836">
              <w:rPr>
                <w:lang w:val="en-GB"/>
              </w:rPr>
              <w:lastRenderedPageBreak/>
              <w:t xml:space="preserve">This is the absolute value of the assets sensitive to disability — morbidity risk, after the shock (i.e. as prescribed by standard formula: an </w:t>
            </w:r>
            <w:r w:rsidRPr="000F6836">
              <w:rPr>
                <w:lang w:val="en-GB"/>
              </w:rPr>
              <w:lastRenderedPageBreak/>
              <w:t>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FDB1650"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0F0524E" w14:textId="77777777" w:rsidTr="00915624">
        <w:tc>
          <w:tcPr>
            <w:tcW w:w="1764" w:type="dxa"/>
            <w:tcBorders>
              <w:top w:val="single" w:sz="2" w:space="0" w:color="auto"/>
              <w:left w:val="single" w:sz="2" w:space="0" w:color="auto"/>
              <w:bottom w:val="single" w:sz="2" w:space="0" w:color="auto"/>
              <w:right w:val="single" w:sz="2" w:space="0" w:color="auto"/>
            </w:tcBorders>
          </w:tcPr>
          <w:p w14:paraId="21943890" w14:textId="77777777" w:rsidR="00616968" w:rsidRPr="000F6836" w:rsidRDefault="00616968" w:rsidP="00915624">
            <w:pPr>
              <w:pStyle w:val="NormalLeft"/>
              <w:rPr>
                <w:lang w:val="en-GB"/>
              </w:rPr>
            </w:pPr>
            <w:r w:rsidRPr="000F6836">
              <w:rPr>
                <w:lang w:val="en-GB"/>
              </w:rPr>
              <w:lastRenderedPageBreak/>
              <w:t>R0300/C0050</w:t>
            </w:r>
          </w:p>
        </w:tc>
        <w:tc>
          <w:tcPr>
            <w:tcW w:w="2508" w:type="dxa"/>
            <w:tcBorders>
              <w:top w:val="single" w:sz="2" w:space="0" w:color="auto"/>
              <w:left w:val="single" w:sz="2" w:space="0" w:color="auto"/>
              <w:bottom w:val="single" w:sz="2" w:space="0" w:color="auto"/>
              <w:right w:val="single" w:sz="2" w:space="0" w:color="auto"/>
            </w:tcBorders>
          </w:tcPr>
          <w:p w14:paraId="4E4AB465"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22F7567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05BDE469" w14:textId="70DFBC12" w:rsidR="00616968" w:rsidRPr="000F6836" w:rsidRDefault="00616968" w:rsidP="00915624">
            <w:pPr>
              <w:pStyle w:val="NormalLeft"/>
              <w:rPr>
                <w:lang w:val="en-GB"/>
              </w:rPr>
            </w:pPr>
            <w:r w:rsidRPr="000F6836">
              <w:rPr>
                <w:lang w:val="en-GB"/>
              </w:rPr>
              <w:t xml:space="preserve">The amount of </w:t>
            </w:r>
            <w:ins w:id="18" w:author="Author">
              <w:r w:rsidR="00B27ECA" w:rsidRPr="000F6836">
                <w:rPr>
                  <w:lang w:val="en-GB"/>
                </w:rPr>
                <w:t xml:space="preserve">Technical Provisions </w:t>
              </w:r>
            </w:ins>
            <w:del w:id="1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F16F6C2" w14:textId="77777777" w:rsidTr="00915624">
        <w:tc>
          <w:tcPr>
            <w:tcW w:w="1764" w:type="dxa"/>
            <w:tcBorders>
              <w:top w:val="single" w:sz="2" w:space="0" w:color="auto"/>
              <w:left w:val="single" w:sz="2" w:space="0" w:color="auto"/>
              <w:bottom w:val="single" w:sz="2" w:space="0" w:color="auto"/>
              <w:right w:val="single" w:sz="2" w:space="0" w:color="auto"/>
            </w:tcBorders>
          </w:tcPr>
          <w:p w14:paraId="7E926315" w14:textId="77777777" w:rsidR="00616968" w:rsidRPr="000F6836" w:rsidRDefault="00616968" w:rsidP="00915624">
            <w:pPr>
              <w:pStyle w:val="NormalLeft"/>
              <w:rPr>
                <w:lang w:val="en-GB"/>
              </w:rPr>
            </w:pPr>
            <w:r w:rsidRPr="000F6836">
              <w:rPr>
                <w:lang w:val="en-GB"/>
              </w:rPr>
              <w:t>R0300/C0060</w:t>
            </w:r>
          </w:p>
        </w:tc>
        <w:tc>
          <w:tcPr>
            <w:tcW w:w="2508" w:type="dxa"/>
            <w:tcBorders>
              <w:top w:val="single" w:sz="2" w:space="0" w:color="auto"/>
              <w:left w:val="single" w:sz="2" w:space="0" w:color="auto"/>
              <w:bottom w:val="single" w:sz="2" w:space="0" w:color="auto"/>
              <w:right w:val="single" w:sz="2" w:space="0" w:color="auto"/>
            </w:tcBorders>
          </w:tcPr>
          <w:p w14:paraId="50F01A48" w14:textId="77777777" w:rsidR="00616968" w:rsidRPr="000F6836" w:rsidRDefault="00616968" w:rsidP="00915624">
            <w:pPr>
              <w:pStyle w:val="NormalLeft"/>
              <w:rPr>
                <w:lang w:val="en-GB"/>
              </w:rPr>
            </w:pPr>
            <w:r w:rsidRPr="000F6836">
              <w:rPr>
                <w:lang w:val="en-GB"/>
              </w:rPr>
              <w:t>Absolute value after shock — Net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262D2D86" w14:textId="77777777" w:rsidR="00616968" w:rsidRPr="000F6836" w:rsidRDefault="00616968" w:rsidP="00915624">
            <w:pPr>
              <w:pStyle w:val="NormalLeft"/>
              <w:rPr>
                <w:lang w:val="en-GB"/>
              </w:rPr>
            </w:pPr>
            <w:r w:rsidRPr="000F6836">
              <w:rPr>
                <w:lang w:val="en-GB"/>
              </w:rPr>
              <w:t>This is the net capital charge for disability — morbidity risk, after adjustment for the loss absorbing capacity of technical provisions.</w:t>
            </w:r>
          </w:p>
          <w:p w14:paraId="2E3840B4" w14:textId="77777777" w:rsidR="00616968" w:rsidRPr="000F6836" w:rsidRDefault="00616968" w:rsidP="00915624">
            <w:pPr>
              <w:pStyle w:val="NormalLeft"/>
              <w:rPr>
                <w:lang w:val="en-GB"/>
              </w:rPr>
            </w:pPr>
            <w:r w:rsidRPr="000F6836">
              <w:rPr>
                <w:lang w:val="en-GB"/>
              </w:rPr>
              <w:t>If R0030/C0010=1, this item represents net capital charge for disability and morbidity risk calculated using simplifications.</w:t>
            </w:r>
          </w:p>
        </w:tc>
      </w:tr>
      <w:tr w:rsidR="00616968" w:rsidRPr="000F6836" w14:paraId="3B6D3012" w14:textId="77777777" w:rsidTr="00915624">
        <w:tc>
          <w:tcPr>
            <w:tcW w:w="1764" w:type="dxa"/>
            <w:tcBorders>
              <w:top w:val="single" w:sz="2" w:space="0" w:color="auto"/>
              <w:left w:val="single" w:sz="2" w:space="0" w:color="auto"/>
              <w:bottom w:val="single" w:sz="2" w:space="0" w:color="auto"/>
              <w:right w:val="single" w:sz="2" w:space="0" w:color="auto"/>
            </w:tcBorders>
          </w:tcPr>
          <w:p w14:paraId="6F05413F" w14:textId="77777777" w:rsidR="00616968" w:rsidRPr="000F6836" w:rsidRDefault="00616968" w:rsidP="00915624">
            <w:pPr>
              <w:pStyle w:val="NormalLeft"/>
              <w:rPr>
                <w:lang w:val="en-GB"/>
              </w:rPr>
            </w:pPr>
            <w:r w:rsidRPr="000F6836">
              <w:rPr>
                <w:lang w:val="en-GB"/>
              </w:rPr>
              <w:t>R0300/C0070</w:t>
            </w:r>
          </w:p>
        </w:tc>
        <w:tc>
          <w:tcPr>
            <w:tcW w:w="2508" w:type="dxa"/>
            <w:tcBorders>
              <w:top w:val="single" w:sz="2" w:space="0" w:color="auto"/>
              <w:left w:val="single" w:sz="2" w:space="0" w:color="auto"/>
              <w:bottom w:val="single" w:sz="2" w:space="0" w:color="auto"/>
              <w:right w:val="single" w:sz="2" w:space="0" w:color="auto"/>
            </w:tcBorders>
          </w:tcPr>
          <w:p w14:paraId="37A506BF"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5100A6C7"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210AEE85" w14:textId="10060227" w:rsidR="00616968" w:rsidRPr="000F6836" w:rsidRDefault="00616968" w:rsidP="00915624">
            <w:pPr>
              <w:pStyle w:val="NormalLeft"/>
              <w:rPr>
                <w:lang w:val="en-GB"/>
              </w:rPr>
            </w:pPr>
            <w:r w:rsidRPr="000F6836">
              <w:rPr>
                <w:lang w:val="en-GB"/>
              </w:rPr>
              <w:t xml:space="preserve">The amount of </w:t>
            </w:r>
            <w:ins w:id="20" w:author="Author">
              <w:r w:rsidR="00B27ECA" w:rsidRPr="000F6836">
                <w:rPr>
                  <w:lang w:val="en-GB"/>
                </w:rPr>
                <w:t xml:space="preserve">Technical Provisions </w:t>
              </w:r>
            </w:ins>
            <w:del w:id="2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73ABDA0" w14:textId="77777777" w:rsidTr="00915624">
        <w:tc>
          <w:tcPr>
            <w:tcW w:w="1764" w:type="dxa"/>
            <w:tcBorders>
              <w:top w:val="single" w:sz="2" w:space="0" w:color="auto"/>
              <w:left w:val="single" w:sz="2" w:space="0" w:color="auto"/>
              <w:bottom w:val="single" w:sz="2" w:space="0" w:color="auto"/>
              <w:right w:val="single" w:sz="2" w:space="0" w:color="auto"/>
            </w:tcBorders>
          </w:tcPr>
          <w:p w14:paraId="66D9EE84" w14:textId="77777777" w:rsidR="00616968" w:rsidRPr="000F6836" w:rsidRDefault="00616968" w:rsidP="00915624">
            <w:pPr>
              <w:pStyle w:val="NormalLeft"/>
              <w:rPr>
                <w:lang w:val="en-GB"/>
              </w:rPr>
            </w:pPr>
            <w:r w:rsidRPr="000F6836">
              <w:rPr>
                <w:lang w:val="en-GB"/>
              </w:rPr>
              <w:t>R0300/C0080</w:t>
            </w:r>
          </w:p>
        </w:tc>
        <w:tc>
          <w:tcPr>
            <w:tcW w:w="2508" w:type="dxa"/>
            <w:tcBorders>
              <w:top w:val="single" w:sz="2" w:space="0" w:color="auto"/>
              <w:left w:val="single" w:sz="2" w:space="0" w:color="auto"/>
              <w:bottom w:val="single" w:sz="2" w:space="0" w:color="auto"/>
              <w:right w:val="single" w:sz="2" w:space="0" w:color="auto"/>
            </w:tcBorders>
          </w:tcPr>
          <w:p w14:paraId="51A01ED6" w14:textId="77777777" w:rsidR="00616968" w:rsidRPr="000F6836" w:rsidRDefault="00616968" w:rsidP="00915624">
            <w:pPr>
              <w:pStyle w:val="NormalLeft"/>
              <w:rPr>
                <w:lang w:val="en-GB"/>
              </w:rPr>
            </w:pPr>
            <w:r w:rsidRPr="000F6836">
              <w:rPr>
                <w:lang w:val="en-GB"/>
              </w:rPr>
              <w:t>Absolute value after shock — Gross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06CBCC44" w14:textId="77777777" w:rsidR="00616968" w:rsidRPr="000F6836" w:rsidRDefault="00616968" w:rsidP="00915624">
            <w:pPr>
              <w:pStyle w:val="NormalLeft"/>
              <w:rPr>
                <w:lang w:val="en-GB"/>
              </w:rPr>
            </w:pPr>
            <w:r w:rsidRPr="000F6836">
              <w:rPr>
                <w:lang w:val="en-GB"/>
              </w:rPr>
              <w:t>This is the gross capital charge for disability — morbidity risk (before the loss absorbing capacity of technical provisions).</w:t>
            </w:r>
          </w:p>
          <w:p w14:paraId="5367FBFB" w14:textId="77777777" w:rsidR="00616968" w:rsidRPr="000F6836" w:rsidRDefault="00616968" w:rsidP="00915624">
            <w:pPr>
              <w:pStyle w:val="NormalLeft"/>
              <w:rPr>
                <w:lang w:val="en-GB"/>
              </w:rPr>
            </w:pPr>
            <w:r w:rsidRPr="000F6836">
              <w:rPr>
                <w:lang w:val="en-GB"/>
              </w:rPr>
              <w:t>If R0030/C0010=1, this item represents gross capital charge for disability and morbidity risk calculated using simplifications.</w:t>
            </w:r>
          </w:p>
        </w:tc>
      </w:tr>
      <w:tr w:rsidR="00616968" w:rsidRPr="000F6836" w14:paraId="247C6417" w14:textId="77777777" w:rsidTr="00915624">
        <w:tc>
          <w:tcPr>
            <w:tcW w:w="1764" w:type="dxa"/>
            <w:tcBorders>
              <w:top w:val="single" w:sz="2" w:space="0" w:color="auto"/>
              <w:left w:val="single" w:sz="2" w:space="0" w:color="auto"/>
              <w:bottom w:val="single" w:sz="2" w:space="0" w:color="auto"/>
              <w:right w:val="single" w:sz="2" w:space="0" w:color="auto"/>
            </w:tcBorders>
          </w:tcPr>
          <w:p w14:paraId="03897D1E" w14:textId="77777777" w:rsidR="00616968" w:rsidRPr="000F6836" w:rsidRDefault="00616968" w:rsidP="00915624">
            <w:pPr>
              <w:pStyle w:val="NormalLeft"/>
              <w:rPr>
                <w:lang w:val="en-GB"/>
              </w:rPr>
            </w:pPr>
            <w:r w:rsidRPr="000F6836">
              <w:rPr>
                <w:lang w:val="en-GB"/>
              </w:rPr>
              <w:t>R0400/C0060</w:t>
            </w:r>
          </w:p>
        </w:tc>
        <w:tc>
          <w:tcPr>
            <w:tcW w:w="2508" w:type="dxa"/>
            <w:tcBorders>
              <w:top w:val="single" w:sz="2" w:space="0" w:color="auto"/>
              <w:left w:val="single" w:sz="2" w:space="0" w:color="auto"/>
              <w:bottom w:val="single" w:sz="2" w:space="0" w:color="auto"/>
              <w:right w:val="single" w:sz="2" w:space="0" w:color="auto"/>
            </w:tcBorders>
          </w:tcPr>
          <w:p w14:paraId="4C91A125" w14:textId="77777777" w:rsidR="00616968" w:rsidRPr="000F6836" w:rsidRDefault="00616968" w:rsidP="00915624">
            <w:pPr>
              <w:pStyle w:val="NormalLeft"/>
              <w:rPr>
                <w:lang w:val="en-GB"/>
              </w:rPr>
            </w:pPr>
            <w:r w:rsidRPr="000F6836">
              <w:rPr>
                <w:lang w:val="en-GB"/>
              </w:rPr>
              <w:t>Absolute value after shock — Net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09DFD998" w14:textId="77777777" w:rsidR="00616968" w:rsidRPr="000F6836" w:rsidRDefault="00616968" w:rsidP="00915624">
            <w:pPr>
              <w:pStyle w:val="NormalLeft"/>
              <w:rPr>
                <w:lang w:val="en-GB"/>
              </w:rPr>
            </w:pPr>
            <w:r w:rsidRPr="000F6836">
              <w:rPr>
                <w:lang w:val="en-GB"/>
              </w:rPr>
              <w:t>This is the overall net capital charge for lapse risk, after adjustment for the loss absorbing capacity of technical provisions.</w:t>
            </w:r>
          </w:p>
          <w:p w14:paraId="6BAB44D4" w14:textId="192B39AE" w:rsidR="00616968" w:rsidRPr="000F6836" w:rsidRDefault="00616968" w:rsidP="00915624">
            <w:pPr>
              <w:pStyle w:val="NormalLeft"/>
              <w:rPr>
                <w:lang w:val="en-GB"/>
              </w:rPr>
            </w:pPr>
            <w:r w:rsidRPr="000F6836">
              <w:rPr>
                <w:lang w:val="en-GB"/>
              </w:rPr>
              <w:lastRenderedPageBreak/>
              <w:t>If R0040/C0010=1, this item represents net capital charge for lapse risk calculated using simplifications.</w:t>
            </w:r>
          </w:p>
        </w:tc>
      </w:tr>
      <w:tr w:rsidR="00616968" w:rsidRPr="000F6836" w14:paraId="6FAB5178" w14:textId="77777777" w:rsidTr="00915624">
        <w:tc>
          <w:tcPr>
            <w:tcW w:w="1764" w:type="dxa"/>
            <w:tcBorders>
              <w:top w:val="single" w:sz="2" w:space="0" w:color="auto"/>
              <w:left w:val="single" w:sz="2" w:space="0" w:color="auto"/>
              <w:bottom w:val="single" w:sz="2" w:space="0" w:color="auto"/>
              <w:right w:val="single" w:sz="2" w:space="0" w:color="auto"/>
            </w:tcBorders>
          </w:tcPr>
          <w:p w14:paraId="53188F8F" w14:textId="77777777" w:rsidR="00616968" w:rsidRPr="000F6836" w:rsidRDefault="00616968" w:rsidP="00915624">
            <w:pPr>
              <w:pStyle w:val="NormalLeft"/>
              <w:rPr>
                <w:lang w:val="en-GB"/>
              </w:rPr>
            </w:pPr>
            <w:r w:rsidRPr="000F6836">
              <w:rPr>
                <w:lang w:val="en-GB"/>
              </w:rPr>
              <w:lastRenderedPageBreak/>
              <w:t>R0400/C0080</w:t>
            </w:r>
          </w:p>
        </w:tc>
        <w:tc>
          <w:tcPr>
            <w:tcW w:w="2508" w:type="dxa"/>
            <w:tcBorders>
              <w:top w:val="single" w:sz="2" w:space="0" w:color="auto"/>
              <w:left w:val="single" w:sz="2" w:space="0" w:color="auto"/>
              <w:bottom w:val="single" w:sz="2" w:space="0" w:color="auto"/>
              <w:right w:val="single" w:sz="2" w:space="0" w:color="auto"/>
            </w:tcBorders>
          </w:tcPr>
          <w:p w14:paraId="70484C8B" w14:textId="77777777" w:rsidR="00616968" w:rsidRPr="000F6836" w:rsidRDefault="00616968" w:rsidP="00915624">
            <w:pPr>
              <w:pStyle w:val="NormalLeft"/>
              <w:rPr>
                <w:lang w:val="en-GB"/>
              </w:rPr>
            </w:pPr>
            <w:r w:rsidRPr="000F6836">
              <w:rPr>
                <w:lang w:val="en-GB"/>
              </w:rPr>
              <w:t>Absolute value after shock — Gross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20AD6A68" w14:textId="77777777" w:rsidR="00616968" w:rsidRPr="000F6836" w:rsidRDefault="00616968" w:rsidP="00915624">
            <w:pPr>
              <w:pStyle w:val="NormalLeft"/>
              <w:rPr>
                <w:lang w:val="en-GB"/>
              </w:rPr>
            </w:pPr>
            <w:r w:rsidRPr="000F6836">
              <w:rPr>
                <w:lang w:val="en-GB"/>
              </w:rPr>
              <w:t>This is the overall gross capital charge (before the loss–absorbing capacity of technical provisions) for lapse risk.</w:t>
            </w:r>
          </w:p>
          <w:p w14:paraId="37D7DFA3" w14:textId="2A509577" w:rsidR="00616968" w:rsidRPr="000F6836" w:rsidRDefault="00616968" w:rsidP="00915624">
            <w:pPr>
              <w:pStyle w:val="NormalLeft"/>
              <w:rPr>
                <w:lang w:val="en-GB"/>
              </w:rPr>
            </w:pPr>
            <w:r w:rsidRPr="000F6836">
              <w:rPr>
                <w:lang w:val="en-GB"/>
              </w:rPr>
              <w:t>If R0040/C0010=1, this item represents gross capital charge for lapse risk calculated using simplifications.</w:t>
            </w:r>
          </w:p>
        </w:tc>
      </w:tr>
      <w:tr w:rsidR="00616968" w:rsidRPr="000F6836" w14:paraId="6FADFBE7" w14:textId="77777777" w:rsidTr="00915624">
        <w:tc>
          <w:tcPr>
            <w:tcW w:w="1764" w:type="dxa"/>
            <w:tcBorders>
              <w:top w:val="single" w:sz="2" w:space="0" w:color="auto"/>
              <w:left w:val="single" w:sz="2" w:space="0" w:color="auto"/>
              <w:bottom w:val="single" w:sz="2" w:space="0" w:color="auto"/>
              <w:right w:val="single" w:sz="2" w:space="0" w:color="auto"/>
            </w:tcBorders>
          </w:tcPr>
          <w:p w14:paraId="1A615FF5" w14:textId="77777777" w:rsidR="00616968" w:rsidRPr="000F6836" w:rsidRDefault="00616968" w:rsidP="00915624">
            <w:pPr>
              <w:pStyle w:val="NormalLeft"/>
              <w:rPr>
                <w:lang w:val="en-GB"/>
              </w:rPr>
            </w:pPr>
            <w:r w:rsidRPr="000F6836">
              <w:rPr>
                <w:lang w:val="en-GB"/>
              </w:rPr>
              <w:t>R0410/C0020</w:t>
            </w:r>
          </w:p>
        </w:tc>
        <w:tc>
          <w:tcPr>
            <w:tcW w:w="2508" w:type="dxa"/>
            <w:tcBorders>
              <w:top w:val="single" w:sz="2" w:space="0" w:color="auto"/>
              <w:left w:val="single" w:sz="2" w:space="0" w:color="auto"/>
              <w:bottom w:val="single" w:sz="2" w:space="0" w:color="auto"/>
              <w:right w:val="single" w:sz="2" w:space="0" w:color="auto"/>
            </w:tcBorders>
          </w:tcPr>
          <w:p w14:paraId="24AAFB1E" w14:textId="77777777" w:rsidR="00616968" w:rsidRPr="000F6836" w:rsidRDefault="00616968" w:rsidP="00915624">
            <w:pPr>
              <w:pStyle w:val="NormalLeft"/>
              <w:rPr>
                <w:lang w:val="en-GB"/>
              </w:rPr>
            </w:pPr>
            <w:r w:rsidRPr="000F6836">
              <w:rPr>
                <w:lang w:val="en-GB"/>
              </w:rPr>
              <w:t>Initial absolute values before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E7081D1"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before the shock.</w:t>
            </w:r>
          </w:p>
          <w:p w14:paraId="4D31198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1BF4246" w14:textId="77777777" w:rsidTr="00915624">
        <w:tc>
          <w:tcPr>
            <w:tcW w:w="1764" w:type="dxa"/>
            <w:tcBorders>
              <w:top w:val="single" w:sz="2" w:space="0" w:color="auto"/>
              <w:left w:val="single" w:sz="2" w:space="0" w:color="auto"/>
              <w:bottom w:val="single" w:sz="2" w:space="0" w:color="auto"/>
              <w:right w:val="single" w:sz="2" w:space="0" w:color="auto"/>
            </w:tcBorders>
          </w:tcPr>
          <w:p w14:paraId="00A5CA47" w14:textId="77777777" w:rsidR="00616968" w:rsidRPr="000F6836" w:rsidRDefault="00616968" w:rsidP="00915624">
            <w:pPr>
              <w:pStyle w:val="NormalLeft"/>
              <w:rPr>
                <w:lang w:val="en-GB"/>
              </w:rPr>
            </w:pPr>
            <w:r w:rsidRPr="000F6836">
              <w:rPr>
                <w:lang w:val="en-GB"/>
              </w:rPr>
              <w:t>R0410/C0030</w:t>
            </w:r>
          </w:p>
        </w:tc>
        <w:tc>
          <w:tcPr>
            <w:tcW w:w="2508" w:type="dxa"/>
            <w:tcBorders>
              <w:top w:val="single" w:sz="2" w:space="0" w:color="auto"/>
              <w:left w:val="single" w:sz="2" w:space="0" w:color="auto"/>
              <w:bottom w:val="single" w:sz="2" w:space="0" w:color="auto"/>
              <w:right w:val="single" w:sz="2" w:space="0" w:color="auto"/>
            </w:tcBorders>
          </w:tcPr>
          <w:p w14:paraId="734DB4EC" w14:textId="77777777" w:rsidR="00616968" w:rsidRPr="000F6836" w:rsidRDefault="00616968" w:rsidP="00915624">
            <w:pPr>
              <w:pStyle w:val="NormalLeft"/>
              <w:rPr>
                <w:lang w:val="en-GB"/>
              </w:rPr>
            </w:pPr>
            <w:r w:rsidRPr="000F6836">
              <w:rPr>
                <w:lang w:val="en-GB"/>
              </w:rPr>
              <w:t>Initial absolute values before shock — Liabilities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0722A53E" w14:textId="77777777" w:rsidR="00616968" w:rsidRPr="000F6836" w:rsidRDefault="00616968" w:rsidP="00915624">
            <w:pPr>
              <w:pStyle w:val="NormalLeft"/>
              <w:rPr>
                <w:lang w:val="en-GB"/>
              </w:rPr>
            </w:pPr>
            <w:r w:rsidRPr="000F6836">
              <w:rPr>
                <w:lang w:val="en-GB"/>
              </w:rPr>
              <w:t>This is the absolute value of liabilities sensitive to the risk of an increase in lapse rates, before the shock.</w:t>
            </w:r>
          </w:p>
          <w:p w14:paraId="572A02EE" w14:textId="05C1B486" w:rsidR="00616968" w:rsidRPr="000F6836" w:rsidRDefault="00616968" w:rsidP="00915624">
            <w:pPr>
              <w:pStyle w:val="NormalLeft"/>
              <w:rPr>
                <w:lang w:val="en-GB"/>
              </w:rPr>
            </w:pPr>
            <w:r w:rsidRPr="000F6836">
              <w:rPr>
                <w:lang w:val="en-GB"/>
              </w:rPr>
              <w:t xml:space="preserve">The amount of </w:t>
            </w:r>
            <w:ins w:id="22" w:author="Author">
              <w:r w:rsidR="00B27ECA" w:rsidRPr="000F6836">
                <w:rPr>
                  <w:lang w:val="en-GB"/>
                </w:rPr>
                <w:t xml:space="preserve">Technical Provisions </w:t>
              </w:r>
            </w:ins>
            <w:del w:id="2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E1C04D8" w14:textId="77777777" w:rsidTr="00915624">
        <w:tc>
          <w:tcPr>
            <w:tcW w:w="1764" w:type="dxa"/>
            <w:tcBorders>
              <w:top w:val="single" w:sz="2" w:space="0" w:color="auto"/>
              <w:left w:val="single" w:sz="2" w:space="0" w:color="auto"/>
              <w:bottom w:val="single" w:sz="2" w:space="0" w:color="auto"/>
              <w:right w:val="single" w:sz="2" w:space="0" w:color="auto"/>
            </w:tcBorders>
          </w:tcPr>
          <w:p w14:paraId="215E3ACB" w14:textId="77777777" w:rsidR="00616968" w:rsidRPr="000F6836" w:rsidRDefault="00616968" w:rsidP="00915624">
            <w:pPr>
              <w:pStyle w:val="NormalLeft"/>
              <w:rPr>
                <w:lang w:val="en-GB"/>
              </w:rPr>
            </w:pPr>
            <w:r w:rsidRPr="000F6836">
              <w:rPr>
                <w:lang w:val="en-GB"/>
              </w:rPr>
              <w:t>R0410/C0040</w:t>
            </w:r>
          </w:p>
        </w:tc>
        <w:tc>
          <w:tcPr>
            <w:tcW w:w="2508" w:type="dxa"/>
            <w:tcBorders>
              <w:top w:val="single" w:sz="2" w:space="0" w:color="auto"/>
              <w:left w:val="single" w:sz="2" w:space="0" w:color="auto"/>
              <w:bottom w:val="single" w:sz="2" w:space="0" w:color="auto"/>
              <w:right w:val="single" w:sz="2" w:space="0" w:color="auto"/>
            </w:tcBorders>
          </w:tcPr>
          <w:p w14:paraId="37023C8A" w14:textId="77777777" w:rsidR="00616968" w:rsidRPr="000F6836" w:rsidRDefault="00616968" w:rsidP="00915624">
            <w:pPr>
              <w:pStyle w:val="NormalLeft"/>
              <w:rPr>
                <w:lang w:val="en-GB"/>
              </w:rPr>
            </w:pPr>
            <w:r w:rsidRPr="000F6836">
              <w:rPr>
                <w:lang w:val="en-GB"/>
              </w:rPr>
              <w:t>Absolute values after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6BD94CDA"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after the shock (i.e. permanent increase in the lapse rates).</w:t>
            </w:r>
          </w:p>
          <w:p w14:paraId="0A66356B"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0EC2FF0C" w14:textId="77777777" w:rsidTr="00915624">
        <w:tc>
          <w:tcPr>
            <w:tcW w:w="1764" w:type="dxa"/>
            <w:tcBorders>
              <w:top w:val="single" w:sz="2" w:space="0" w:color="auto"/>
              <w:left w:val="single" w:sz="2" w:space="0" w:color="auto"/>
              <w:bottom w:val="single" w:sz="2" w:space="0" w:color="auto"/>
              <w:right w:val="single" w:sz="2" w:space="0" w:color="auto"/>
            </w:tcBorders>
          </w:tcPr>
          <w:p w14:paraId="63F28412" w14:textId="77777777" w:rsidR="00616968" w:rsidRPr="000F6836" w:rsidRDefault="00616968" w:rsidP="00915624">
            <w:pPr>
              <w:pStyle w:val="NormalLeft"/>
              <w:rPr>
                <w:lang w:val="en-GB"/>
              </w:rPr>
            </w:pPr>
            <w:r w:rsidRPr="000F6836">
              <w:rPr>
                <w:lang w:val="en-GB"/>
              </w:rPr>
              <w:t>R0410/C0050</w:t>
            </w:r>
          </w:p>
        </w:tc>
        <w:tc>
          <w:tcPr>
            <w:tcW w:w="2508" w:type="dxa"/>
            <w:tcBorders>
              <w:top w:val="single" w:sz="2" w:space="0" w:color="auto"/>
              <w:left w:val="single" w:sz="2" w:space="0" w:color="auto"/>
              <w:bottom w:val="single" w:sz="2" w:space="0" w:color="auto"/>
              <w:right w:val="single" w:sz="2" w:space="0" w:color="auto"/>
            </w:tcBorders>
          </w:tcPr>
          <w:p w14:paraId="69C189D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0D10A9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the risk of an increase in lapse rates, after the shock (i.e. permanent increase in the lapse rates).</w:t>
            </w:r>
          </w:p>
          <w:p w14:paraId="2E911442" w14:textId="3324BC4A" w:rsidR="00616968" w:rsidRPr="000F6836" w:rsidRDefault="00616968" w:rsidP="00915624">
            <w:pPr>
              <w:pStyle w:val="NormalLeft"/>
              <w:rPr>
                <w:lang w:val="en-GB"/>
              </w:rPr>
            </w:pPr>
            <w:r w:rsidRPr="000F6836">
              <w:rPr>
                <w:lang w:val="en-GB"/>
              </w:rPr>
              <w:t xml:space="preserve">The amount of </w:t>
            </w:r>
            <w:ins w:id="24" w:author="Author">
              <w:r w:rsidR="00B27ECA" w:rsidRPr="000F6836">
                <w:rPr>
                  <w:lang w:val="en-GB"/>
                </w:rPr>
                <w:t xml:space="preserve">Technical Provisions </w:t>
              </w:r>
            </w:ins>
            <w:del w:id="25"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38073F5" w14:textId="77777777" w:rsidTr="00915624">
        <w:tc>
          <w:tcPr>
            <w:tcW w:w="1764" w:type="dxa"/>
            <w:tcBorders>
              <w:top w:val="single" w:sz="2" w:space="0" w:color="auto"/>
              <w:left w:val="single" w:sz="2" w:space="0" w:color="auto"/>
              <w:bottom w:val="single" w:sz="2" w:space="0" w:color="auto"/>
              <w:right w:val="single" w:sz="2" w:space="0" w:color="auto"/>
            </w:tcBorders>
          </w:tcPr>
          <w:p w14:paraId="69BF2561" w14:textId="77777777" w:rsidR="00616968" w:rsidRPr="000F6836" w:rsidRDefault="00616968" w:rsidP="00915624">
            <w:pPr>
              <w:pStyle w:val="NormalLeft"/>
              <w:rPr>
                <w:lang w:val="en-GB"/>
              </w:rPr>
            </w:pPr>
            <w:r w:rsidRPr="000F6836">
              <w:rPr>
                <w:lang w:val="en-GB"/>
              </w:rPr>
              <w:t>R0410/C0060</w:t>
            </w:r>
          </w:p>
        </w:tc>
        <w:tc>
          <w:tcPr>
            <w:tcW w:w="2508" w:type="dxa"/>
            <w:tcBorders>
              <w:top w:val="single" w:sz="2" w:space="0" w:color="auto"/>
              <w:left w:val="single" w:sz="2" w:space="0" w:color="auto"/>
              <w:bottom w:val="single" w:sz="2" w:space="0" w:color="auto"/>
              <w:right w:val="single" w:sz="2" w:space="0" w:color="auto"/>
            </w:tcBorders>
          </w:tcPr>
          <w:p w14:paraId="6509F904" w14:textId="77777777" w:rsidR="00616968" w:rsidRPr="000F6836" w:rsidRDefault="00616968" w:rsidP="00915624">
            <w:pPr>
              <w:pStyle w:val="NormalLeft"/>
              <w:rPr>
                <w:lang w:val="en-GB"/>
              </w:rPr>
            </w:pPr>
            <w:r w:rsidRPr="000F6836">
              <w:rPr>
                <w:lang w:val="en-GB"/>
              </w:rPr>
              <w:t>Absolute value after shock — Net solvency capital requirement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AA2F52E" w14:textId="77777777" w:rsidR="00616968" w:rsidRPr="000F6836" w:rsidRDefault="00616968" w:rsidP="00915624">
            <w:pPr>
              <w:pStyle w:val="NormalLeft"/>
              <w:rPr>
                <w:lang w:val="en-GB"/>
              </w:rPr>
            </w:pPr>
            <w:r w:rsidRPr="000F6836">
              <w:rPr>
                <w:lang w:val="en-GB"/>
              </w:rPr>
              <w:t>This is the net capital charge for the risk of a permanent increase in lapse rates, after adjustment for the loss absorbing capacity of technical provisions.</w:t>
            </w:r>
          </w:p>
          <w:p w14:paraId="68A4C0AC" w14:textId="2AFCEBDE" w:rsidR="00616968" w:rsidRPr="000F6836" w:rsidRDefault="00616968" w:rsidP="00915624">
            <w:pPr>
              <w:pStyle w:val="NormalLeft"/>
              <w:rPr>
                <w:lang w:val="en-GB"/>
              </w:rPr>
            </w:pPr>
            <w:r w:rsidRPr="000F6836">
              <w:rPr>
                <w:lang w:val="en-GB"/>
              </w:rPr>
              <w:t>If R0040/C0010=1, this item represents net capital charge for a permanent increase in lapse rates, calculated using simplified calculation for lapse rate.</w:t>
            </w:r>
          </w:p>
        </w:tc>
      </w:tr>
      <w:tr w:rsidR="00616968" w:rsidRPr="000F6836" w14:paraId="56048F55" w14:textId="77777777" w:rsidTr="00915624">
        <w:tc>
          <w:tcPr>
            <w:tcW w:w="1764" w:type="dxa"/>
            <w:tcBorders>
              <w:top w:val="single" w:sz="2" w:space="0" w:color="auto"/>
              <w:left w:val="single" w:sz="2" w:space="0" w:color="auto"/>
              <w:bottom w:val="single" w:sz="2" w:space="0" w:color="auto"/>
              <w:right w:val="single" w:sz="2" w:space="0" w:color="auto"/>
            </w:tcBorders>
          </w:tcPr>
          <w:p w14:paraId="41ED3FF1" w14:textId="77777777" w:rsidR="00616968" w:rsidRPr="000F6836" w:rsidRDefault="00616968" w:rsidP="00915624">
            <w:pPr>
              <w:pStyle w:val="NormalLeft"/>
              <w:rPr>
                <w:lang w:val="en-GB"/>
              </w:rPr>
            </w:pPr>
            <w:r w:rsidRPr="000F6836">
              <w:rPr>
                <w:lang w:val="en-GB"/>
              </w:rPr>
              <w:t>R0410/C0070</w:t>
            </w:r>
          </w:p>
        </w:tc>
        <w:tc>
          <w:tcPr>
            <w:tcW w:w="2508" w:type="dxa"/>
            <w:tcBorders>
              <w:top w:val="single" w:sz="2" w:space="0" w:color="auto"/>
              <w:left w:val="single" w:sz="2" w:space="0" w:color="auto"/>
              <w:bottom w:val="single" w:sz="2" w:space="0" w:color="auto"/>
              <w:right w:val="single" w:sz="2" w:space="0" w:color="auto"/>
            </w:tcBorders>
          </w:tcPr>
          <w:p w14:paraId="45BAD465" w14:textId="77777777" w:rsidR="00616968" w:rsidRPr="000F6836" w:rsidRDefault="00616968" w:rsidP="00915624">
            <w:pPr>
              <w:pStyle w:val="NormalLeft"/>
              <w:rPr>
                <w:lang w:val="en-GB"/>
              </w:rPr>
            </w:pPr>
            <w:r w:rsidRPr="000F6836">
              <w:rPr>
                <w:lang w:val="en-GB"/>
              </w:rPr>
              <w:t>Absolute values after shock — Liabilities (before the loss–</w:t>
            </w:r>
            <w:r w:rsidRPr="000F6836">
              <w:rPr>
                <w:lang w:val="en-GB"/>
              </w:rPr>
              <w:lastRenderedPageBreak/>
              <w:t>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2B730A59" w14:textId="77777777" w:rsidR="00616968" w:rsidRPr="000F6836" w:rsidRDefault="00616968" w:rsidP="00915624">
            <w:pPr>
              <w:pStyle w:val="NormalLeft"/>
              <w:rPr>
                <w:lang w:val="en-GB"/>
              </w:rPr>
            </w:pPr>
            <w:r w:rsidRPr="000F6836">
              <w:rPr>
                <w:lang w:val="en-GB"/>
              </w:rPr>
              <w:lastRenderedPageBreak/>
              <w:t xml:space="preserve">This is the absolute value of the liabilities (before the loss absorbing capacity of technical provisions) sensitive to the risk of a permanent </w:t>
            </w:r>
            <w:r w:rsidRPr="000F6836">
              <w:rPr>
                <w:lang w:val="en-GB"/>
              </w:rPr>
              <w:lastRenderedPageBreak/>
              <w:t>increase in lapse rates, after the shock (permanent increase in lapse rates).</w:t>
            </w:r>
          </w:p>
          <w:p w14:paraId="7760C222" w14:textId="4BE08D21" w:rsidR="00616968" w:rsidRPr="000F6836" w:rsidRDefault="00616968" w:rsidP="00915624">
            <w:pPr>
              <w:pStyle w:val="NormalLeft"/>
              <w:rPr>
                <w:lang w:val="en-GB"/>
              </w:rPr>
            </w:pPr>
            <w:r w:rsidRPr="000F6836">
              <w:rPr>
                <w:lang w:val="en-GB"/>
              </w:rPr>
              <w:t xml:space="preserve">The amount of </w:t>
            </w:r>
            <w:ins w:id="26" w:author="Author">
              <w:r w:rsidR="00B27ECA" w:rsidRPr="000F6836">
                <w:rPr>
                  <w:lang w:val="en-GB"/>
                </w:rPr>
                <w:t xml:space="preserve">Technical Provisions </w:t>
              </w:r>
            </w:ins>
            <w:del w:id="27"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C8EAD7D" w14:textId="77777777" w:rsidTr="00915624">
        <w:tc>
          <w:tcPr>
            <w:tcW w:w="1764" w:type="dxa"/>
            <w:tcBorders>
              <w:top w:val="single" w:sz="2" w:space="0" w:color="auto"/>
              <w:left w:val="single" w:sz="2" w:space="0" w:color="auto"/>
              <w:bottom w:val="single" w:sz="2" w:space="0" w:color="auto"/>
              <w:right w:val="single" w:sz="2" w:space="0" w:color="auto"/>
            </w:tcBorders>
          </w:tcPr>
          <w:p w14:paraId="07FB88D3" w14:textId="77777777" w:rsidR="00616968" w:rsidRPr="000F6836" w:rsidRDefault="00616968" w:rsidP="00915624">
            <w:pPr>
              <w:pStyle w:val="NormalLeft"/>
              <w:rPr>
                <w:lang w:val="en-GB"/>
              </w:rPr>
            </w:pPr>
            <w:r w:rsidRPr="000F6836">
              <w:rPr>
                <w:lang w:val="en-GB"/>
              </w:rPr>
              <w:lastRenderedPageBreak/>
              <w:t>R0410/C0080</w:t>
            </w:r>
          </w:p>
        </w:tc>
        <w:tc>
          <w:tcPr>
            <w:tcW w:w="2508" w:type="dxa"/>
            <w:tcBorders>
              <w:top w:val="single" w:sz="2" w:space="0" w:color="auto"/>
              <w:left w:val="single" w:sz="2" w:space="0" w:color="auto"/>
              <w:bottom w:val="single" w:sz="2" w:space="0" w:color="auto"/>
              <w:right w:val="single" w:sz="2" w:space="0" w:color="auto"/>
            </w:tcBorders>
          </w:tcPr>
          <w:p w14:paraId="57BCAB11" w14:textId="77777777" w:rsidR="00616968" w:rsidRPr="000F6836" w:rsidRDefault="00616968" w:rsidP="00915624">
            <w:pPr>
              <w:pStyle w:val="NormalLeft"/>
              <w:rPr>
                <w:lang w:val="en-GB"/>
              </w:rPr>
            </w:pPr>
            <w:r w:rsidRPr="000F6836">
              <w:rPr>
                <w:lang w:val="en-GB"/>
              </w:rPr>
              <w:t>Absolute value after shock — Gross solvency capital requirement — Lapse risk — risk of increase lapse rates</w:t>
            </w:r>
          </w:p>
        </w:tc>
        <w:tc>
          <w:tcPr>
            <w:tcW w:w="5014" w:type="dxa"/>
            <w:tcBorders>
              <w:top w:val="single" w:sz="2" w:space="0" w:color="auto"/>
              <w:left w:val="single" w:sz="2" w:space="0" w:color="auto"/>
              <w:bottom w:val="single" w:sz="2" w:space="0" w:color="auto"/>
              <w:right w:val="single" w:sz="2" w:space="0" w:color="auto"/>
            </w:tcBorders>
          </w:tcPr>
          <w:p w14:paraId="7BFB8FA7" w14:textId="77777777" w:rsidR="00616968" w:rsidRPr="000F6836" w:rsidRDefault="00616968" w:rsidP="00915624">
            <w:pPr>
              <w:pStyle w:val="NormalLeft"/>
              <w:rPr>
                <w:lang w:val="en-GB"/>
              </w:rPr>
            </w:pPr>
            <w:r w:rsidRPr="000F6836">
              <w:rPr>
                <w:lang w:val="en-GB"/>
              </w:rPr>
              <w:t>This is the gross capital charge (before the loss–absorbing capacity of technical provisions) for the risk of a permanent increase in lapse rates.</w:t>
            </w:r>
          </w:p>
          <w:p w14:paraId="7CC2E9C2" w14:textId="1BCCA1C6" w:rsidR="00616968" w:rsidRPr="000F6836" w:rsidRDefault="00616968" w:rsidP="00915624">
            <w:pPr>
              <w:pStyle w:val="NormalLeft"/>
              <w:rPr>
                <w:lang w:val="en-GB"/>
              </w:rPr>
            </w:pPr>
            <w:r w:rsidRPr="000F6836">
              <w:rPr>
                <w:lang w:val="en-GB"/>
              </w:rPr>
              <w:t>If R0040/C0010=1, this item represents gross capital charge for a permanent increase in lapse rates, calculated using simplified calculation for lapse rate.</w:t>
            </w:r>
          </w:p>
        </w:tc>
      </w:tr>
      <w:tr w:rsidR="00616968" w:rsidRPr="000F6836" w14:paraId="72F1152E" w14:textId="77777777" w:rsidTr="00915624">
        <w:tc>
          <w:tcPr>
            <w:tcW w:w="1764" w:type="dxa"/>
            <w:tcBorders>
              <w:top w:val="single" w:sz="2" w:space="0" w:color="auto"/>
              <w:left w:val="single" w:sz="2" w:space="0" w:color="auto"/>
              <w:bottom w:val="single" w:sz="2" w:space="0" w:color="auto"/>
              <w:right w:val="single" w:sz="2" w:space="0" w:color="auto"/>
            </w:tcBorders>
          </w:tcPr>
          <w:p w14:paraId="68A2718B" w14:textId="77777777" w:rsidR="00616968" w:rsidRPr="000F6836" w:rsidRDefault="00616968" w:rsidP="00915624">
            <w:pPr>
              <w:pStyle w:val="NormalLeft"/>
              <w:rPr>
                <w:lang w:val="en-GB"/>
              </w:rPr>
            </w:pPr>
            <w:r w:rsidRPr="000F6836">
              <w:rPr>
                <w:lang w:val="en-GB"/>
              </w:rPr>
              <w:t>R0420/C0020</w:t>
            </w:r>
          </w:p>
        </w:tc>
        <w:tc>
          <w:tcPr>
            <w:tcW w:w="2508" w:type="dxa"/>
            <w:tcBorders>
              <w:top w:val="single" w:sz="2" w:space="0" w:color="auto"/>
              <w:left w:val="single" w:sz="2" w:space="0" w:color="auto"/>
              <w:bottom w:val="single" w:sz="2" w:space="0" w:color="auto"/>
              <w:right w:val="single" w:sz="2" w:space="0" w:color="auto"/>
            </w:tcBorders>
          </w:tcPr>
          <w:p w14:paraId="3AEAD93B" w14:textId="77777777" w:rsidR="00616968" w:rsidRPr="000F6836" w:rsidRDefault="00616968" w:rsidP="00915624">
            <w:pPr>
              <w:pStyle w:val="NormalLeft"/>
              <w:rPr>
                <w:lang w:val="en-GB"/>
              </w:rPr>
            </w:pPr>
            <w:r w:rsidRPr="000F6836">
              <w:rPr>
                <w:lang w:val="en-GB"/>
              </w:rPr>
              <w:t>Initial absolute values before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E9C9050"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before the shock.</w:t>
            </w:r>
          </w:p>
          <w:p w14:paraId="37592BC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403EF41" w14:textId="77777777" w:rsidTr="00915624">
        <w:tc>
          <w:tcPr>
            <w:tcW w:w="1764" w:type="dxa"/>
            <w:tcBorders>
              <w:top w:val="single" w:sz="2" w:space="0" w:color="auto"/>
              <w:left w:val="single" w:sz="2" w:space="0" w:color="auto"/>
              <w:bottom w:val="single" w:sz="2" w:space="0" w:color="auto"/>
              <w:right w:val="single" w:sz="2" w:space="0" w:color="auto"/>
            </w:tcBorders>
          </w:tcPr>
          <w:p w14:paraId="25C68624" w14:textId="77777777" w:rsidR="00616968" w:rsidRPr="000F6836" w:rsidRDefault="00616968" w:rsidP="00915624">
            <w:pPr>
              <w:pStyle w:val="NormalLeft"/>
              <w:rPr>
                <w:lang w:val="en-GB"/>
              </w:rPr>
            </w:pPr>
            <w:r w:rsidRPr="000F6836">
              <w:rPr>
                <w:lang w:val="en-GB"/>
              </w:rPr>
              <w:t>R0420/C0030</w:t>
            </w:r>
          </w:p>
        </w:tc>
        <w:tc>
          <w:tcPr>
            <w:tcW w:w="2508" w:type="dxa"/>
            <w:tcBorders>
              <w:top w:val="single" w:sz="2" w:space="0" w:color="auto"/>
              <w:left w:val="single" w:sz="2" w:space="0" w:color="auto"/>
              <w:bottom w:val="single" w:sz="2" w:space="0" w:color="auto"/>
              <w:right w:val="single" w:sz="2" w:space="0" w:color="auto"/>
            </w:tcBorders>
          </w:tcPr>
          <w:p w14:paraId="4C14D371" w14:textId="77777777" w:rsidR="00616968" w:rsidRPr="000F6836" w:rsidRDefault="00616968" w:rsidP="00915624">
            <w:pPr>
              <w:pStyle w:val="NormalLeft"/>
              <w:rPr>
                <w:lang w:val="en-GB"/>
              </w:rPr>
            </w:pPr>
            <w:r w:rsidRPr="000F6836">
              <w:rPr>
                <w:lang w:val="en-GB"/>
              </w:rPr>
              <w:t>Initial absolute values before shock — Liabilities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56007103" w14:textId="77777777" w:rsidR="00616968" w:rsidRPr="000F6836" w:rsidRDefault="00616968" w:rsidP="00915624">
            <w:pPr>
              <w:pStyle w:val="NormalLeft"/>
              <w:rPr>
                <w:lang w:val="en-GB"/>
              </w:rPr>
            </w:pPr>
            <w:r w:rsidRPr="000F6836">
              <w:rPr>
                <w:lang w:val="en-GB"/>
              </w:rPr>
              <w:t>This is the absolute value of liabilities sensitive to the risk of a permanent decrease in lapse rates, before the shock.</w:t>
            </w:r>
          </w:p>
          <w:p w14:paraId="69FC6D8F" w14:textId="2C940764" w:rsidR="00616968" w:rsidRPr="000F6836" w:rsidRDefault="00616968" w:rsidP="00915624">
            <w:pPr>
              <w:pStyle w:val="NormalLeft"/>
              <w:rPr>
                <w:lang w:val="en-GB"/>
              </w:rPr>
            </w:pPr>
            <w:r w:rsidRPr="000F6836">
              <w:rPr>
                <w:lang w:val="en-GB"/>
              </w:rPr>
              <w:t xml:space="preserve">The amount of </w:t>
            </w:r>
            <w:ins w:id="28" w:author="Author">
              <w:r w:rsidR="00B27ECA" w:rsidRPr="000F6836">
                <w:rPr>
                  <w:lang w:val="en-GB"/>
                </w:rPr>
                <w:t xml:space="preserve">Technical Provisions </w:t>
              </w:r>
            </w:ins>
            <w:del w:id="29"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2F8ACE3" w14:textId="77777777" w:rsidTr="00915624">
        <w:tc>
          <w:tcPr>
            <w:tcW w:w="1764" w:type="dxa"/>
            <w:tcBorders>
              <w:top w:val="single" w:sz="2" w:space="0" w:color="auto"/>
              <w:left w:val="single" w:sz="2" w:space="0" w:color="auto"/>
              <w:bottom w:val="single" w:sz="2" w:space="0" w:color="auto"/>
              <w:right w:val="single" w:sz="2" w:space="0" w:color="auto"/>
            </w:tcBorders>
          </w:tcPr>
          <w:p w14:paraId="75FE3E17" w14:textId="77777777" w:rsidR="00616968" w:rsidRPr="000F6836" w:rsidRDefault="00616968" w:rsidP="00915624">
            <w:pPr>
              <w:pStyle w:val="NormalLeft"/>
              <w:rPr>
                <w:lang w:val="en-GB"/>
              </w:rPr>
            </w:pPr>
            <w:r w:rsidRPr="000F6836">
              <w:rPr>
                <w:lang w:val="en-GB"/>
              </w:rPr>
              <w:t>R0420/C0040</w:t>
            </w:r>
          </w:p>
        </w:tc>
        <w:tc>
          <w:tcPr>
            <w:tcW w:w="2508" w:type="dxa"/>
            <w:tcBorders>
              <w:top w:val="single" w:sz="2" w:space="0" w:color="auto"/>
              <w:left w:val="single" w:sz="2" w:space="0" w:color="auto"/>
              <w:bottom w:val="single" w:sz="2" w:space="0" w:color="auto"/>
              <w:right w:val="single" w:sz="2" w:space="0" w:color="auto"/>
            </w:tcBorders>
          </w:tcPr>
          <w:p w14:paraId="35A10260" w14:textId="77777777" w:rsidR="00616968" w:rsidRPr="000F6836" w:rsidRDefault="00616968" w:rsidP="00915624">
            <w:pPr>
              <w:pStyle w:val="NormalLeft"/>
              <w:rPr>
                <w:lang w:val="en-GB"/>
              </w:rPr>
            </w:pPr>
            <w:r w:rsidRPr="000F6836">
              <w:rPr>
                <w:lang w:val="en-GB"/>
              </w:rPr>
              <w:t>Absolute values after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CE4E6D3"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after the shock (i.e. permanent decrease in the rates of lapse rates).</w:t>
            </w:r>
          </w:p>
          <w:p w14:paraId="74783791"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59CFECC5" w14:textId="77777777" w:rsidTr="00915624">
        <w:tc>
          <w:tcPr>
            <w:tcW w:w="1764" w:type="dxa"/>
            <w:tcBorders>
              <w:top w:val="single" w:sz="2" w:space="0" w:color="auto"/>
              <w:left w:val="single" w:sz="2" w:space="0" w:color="auto"/>
              <w:bottom w:val="single" w:sz="2" w:space="0" w:color="auto"/>
              <w:right w:val="single" w:sz="2" w:space="0" w:color="auto"/>
            </w:tcBorders>
          </w:tcPr>
          <w:p w14:paraId="590D5A01" w14:textId="77777777" w:rsidR="00616968" w:rsidRPr="000F6836" w:rsidRDefault="00616968" w:rsidP="00915624">
            <w:pPr>
              <w:pStyle w:val="NormalLeft"/>
              <w:rPr>
                <w:lang w:val="en-GB"/>
              </w:rPr>
            </w:pPr>
            <w:r w:rsidRPr="000F6836">
              <w:rPr>
                <w:lang w:val="en-GB"/>
              </w:rPr>
              <w:t>R0420/C0050</w:t>
            </w:r>
          </w:p>
        </w:tc>
        <w:tc>
          <w:tcPr>
            <w:tcW w:w="2508" w:type="dxa"/>
            <w:tcBorders>
              <w:top w:val="single" w:sz="2" w:space="0" w:color="auto"/>
              <w:left w:val="single" w:sz="2" w:space="0" w:color="auto"/>
              <w:bottom w:val="single" w:sz="2" w:space="0" w:color="auto"/>
              <w:right w:val="single" w:sz="2" w:space="0" w:color="auto"/>
            </w:tcBorders>
          </w:tcPr>
          <w:p w14:paraId="7042B486"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A14628E"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 permanent decrease in lapse rates, after the shock (i.e. permanent decrease of the rates of lapse rates).</w:t>
            </w:r>
          </w:p>
          <w:p w14:paraId="0B15AE64" w14:textId="6867B89C" w:rsidR="00616968" w:rsidRPr="000F6836" w:rsidRDefault="00616968" w:rsidP="00915624">
            <w:pPr>
              <w:pStyle w:val="NormalLeft"/>
              <w:rPr>
                <w:lang w:val="en-GB"/>
              </w:rPr>
            </w:pPr>
            <w:r w:rsidRPr="000F6836">
              <w:rPr>
                <w:lang w:val="en-GB"/>
              </w:rPr>
              <w:t xml:space="preserve">The amount of </w:t>
            </w:r>
            <w:ins w:id="30" w:author="Author">
              <w:r w:rsidR="00B27ECA" w:rsidRPr="000F6836">
                <w:rPr>
                  <w:lang w:val="en-GB"/>
                </w:rPr>
                <w:t xml:space="preserve">Technical Provisions </w:t>
              </w:r>
            </w:ins>
            <w:del w:id="31"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CC14B03" w14:textId="77777777" w:rsidTr="00915624">
        <w:tc>
          <w:tcPr>
            <w:tcW w:w="1764" w:type="dxa"/>
            <w:tcBorders>
              <w:top w:val="single" w:sz="2" w:space="0" w:color="auto"/>
              <w:left w:val="single" w:sz="2" w:space="0" w:color="auto"/>
              <w:bottom w:val="single" w:sz="2" w:space="0" w:color="auto"/>
              <w:right w:val="single" w:sz="2" w:space="0" w:color="auto"/>
            </w:tcBorders>
          </w:tcPr>
          <w:p w14:paraId="18BB357C" w14:textId="77777777" w:rsidR="00616968" w:rsidRPr="000F6836" w:rsidRDefault="00616968" w:rsidP="00915624">
            <w:pPr>
              <w:pStyle w:val="NormalLeft"/>
              <w:rPr>
                <w:lang w:val="en-GB"/>
              </w:rPr>
            </w:pPr>
            <w:r w:rsidRPr="000F6836">
              <w:rPr>
                <w:lang w:val="en-GB"/>
              </w:rPr>
              <w:t>R0420/C0060</w:t>
            </w:r>
          </w:p>
        </w:tc>
        <w:tc>
          <w:tcPr>
            <w:tcW w:w="2508" w:type="dxa"/>
            <w:tcBorders>
              <w:top w:val="single" w:sz="2" w:space="0" w:color="auto"/>
              <w:left w:val="single" w:sz="2" w:space="0" w:color="auto"/>
              <w:bottom w:val="single" w:sz="2" w:space="0" w:color="auto"/>
              <w:right w:val="single" w:sz="2" w:space="0" w:color="auto"/>
            </w:tcBorders>
          </w:tcPr>
          <w:p w14:paraId="60FF8972" w14:textId="77777777" w:rsidR="00616968" w:rsidRPr="000F6836" w:rsidRDefault="00616968" w:rsidP="00915624">
            <w:pPr>
              <w:pStyle w:val="NormalLeft"/>
              <w:rPr>
                <w:lang w:val="en-GB"/>
              </w:rPr>
            </w:pPr>
            <w:r w:rsidRPr="000F6836">
              <w:rPr>
                <w:lang w:val="en-GB"/>
              </w:rPr>
              <w:t>Absolute value after shock — Net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648CB7B" w14:textId="77777777" w:rsidR="00616968" w:rsidRPr="000F6836" w:rsidRDefault="00616968" w:rsidP="00915624">
            <w:pPr>
              <w:pStyle w:val="NormalLeft"/>
              <w:rPr>
                <w:lang w:val="en-GB"/>
              </w:rPr>
            </w:pPr>
            <w:r w:rsidRPr="000F6836">
              <w:rPr>
                <w:lang w:val="en-GB"/>
              </w:rPr>
              <w:t>This is the net capital charge for the risk of a permanent decrease in lapse rates, after adjustment for the loss absorbing capacity of technical provisions.</w:t>
            </w:r>
          </w:p>
          <w:p w14:paraId="71B30B31" w14:textId="0FDABD50" w:rsidR="00616968" w:rsidRPr="000F6836" w:rsidRDefault="00616968" w:rsidP="00915624">
            <w:pPr>
              <w:pStyle w:val="NormalLeft"/>
              <w:rPr>
                <w:lang w:val="en-GB"/>
              </w:rPr>
            </w:pPr>
            <w:r w:rsidRPr="000F6836">
              <w:rPr>
                <w:lang w:val="en-GB"/>
              </w:rPr>
              <w:t>If R0040/C0010=1, this item represents net capital charge for a permanent decrease in lapse rates, calculated using simplified calculation for lapse rate.</w:t>
            </w:r>
          </w:p>
        </w:tc>
      </w:tr>
      <w:tr w:rsidR="00616968" w:rsidRPr="000F6836" w14:paraId="05EF938D" w14:textId="77777777" w:rsidTr="00915624">
        <w:tc>
          <w:tcPr>
            <w:tcW w:w="1764" w:type="dxa"/>
            <w:tcBorders>
              <w:top w:val="single" w:sz="2" w:space="0" w:color="auto"/>
              <w:left w:val="single" w:sz="2" w:space="0" w:color="auto"/>
              <w:bottom w:val="single" w:sz="2" w:space="0" w:color="auto"/>
              <w:right w:val="single" w:sz="2" w:space="0" w:color="auto"/>
            </w:tcBorders>
          </w:tcPr>
          <w:p w14:paraId="1E67A7CE" w14:textId="77777777" w:rsidR="00616968" w:rsidRPr="000F6836" w:rsidRDefault="00616968" w:rsidP="00915624">
            <w:pPr>
              <w:pStyle w:val="NormalLeft"/>
              <w:rPr>
                <w:lang w:val="en-GB"/>
              </w:rPr>
            </w:pPr>
            <w:r w:rsidRPr="000F6836">
              <w:rPr>
                <w:lang w:val="en-GB"/>
              </w:rPr>
              <w:lastRenderedPageBreak/>
              <w:t>R0420/C0070</w:t>
            </w:r>
          </w:p>
        </w:tc>
        <w:tc>
          <w:tcPr>
            <w:tcW w:w="2508" w:type="dxa"/>
            <w:tcBorders>
              <w:top w:val="single" w:sz="2" w:space="0" w:color="auto"/>
              <w:left w:val="single" w:sz="2" w:space="0" w:color="auto"/>
              <w:bottom w:val="single" w:sz="2" w:space="0" w:color="auto"/>
              <w:right w:val="single" w:sz="2" w:space="0" w:color="auto"/>
            </w:tcBorders>
          </w:tcPr>
          <w:p w14:paraId="099D4B1A"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56DFF0"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the risk of a permanent decrease in lapse rates, after the shock (permanent decrease in lapse rates).</w:t>
            </w:r>
          </w:p>
          <w:p w14:paraId="09D9DC92" w14:textId="2ABE3A30" w:rsidR="00616968" w:rsidRPr="000F6836" w:rsidRDefault="00616968" w:rsidP="00915624">
            <w:pPr>
              <w:pStyle w:val="NormalLeft"/>
              <w:rPr>
                <w:lang w:val="en-GB"/>
              </w:rPr>
            </w:pPr>
            <w:r w:rsidRPr="000F6836">
              <w:rPr>
                <w:lang w:val="en-GB"/>
              </w:rPr>
              <w:t xml:space="preserve">The amount of </w:t>
            </w:r>
            <w:ins w:id="32" w:author="Author">
              <w:r w:rsidR="00B27ECA" w:rsidRPr="000F6836">
                <w:rPr>
                  <w:lang w:val="en-GB"/>
                </w:rPr>
                <w:t xml:space="preserve">Technical Provisions </w:t>
              </w:r>
            </w:ins>
            <w:del w:id="3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1A54184" w14:textId="77777777" w:rsidTr="00915624">
        <w:tc>
          <w:tcPr>
            <w:tcW w:w="1764" w:type="dxa"/>
            <w:tcBorders>
              <w:top w:val="single" w:sz="2" w:space="0" w:color="auto"/>
              <w:left w:val="single" w:sz="2" w:space="0" w:color="auto"/>
              <w:bottom w:val="single" w:sz="2" w:space="0" w:color="auto"/>
              <w:right w:val="single" w:sz="2" w:space="0" w:color="auto"/>
            </w:tcBorders>
          </w:tcPr>
          <w:p w14:paraId="52FC38C6" w14:textId="77777777" w:rsidR="00616968" w:rsidRPr="000F6836" w:rsidRDefault="00616968" w:rsidP="00915624">
            <w:pPr>
              <w:pStyle w:val="NormalLeft"/>
              <w:rPr>
                <w:lang w:val="en-GB"/>
              </w:rPr>
            </w:pPr>
            <w:r w:rsidRPr="000F6836">
              <w:rPr>
                <w:lang w:val="en-GB"/>
              </w:rPr>
              <w:t>R0420/C0080</w:t>
            </w:r>
          </w:p>
        </w:tc>
        <w:tc>
          <w:tcPr>
            <w:tcW w:w="2508" w:type="dxa"/>
            <w:tcBorders>
              <w:top w:val="single" w:sz="2" w:space="0" w:color="auto"/>
              <w:left w:val="single" w:sz="2" w:space="0" w:color="auto"/>
              <w:bottom w:val="single" w:sz="2" w:space="0" w:color="auto"/>
              <w:right w:val="single" w:sz="2" w:space="0" w:color="auto"/>
            </w:tcBorders>
          </w:tcPr>
          <w:p w14:paraId="311AF8BE" w14:textId="77777777" w:rsidR="00616968" w:rsidRPr="000F6836" w:rsidRDefault="00616968" w:rsidP="00915624">
            <w:pPr>
              <w:pStyle w:val="NormalLeft"/>
              <w:rPr>
                <w:lang w:val="en-GB"/>
              </w:rPr>
            </w:pPr>
            <w:r w:rsidRPr="000F6836">
              <w:rPr>
                <w:lang w:val="en-GB"/>
              </w:rPr>
              <w:t>Absolute value after shock — Gross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2C571AE" w14:textId="77777777" w:rsidR="00616968" w:rsidRPr="000F6836" w:rsidRDefault="00616968" w:rsidP="00915624">
            <w:pPr>
              <w:pStyle w:val="NormalLeft"/>
              <w:rPr>
                <w:lang w:val="en-GB"/>
              </w:rPr>
            </w:pPr>
            <w:r w:rsidRPr="000F6836">
              <w:rPr>
                <w:lang w:val="en-GB"/>
              </w:rPr>
              <w:t>This is the gross capital charge for the risk of a decrease in lapse rates as used to compute the risk (before the loss absorbing capacity of technical provisions).</w:t>
            </w:r>
          </w:p>
          <w:p w14:paraId="1BA70631" w14:textId="248B4B6D" w:rsidR="00616968" w:rsidRPr="000F6836" w:rsidRDefault="00616968" w:rsidP="00915624">
            <w:pPr>
              <w:pStyle w:val="NormalLeft"/>
              <w:rPr>
                <w:lang w:val="en-GB"/>
              </w:rPr>
            </w:pPr>
            <w:r w:rsidRPr="000F6836">
              <w:rPr>
                <w:lang w:val="en-GB"/>
              </w:rPr>
              <w:t>If R0040/C0010=1</w:t>
            </w:r>
            <w:ins w:id="34" w:author="Author">
              <w:r w:rsidR="005160F3" w:rsidRPr="000F6836">
                <w:rPr>
                  <w:lang w:val="en-GB"/>
                </w:rPr>
                <w:t xml:space="preserve"> and/or 2</w:t>
              </w:r>
            </w:ins>
            <w:r w:rsidRPr="000F6836">
              <w:rPr>
                <w:lang w:val="en-GB"/>
              </w:rPr>
              <w:t>, this item represents gross capital charge for a permanent decrease in lapse rates, calculated using simplified calculation for lapse rate</w:t>
            </w:r>
          </w:p>
        </w:tc>
      </w:tr>
      <w:tr w:rsidR="00616968" w:rsidRPr="000F6836" w14:paraId="68DB4955" w14:textId="77777777" w:rsidTr="00915624">
        <w:tc>
          <w:tcPr>
            <w:tcW w:w="1764" w:type="dxa"/>
            <w:tcBorders>
              <w:top w:val="single" w:sz="2" w:space="0" w:color="auto"/>
              <w:left w:val="single" w:sz="2" w:space="0" w:color="auto"/>
              <w:bottom w:val="single" w:sz="2" w:space="0" w:color="auto"/>
              <w:right w:val="single" w:sz="2" w:space="0" w:color="auto"/>
            </w:tcBorders>
          </w:tcPr>
          <w:p w14:paraId="6BCF5C3D" w14:textId="77777777" w:rsidR="00616968" w:rsidRPr="000F6836" w:rsidRDefault="00616968" w:rsidP="00915624">
            <w:pPr>
              <w:pStyle w:val="NormalLeft"/>
              <w:rPr>
                <w:lang w:val="en-GB"/>
              </w:rPr>
            </w:pPr>
            <w:r w:rsidRPr="000F6836">
              <w:rPr>
                <w:lang w:val="en-GB"/>
              </w:rPr>
              <w:t>R0430/C0020</w:t>
            </w:r>
          </w:p>
        </w:tc>
        <w:tc>
          <w:tcPr>
            <w:tcW w:w="2508" w:type="dxa"/>
            <w:tcBorders>
              <w:top w:val="single" w:sz="2" w:space="0" w:color="auto"/>
              <w:left w:val="single" w:sz="2" w:space="0" w:color="auto"/>
              <w:bottom w:val="single" w:sz="2" w:space="0" w:color="auto"/>
              <w:right w:val="single" w:sz="2" w:space="0" w:color="auto"/>
            </w:tcBorders>
          </w:tcPr>
          <w:p w14:paraId="0D127099" w14:textId="77777777" w:rsidR="00616968" w:rsidRPr="000F6836" w:rsidRDefault="00616968" w:rsidP="00915624">
            <w:pPr>
              <w:pStyle w:val="NormalLeft"/>
              <w:rPr>
                <w:lang w:val="en-GB"/>
              </w:rPr>
            </w:pPr>
            <w:r w:rsidRPr="000F6836">
              <w:rPr>
                <w:lang w:val="en-GB"/>
              </w:rPr>
              <w:t>Initial absolute values before shock — Assets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776485E" w14:textId="77777777" w:rsidR="00616968" w:rsidRPr="000F6836" w:rsidRDefault="00616968" w:rsidP="00915624">
            <w:pPr>
              <w:pStyle w:val="NormalLeft"/>
              <w:rPr>
                <w:lang w:val="en-GB"/>
              </w:rPr>
            </w:pPr>
            <w:r w:rsidRPr="000F6836">
              <w:rPr>
                <w:lang w:val="en-GB"/>
              </w:rPr>
              <w:t>This is the absolute value of the assets sensitive to mass lapse risk, before the shock.</w:t>
            </w:r>
          </w:p>
          <w:p w14:paraId="2FC30D20"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513D94C" w14:textId="77777777" w:rsidTr="00915624">
        <w:tc>
          <w:tcPr>
            <w:tcW w:w="1764" w:type="dxa"/>
            <w:tcBorders>
              <w:top w:val="single" w:sz="2" w:space="0" w:color="auto"/>
              <w:left w:val="single" w:sz="2" w:space="0" w:color="auto"/>
              <w:bottom w:val="single" w:sz="2" w:space="0" w:color="auto"/>
              <w:right w:val="single" w:sz="2" w:space="0" w:color="auto"/>
            </w:tcBorders>
          </w:tcPr>
          <w:p w14:paraId="3F99315F" w14:textId="77777777" w:rsidR="00616968" w:rsidRPr="000F6836" w:rsidRDefault="00616968" w:rsidP="00915624">
            <w:pPr>
              <w:pStyle w:val="NormalLeft"/>
              <w:rPr>
                <w:lang w:val="en-GB"/>
              </w:rPr>
            </w:pPr>
            <w:r w:rsidRPr="000F6836">
              <w:rPr>
                <w:lang w:val="en-GB"/>
              </w:rPr>
              <w:t>R0430/C0030</w:t>
            </w:r>
          </w:p>
        </w:tc>
        <w:tc>
          <w:tcPr>
            <w:tcW w:w="2508" w:type="dxa"/>
            <w:tcBorders>
              <w:top w:val="single" w:sz="2" w:space="0" w:color="auto"/>
              <w:left w:val="single" w:sz="2" w:space="0" w:color="auto"/>
              <w:bottom w:val="single" w:sz="2" w:space="0" w:color="auto"/>
              <w:right w:val="single" w:sz="2" w:space="0" w:color="auto"/>
            </w:tcBorders>
          </w:tcPr>
          <w:p w14:paraId="7307EE23" w14:textId="77777777" w:rsidR="00616968" w:rsidRPr="000F6836" w:rsidRDefault="00616968" w:rsidP="00915624">
            <w:pPr>
              <w:pStyle w:val="NormalLeft"/>
              <w:rPr>
                <w:lang w:val="en-GB"/>
              </w:rPr>
            </w:pPr>
            <w:r w:rsidRPr="000F6836">
              <w:rPr>
                <w:lang w:val="en-GB"/>
              </w:rPr>
              <w:t>Initial absolute values before shock — Liabilities — Lapse risk –mass lapse risk</w:t>
            </w:r>
          </w:p>
        </w:tc>
        <w:tc>
          <w:tcPr>
            <w:tcW w:w="5014" w:type="dxa"/>
            <w:tcBorders>
              <w:top w:val="single" w:sz="2" w:space="0" w:color="auto"/>
              <w:left w:val="single" w:sz="2" w:space="0" w:color="auto"/>
              <w:bottom w:val="single" w:sz="2" w:space="0" w:color="auto"/>
              <w:right w:val="single" w:sz="2" w:space="0" w:color="auto"/>
            </w:tcBorders>
          </w:tcPr>
          <w:p w14:paraId="1247B2BF" w14:textId="77777777" w:rsidR="00616968" w:rsidRPr="000F6836" w:rsidRDefault="00616968" w:rsidP="00915624">
            <w:pPr>
              <w:pStyle w:val="NormalLeft"/>
              <w:rPr>
                <w:lang w:val="en-GB"/>
              </w:rPr>
            </w:pPr>
            <w:r w:rsidRPr="000F6836">
              <w:rPr>
                <w:lang w:val="en-GB"/>
              </w:rPr>
              <w:t>This is the absolute value of liabilities sensitive to mass lapse risk, before the shock.</w:t>
            </w:r>
          </w:p>
          <w:p w14:paraId="63A110F1" w14:textId="3E3E8524" w:rsidR="00616968" w:rsidRPr="000F6836" w:rsidRDefault="00616968" w:rsidP="00915624">
            <w:pPr>
              <w:pStyle w:val="NormalLeft"/>
              <w:rPr>
                <w:lang w:val="en-GB"/>
              </w:rPr>
            </w:pPr>
            <w:r w:rsidRPr="000F6836">
              <w:rPr>
                <w:lang w:val="en-GB"/>
              </w:rPr>
              <w:t xml:space="preserve">The amount of </w:t>
            </w:r>
            <w:ins w:id="35" w:author="Author">
              <w:r w:rsidR="00B27ECA" w:rsidRPr="000F6836">
                <w:rPr>
                  <w:lang w:val="en-GB"/>
                </w:rPr>
                <w:t xml:space="preserve">Technical Provisions </w:t>
              </w:r>
            </w:ins>
            <w:del w:id="3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8897360" w14:textId="77777777" w:rsidTr="00915624">
        <w:tc>
          <w:tcPr>
            <w:tcW w:w="1764" w:type="dxa"/>
            <w:tcBorders>
              <w:top w:val="single" w:sz="2" w:space="0" w:color="auto"/>
              <w:left w:val="single" w:sz="2" w:space="0" w:color="auto"/>
              <w:bottom w:val="single" w:sz="2" w:space="0" w:color="auto"/>
              <w:right w:val="single" w:sz="2" w:space="0" w:color="auto"/>
            </w:tcBorders>
          </w:tcPr>
          <w:p w14:paraId="55841A17" w14:textId="77777777" w:rsidR="00616968" w:rsidRPr="000F6836" w:rsidRDefault="00616968" w:rsidP="00915624">
            <w:pPr>
              <w:pStyle w:val="NormalLeft"/>
              <w:rPr>
                <w:lang w:val="en-GB"/>
              </w:rPr>
            </w:pPr>
            <w:r w:rsidRPr="000F6836">
              <w:rPr>
                <w:lang w:val="en-GB"/>
              </w:rPr>
              <w:t>R0430/C0040</w:t>
            </w:r>
          </w:p>
        </w:tc>
        <w:tc>
          <w:tcPr>
            <w:tcW w:w="2508" w:type="dxa"/>
            <w:tcBorders>
              <w:top w:val="single" w:sz="2" w:space="0" w:color="auto"/>
              <w:left w:val="single" w:sz="2" w:space="0" w:color="auto"/>
              <w:bottom w:val="single" w:sz="2" w:space="0" w:color="auto"/>
              <w:right w:val="single" w:sz="2" w:space="0" w:color="auto"/>
            </w:tcBorders>
          </w:tcPr>
          <w:p w14:paraId="47E9CA42" w14:textId="77777777" w:rsidR="00616968" w:rsidRPr="000F6836" w:rsidRDefault="00616968" w:rsidP="00915624">
            <w:pPr>
              <w:pStyle w:val="NormalLeft"/>
              <w:rPr>
                <w:lang w:val="en-GB"/>
              </w:rPr>
            </w:pPr>
            <w:r w:rsidRPr="000F6836">
              <w:rPr>
                <w:lang w:val="en-GB"/>
              </w:rPr>
              <w:t>Absolute values after shock — Assets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F012103" w14:textId="77777777" w:rsidR="00616968" w:rsidRPr="000F6836" w:rsidRDefault="00616968" w:rsidP="00915624">
            <w:pPr>
              <w:pStyle w:val="NormalLeft"/>
              <w:rPr>
                <w:lang w:val="en-GB"/>
              </w:rPr>
            </w:pPr>
            <w:r w:rsidRPr="000F6836">
              <w:rPr>
                <w:lang w:val="en-GB"/>
              </w:rPr>
              <w:t>This is the absolute value of the assets sensitive to mass lapse risk charge, after the shock.</w:t>
            </w:r>
          </w:p>
          <w:p w14:paraId="195C6488"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1209D21" w14:textId="77777777" w:rsidTr="00915624">
        <w:tc>
          <w:tcPr>
            <w:tcW w:w="1764" w:type="dxa"/>
            <w:tcBorders>
              <w:top w:val="single" w:sz="2" w:space="0" w:color="auto"/>
              <w:left w:val="single" w:sz="2" w:space="0" w:color="auto"/>
              <w:bottom w:val="single" w:sz="2" w:space="0" w:color="auto"/>
              <w:right w:val="single" w:sz="2" w:space="0" w:color="auto"/>
            </w:tcBorders>
          </w:tcPr>
          <w:p w14:paraId="1C1BE5AC" w14:textId="77777777" w:rsidR="00616968" w:rsidRPr="000F6836" w:rsidRDefault="00616968" w:rsidP="00915624">
            <w:pPr>
              <w:pStyle w:val="NormalLeft"/>
              <w:rPr>
                <w:lang w:val="en-GB"/>
              </w:rPr>
            </w:pPr>
            <w:r w:rsidRPr="000F6836">
              <w:rPr>
                <w:lang w:val="en-GB"/>
              </w:rPr>
              <w:t>R0430/C0050</w:t>
            </w:r>
          </w:p>
        </w:tc>
        <w:tc>
          <w:tcPr>
            <w:tcW w:w="2508" w:type="dxa"/>
            <w:tcBorders>
              <w:top w:val="single" w:sz="2" w:space="0" w:color="auto"/>
              <w:left w:val="single" w:sz="2" w:space="0" w:color="auto"/>
              <w:bottom w:val="single" w:sz="2" w:space="0" w:color="auto"/>
              <w:right w:val="single" w:sz="2" w:space="0" w:color="auto"/>
            </w:tcBorders>
          </w:tcPr>
          <w:p w14:paraId="7546A90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2CEB467"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mass lapse risk charge, after the shock.</w:t>
            </w:r>
          </w:p>
          <w:p w14:paraId="3EEBA4DE" w14:textId="51370FB0" w:rsidR="00616968" w:rsidRPr="000F6836" w:rsidRDefault="00616968" w:rsidP="00915624">
            <w:pPr>
              <w:pStyle w:val="NormalLeft"/>
              <w:rPr>
                <w:lang w:val="en-GB"/>
              </w:rPr>
            </w:pPr>
            <w:r w:rsidRPr="000F6836">
              <w:rPr>
                <w:lang w:val="en-GB"/>
              </w:rPr>
              <w:t xml:space="preserve">The amount of </w:t>
            </w:r>
            <w:ins w:id="37" w:author="Author">
              <w:r w:rsidR="00B27ECA" w:rsidRPr="000F6836">
                <w:rPr>
                  <w:lang w:val="en-GB"/>
                </w:rPr>
                <w:t xml:space="preserve">Technical Provisions </w:t>
              </w:r>
            </w:ins>
            <w:del w:id="3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72CF779" w14:textId="77777777" w:rsidTr="00915624">
        <w:tc>
          <w:tcPr>
            <w:tcW w:w="1764" w:type="dxa"/>
            <w:tcBorders>
              <w:top w:val="single" w:sz="2" w:space="0" w:color="auto"/>
              <w:left w:val="single" w:sz="2" w:space="0" w:color="auto"/>
              <w:bottom w:val="single" w:sz="2" w:space="0" w:color="auto"/>
              <w:right w:val="single" w:sz="2" w:space="0" w:color="auto"/>
            </w:tcBorders>
          </w:tcPr>
          <w:p w14:paraId="0B38FBF2" w14:textId="77777777" w:rsidR="00616968" w:rsidRPr="000F6836" w:rsidRDefault="00616968" w:rsidP="00915624">
            <w:pPr>
              <w:pStyle w:val="NormalLeft"/>
              <w:rPr>
                <w:lang w:val="en-GB"/>
              </w:rPr>
            </w:pPr>
            <w:r w:rsidRPr="000F6836">
              <w:rPr>
                <w:lang w:val="en-GB"/>
              </w:rPr>
              <w:t>R0430/C0060</w:t>
            </w:r>
          </w:p>
        </w:tc>
        <w:tc>
          <w:tcPr>
            <w:tcW w:w="2508" w:type="dxa"/>
            <w:tcBorders>
              <w:top w:val="single" w:sz="2" w:space="0" w:color="auto"/>
              <w:left w:val="single" w:sz="2" w:space="0" w:color="auto"/>
              <w:bottom w:val="single" w:sz="2" w:space="0" w:color="auto"/>
              <w:right w:val="single" w:sz="2" w:space="0" w:color="auto"/>
            </w:tcBorders>
          </w:tcPr>
          <w:p w14:paraId="24261742" w14:textId="77777777" w:rsidR="00616968" w:rsidRPr="000F6836" w:rsidRDefault="00616968" w:rsidP="00915624">
            <w:pPr>
              <w:pStyle w:val="NormalLeft"/>
              <w:rPr>
                <w:lang w:val="en-GB"/>
              </w:rPr>
            </w:pPr>
            <w:r w:rsidRPr="000F6836">
              <w:rPr>
                <w:lang w:val="en-GB"/>
              </w:rPr>
              <w:t>Absolute value after shock — Net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456F61F" w14:textId="77777777" w:rsidR="00616968" w:rsidRPr="000F6836" w:rsidRDefault="00616968" w:rsidP="00915624">
            <w:pPr>
              <w:pStyle w:val="NormalLeft"/>
              <w:rPr>
                <w:lang w:val="en-GB"/>
              </w:rPr>
            </w:pPr>
            <w:r w:rsidRPr="000F6836">
              <w:rPr>
                <w:lang w:val="en-GB"/>
              </w:rPr>
              <w:t>This is the net capital charge for mass lapse risk, after adjustment for the loss absorbing capacity of technical provisions.</w:t>
            </w:r>
          </w:p>
        </w:tc>
      </w:tr>
      <w:tr w:rsidR="00616968" w:rsidRPr="000F6836" w14:paraId="19245D8D" w14:textId="77777777" w:rsidTr="00915624">
        <w:tc>
          <w:tcPr>
            <w:tcW w:w="1764" w:type="dxa"/>
            <w:tcBorders>
              <w:top w:val="single" w:sz="2" w:space="0" w:color="auto"/>
              <w:left w:val="single" w:sz="2" w:space="0" w:color="auto"/>
              <w:bottom w:val="single" w:sz="2" w:space="0" w:color="auto"/>
              <w:right w:val="single" w:sz="2" w:space="0" w:color="auto"/>
            </w:tcBorders>
          </w:tcPr>
          <w:p w14:paraId="131ED299" w14:textId="77777777" w:rsidR="00616968" w:rsidRPr="000F6836" w:rsidRDefault="00616968" w:rsidP="00915624">
            <w:pPr>
              <w:pStyle w:val="NormalLeft"/>
              <w:rPr>
                <w:lang w:val="en-GB"/>
              </w:rPr>
            </w:pPr>
            <w:r w:rsidRPr="000F6836">
              <w:rPr>
                <w:lang w:val="en-GB"/>
              </w:rPr>
              <w:t>R0430/C0070</w:t>
            </w:r>
          </w:p>
        </w:tc>
        <w:tc>
          <w:tcPr>
            <w:tcW w:w="2508" w:type="dxa"/>
            <w:tcBorders>
              <w:top w:val="single" w:sz="2" w:space="0" w:color="auto"/>
              <w:left w:val="single" w:sz="2" w:space="0" w:color="auto"/>
              <w:bottom w:val="single" w:sz="2" w:space="0" w:color="auto"/>
              <w:right w:val="single" w:sz="2" w:space="0" w:color="auto"/>
            </w:tcBorders>
          </w:tcPr>
          <w:p w14:paraId="2081F1F4" w14:textId="77777777" w:rsidR="00616968" w:rsidRPr="000F6836" w:rsidRDefault="00616968" w:rsidP="00915624">
            <w:pPr>
              <w:pStyle w:val="NormalLeft"/>
              <w:rPr>
                <w:lang w:val="en-GB"/>
              </w:rPr>
            </w:pPr>
            <w:r w:rsidRPr="000F6836">
              <w:rPr>
                <w:lang w:val="en-GB"/>
              </w:rPr>
              <w:t>Absolute values after shock — Liabilities (before the loss–</w:t>
            </w:r>
            <w:r w:rsidRPr="000F6836">
              <w:rPr>
                <w:lang w:val="en-GB"/>
              </w:rPr>
              <w:lastRenderedPageBreak/>
              <w:t>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42BE439" w14:textId="77777777" w:rsidR="00616968" w:rsidRPr="000F6836" w:rsidRDefault="00616968" w:rsidP="00915624">
            <w:pPr>
              <w:pStyle w:val="NormalLeft"/>
              <w:rPr>
                <w:lang w:val="en-GB"/>
              </w:rPr>
            </w:pPr>
            <w:r w:rsidRPr="000F6836">
              <w:rPr>
                <w:lang w:val="en-GB"/>
              </w:rPr>
              <w:lastRenderedPageBreak/>
              <w:t xml:space="preserve">This is the absolute value of the liabilities sensitive to mass lapse risk charge, after the </w:t>
            </w:r>
            <w:r w:rsidRPr="000F6836">
              <w:rPr>
                <w:lang w:val="en-GB"/>
              </w:rPr>
              <w:lastRenderedPageBreak/>
              <w:t>shock (before the loss absorbing capacity of technical provisions).</w:t>
            </w:r>
          </w:p>
          <w:p w14:paraId="12DF3C98" w14:textId="7555EE36" w:rsidR="00616968" w:rsidRPr="000F6836" w:rsidRDefault="00616968" w:rsidP="00915624">
            <w:pPr>
              <w:pStyle w:val="NormalLeft"/>
              <w:rPr>
                <w:lang w:val="en-GB"/>
              </w:rPr>
            </w:pPr>
            <w:r w:rsidRPr="000F6836">
              <w:rPr>
                <w:lang w:val="en-GB"/>
              </w:rPr>
              <w:t xml:space="preserve">The amount of </w:t>
            </w:r>
            <w:ins w:id="39" w:author="Author">
              <w:r w:rsidR="00B27ECA" w:rsidRPr="000F6836">
                <w:rPr>
                  <w:lang w:val="en-GB"/>
                </w:rPr>
                <w:t xml:space="preserve">Technical Provisions </w:t>
              </w:r>
            </w:ins>
            <w:del w:id="4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4443BA4" w14:textId="77777777" w:rsidTr="00915624">
        <w:tc>
          <w:tcPr>
            <w:tcW w:w="1764" w:type="dxa"/>
            <w:tcBorders>
              <w:top w:val="single" w:sz="2" w:space="0" w:color="auto"/>
              <w:left w:val="single" w:sz="2" w:space="0" w:color="auto"/>
              <w:bottom w:val="single" w:sz="2" w:space="0" w:color="auto"/>
              <w:right w:val="single" w:sz="2" w:space="0" w:color="auto"/>
            </w:tcBorders>
          </w:tcPr>
          <w:p w14:paraId="2325A4E5" w14:textId="77777777" w:rsidR="00616968" w:rsidRPr="000F6836" w:rsidRDefault="00616968" w:rsidP="00915624">
            <w:pPr>
              <w:pStyle w:val="NormalLeft"/>
              <w:rPr>
                <w:lang w:val="en-GB"/>
              </w:rPr>
            </w:pPr>
            <w:r w:rsidRPr="000F6836">
              <w:rPr>
                <w:lang w:val="en-GB"/>
              </w:rPr>
              <w:lastRenderedPageBreak/>
              <w:t>R0430/C0080</w:t>
            </w:r>
          </w:p>
        </w:tc>
        <w:tc>
          <w:tcPr>
            <w:tcW w:w="2508" w:type="dxa"/>
            <w:tcBorders>
              <w:top w:val="single" w:sz="2" w:space="0" w:color="auto"/>
              <w:left w:val="single" w:sz="2" w:space="0" w:color="auto"/>
              <w:bottom w:val="single" w:sz="2" w:space="0" w:color="auto"/>
              <w:right w:val="single" w:sz="2" w:space="0" w:color="auto"/>
            </w:tcBorders>
          </w:tcPr>
          <w:p w14:paraId="7633A148" w14:textId="77777777" w:rsidR="00616968" w:rsidRPr="000F6836" w:rsidRDefault="00616968" w:rsidP="00915624">
            <w:pPr>
              <w:pStyle w:val="NormalLeft"/>
              <w:rPr>
                <w:lang w:val="en-GB"/>
              </w:rPr>
            </w:pPr>
            <w:r w:rsidRPr="000F6836">
              <w:rPr>
                <w:lang w:val="en-GB"/>
              </w:rPr>
              <w:t>Absolute value after shock — Gross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35BF3AEC" w14:textId="77777777" w:rsidR="00616968" w:rsidRPr="000F6836" w:rsidRDefault="00616968" w:rsidP="00915624">
            <w:pPr>
              <w:pStyle w:val="NormalLeft"/>
              <w:rPr>
                <w:lang w:val="en-GB"/>
              </w:rPr>
            </w:pPr>
            <w:r w:rsidRPr="000F6836">
              <w:rPr>
                <w:lang w:val="en-GB"/>
              </w:rPr>
              <w:t>This is the gross capital charge for mass lapse risk, after the shock (before the loss absorbing capacity of technical provisions).</w:t>
            </w:r>
          </w:p>
        </w:tc>
      </w:tr>
      <w:tr w:rsidR="00616968" w:rsidRPr="000F6836" w14:paraId="3139697F" w14:textId="77777777" w:rsidTr="00915624">
        <w:tc>
          <w:tcPr>
            <w:tcW w:w="1764" w:type="dxa"/>
            <w:tcBorders>
              <w:top w:val="single" w:sz="2" w:space="0" w:color="auto"/>
              <w:left w:val="single" w:sz="2" w:space="0" w:color="auto"/>
              <w:bottom w:val="single" w:sz="2" w:space="0" w:color="auto"/>
              <w:right w:val="single" w:sz="2" w:space="0" w:color="auto"/>
            </w:tcBorders>
          </w:tcPr>
          <w:p w14:paraId="48B0B621" w14:textId="77777777" w:rsidR="00616968" w:rsidRPr="000F6836" w:rsidRDefault="00616968" w:rsidP="00915624">
            <w:pPr>
              <w:pStyle w:val="NormalLeft"/>
              <w:rPr>
                <w:lang w:val="en-GB"/>
              </w:rPr>
            </w:pPr>
            <w:r w:rsidRPr="000F6836">
              <w:rPr>
                <w:lang w:val="en-GB"/>
              </w:rPr>
              <w:t>R0500/C0020</w:t>
            </w:r>
          </w:p>
        </w:tc>
        <w:tc>
          <w:tcPr>
            <w:tcW w:w="2508" w:type="dxa"/>
            <w:tcBorders>
              <w:top w:val="single" w:sz="2" w:space="0" w:color="auto"/>
              <w:left w:val="single" w:sz="2" w:space="0" w:color="auto"/>
              <w:bottom w:val="single" w:sz="2" w:space="0" w:color="auto"/>
              <w:right w:val="single" w:sz="2" w:space="0" w:color="auto"/>
            </w:tcBorders>
          </w:tcPr>
          <w:p w14:paraId="3E47E8A1" w14:textId="77777777" w:rsidR="00616968" w:rsidRPr="000F6836" w:rsidRDefault="00616968" w:rsidP="00915624">
            <w:pPr>
              <w:pStyle w:val="NormalLeft"/>
              <w:rPr>
                <w:lang w:val="en-GB"/>
              </w:rPr>
            </w:pPr>
            <w:r w:rsidRPr="000F6836">
              <w:rPr>
                <w:lang w:val="en-GB"/>
              </w:rPr>
              <w:t>Initial absolute values before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67B43DC1" w14:textId="77777777" w:rsidR="00616968" w:rsidRPr="000F6836" w:rsidRDefault="00616968" w:rsidP="00915624">
            <w:pPr>
              <w:pStyle w:val="NormalLeft"/>
              <w:rPr>
                <w:lang w:val="en-GB"/>
              </w:rPr>
            </w:pPr>
            <w:r w:rsidRPr="000F6836">
              <w:rPr>
                <w:lang w:val="en-GB"/>
              </w:rPr>
              <w:t>This is the absolute value of the assets sensitive to life — expense risk, before the shock.</w:t>
            </w:r>
          </w:p>
          <w:p w14:paraId="08B20A1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AE7CE49" w14:textId="77777777" w:rsidTr="00915624">
        <w:tc>
          <w:tcPr>
            <w:tcW w:w="1764" w:type="dxa"/>
            <w:tcBorders>
              <w:top w:val="single" w:sz="2" w:space="0" w:color="auto"/>
              <w:left w:val="single" w:sz="2" w:space="0" w:color="auto"/>
              <w:bottom w:val="single" w:sz="2" w:space="0" w:color="auto"/>
              <w:right w:val="single" w:sz="2" w:space="0" w:color="auto"/>
            </w:tcBorders>
          </w:tcPr>
          <w:p w14:paraId="02910AE0" w14:textId="77777777" w:rsidR="00616968" w:rsidRPr="000F6836" w:rsidRDefault="00616968" w:rsidP="00915624">
            <w:pPr>
              <w:pStyle w:val="NormalLeft"/>
              <w:rPr>
                <w:lang w:val="en-GB"/>
              </w:rPr>
            </w:pPr>
            <w:r w:rsidRPr="000F6836">
              <w:rPr>
                <w:lang w:val="en-GB"/>
              </w:rPr>
              <w:t>R0500/C0030</w:t>
            </w:r>
          </w:p>
        </w:tc>
        <w:tc>
          <w:tcPr>
            <w:tcW w:w="2508" w:type="dxa"/>
            <w:tcBorders>
              <w:top w:val="single" w:sz="2" w:space="0" w:color="auto"/>
              <w:left w:val="single" w:sz="2" w:space="0" w:color="auto"/>
              <w:bottom w:val="single" w:sz="2" w:space="0" w:color="auto"/>
              <w:right w:val="single" w:sz="2" w:space="0" w:color="auto"/>
            </w:tcBorders>
          </w:tcPr>
          <w:p w14:paraId="115AEFC5" w14:textId="77777777" w:rsidR="00616968" w:rsidRPr="000F6836" w:rsidRDefault="00616968" w:rsidP="00915624">
            <w:pPr>
              <w:pStyle w:val="NormalLeft"/>
              <w:rPr>
                <w:lang w:val="en-GB"/>
              </w:rPr>
            </w:pPr>
            <w:r w:rsidRPr="000F6836">
              <w:rPr>
                <w:lang w:val="en-GB"/>
              </w:rPr>
              <w:t>Initial absolute values before shock — Liabilities — Life — expense risk</w:t>
            </w:r>
          </w:p>
        </w:tc>
        <w:tc>
          <w:tcPr>
            <w:tcW w:w="5014" w:type="dxa"/>
            <w:tcBorders>
              <w:top w:val="single" w:sz="2" w:space="0" w:color="auto"/>
              <w:left w:val="single" w:sz="2" w:space="0" w:color="auto"/>
              <w:bottom w:val="single" w:sz="2" w:space="0" w:color="auto"/>
              <w:right w:val="single" w:sz="2" w:space="0" w:color="auto"/>
            </w:tcBorders>
          </w:tcPr>
          <w:p w14:paraId="68AD1B7A" w14:textId="77777777" w:rsidR="00616968" w:rsidRPr="000F6836" w:rsidRDefault="00616968" w:rsidP="00915624">
            <w:pPr>
              <w:pStyle w:val="NormalLeft"/>
              <w:rPr>
                <w:lang w:val="en-GB"/>
              </w:rPr>
            </w:pPr>
            <w:r w:rsidRPr="000F6836">
              <w:rPr>
                <w:lang w:val="en-GB"/>
              </w:rPr>
              <w:t>This is the absolute value of liabilities sensitive to life –expense risk, before the shock.</w:t>
            </w:r>
          </w:p>
          <w:p w14:paraId="54041007" w14:textId="7F767C7D" w:rsidR="00616968" w:rsidRPr="000F6836" w:rsidRDefault="00616968" w:rsidP="00915624">
            <w:pPr>
              <w:pStyle w:val="NormalLeft"/>
              <w:rPr>
                <w:lang w:val="en-GB"/>
              </w:rPr>
            </w:pPr>
            <w:r w:rsidRPr="000F6836">
              <w:rPr>
                <w:lang w:val="en-GB"/>
              </w:rPr>
              <w:t xml:space="preserve">The amount of </w:t>
            </w:r>
            <w:ins w:id="41" w:author="Author">
              <w:r w:rsidR="00B27ECA" w:rsidRPr="000F6836">
                <w:rPr>
                  <w:lang w:val="en-GB"/>
                </w:rPr>
                <w:t xml:space="preserve">Technical Provisions </w:t>
              </w:r>
            </w:ins>
            <w:del w:id="4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FD924E3" w14:textId="77777777" w:rsidTr="00915624">
        <w:tc>
          <w:tcPr>
            <w:tcW w:w="1764" w:type="dxa"/>
            <w:tcBorders>
              <w:top w:val="single" w:sz="2" w:space="0" w:color="auto"/>
              <w:left w:val="single" w:sz="2" w:space="0" w:color="auto"/>
              <w:bottom w:val="single" w:sz="2" w:space="0" w:color="auto"/>
              <w:right w:val="single" w:sz="2" w:space="0" w:color="auto"/>
            </w:tcBorders>
          </w:tcPr>
          <w:p w14:paraId="69E19604" w14:textId="77777777" w:rsidR="00616968" w:rsidRPr="000F6836" w:rsidRDefault="00616968" w:rsidP="00915624">
            <w:pPr>
              <w:pStyle w:val="NormalLeft"/>
              <w:rPr>
                <w:lang w:val="en-GB"/>
              </w:rPr>
            </w:pPr>
            <w:r w:rsidRPr="000F6836">
              <w:rPr>
                <w:lang w:val="en-GB"/>
              </w:rPr>
              <w:t>R0500/C0040</w:t>
            </w:r>
          </w:p>
        </w:tc>
        <w:tc>
          <w:tcPr>
            <w:tcW w:w="2508" w:type="dxa"/>
            <w:tcBorders>
              <w:top w:val="single" w:sz="2" w:space="0" w:color="auto"/>
              <w:left w:val="single" w:sz="2" w:space="0" w:color="auto"/>
              <w:bottom w:val="single" w:sz="2" w:space="0" w:color="auto"/>
              <w:right w:val="single" w:sz="2" w:space="0" w:color="auto"/>
            </w:tcBorders>
          </w:tcPr>
          <w:p w14:paraId="0E450CF2" w14:textId="77777777" w:rsidR="00616968" w:rsidRPr="000F6836" w:rsidRDefault="00616968" w:rsidP="00915624">
            <w:pPr>
              <w:pStyle w:val="NormalLeft"/>
              <w:rPr>
                <w:lang w:val="en-GB"/>
              </w:rPr>
            </w:pPr>
            <w:r w:rsidRPr="000F6836">
              <w:rPr>
                <w:lang w:val="en-GB"/>
              </w:rPr>
              <w:t>Absolute values after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0A0E4C33" w14:textId="77777777" w:rsidR="00616968" w:rsidRPr="000F6836" w:rsidRDefault="00616968" w:rsidP="00915624">
            <w:pPr>
              <w:pStyle w:val="NormalLeft"/>
              <w:rPr>
                <w:lang w:val="en-GB"/>
              </w:rPr>
            </w:pPr>
            <w:r w:rsidRPr="000F6836">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618E016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8F807FE" w14:textId="77777777" w:rsidTr="00915624">
        <w:tc>
          <w:tcPr>
            <w:tcW w:w="1764" w:type="dxa"/>
            <w:tcBorders>
              <w:top w:val="single" w:sz="2" w:space="0" w:color="auto"/>
              <w:left w:val="single" w:sz="2" w:space="0" w:color="auto"/>
              <w:bottom w:val="single" w:sz="2" w:space="0" w:color="auto"/>
              <w:right w:val="single" w:sz="2" w:space="0" w:color="auto"/>
            </w:tcBorders>
          </w:tcPr>
          <w:p w14:paraId="6868E916" w14:textId="77777777" w:rsidR="00616968" w:rsidRPr="000F6836" w:rsidRDefault="00616968" w:rsidP="00915624">
            <w:pPr>
              <w:pStyle w:val="NormalLeft"/>
              <w:rPr>
                <w:lang w:val="en-GB"/>
              </w:rPr>
            </w:pPr>
            <w:r w:rsidRPr="000F6836">
              <w:rPr>
                <w:lang w:val="en-GB"/>
              </w:rPr>
              <w:t>R0500/C0050</w:t>
            </w:r>
          </w:p>
        </w:tc>
        <w:tc>
          <w:tcPr>
            <w:tcW w:w="2508" w:type="dxa"/>
            <w:tcBorders>
              <w:top w:val="single" w:sz="2" w:space="0" w:color="auto"/>
              <w:left w:val="single" w:sz="2" w:space="0" w:color="auto"/>
              <w:bottom w:val="single" w:sz="2" w:space="0" w:color="auto"/>
              <w:right w:val="single" w:sz="2" w:space="0" w:color="auto"/>
            </w:tcBorders>
          </w:tcPr>
          <w:p w14:paraId="1BC2DBEB"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1D7B8191"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26265E2F" w14:textId="4A40ABAF" w:rsidR="00616968" w:rsidRPr="000F6836" w:rsidRDefault="00616968" w:rsidP="00915624">
            <w:pPr>
              <w:pStyle w:val="NormalLeft"/>
              <w:rPr>
                <w:lang w:val="en-GB"/>
              </w:rPr>
            </w:pPr>
            <w:r w:rsidRPr="000F6836">
              <w:rPr>
                <w:lang w:val="en-GB"/>
              </w:rPr>
              <w:t xml:space="preserve">The amount of </w:t>
            </w:r>
            <w:ins w:id="43" w:author="Author">
              <w:r w:rsidR="00B27ECA" w:rsidRPr="000F6836">
                <w:rPr>
                  <w:lang w:val="en-GB"/>
                </w:rPr>
                <w:t xml:space="preserve">Technical Provisions </w:t>
              </w:r>
            </w:ins>
            <w:del w:id="4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079B649" w14:textId="77777777" w:rsidTr="00915624">
        <w:tc>
          <w:tcPr>
            <w:tcW w:w="1764" w:type="dxa"/>
            <w:tcBorders>
              <w:top w:val="single" w:sz="2" w:space="0" w:color="auto"/>
              <w:left w:val="single" w:sz="2" w:space="0" w:color="auto"/>
              <w:bottom w:val="single" w:sz="2" w:space="0" w:color="auto"/>
              <w:right w:val="single" w:sz="2" w:space="0" w:color="auto"/>
            </w:tcBorders>
          </w:tcPr>
          <w:p w14:paraId="4E5769B9" w14:textId="77777777" w:rsidR="00616968" w:rsidRPr="000F6836" w:rsidRDefault="00616968" w:rsidP="00915624">
            <w:pPr>
              <w:pStyle w:val="NormalLeft"/>
              <w:rPr>
                <w:lang w:val="en-GB"/>
              </w:rPr>
            </w:pPr>
            <w:r w:rsidRPr="000F6836">
              <w:rPr>
                <w:lang w:val="en-GB"/>
              </w:rPr>
              <w:t>R0500/C0060</w:t>
            </w:r>
          </w:p>
        </w:tc>
        <w:tc>
          <w:tcPr>
            <w:tcW w:w="2508" w:type="dxa"/>
            <w:tcBorders>
              <w:top w:val="single" w:sz="2" w:space="0" w:color="auto"/>
              <w:left w:val="single" w:sz="2" w:space="0" w:color="auto"/>
              <w:bottom w:val="single" w:sz="2" w:space="0" w:color="auto"/>
              <w:right w:val="single" w:sz="2" w:space="0" w:color="auto"/>
            </w:tcBorders>
          </w:tcPr>
          <w:p w14:paraId="0A7FBEDE" w14:textId="77777777" w:rsidR="00616968" w:rsidRPr="000F6836" w:rsidRDefault="00616968" w:rsidP="00915624">
            <w:pPr>
              <w:pStyle w:val="NormalLeft"/>
              <w:rPr>
                <w:lang w:val="en-GB"/>
              </w:rPr>
            </w:pPr>
            <w:r w:rsidRPr="000F6836">
              <w:rPr>
                <w:lang w:val="en-GB"/>
              </w:rPr>
              <w:t>Absolute value after shock — Net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61CA0A43" w14:textId="77777777" w:rsidR="00616968" w:rsidRPr="000F6836" w:rsidRDefault="00616968" w:rsidP="00915624">
            <w:pPr>
              <w:pStyle w:val="NormalLeft"/>
              <w:rPr>
                <w:lang w:val="en-GB"/>
              </w:rPr>
            </w:pPr>
            <w:r w:rsidRPr="000F6836">
              <w:rPr>
                <w:lang w:val="en-GB"/>
              </w:rPr>
              <w:t>This is the net capital charge for expense risk, including adjustment for the loss absorbing capacity of technical provisions.</w:t>
            </w:r>
          </w:p>
          <w:p w14:paraId="1EF88E59" w14:textId="77777777" w:rsidR="00616968" w:rsidRPr="000F6836" w:rsidRDefault="00616968" w:rsidP="00915624">
            <w:pPr>
              <w:pStyle w:val="NormalLeft"/>
              <w:rPr>
                <w:lang w:val="en-GB"/>
              </w:rPr>
            </w:pPr>
            <w:r w:rsidRPr="000F6836">
              <w:rPr>
                <w:lang w:val="en-GB"/>
              </w:rPr>
              <w:t>If R0050=1, this cell represents net capital charge for life expense risk calculated using simplified calculation.</w:t>
            </w:r>
          </w:p>
        </w:tc>
      </w:tr>
      <w:tr w:rsidR="00616968" w:rsidRPr="000F6836" w14:paraId="64D95392" w14:textId="77777777" w:rsidTr="00915624">
        <w:tc>
          <w:tcPr>
            <w:tcW w:w="1764" w:type="dxa"/>
            <w:tcBorders>
              <w:top w:val="single" w:sz="2" w:space="0" w:color="auto"/>
              <w:left w:val="single" w:sz="2" w:space="0" w:color="auto"/>
              <w:bottom w:val="single" w:sz="2" w:space="0" w:color="auto"/>
              <w:right w:val="single" w:sz="2" w:space="0" w:color="auto"/>
            </w:tcBorders>
          </w:tcPr>
          <w:p w14:paraId="1852F313" w14:textId="77777777" w:rsidR="00616968" w:rsidRPr="000F6836" w:rsidRDefault="00616968" w:rsidP="00915624">
            <w:pPr>
              <w:pStyle w:val="NormalLeft"/>
              <w:rPr>
                <w:lang w:val="en-GB"/>
              </w:rPr>
            </w:pPr>
            <w:r w:rsidRPr="000F6836">
              <w:rPr>
                <w:lang w:val="en-GB"/>
              </w:rPr>
              <w:lastRenderedPageBreak/>
              <w:t>R0500/C0070</w:t>
            </w:r>
          </w:p>
        </w:tc>
        <w:tc>
          <w:tcPr>
            <w:tcW w:w="2508" w:type="dxa"/>
            <w:tcBorders>
              <w:top w:val="single" w:sz="2" w:space="0" w:color="auto"/>
              <w:left w:val="single" w:sz="2" w:space="0" w:color="auto"/>
              <w:bottom w:val="single" w:sz="2" w:space="0" w:color="auto"/>
              <w:right w:val="single" w:sz="2" w:space="0" w:color="auto"/>
            </w:tcBorders>
          </w:tcPr>
          <w:p w14:paraId="4143F09A"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66720F79"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0C87265" w14:textId="62273ED2" w:rsidR="00616968" w:rsidRPr="000F6836" w:rsidRDefault="00616968" w:rsidP="00915624">
            <w:pPr>
              <w:pStyle w:val="NormalLeft"/>
              <w:rPr>
                <w:lang w:val="en-GB"/>
              </w:rPr>
            </w:pPr>
            <w:r w:rsidRPr="000F6836">
              <w:rPr>
                <w:lang w:val="en-GB"/>
              </w:rPr>
              <w:t xml:space="preserve">The amount of </w:t>
            </w:r>
            <w:ins w:id="45" w:author="Author">
              <w:r w:rsidR="00B27ECA" w:rsidRPr="000F6836">
                <w:rPr>
                  <w:lang w:val="en-GB"/>
                </w:rPr>
                <w:t xml:space="preserve">Technical Provisions </w:t>
              </w:r>
            </w:ins>
            <w:del w:id="4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F7388C1" w14:textId="77777777" w:rsidTr="00915624">
        <w:tc>
          <w:tcPr>
            <w:tcW w:w="1764" w:type="dxa"/>
            <w:tcBorders>
              <w:top w:val="single" w:sz="2" w:space="0" w:color="auto"/>
              <w:left w:val="single" w:sz="2" w:space="0" w:color="auto"/>
              <w:bottom w:val="single" w:sz="2" w:space="0" w:color="auto"/>
              <w:right w:val="single" w:sz="2" w:space="0" w:color="auto"/>
            </w:tcBorders>
          </w:tcPr>
          <w:p w14:paraId="006801CD" w14:textId="77777777" w:rsidR="00616968" w:rsidRPr="000F6836" w:rsidRDefault="00616968" w:rsidP="00915624">
            <w:pPr>
              <w:pStyle w:val="NormalLeft"/>
              <w:rPr>
                <w:lang w:val="en-GB"/>
              </w:rPr>
            </w:pPr>
            <w:r w:rsidRPr="000F6836">
              <w:rPr>
                <w:lang w:val="en-GB"/>
              </w:rPr>
              <w:t>R0500/C0080</w:t>
            </w:r>
          </w:p>
        </w:tc>
        <w:tc>
          <w:tcPr>
            <w:tcW w:w="2508" w:type="dxa"/>
            <w:tcBorders>
              <w:top w:val="single" w:sz="2" w:space="0" w:color="auto"/>
              <w:left w:val="single" w:sz="2" w:space="0" w:color="auto"/>
              <w:bottom w:val="single" w:sz="2" w:space="0" w:color="auto"/>
              <w:right w:val="single" w:sz="2" w:space="0" w:color="auto"/>
            </w:tcBorders>
          </w:tcPr>
          <w:p w14:paraId="3119CF52" w14:textId="77777777" w:rsidR="00616968" w:rsidRPr="000F6836" w:rsidRDefault="00616968" w:rsidP="00915624">
            <w:pPr>
              <w:pStyle w:val="NormalLeft"/>
              <w:rPr>
                <w:lang w:val="en-GB"/>
              </w:rPr>
            </w:pPr>
            <w:r w:rsidRPr="000F6836">
              <w:rPr>
                <w:lang w:val="en-GB"/>
              </w:rPr>
              <w:t>Absolute value after shock — Gross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463338F5" w14:textId="77777777" w:rsidR="00616968" w:rsidRPr="000F6836" w:rsidRDefault="00616968" w:rsidP="00915624">
            <w:pPr>
              <w:pStyle w:val="NormalLeft"/>
              <w:rPr>
                <w:lang w:val="en-GB"/>
              </w:rPr>
            </w:pPr>
            <w:r w:rsidRPr="000F6836">
              <w:rPr>
                <w:lang w:val="en-GB"/>
              </w:rPr>
              <w:t>This is the gross capital charge for expense risk (before the loss absorbing capacity of technical provisions).</w:t>
            </w:r>
          </w:p>
          <w:p w14:paraId="361CF1C3" w14:textId="77777777" w:rsidR="00616968" w:rsidRPr="000F6836" w:rsidRDefault="00616968" w:rsidP="00915624">
            <w:pPr>
              <w:pStyle w:val="NormalLeft"/>
              <w:rPr>
                <w:lang w:val="en-GB"/>
              </w:rPr>
            </w:pPr>
            <w:r w:rsidRPr="000F6836">
              <w:rPr>
                <w:lang w:val="en-GB"/>
              </w:rPr>
              <w:t>If R0050/C0010=1, this cell represents gross capital charge for life expense risk calculated using simplified calculations.</w:t>
            </w:r>
          </w:p>
        </w:tc>
      </w:tr>
      <w:tr w:rsidR="00616968" w:rsidRPr="000F6836" w14:paraId="40B297B8" w14:textId="77777777" w:rsidTr="00915624">
        <w:tc>
          <w:tcPr>
            <w:tcW w:w="1764" w:type="dxa"/>
            <w:tcBorders>
              <w:top w:val="single" w:sz="2" w:space="0" w:color="auto"/>
              <w:left w:val="single" w:sz="2" w:space="0" w:color="auto"/>
              <w:bottom w:val="single" w:sz="2" w:space="0" w:color="auto"/>
              <w:right w:val="single" w:sz="2" w:space="0" w:color="auto"/>
            </w:tcBorders>
          </w:tcPr>
          <w:p w14:paraId="5E520F74" w14:textId="77777777" w:rsidR="00616968" w:rsidRPr="000F6836" w:rsidRDefault="00616968" w:rsidP="00915624">
            <w:pPr>
              <w:pStyle w:val="NormalLeft"/>
              <w:rPr>
                <w:lang w:val="en-GB"/>
              </w:rPr>
            </w:pPr>
            <w:r w:rsidRPr="000F6836">
              <w:rPr>
                <w:lang w:val="en-GB"/>
              </w:rPr>
              <w:t>R0600/C0020</w:t>
            </w:r>
          </w:p>
        </w:tc>
        <w:tc>
          <w:tcPr>
            <w:tcW w:w="2508" w:type="dxa"/>
            <w:tcBorders>
              <w:top w:val="single" w:sz="2" w:space="0" w:color="auto"/>
              <w:left w:val="single" w:sz="2" w:space="0" w:color="auto"/>
              <w:bottom w:val="single" w:sz="2" w:space="0" w:color="auto"/>
              <w:right w:val="single" w:sz="2" w:space="0" w:color="auto"/>
            </w:tcBorders>
          </w:tcPr>
          <w:p w14:paraId="0D27CFF4" w14:textId="77777777" w:rsidR="00616968" w:rsidRPr="000F6836" w:rsidRDefault="00616968" w:rsidP="00915624">
            <w:pPr>
              <w:pStyle w:val="NormalLeft"/>
              <w:rPr>
                <w:lang w:val="en-GB"/>
              </w:rPr>
            </w:pPr>
            <w:r w:rsidRPr="000F6836">
              <w:rPr>
                <w:lang w:val="en-GB"/>
              </w:rPr>
              <w:t>Initial absolute values before shock — Assets — Revision risk</w:t>
            </w:r>
          </w:p>
        </w:tc>
        <w:tc>
          <w:tcPr>
            <w:tcW w:w="5014" w:type="dxa"/>
            <w:tcBorders>
              <w:top w:val="single" w:sz="2" w:space="0" w:color="auto"/>
              <w:left w:val="single" w:sz="2" w:space="0" w:color="auto"/>
              <w:bottom w:val="single" w:sz="2" w:space="0" w:color="auto"/>
              <w:right w:val="single" w:sz="2" w:space="0" w:color="auto"/>
            </w:tcBorders>
          </w:tcPr>
          <w:p w14:paraId="4B616BF4" w14:textId="77777777" w:rsidR="00616968" w:rsidRPr="000F6836" w:rsidRDefault="00616968" w:rsidP="00915624">
            <w:pPr>
              <w:pStyle w:val="NormalLeft"/>
              <w:rPr>
                <w:lang w:val="en-GB"/>
              </w:rPr>
            </w:pPr>
            <w:r w:rsidRPr="000F6836">
              <w:rPr>
                <w:lang w:val="en-GB"/>
              </w:rPr>
              <w:t>This is the absolute value of the assets sensitive to revision risk, before the shock.</w:t>
            </w:r>
          </w:p>
          <w:p w14:paraId="73773ED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9918F53" w14:textId="77777777" w:rsidTr="00915624">
        <w:tc>
          <w:tcPr>
            <w:tcW w:w="1764" w:type="dxa"/>
            <w:tcBorders>
              <w:top w:val="single" w:sz="2" w:space="0" w:color="auto"/>
              <w:left w:val="single" w:sz="2" w:space="0" w:color="auto"/>
              <w:bottom w:val="single" w:sz="2" w:space="0" w:color="auto"/>
              <w:right w:val="single" w:sz="2" w:space="0" w:color="auto"/>
            </w:tcBorders>
          </w:tcPr>
          <w:p w14:paraId="1E7350FA" w14:textId="77777777" w:rsidR="00616968" w:rsidRPr="000F6836" w:rsidRDefault="00616968" w:rsidP="00915624">
            <w:pPr>
              <w:pStyle w:val="NormalLeft"/>
              <w:rPr>
                <w:lang w:val="en-GB"/>
              </w:rPr>
            </w:pPr>
            <w:r w:rsidRPr="000F6836">
              <w:rPr>
                <w:lang w:val="en-GB"/>
              </w:rPr>
              <w:t>R0600/C0030</w:t>
            </w:r>
          </w:p>
        </w:tc>
        <w:tc>
          <w:tcPr>
            <w:tcW w:w="2508" w:type="dxa"/>
            <w:tcBorders>
              <w:top w:val="single" w:sz="2" w:space="0" w:color="auto"/>
              <w:left w:val="single" w:sz="2" w:space="0" w:color="auto"/>
              <w:bottom w:val="single" w:sz="2" w:space="0" w:color="auto"/>
              <w:right w:val="single" w:sz="2" w:space="0" w:color="auto"/>
            </w:tcBorders>
          </w:tcPr>
          <w:p w14:paraId="48F64636" w14:textId="77777777" w:rsidR="00616968" w:rsidRPr="000F6836" w:rsidRDefault="00616968" w:rsidP="00915624">
            <w:pPr>
              <w:pStyle w:val="NormalLeft"/>
              <w:rPr>
                <w:lang w:val="en-GB"/>
              </w:rPr>
            </w:pPr>
            <w:r w:rsidRPr="000F6836">
              <w:rPr>
                <w:lang w:val="en-GB"/>
              </w:rPr>
              <w:t>Initial absolute values before shock — Liabilities — Revision risk</w:t>
            </w:r>
          </w:p>
        </w:tc>
        <w:tc>
          <w:tcPr>
            <w:tcW w:w="5014" w:type="dxa"/>
            <w:tcBorders>
              <w:top w:val="single" w:sz="2" w:space="0" w:color="auto"/>
              <w:left w:val="single" w:sz="2" w:space="0" w:color="auto"/>
              <w:bottom w:val="single" w:sz="2" w:space="0" w:color="auto"/>
              <w:right w:val="single" w:sz="2" w:space="0" w:color="auto"/>
            </w:tcBorders>
          </w:tcPr>
          <w:p w14:paraId="2AF052B8" w14:textId="77777777" w:rsidR="00616968" w:rsidRPr="000F6836" w:rsidRDefault="00616968" w:rsidP="00915624">
            <w:pPr>
              <w:pStyle w:val="NormalLeft"/>
              <w:rPr>
                <w:lang w:val="en-GB"/>
              </w:rPr>
            </w:pPr>
            <w:r w:rsidRPr="000F6836">
              <w:rPr>
                <w:lang w:val="en-GB"/>
              </w:rPr>
              <w:t>This is the absolute value of liabilities sensitive to revision risk, before the shock.</w:t>
            </w:r>
          </w:p>
          <w:p w14:paraId="60A23329" w14:textId="48BDC12F" w:rsidR="00616968" w:rsidRPr="000F6836" w:rsidRDefault="00616968" w:rsidP="00915624">
            <w:pPr>
              <w:pStyle w:val="NormalLeft"/>
              <w:rPr>
                <w:lang w:val="en-GB"/>
              </w:rPr>
            </w:pPr>
            <w:r w:rsidRPr="000F6836">
              <w:rPr>
                <w:lang w:val="en-GB"/>
              </w:rPr>
              <w:t xml:space="preserve">The amount of </w:t>
            </w:r>
            <w:ins w:id="47" w:author="Author">
              <w:r w:rsidR="00B27ECA" w:rsidRPr="000F6836">
                <w:rPr>
                  <w:lang w:val="en-GB"/>
                </w:rPr>
                <w:t xml:space="preserve">Technical Provisions </w:t>
              </w:r>
            </w:ins>
            <w:del w:id="4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A7AB1F8" w14:textId="77777777" w:rsidTr="00915624">
        <w:tc>
          <w:tcPr>
            <w:tcW w:w="1764" w:type="dxa"/>
            <w:tcBorders>
              <w:top w:val="single" w:sz="2" w:space="0" w:color="auto"/>
              <w:left w:val="single" w:sz="2" w:space="0" w:color="auto"/>
              <w:bottom w:val="single" w:sz="2" w:space="0" w:color="auto"/>
              <w:right w:val="single" w:sz="2" w:space="0" w:color="auto"/>
            </w:tcBorders>
          </w:tcPr>
          <w:p w14:paraId="70343E6A" w14:textId="77777777" w:rsidR="00616968" w:rsidRPr="000F6836" w:rsidRDefault="00616968" w:rsidP="00915624">
            <w:pPr>
              <w:pStyle w:val="NormalLeft"/>
              <w:rPr>
                <w:lang w:val="en-GB"/>
              </w:rPr>
            </w:pPr>
            <w:r w:rsidRPr="000F6836">
              <w:rPr>
                <w:lang w:val="en-GB"/>
              </w:rPr>
              <w:t>R0600/C0040</w:t>
            </w:r>
          </w:p>
        </w:tc>
        <w:tc>
          <w:tcPr>
            <w:tcW w:w="2508" w:type="dxa"/>
            <w:tcBorders>
              <w:top w:val="single" w:sz="2" w:space="0" w:color="auto"/>
              <w:left w:val="single" w:sz="2" w:space="0" w:color="auto"/>
              <w:bottom w:val="single" w:sz="2" w:space="0" w:color="auto"/>
              <w:right w:val="single" w:sz="2" w:space="0" w:color="auto"/>
            </w:tcBorders>
          </w:tcPr>
          <w:p w14:paraId="1F4B4B7E" w14:textId="77777777" w:rsidR="00616968" w:rsidRPr="000F6836" w:rsidRDefault="00616968" w:rsidP="00915624">
            <w:pPr>
              <w:pStyle w:val="NormalLeft"/>
              <w:rPr>
                <w:lang w:val="en-GB"/>
              </w:rPr>
            </w:pPr>
            <w:r w:rsidRPr="000F6836">
              <w:rPr>
                <w:lang w:val="en-GB"/>
              </w:rPr>
              <w:t>Absolute values after shock — Assets — Revision risk</w:t>
            </w:r>
          </w:p>
        </w:tc>
        <w:tc>
          <w:tcPr>
            <w:tcW w:w="5014" w:type="dxa"/>
            <w:tcBorders>
              <w:top w:val="single" w:sz="2" w:space="0" w:color="auto"/>
              <w:left w:val="single" w:sz="2" w:space="0" w:color="auto"/>
              <w:bottom w:val="single" w:sz="2" w:space="0" w:color="auto"/>
              <w:right w:val="single" w:sz="2" w:space="0" w:color="auto"/>
            </w:tcBorders>
          </w:tcPr>
          <w:p w14:paraId="269BD24E" w14:textId="77777777" w:rsidR="00616968" w:rsidRPr="000F6836" w:rsidRDefault="00616968" w:rsidP="00915624">
            <w:pPr>
              <w:pStyle w:val="NormalLeft"/>
              <w:rPr>
                <w:lang w:val="en-GB"/>
              </w:rPr>
            </w:pPr>
            <w:r w:rsidRPr="000F6836">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42DFB049"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9E7308C" w14:textId="77777777" w:rsidTr="00915624">
        <w:tc>
          <w:tcPr>
            <w:tcW w:w="1764" w:type="dxa"/>
            <w:tcBorders>
              <w:top w:val="single" w:sz="2" w:space="0" w:color="auto"/>
              <w:left w:val="single" w:sz="2" w:space="0" w:color="auto"/>
              <w:bottom w:val="single" w:sz="2" w:space="0" w:color="auto"/>
              <w:right w:val="single" w:sz="2" w:space="0" w:color="auto"/>
            </w:tcBorders>
          </w:tcPr>
          <w:p w14:paraId="700A3B93" w14:textId="77777777" w:rsidR="00616968" w:rsidRPr="000F6836" w:rsidRDefault="00616968" w:rsidP="00915624">
            <w:pPr>
              <w:pStyle w:val="NormalLeft"/>
              <w:rPr>
                <w:lang w:val="en-GB"/>
              </w:rPr>
            </w:pPr>
            <w:r w:rsidRPr="000F6836">
              <w:rPr>
                <w:lang w:val="en-GB"/>
              </w:rPr>
              <w:t>R0600/C0050</w:t>
            </w:r>
          </w:p>
        </w:tc>
        <w:tc>
          <w:tcPr>
            <w:tcW w:w="2508" w:type="dxa"/>
            <w:tcBorders>
              <w:top w:val="single" w:sz="2" w:space="0" w:color="auto"/>
              <w:left w:val="single" w:sz="2" w:space="0" w:color="auto"/>
              <w:bottom w:val="single" w:sz="2" w:space="0" w:color="auto"/>
              <w:right w:val="single" w:sz="2" w:space="0" w:color="auto"/>
            </w:tcBorders>
          </w:tcPr>
          <w:p w14:paraId="539C775A"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349BA8C3"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revision risk charge, after the shock (i.e. as prescribed by standard formula, refer to a definition in item R0600/C0040).</w:t>
            </w:r>
          </w:p>
          <w:p w14:paraId="52A61E59" w14:textId="313AC0F8" w:rsidR="00616968" w:rsidRPr="000F6836" w:rsidRDefault="00616968" w:rsidP="00915624">
            <w:pPr>
              <w:pStyle w:val="NormalLeft"/>
              <w:rPr>
                <w:lang w:val="en-GB"/>
              </w:rPr>
            </w:pPr>
            <w:r w:rsidRPr="000F6836">
              <w:rPr>
                <w:lang w:val="en-GB"/>
              </w:rPr>
              <w:t xml:space="preserve">The amount of </w:t>
            </w:r>
            <w:ins w:id="49" w:author="Author">
              <w:r w:rsidR="00B27ECA" w:rsidRPr="000F6836">
                <w:rPr>
                  <w:lang w:val="en-GB"/>
                </w:rPr>
                <w:t xml:space="preserve">Technical Provisions </w:t>
              </w:r>
            </w:ins>
            <w:del w:id="5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8913E83" w14:textId="77777777" w:rsidTr="00915624">
        <w:tc>
          <w:tcPr>
            <w:tcW w:w="1764" w:type="dxa"/>
            <w:tcBorders>
              <w:top w:val="single" w:sz="2" w:space="0" w:color="auto"/>
              <w:left w:val="single" w:sz="2" w:space="0" w:color="auto"/>
              <w:bottom w:val="single" w:sz="2" w:space="0" w:color="auto"/>
              <w:right w:val="single" w:sz="2" w:space="0" w:color="auto"/>
            </w:tcBorders>
          </w:tcPr>
          <w:p w14:paraId="453E3A22" w14:textId="77777777" w:rsidR="00616968" w:rsidRPr="000F6836" w:rsidRDefault="00616968" w:rsidP="00915624">
            <w:pPr>
              <w:pStyle w:val="NormalLeft"/>
              <w:rPr>
                <w:lang w:val="en-GB"/>
              </w:rPr>
            </w:pPr>
            <w:r w:rsidRPr="000F6836">
              <w:rPr>
                <w:lang w:val="en-GB"/>
              </w:rPr>
              <w:t>R0600/C0060</w:t>
            </w:r>
          </w:p>
        </w:tc>
        <w:tc>
          <w:tcPr>
            <w:tcW w:w="2508" w:type="dxa"/>
            <w:tcBorders>
              <w:top w:val="single" w:sz="2" w:space="0" w:color="auto"/>
              <w:left w:val="single" w:sz="2" w:space="0" w:color="auto"/>
              <w:bottom w:val="single" w:sz="2" w:space="0" w:color="auto"/>
              <w:right w:val="single" w:sz="2" w:space="0" w:color="auto"/>
            </w:tcBorders>
          </w:tcPr>
          <w:p w14:paraId="7F490AEE" w14:textId="77777777" w:rsidR="00616968" w:rsidRPr="000F6836" w:rsidRDefault="00616968" w:rsidP="00915624">
            <w:pPr>
              <w:pStyle w:val="NormalLeft"/>
              <w:rPr>
                <w:lang w:val="en-GB"/>
              </w:rPr>
            </w:pPr>
            <w:r w:rsidRPr="000F6836">
              <w:rPr>
                <w:lang w:val="en-GB"/>
              </w:rPr>
              <w:t>Absolute value after shock — Net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303551D6" w14:textId="77777777" w:rsidR="00616968" w:rsidRPr="000F6836" w:rsidRDefault="00616968" w:rsidP="00915624">
            <w:pPr>
              <w:pStyle w:val="NormalLeft"/>
              <w:rPr>
                <w:lang w:val="en-GB"/>
              </w:rPr>
            </w:pPr>
            <w:r w:rsidRPr="000F6836">
              <w:rPr>
                <w:lang w:val="en-GB"/>
              </w:rPr>
              <w:t>This is the net capital charge for revision risk after adjustment for the loss absorbing capacity of technical provisions.</w:t>
            </w:r>
          </w:p>
        </w:tc>
      </w:tr>
      <w:tr w:rsidR="00616968" w:rsidRPr="000F6836" w14:paraId="283B6F82" w14:textId="77777777" w:rsidTr="00915624">
        <w:tc>
          <w:tcPr>
            <w:tcW w:w="1764" w:type="dxa"/>
            <w:tcBorders>
              <w:top w:val="single" w:sz="2" w:space="0" w:color="auto"/>
              <w:left w:val="single" w:sz="2" w:space="0" w:color="auto"/>
              <w:bottom w:val="single" w:sz="2" w:space="0" w:color="auto"/>
              <w:right w:val="single" w:sz="2" w:space="0" w:color="auto"/>
            </w:tcBorders>
          </w:tcPr>
          <w:p w14:paraId="4717CACE" w14:textId="77777777" w:rsidR="00616968" w:rsidRPr="000F6836" w:rsidRDefault="00616968" w:rsidP="00915624">
            <w:pPr>
              <w:pStyle w:val="NormalLeft"/>
              <w:rPr>
                <w:lang w:val="en-GB"/>
              </w:rPr>
            </w:pPr>
            <w:r w:rsidRPr="000F6836">
              <w:rPr>
                <w:lang w:val="en-GB"/>
              </w:rPr>
              <w:t>R0600/C0070</w:t>
            </w:r>
          </w:p>
        </w:tc>
        <w:tc>
          <w:tcPr>
            <w:tcW w:w="2508" w:type="dxa"/>
            <w:tcBorders>
              <w:top w:val="single" w:sz="2" w:space="0" w:color="auto"/>
              <w:left w:val="single" w:sz="2" w:space="0" w:color="auto"/>
              <w:bottom w:val="single" w:sz="2" w:space="0" w:color="auto"/>
              <w:right w:val="single" w:sz="2" w:space="0" w:color="auto"/>
            </w:tcBorders>
          </w:tcPr>
          <w:p w14:paraId="76CC28E9" w14:textId="77777777" w:rsidR="00616968" w:rsidRPr="000F6836" w:rsidRDefault="00616968" w:rsidP="00915624">
            <w:pPr>
              <w:pStyle w:val="NormalLeft"/>
              <w:rPr>
                <w:lang w:val="en-GB"/>
              </w:rPr>
            </w:pPr>
            <w:r w:rsidRPr="000F6836">
              <w:rPr>
                <w:lang w:val="en-GB"/>
              </w:rPr>
              <w:t xml:space="preserve">Absolute values after shock — Liabilities </w:t>
            </w:r>
            <w:r w:rsidRPr="000F6836">
              <w:rPr>
                <w:lang w:val="en-GB"/>
              </w:rPr>
              <w:lastRenderedPageBreak/>
              <w:t>(before the loss–absorbing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114A57F3" w14:textId="77777777" w:rsidR="00616968" w:rsidRPr="000F6836" w:rsidRDefault="00616968" w:rsidP="00915624">
            <w:pPr>
              <w:pStyle w:val="NormalLeft"/>
              <w:rPr>
                <w:lang w:val="en-GB"/>
              </w:rPr>
            </w:pPr>
            <w:r w:rsidRPr="000F6836">
              <w:rPr>
                <w:lang w:val="en-GB"/>
              </w:rPr>
              <w:lastRenderedPageBreak/>
              <w:t xml:space="preserve">This is the absolute value of the liabilities (excluding the loss–absorbing capacity of </w:t>
            </w:r>
            <w:r w:rsidRPr="000F6836">
              <w:rPr>
                <w:lang w:val="en-GB"/>
              </w:rPr>
              <w:lastRenderedPageBreak/>
              <w:t>technical provisions) underlying revision risk charge, after the shock ((i.e. shock as prescribed by standard formula, refer to a definition provided in item R0600/C0040), as used to compute the risk.</w:t>
            </w:r>
          </w:p>
          <w:p w14:paraId="6C1CCEEE" w14:textId="6D9E72FD" w:rsidR="00616968" w:rsidRPr="000F6836" w:rsidRDefault="00616968" w:rsidP="00915624">
            <w:pPr>
              <w:pStyle w:val="NormalLeft"/>
              <w:rPr>
                <w:lang w:val="en-GB"/>
              </w:rPr>
            </w:pPr>
            <w:r w:rsidRPr="000F6836">
              <w:rPr>
                <w:lang w:val="en-GB"/>
              </w:rPr>
              <w:t xml:space="preserve">The amount of </w:t>
            </w:r>
            <w:ins w:id="51" w:author="Author">
              <w:r w:rsidR="00B27ECA" w:rsidRPr="000F6836">
                <w:rPr>
                  <w:lang w:val="en-GB"/>
                </w:rPr>
                <w:t xml:space="preserve">Technical Provisions </w:t>
              </w:r>
            </w:ins>
            <w:del w:id="5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CA4B864" w14:textId="77777777" w:rsidTr="00915624">
        <w:tc>
          <w:tcPr>
            <w:tcW w:w="1764" w:type="dxa"/>
            <w:tcBorders>
              <w:top w:val="single" w:sz="2" w:space="0" w:color="auto"/>
              <w:left w:val="single" w:sz="2" w:space="0" w:color="auto"/>
              <w:bottom w:val="single" w:sz="2" w:space="0" w:color="auto"/>
              <w:right w:val="single" w:sz="2" w:space="0" w:color="auto"/>
            </w:tcBorders>
          </w:tcPr>
          <w:p w14:paraId="0B318933" w14:textId="77777777" w:rsidR="00616968" w:rsidRPr="000F6836" w:rsidRDefault="00616968" w:rsidP="00915624">
            <w:pPr>
              <w:pStyle w:val="NormalLeft"/>
              <w:rPr>
                <w:lang w:val="en-GB"/>
              </w:rPr>
            </w:pPr>
            <w:r w:rsidRPr="000F6836">
              <w:rPr>
                <w:lang w:val="en-GB"/>
              </w:rPr>
              <w:lastRenderedPageBreak/>
              <w:t>R0600/C0080</w:t>
            </w:r>
          </w:p>
        </w:tc>
        <w:tc>
          <w:tcPr>
            <w:tcW w:w="2508" w:type="dxa"/>
            <w:tcBorders>
              <w:top w:val="single" w:sz="2" w:space="0" w:color="auto"/>
              <w:left w:val="single" w:sz="2" w:space="0" w:color="auto"/>
              <w:bottom w:val="single" w:sz="2" w:space="0" w:color="auto"/>
              <w:right w:val="single" w:sz="2" w:space="0" w:color="auto"/>
            </w:tcBorders>
          </w:tcPr>
          <w:p w14:paraId="06691B22" w14:textId="77777777" w:rsidR="00616968" w:rsidRPr="000F6836" w:rsidRDefault="00616968" w:rsidP="00915624">
            <w:pPr>
              <w:pStyle w:val="NormalLeft"/>
              <w:rPr>
                <w:lang w:val="en-GB"/>
              </w:rPr>
            </w:pPr>
            <w:r w:rsidRPr="000F6836">
              <w:rPr>
                <w:lang w:val="en-GB"/>
              </w:rPr>
              <w:t>Absolute value after shock — Gross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0942A446" w14:textId="77777777" w:rsidR="00616968" w:rsidRPr="000F6836" w:rsidRDefault="00616968" w:rsidP="00915624">
            <w:pPr>
              <w:pStyle w:val="NormalLeft"/>
              <w:rPr>
                <w:lang w:val="en-GB"/>
              </w:rPr>
            </w:pPr>
            <w:r w:rsidRPr="000F6836">
              <w:rPr>
                <w:lang w:val="en-GB"/>
              </w:rPr>
              <w:t>This is the gross capital charge (before the loss–absorbing capacity of technical provisions) for revision risk.</w:t>
            </w:r>
          </w:p>
        </w:tc>
      </w:tr>
      <w:tr w:rsidR="00616968" w:rsidRPr="000F6836" w14:paraId="257AFA6A" w14:textId="77777777" w:rsidTr="00915624">
        <w:tc>
          <w:tcPr>
            <w:tcW w:w="1764" w:type="dxa"/>
            <w:tcBorders>
              <w:top w:val="single" w:sz="2" w:space="0" w:color="auto"/>
              <w:left w:val="single" w:sz="2" w:space="0" w:color="auto"/>
              <w:bottom w:val="single" w:sz="2" w:space="0" w:color="auto"/>
              <w:right w:val="single" w:sz="2" w:space="0" w:color="auto"/>
            </w:tcBorders>
          </w:tcPr>
          <w:p w14:paraId="3642BF8D" w14:textId="77777777" w:rsidR="00616968" w:rsidRPr="000F6836" w:rsidRDefault="00616968" w:rsidP="00915624">
            <w:pPr>
              <w:pStyle w:val="NormalLeft"/>
              <w:rPr>
                <w:lang w:val="en-GB"/>
              </w:rPr>
            </w:pPr>
            <w:r w:rsidRPr="000F6836">
              <w:rPr>
                <w:lang w:val="en-GB"/>
              </w:rPr>
              <w:t>R0700/C0020</w:t>
            </w:r>
          </w:p>
        </w:tc>
        <w:tc>
          <w:tcPr>
            <w:tcW w:w="2508" w:type="dxa"/>
            <w:tcBorders>
              <w:top w:val="single" w:sz="2" w:space="0" w:color="auto"/>
              <w:left w:val="single" w:sz="2" w:space="0" w:color="auto"/>
              <w:bottom w:val="single" w:sz="2" w:space="0" w:color="auto"/>
              <w:right w:val="single" w:sz="2" w:space="0" w:color="auto"/>
            </w:tcBorders>
          </w:tcPr>
          <w:p w14:paraId="39BB5B4A" w14:textId="77777777" w:rsidR="00616968" w:rsidRPr="000F6836" w:rsidRDefault="00616968" w:rsidP="00915624">
            <w:pPr>
              <w:pStyle w:val="NormalLeft"/>
              <w:rPr>
                <w:lang w:val="en-GB"/>
              </w:rPr>
            </w:pPr>
            <w:r w:rsidRPr="000F6836">
              <w:rPr>
                <w:lang w:val="en-GB"/>
              </w:rPr>
              <w:t>Initial absolute values before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63AA0244" w14:textId="77777777" w:rsidR="00616968" w:rsidRPr="000F6836" w:rsidRDefault="00616968" w:rsidP="00915624">
            <w:pPr>
              <w:pStyle w:val="NormalLeft"/>
              <w:rPr>
                <w:lang w:val="en-GB"/>
              </w:rPr>
            </w:pPr>
            <w:r w:rsidRPr="000F6836">
              <w:rPr>
                <w:lang w:val="en-GB"/>
              </w:rPr>
              <w:t>This is the absolute value of the assets sensitive to life catastrophe risk, before the shock.</w:t>
            </w:r>
          </w:p>
          <w:p w14:paraId="0C25E97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0AA7FBA" w14:textId="77777777" w:rsidTr="00915624">
        <w:tc>
          <w:tcPr>
            <w:tcW w:w="1764" w:type="dxa"/>
            <w:tcBorders>
              <w:top w:val="single" w:sz="2" w:space="0" w:color="auto"/>
              <w:left w:val="single" w:sz="2" w:space="0" w:color="auto"/>
              <w:bottom w:val="single" w:sz="2" w:space="0" w:color="auto"/>
              <w:right w:val="single" w:sz="2" w:space="0" w:color="auto"/>
            </w:tcBorders>
          </w:tcPr>
          <w:p w14:paraId="79E5691B" w14:textId="77777777" w:rsidR="00616968" w:rsidRPr="000F6836" w:rsidRDefault="00616968" w:rsidP="00915624">
            <w:pPr>
              <w:pStyle w:val="NormalLeft"/>
              <w:rPr>
                <w:lang w:val="en-GB"/>
              </w:rPr>
            </w:pPr>
            <w:r w:rsidRPr="000F6836">
              <w:rPr>
                <w:lang w:val="en-GB"/>
              </w:rPr>
              <w:t>R0700/C0030</w:t>
            </w:r>
          </w:p>
        </w:tc>
        <w:tc>
          <w:tcPr>
            <w:tcW w:w="2508" w:type="dxa"/>
            <w:tcBorders>
              <w:top w:val="single" w:sz="2" w:space="0" w:color="auto"/>
              <w:left w:val="single" w:sz="2" w:space="0" w:color="auto"/>
              <w:bottom w:val="single" w:sz="2" w:space="0" w:color="auto"/>
              <w:right w:val="single" w:sz="2" w:space="0" w:color="auto"/>
            </w:tcBorders>
          </w:tcPr>
          <w:p w14:paraId="70FE1E47" w14:textId="77777777" w:rsidR="00616968" w:rsidRPr="000F6836" w:rsidRDefault="00616968" w:rsidP="00915624">
            <w:pPr>
              <w:pStyle w:val="NormalLeft"/>
              <w:rPr>
                <w:lang w:val="en-GB"/>
              </w:rPr>
            </w:pPr>
            <w:r w:rsidRPr="000F6836">
              <w:rPr>
                <w:lang w:val="en-GB"/>
              </w:rPr>
              <w:t>Initial absolute values before shock — Liabilities — Life Catastrophe risk</w:t>
            </w:r>
          </w:p>
        </w:tc>
        <w:tc>
          <w:tcPr>
            <w:tcW w:w="5014" w:type="dxa"/>
            <w:tcBorders>
              <w:top w:val="single" w:sz="2" w:space="0" w:color="auto"/>
              <w:left w:val="single" w:sz="2" w:space="0" w:color="auto"/>
              <w:bottom w:val="single" w:sz="2" w:space="0" w:color="auto"/>
              <w:right w:val="single" w:sz="2" w:space="0" w:color="auto"/>
            </w:tcBorders>
          </w:tcPr>
          <w:p w14:paraId="5FDC722B" w14:textId="77777777" w:rsidR="00616968" w:rsidRPr="000F6836" w:rsidRDefault="00616968" w:rsidP="00915624">
            <w:pPr>
              <w:pStyle w:val="NormalLeft"/>
              <w:rPr>
                <w:lang w:val="en-GB"/>
              </w:rPr>
            </w:pPr>
            <w:r w:rsidRPr="000F6836">
              <w:rPr>
                <w:lang w:val="en-GB"/>
              </w:rPr>
              <w:t>This is the absolute value of liabilities sensitive to life catastrophe risk, before the shock.</w:t>
            </w:r>
          </w:p>
          <w:p w14:paraId="2714B683" w14:textId="26DDBE77" w:rsidR="00616968" w:rsidRPr="000F6836" w:rsidRDefault="00616968" w:rsidP="00915624">
            <w:pPr>
              <w:pStyle w:val="NormalLeft"/>
              <w:rPr>
                <w:lang w:val="en-GB"/>
              </w:rPr>
            </w:pPr>
            <w:r w:rsidRPr="000F6836">
              <w:rPr>
                <w:lang w:val="en-GB"/>
              </w:rPr>
              <w:t xml:space="preserve">The amount of </w:t>
            </w:r>
            <w:ins w:id="53" w:author="Author">
              <w:r w:rsidR="00B27ECA" w:rsidRPr="000F6836">
                <w:rPr>
                  <w:lang w:val="en-GB"/>
                </w:rPr>
                <w:t xml:space="preserve">Technical Provisions </w:t>
              </w:r>
            </w:ins>
            <w:del w:id="5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9B922EE" w14:textId="77777777" w:rsidTr="00915624">
        <w:tc>
          <w:tcPr>
            <w:tcW w:w="1764" w:type="dxa"/>
            <w:tcBorders>
              <w:top w:val="single" w:sz="2" w:space="0" w:color="auto"/>
              <w:left w:val="single" w:sz="2" w:space="0" w:color="auto"/>
              <w:bottom w:val="single" w:sz="2" w:space="0" w:color="auto"/>
              <w:right w:val="single" w:sz="2" w:space="0" w:color="auto"/>
            </w:tcBorders>
          </w:tcPr>
          <w:p w14:paraId="07F2EEFF" w14:textId="77777777" w:rsidR="00616968" w:rsidRPr="000F6836" w:rsidRDefault="00616968" w:rsidP="00915624">
            <w:pPr>
              <w:pStyle w:val="NormalLeft"/>
              <w:rPr>
                <w:lang w:val="en-GB"/>
              </w:rPr>
            </w:pPr>
            <w:r w:rsidRPr="000F6836">
              <w:rPr>
                <w:lang w:val="en-GB"/>
              </w:rPr>
              <w:t>R0700/C0040</w:t>
            </w:r>
          </w:p>
        </w:tc>
        <w:tc>
          <w:tcPr>
            <w:tcW w:w="2508" w:type="dxa"/>
            <w:tcBorders>
              <w:top w:val="single" w:sz="2" w:space="0" w:color="auto"/>
              <w:left w:val="single" w:sz="2" w:space="0" w:color="auto"/>
              <w:bottom w:val="single" w:sz="2" w:space="0" w:color="auto"/>
              <w:right w:val="single" w:sz="2" w:space="0" w:color="auto"/>
            </w:tcBorders>
          </w:tcPr>
          <w:p w14:paraId="0DC759BF" w14:textId="77777777" w:rsidR="00616968" w:rsidRPr="000F6836" w:rsidRDefault="00616968" w:rsidP="00915624">
            <w:pPr>
              <w:pStyle w:val="NormalLeft"/>
              <w:rPr>
                <w:lang w:val="en-GB"/>
              </w:rPr>
            </w:pPr>
            <w:r w:rsidRPr="000F6836">
              <w:rPr>
                <w:lang w:val="en-GB"/>
              </w:rPr>
              <w:t>Absolute values after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33CAB533" w14:textId="77777777" w:rsidR="00616968" w:rsidRPr="000F6836" w:rsidRDefault="00616968" w:rsidP="00915624">
            <w:pPr>
              <w:pStyle w:val="NormalLeft"/>
              <w:rPr>
                <w:lang w:val="en-GB"/>
              </w:rPr>
            </w:pPr>
            <w:r w:rsidRPr="000F6836">
              <w:rPr>
                <w:lang w:val="en-GB"/>
              </w:rPr>
              <w:t>This is the absolute value of the assets sensitive to life catastrophe risk, after the shock.</w:t>
            </w:r>
          </w:p>
          <w:p w14:paraId="029643F1"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C479019" w14:textId="77777777" w:rsidTr="00915624">
        <w:tc>
          <w:tcPr>
            <w:tcW w:w="1764" w:type="dxa"/>
            <w:tcBorders>
              <w:top w:val="single" w:sz="2" w:space="0" w:color="auto"/>
              <w:left w:val="single" w:sz="2" w:space="0" w:color="auto"/>
              <w:bottom w:val="single" w:sz="2" w:space="0" w:color="auto"/>
              <w:right w:val="single" w:sz="2" w:space="0" w:color="auto"/>
            </w:tcBorders>
          </w:tcPr>
          <w:p w14:paraId="2E7DEF03" w14:textId="77777777" w:rsidR="00616968" w:rsidRPr="000F6836" w:rsidRDefault="00616968" w:rsidP="00915624">
            <w:pPr>
              <w:pStyle w:val="NormalLeft"/>
              <w:rPr>
                <w:lang w:val="en-GB"/>
              </w:rPr>
            </w:pPr>
            <w:r w:rsidRPr="000F6836">
              <w:rPr>
                <w:lang w:val="en-GB"/>
              </w:rPr>
              <w:t>R0700/C0050</w:t>
            </w:r>
          </w:p>
        </w:tc>
        <w:tc>
          <w:tcPr>
            <w:tcW w:w="2508" w:type="dxa"/>
            <w:tcBorders>
              <w:top w:val="single" w:sz="2" w:space="0" w:color="auto"/>
              <w:left w:val="single" w:sz="2" w:space="0" w:color="auto"/>
              <w:bottom w:val="single" w:sz="2" w:space="0" w:color="auto"/>
              <w:right w:val="single" w:sz="2" w:space="0" w:color="auto"/>
            </w:tcBorders>
          </w:tcPr>
          <w:p w14:paraId="30471BCF"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3302A63F"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life catastrophe risk charge, after the shock.</w:t>
            </w:r>
          </w:p>
          <w:p w14:paraId="07B094C2" w14:textId="5F4C314D" w:rsidR="00616968" w:rsidRPr="000F6836" w:rsidRDefault="00616968" w:rsidP="00915624">
            <w:pPr>
              <w:pStyle w:val="NormalLeft"/>
              <w:rPr>
                <w:lang w:val="en-GB"/>
              </w:rPr>
            </w:pPr>
            <w:r w:rsidRPr="000F6836">
              <w:rPr>
                <w:lang w:val="en-GB"/>
              </w:rPr>
              <w:t xml:space="preserve">The amount of </w:t>
            </w:r>
            <w:ins w:id="55" w:author="Author">
              <w:r w:rsidR="00B27ECA" w:rsidRPr="000F6836">
                <w:rPr>
                  <w:lang w:val="en-GB"/>
                </w:rPr>
                <w:t xml:space="preserve">Technical Provisions </w:t>
              </w:r>
            </w:ins>
            <w:del w:id="5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F371695" w14:textId="77777777" w:rsidTr="00915624">
        <w:tc>
          <w:tcPr>
            <w:tcW w:w="1764" w:type="dxa"/>
            <w:tcBorders>
              <w:top w:val="single" w:sz="2" w:space="0" w:color="auto"/>
              <w:left w:val="single" w:sz="2" w:space="0" w:color="auto"/>
              <w:bottom w:val="single" w:sz="2" w:space="0" w:color="auto"/>
              <w:right w:val="single" w:sz="2" w:space="0" w:color="auto"/>
            </w:tcBorders>
          </w:tcPr>
          <w:p w14:paraId="006FDCB6" w14:textId="77777777" w:rsidR="00616968" w:rsidRPr="000F6836" w:rsidRDefault="00616968" w:rsidP="00915624">
            <w:pPr>
              <w:pStyle w:val="NormalLeft"/>
              <w:rPr>
                <w:lang w:val="en-GB"/>
              </w:rPr>
            </w:pPr>
            <w:r w:rsidRPr="000F6836">
              <w:rPr>
                <w:lang w:val="en-GB"/>
              </w:rPr>
              <w:t>R0700/C0060</w:t>
            </w:r>
          </w:p>
        </w:tc>
        <w:tc>
          <w:tcPr>
            <w:tcW w:w="2508" w:type="dxa"/>
            <w:tcBorders>
              <w:top w:val="single" w:sz="2" w:space="0" w:color="auto"/>
              <w:left w:val="single" w:sz="2" w:space="0" w:color="auto"/>
              <w:bottom w:val="single" w:sz="2" w:space="0" w:color="auto"/>
              <w:right w:val="single" w:sz="2" w:space="0" w:color="auto"/>
            </w:tcBorders>
          </w:tcPr>
          <w:p w14:paraId="5E72EC7C" w14:textId="77777777" w:rsidR="00616968" w:rsidRPr="000F6836" w:rsidRDefault="00616968" w:rsidP="00915624">
            <w:pPr>
              <w:pStyle w:val="NormalLeft"/>
              <w:rPr>
                <w:lang w:val="en-GB"/>
              </w:rPr>
            </w:pPr>
            <w:r w:rsidRPr="000F6836">
              <w:rPr>
                <w:lang w:val="en-GB"/>
              </w:rPr>
              <w:t>Absolute value after shock — Net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9E73DFE" w14:textId="77777777" w:rsidR="00616968" w:rsidRPr="000F6836" w:rsidRDefault="00616968" w:rsidP="00915624">
            <w:pPr>
              <w:pStyle w:val="NormalLeft"/>
              <w:rPr>
                <w:lang w:val="en-GB"/>
              </w:rPr>
            </w:pPr>
            <w:r w:rsidRPr="000F6836">
              <w:rPr>
                <w:lang w:val="en-GB"/>
              </w:rPr>
              <w:t>This is the net capital charge for life catastrophe risk after adjustment for the loss absorbing capacity of technical provisions.</w:t>
            </w:r>
          </w:p>
          <w:p w14:paraId="374222A0" w14:textId="77777777" w:rsidR="00616968" w:rsidRPr="000F6836" w:rsidRDefault="00616968" w:rsidP="00915624">
            <w:pPr>
              <w:pStyle w:val="NormalLeft"/>
              <w:rPr>
                <w:lang w:val="en-GB"/>
              </w:rPr>
            </w:pPr>
            <w:r w:rsidRPr="000F6836">
              <w:rPr>
                <w:lang w:val="en-GB"/>
              </w:rPr>
              <w:t>If R0060/C0010=1, this item represents net capital charge for life catastrophe risk calculated using simplified calculations.</w:t>
            </w:r>
          </w:p>
        </w:tc>
      </w:tr>
      <w:tr w:rsidR="00616968" w:rsidRPr="000F6836" w14:paraId="56526629" w14:textId="77777777" w:rsidTr="00915624">
        <w:tc>
          <w:tcPr>
            <w:tcW w:w="1764" w:type="dxa"/>
            <w:tcBorders>
              <w:top w:val="single" w:sz="2" w:space="0" w:color="auto"/>
              <w:left w:val="single" w:sz="2" w:space="0" w:color="auto"/>
              <w:bottom w:val="single" w:sz="2" w:space="0" w:color="auto"/>
              <w:right w:val="single" w:sz="2" w:space="0" w:color="auto"/>
            </w:tcBorders>
          </w:tcPr>
          <w:p w14:paraId="7F6A56C0" w14:textId="77777777" w:rsidR="00616968" w:rsidRPr="000F6836" w:rsidRDefault="00616968" w:rsidP="00915624">
            <w:pPr>
              <w:pStyle w:val="NormalLeft"/>
              <w:rPr>
                <w:lang w:val="en-GB"/>
              </w:rPr>
            </w:pPr>
            <w:r w:rsidRPr="000F6836">
              <w:rPr>
                <w:lang w:val="en-GB"/>
              </w:rPr>
              <w:t>R0700/C0070</w:t>
            </w:r>
          </w:p>
        </w:tc>
        <w:tc>
          <w:tcPr>
            <w:tcW w:w="2508" w:type="dxa"/>
            <w:tcBorders>
              <w:top w:val="single" w:sz="2" w:space="0" w:color="auto"/>
              <w:left w:val="single" w:sz="2" w:space="0" w:color="auto"/>
              <w:bottom w:val="single" w:sz="2" w:space="0" w:color="auto"/>
              <w:right w:val="single" w:sz="2" w:space="0" w:color="auto"/>
            </w:tcBorders>
          </w:tcPr>
          <w:p w14:paraId="2D8EF112" w14:textId="77777777" w:rsidR="00616968" w:rsidRPr="000F6836" w:rsidRDefault="00616968" w:rsidP="00915624">
            <w:pPr>
              <w:pStyle w:val="NormalLeft"/>
              <w:rPr>
                <w:lang w:val="en-GB"/>
              </w:rPr>
            </w:pPr>
            <w:r w:rsidRPr="000F6836">
              <w:rPr>
                <w:lang w:val="en-GB"/>
              </w:rPr>
              <w:t>Absolute values after shock — Liabilities (before the loss–absorbing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5FC319F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life catastrophe risk, after the shock.</w:t>
            </w:r>
          </w:p>
          <w:p w14:paraId="5AC86EE0" w14:textId="29B92124" w:rsidR="00616968" w:rsidRPr="000F6836" w:rsidRDefault="00616968" w:rsidP="00915624">
            <w:pPr>
              <w:pStyle w:val="NormalLeft"/>
              <w:rPr>
                <w:lang w:val="en-GB"/>
              </w:rPr>
            </w:pPr>
            <w:r w:rsidRPr="000F6836">
              <w:rPr>
                <w:lang w:val="en-GB"/>
              </w:rPr>
              <w:lastRenderedPageBreak/>
              <w:t xml:space="preserve">The amount of </w:t>
            </w:r>
            <w:ins w:id="57" w:author="Author">
              <w:r w:rsidR="00B27ECA" w:rsidRPr="000F6836">
                <w:rPr>
                  <w:lang w:val="en-GB"/>
                </w:rPr>
                <w:t xml:space="preserve">Technical Provisions </w:t>
              </w:r>
            </w:ins>
            <w:del w:id="5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BC95890" w14:textId="77777777" w:rsidTr="00915624">
        <w:tc>
          <w:tcPr>
            <w:tcW w:w="1764" w:type="dxa"/>
            <w:tcBorders>
              <w:top w:val="single" w:sz="2" w:space="0" w:color="auto"/>
              <w:left w:val="single" w:sz="2" w:space="0" w:color="auto"/>
              <w:bottom w:val="single" w:sz="2" w:space="0" w:color="auto"/>
              <w:right w:val="single" w:sz="2" w:space="0" w:color="auto"/>
            </w:tcBorders>
          </w:tcPr>
          <w:p w14:paraId="3226041E" w14:textId="77777777" w:rsidR="00616968" w:rsidRPr="000F6836" w:rsidRDefault="00616968" w:rsidP="00915624">
            <w:pPr>
              <w:pStyle w:val="NormalLeft"/>
              <w:rPr>
                <w:lang w:val="en-GB"/>
              </w:rPr>
            </w:pPr>
            <w:r w:rsidRPr="000F6836">
              <w:rPr>
                <w:lang w:val="en-GB"/>
              </w:rPr>
              <w:lastRenderedPageBreak/>
              <w:t>R0700/C0080</w:t>
            </w:r>
          </w:p>
        </w:tc>
        <w:tc>
          <w:tcPr>
            <w:tcW w:w="2508" w:type="dxa"/>
            <w:tcBorders>
              <w:top w:val="single" w:sz="2" w:space="0" w:color="auto"/>
              <w:left w:val="single" w:sz="2" w:space="0" w:color="auto"/>
              <w:bottom w:val="single" w:sz="2" w:space="0" w:color="auto"/>
              <w:right w:val="single" w:sz="2" w:space="0" w:color="auto"/>
            </w:tcBorders>
          </w:tcPr>
          <w:p w14:paraId="7778C8D7" w14:textId="77777777" w:rsidR="00616968" w:rsidRPr="000F6836" w:rsidRDefault="00616968" w:rsidP="00915624">
            <w:pPr>
              <w:pStyle w:val="NormalLeft"/>
              <w:rPr>
                <w:lang w:val="en-GB"/>
              </w:rPr>
            </w:pPr>
            <w:r w:rsidRPr="000F6836">
              <w:rPr>
                <w:lang w:val="en-GB"/>
              </w:rPr>
              <w:t>Absolute value after shock — Gross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6FBDC70E" w14:textId="77777777" w:rsidR="00616968" w:rsidRPr="000F6836" w:rsidRDefault="00616968" w:rsidP="00915624">
            <w:pPr>
              <w:pStyle w:val="NormalLeft"/>
              <w:rPr>
                <w:lang w:val="en-GB"/>
              </w:rPr>
            </w:pPr>
            <w:r w:rsidRPr="000F6836">
              <w:rPr>
                <w:lang w:val="en-GB"/>
              </w:rPr>
              <w:t>This is the gross capital charge for life catastrophe risk (before the loss absorbing capacity of technical provisions).</w:t>
            </w:r>
          </w:p>
          <w:p w14:paraId="5E8A541A" w14:textId="77777777" w:rsidR="00616968" w:rsidRPr="000F6836" w:rsidRDefault="00616968" w:rsidP="00915624">
            <w:pPr>
              <w:pStyle w:val="NormalLeft"/>
              <w:rPr>
                <w:lang w:val="en-GB"/>
              </w:rPr>
            </w:pPr>
            <w:r w:rsidRPr="000F6836">
              <w:rPr>
                <w:lang w:val="en-GB"/>
              </w:rPr>
              <w:t>If R0060/C0010=1, this item represents gross capital charge for life catastrophe risk calculated using simplified calculations.</w:t>
            </w:r>
          </w:p>
        </w:tc>
      </w:tr>
      <w:tr w:rsidR="00616968" w:rsidRPr="000F6836" w14:paraId="4F081F50" w14:textId="77777777" w:rsidTr="00915624">
        <w:tc>
          <w:tcPr>
            <w:tcW w:w="1764" w:type="dxa"/>
            <w:tcBorders>
              <w:top w:val="single" w:sz="2" w:space="0" w:color="auto"/>
              <w:left w:val="single" w:sz="2" w:space="0" w:color="auto"/>
              <w:bottom w:val="single" w:sz="2" w:space="0" w:color="auto"/>
              <w:right w:val="single" w:sz="2" w:space="0" w:color="auto"/>
            </w:tcBorders>
          </w:tcPr>
          <w:p w14:paraId="76577476" w14:textId="77777777" w:rsidR="00616968" w:rsidRPr="000F6836" w:rsidRDefault="00616968" w:rsidP="00915624">
            <w:pPr>
              <w:pStyle w:val="NormalLeft"/>
              <w:rPr>
                <w:lang w:val="en-GB"/>
              </w:rPr>
            </w:pPr>
            <w:r w:rsidRPr="000F6836">
              <w:rPr>
                <w:lang w:val="en-GB"/>
              </w:rPr>
              <w:t>R0800/C0060</w:t>
            </w:r>
          </w:p>
        </w:tc>
        <w:tc>
          <w:tcPr>
            <w:tcW w:w="2508" w:type="dxa"/>
            <w:tcBorders>
              <w:top w:val="single" w:sz="2" w:space="0" w:color="auto"/>
              <w:left w:val="single" w:sz="2" w:space="0" w:color="auto"/>
              <w:bottom w:val="single" w:sz="2" w:space="0" w:color="auto"/>
              <w:right w:val="single" w:sz="2" w:space="0" w:color="auto"/>
            </w:tcBorders>
          </w:tcPr>
          <w:p w14:paraId="141BBF4B" w14:textId="77777777" w:rsidR="00616968" w:rsidRPr="000F6836" w:rsidRDefault="00616968" w:rsidP="00915624">
            <w:pPr>
              <w:pStyle w:val="NormalLeft"/>
              <w:rPr>
                <w:lang w:val="en-GB"/>
              </w:rPr>
            </w:pPr>
            <w:r w:rsidRPr="000F6836">
              <w:rPr>
                <w:lang w:val="en-GB"/>
              </w:rPr>
              <w:t>Diversification within life underwriting risk module — Net</w:t>
            </w:r>
          </w:p>
        </w:tc>
        <w:tc>
          <w:tcPr>
            <w:tcW w:w="5014" w:type="dxa"/>
            <w:tcBorders>
              <w:top w:val="single" w:sz="2" w:space="0" w:color="auto"/>
              <w:left w:val="single" w:sz="2" w:space="0" w:color="auto"/>
              <w:bottom w:val="single" w:sz="2" w:space="0" w:color="auto"/>
              <w:right w:val="single" w:sz="2" w:space="0" w:color="auto"/>
            </w:tcBorders>
          </w:tcPr>
          <w:p w14:paraId="07864D6E" w14:textId="77777777" w:rsidR="00616968" w:rsidRPr="000F6836" w:rsidRDefault="00616968" w:rsidP="00915624">
            <w:pPr>
              <w:pStyle w:val="NormalLeft"/>
              <w:rPr>
                <w:lang w:val="en-GB"/>
              </w:rPr>
            </w:pPr>
            <w:r w:rsidRPr="000F6836">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46553CBE"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4826650A" w14:textId="77777777" w:rsidTr="00915624">
        <w:tc>
          <w:tcPr>
            <w:tcW w:w="1764" w:type="dxa"/>
            <w:tcBorders>
              <w:top w:val="single" w:sz="2" w:space="0" w:color="auto"/>
              <w:left w:val="single" w:sz="2" w:space="0" w:color="auto"/>
              <w:bottom w:val="single" w:sz="2" w:space="0" w:color="auto"/>
              <w:right w:val="single" w:sz="2" w:space="0" w:color="auto"/>
            </w:tcBorders>
          </w:tcPr>
          <w:p w14:paraId="05A6152F" w14:textId="77777777" w:rsidR="00616968" w:rsidRPr="000F6836" w:rsidRDefault="00616968" w:rsidP="00915624">
            <w:pPr>
              <w:pStyle w:val="NormalLeft"/>
              <w:rPr>
                <w:lang w:val="en-GB"/>
              </w:rPr>
            </w:pPr>
            <w:r w:rsidRPr="000F6836">
              <w:rPr>
                <w:lang w:val="en-GB"/>
              </w:rPr>
              <w:t>R0800/C0080</w:t>
            </w:r>
          </w:p>
        </w:tc>
        <w:tc>
          <w:tcPr>
            <w:tcW w:w="2508" w:type="dxa"/>
            <w:tcBorders>
              <w:top w:val="single" w:sz="2" w:space="0" w:color="auto"/>
              <w:left w:val="single" w:sz="2" w:space="0" w:color="auto"/>
              <w:bottom w:val="single" w:sz="2" w:space="0" w:color="auto"/>
              <w:right w:val="single" w:sz="2" w:space="0" w:color="auto"/>
            </w:tcBorders>
          </w:tcPr>
          <w:p w14:paraId="4F876CBD" w14:textId="77777777" w:rsidR="00616968" w:rsidRPr="000F6836" w:rsidRDefault="00616968" w:rsidP="00915624">
            <w:pPr>
              <w:pStyle w:val="NormalLeft"/>
              <w:rPr>
                <w:lang w:val="en-GB"/>
              </w:rPr>
            </w:pPr>
            <w:r w:rsidRPr="000F6836">
              <w:rPr>
                <w:lang w:val="en-GB"/>
              </w:rPr>
              <w:t>Diversification within life underwriting risk module — Gross</w:t>
            </w:r>
          </w:p>
        </w:tc>
        <w:tc>
          <w:tcPr>
            <w:tcW w:w="5014" w:type="dxa"/>
            <w:tcBorders>
              <w:top w:val="single" w:sz="2" w:space="0" w:color="auto"/>
              <w:left w:val="single" w:sz="2" w:space="0" w:color="auto"/>
              <w:bottom w:val="single" w:sz="2" w:space="0" w:color="auto"/>
              <w:right w:val="single" w:sz="2" w:space="0" w:color="auto"/>
            </w:tcBorders>
          </w:tcPr>
          <w:p w14:paraId="19635F23" w14:textId="77777777" w:rsidR="00616968" w:rsidRPr="000F6836" w:rsidRDefault="00616968" w:rsidP="00915624">
            <w:pPr>
              <w:pStyle w:val="NormalLeft"/>
              <w:rPr>
                <w:lang w:val="en-GB"/>
              </w:rPr>
            </w:pPr>
            <w:r w:rsidRPr="000F6836">
              <w:rPr>
                <w:lang w:val="en-GB"/>
              </w:rPr>
              <w:t>This is the diversification effect within the life underwriting risk module as a result of the aggregation of the gross capital requirements (before the loss absorbing capacity of technical provisions) of the single risk sub–modules.</w:t>
            </w:r>
          </w:p>
          <w:p w14:paraId="14457857"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1CCE6984" w14:textId="77777777" w:rsidTr="00915624">
        <w:tc>
          <w:tcPr>
            <w:tcW w:w="1764" w:type="dxa"/>
            <w:tcBorders>
              <w:top w:val="single" w:sz="2" w:space="0" w:color="auto"/>
              <w:left w:val="single" w:sz="2" w:space="0" w:color="auto"/>
              <w:bottom w:val="single" w:sz="2" w:space="0" w:color="auto"/>
              <w:right w:val="single" w:sz="2" w:space="0" w:color="auto"/>
            </w:tcBorders>
          </w:tcPr>
          <w:p w14:paraId="03FF1CC2" w14:textId="77777777" w:rsidR="00616968" w:rsidRPr="000F6836" w:rsidRDefault="00616968" w:rsidP="00915624">
            <w:pPr>
              <w:pStyle w:val="NormalLeft"/>
              <w:rPr>
                <w:lang w:val="en-GB"/>
              </w:rPr>
            </w:pPr>
            <w:r w:rsidRPr="000F6836">
              <w:rPr>
                <w:lang w:val="en-GB"/>
              </w:rPr>
              <w:t>R0900/C0060</w:t>
            </w:r>
          </w:p>
        </w:tc>
        <w:tc>
          <w:tcPr>
            <w:tcW w:w="2508" w:type="dxa"/>
            <w:tcBorders>
              <w:top w:val="single" w:sz="2" w:space="0" w:color="auto"/>
              <w:left w:val="single" w:sz="2" w:space="0" w:color="auto"/>
              <w:bottom w:val="single" w:sz="2" w:space="0" w:color="auto"/>
              <w:right w:val="single" w:sz="2" w:space="0" w:color="auto"/>
            </w:tcBorders>
          </w:tcPr>
          <w:p w14:paraId="6CFEF612" w14:textId="77777777" w:rsidR="00616968" w:rsidRPr="000F6836" w:rsidRDefault="00616968" w:rsidP="00915624">
            <w:pPr>
              <w:pStyle w:val="NormalLeft"/>
              <w:rPr>
                <w:lang w:val="en-GB"/>
              </w:rPr>
            </w:pPr>
            <w:r w:rsidRPr="000F6836">
              <w:rPr>
                <w:lang w:val="en-GB"/>
              </w:rPr>
              <w:t>Total net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0C330834" w14:textId="77777777" w:rsidR="00616968" w:rsidRPr="000F6836" w:rsidRDefault="00616968" w:rsidP="00915624">
            <w:pPr>
              <w:pStyle w:val="NormalLeft"/>
              <w:rPr>
                <w:lang w:val="en-GB"/>
              </w:rPr>
            </w:pPr>
            <w:r w:rsidRPr="000F6836">
              <w:rPr>
                <w:lang w:val="en-GB"/>
              </w:rPr>
              <w:t>This is the total net capital charge for life underwriting risk, after adjustment for the loss absorbing capacity of technical provisions.</w:t>
            </w:r>
          </w:p>
        </w:tc>
      </w:tr>
      <w:tr w:rsidR="00616968" w:rsidRPr="000F6836" w14:paraId="112908F1" w14:textId="77777777" w:rsidTr="00915624">
        <w:tc>
          <w:tcPr>
            <w:tcW w:w="1764" w:type="dxa"/>
            <w:tcBorders>
              <w:top w:val="single" w:sz="2" w:space="0" w:color="auto"/>
              <w:left w:val="single" w:sz="2" w:space="0" w:color="auto"/>
              <w:bottom w:val="single" w:sz="2" w:space="0" w:color="auto"/>
              <w:right w:val="single" w:sz="2" w:space="0" w:color="auto"/>
            </w:tcBorders>
          </w:tcPr>
          <w:p w14:paraId="35B2B064" w14:textId="77777777" w:rsidR="00616968" w:rsidRPr="000F6836" w:rsidRDefault="00616968" w:rsidP="00915624">
            <w:pPr>
              <w:pStyle w:val="NormalLeft"/>
              <w:rPr>
                <w:lang w:val="en-GB"/>
              </w:rPr>
            </w:pPr>
            <w:r w:rsidRPr="000F6836">
              <w:rPr>
                <w:lang w:val="en-GB"/>
              </w:rPr>
              <w:t>R0900/C0080</w:t>
            </w:r>
          </w:p>
        </w:tc>
        <w:tc>
          <w:tcPr>
            <w:tcW w:w="2508" w:type="dxa"/>
            <w:tcBorders>
              <w:top w:val="single" w:sz="2" w:space="0" w:color="auto"/>
              <w:left w:val="single" w:sz="2" w:space="0" w:color="auto"/>
              <w:bottom w:val="single" w:sz="2" w:space="0" w:color="auto"/>
              <w:right w:val="single" w:sz="2" w:space="0" w:color="auto"/>
            </w:tcBorders>
          </w:tcPr>
          <w:p w14:paraId="2325B217" w14:textId="77777777" w:rsidR="00616968" w:rsidRPr="000F6836" w:rsidRDefault="00616968" w:rsidP="00915624">
            <w:pPr>
              <w:pStyle w:val="NormalLeft"/>
              <w:rPr>
                <w:lang w:val="en-GB"/>
              </w:rPr>
            </w:pPr>
            <w:r w:rsidRPr="000F6836">
              <w:rPr>
                <w:lang w:val="en-GB"/>
              </w:rPr>
              <w:t>Total gross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782DD3F3" w14:textId="77777777" w:rsidR="00616968" w:rsidRPr="000F6836" w:rsidRDefault="00616968" w:rsidP="00915624">
            <w:pPr>
              <w:pStyle w:val="NormalLeft"/>
              <w:rPr>
                <w:lang w:val="en-GB"/>
              </w:rPr>
            </w:pPr>
            <w:r w:rsidRPr="000F6836">
              <w:rPr>
                <w:lang w:val="en-GB"/>
              </w:rPr>
              <w:t>This is the total gross capital charge for life underwriting risk, before the loss absorbing capacity of technical provisions.</w:t>
            </w:r>
          </w:p>
        </w:tc>
      </w:tr>
      <w:tr w:rsidR="00616968" w:rsidRPr="000F6836" w14:paraId="2D707954" w14:textId="77777777" w:rsidTr="00915624">
        <w:tc>
          <w:tcPr>
            <w:tcW w:w="1764" w:type="dxa"/>
            <w:tcBorders>
              <w:top w:val="single" w:sz="2" w:space="0" w:color="auto"/>
              <w:left w:val="single" w:sz="2" w:space="0" w:color="auto"/>
              <w:bottom w:val="single" w:sz="2" w:space="0" w:color="auto"/>
              <w:right w:val="single" w:sz="2" w:space="0" w:color="auto"/>
            </w:tcBorders>
          </w:tcPr>
          <w:p w14:paraId="6E48BC2C" w14:textId="77777777" w:rsidR="00616968" w:rsidRPr="000F6836" w:rsidRDefault="00616968" w:rsidP="00915624">
            <w:pPr>
              <w:pStyle w:val="NormalCentered"/>
              <w:rPr>
                <w:lang w:val="en-GB"/>
              </w:rPr>
            </w:pPr>
            <w:r w:rsidRPr="000F6836">
              <w:rPr>
                <w:i/>
                <w:lang w:val="en-GB"/>
              </w:rPr>
              <w:t>Further details on revision risk</w:t>
            </w:r>
          </w:p>
        </w:tc>
        <w:tc>
          <w:tcPr>
            <w:tcW w:w="2508" w:type="dxa"/>
            <w:tcBorders>
              <w:top w:val="single" w:sz="2" w:space="0" w:color="auto"/>
              <w:left w:val="single" w:sz="2" w:space="0" w:color="auto"/>
              <w:bottom w:val="single" w:sz="2" w:space="0" w:color="auto"/>
              <w:right w:val="single" w:sz="2" w:space="0" w:color="auto"/>
            </w:tcBorders>
          </w:tcPr>
          <w:p w14:paraId="7767CDC8" w14:textId="77777777" w:rsidR="00616968" w:rsidRPr="000F6836" w:rsidRDefault="00616968" w:rsidP="00915624">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44E5DC7" w14:textId="77777777" w:rsidR="00616968" w:rsidRPr="000F6836" w:rsidRDefault="00616968" w:rsidP="00915624">
            <w:pPr>
              <w:pStyle w:val="NormalCentered"/>
              <w:rPr>
                <w:lang w:val="en-GB"/>
              </w:rPr>
            </w:pPr>
          </w:p>
        </w:tc>
      </w:tr>
      <w:tr w:rsidR="00616968" w:rsidRPr="000F6836" w14:paraId="19F80052" w14:textId="77777777" w:rsidTr="00915624">
        <w:tc>
          <w:tcPr>
            <w:tcW w:w="1764" w:type="dxa"/>
            <w:tcBorders>
              <w:top w:val="single" w:sz="2" w:space="0" w:color="auto"/>
              <w:left w:val="single" w:sz="2" w:space="0" w:color="auto"/>
              <w:bottom w:val="single" w:sz="2" w:space="0" w:color="auto"/>
              <w:right w:val="single" w:sz="2" w:space="0" w:color="auto"/>
            </w:tcBorders>
          </w:tcPr>
          <w:p w14:paraId="4EEB63C8" w14:textId="77777777" w:rsidR="00616968" w:rsidRPr="000F6836" w:rsidRDefault="00616968" w:rsidP="00915624">
            <w:pPr>
              <w:pStyle w:val="NormalLeft"/>
              <w:rPr>
                <w:lang w:val="en-GB"/>
              </w:rPr>
            </w:pPr>
            <w:r w:rsidRPr="000F6836">
              <w:rPr>
                <w:lang w:val="en-GB"/>
              </w:rPr>
              <w:t>R1000/C0090</w:t>
            </w:r>
          </w:p>
        </w:tc>
        <w:tc>
          <w:tcPr>
            <w:tcW w:w="2508" w:type="dxa"/>
            <w:tcBorders>
              <w:top w:val="single" w:sz="2" w:space="0" w:color="auto"/>
              <w:left w:val="single" w:sz="2" w:space="0" w:color="auto"/>
              <w:bottom w:val="single" w:sz="2" w:space="0" w:color="auto"/>
              <w:right w:val="single" w:sz="2" w:space="0" w:color="auto"/>
            </w:tcBorders>
          </w:tcPr>
          <w:p w14:paraId="375FC872" w14:textId="77777777" w:rsidR="00616968" w:rsidRPr="000F6836" w:rsidRDefault="00616968" w:rsidP="00915624">
            <w:pPr>
              <w:pStyle w:val="NormalLeft"/>
              <w:rPr>
                <w:lang w:val="en-GB"/>
              </w:rPr>
            </w:pPr>
            <w:r w:rsidRPr="000F6836">
              <w:rPr>
                <w:lang w:val="en-GB"/>
              </w:rPr>
              <w:t>USP — Factors applied for the revision risk shock</w:t>
            </w:r>
          </w:p>
        </w:tc>
        <w:tc>
          <w:tcPr>
            <w:tcW w:w="5014" w:type="dxa"/>
            <w:tcBorders>
              <w:top w:val="single" w:sz="2" w:space="0" w:color="auto"/>
              <w:left w:val="single" w:sz="2" w:space="0" w:color="auto"/>
              <w:bottom w:val="single" w:sz="2" w:space="0" w:color="auto"/>
              <w:right w:val="single" w:sz="2" w:space="0" w:color="auto"/>
            </w:tcBorders>
          </w:tcPr>
          <w:p w14:paraId="7099A09E" w14:textId="77777777" w:rsidR="00616968" w:rsidRPr="000F6836" w:rsidRDefault="00616968" w:rsidP="00915624">
            <w:pPr>
              <w:pStyle w:val="NormalLeft"/>
              <w:rPr>
                <w:lang w:val="en-GB"/>
              </w:rPr>
            </w:pPr>
            <w:r w:rsidRPr="000F6836">
              <w:rPr>
                <w:lang w:val="en-GB"/>
              </w:rPr>
              <w:t>Revision shock — group specific parameter (‘USP’) as calculated by the group and approved by the supervisory authority.</w:t>
            </w:r>
          </w:p>
          <w:p w14:paraId="50B3BA1E" w14:textId="77777777" w:rsidR="00616968" w:rsidRPr="000F6836" w:rsidRDefault="00616968" w:rsidP="00915624">
            <w:pPr>
              <w:pStyle w:val="NormalLeft"/>
              <w:rPr>
                <w:lang w:val="en-GB"/>
              </w:rPr>
            </w:pPr>
            <w:r w:rsidRPr="000F6836">
              <w:rPr>
                <w:lang w:val="en-GB"/>
              </w:rPr>
              <w:t>This item is not reported where no group specific parameter is used.</w:t>
            </w:r>
          </w:p>
        </w:tc>
      </w:tr>
    </w:tbl>
    <w:p w14:paraId="5A310116" w14:textId="77777777" w:rsidR="00616968" w:rsidRPr="000F6836" w:rsidRDefault="00616968" w:rsidP="00616968">
      <w:pPr>
        <w:rPr>
          <w:lang w:val="en-GB"/>
        </w:rPr>
      </w:pPr>
    </w:p>
    <w:p w14:paraId="250384C8" w14:textId="77777777" w:rsidR="00616968" w:rsidRPr="000F6836" w:rsidRDefault="00616968" w:rsidP="00616968">
      <w:pPr>
        <w:pStyle w:val="ManualHeading2"/>
        <w:numPr>
          <w:ilvl w:val="0"/>
          <w:numId w:val="0"/>
        </w:numPr>
        <w:ind w:left="851" w:hanging="851"/>
        <w:rPr>
          <w:lang w:val="en-GB"/>
        </w:rPr>
      </w:pPr>
      <w:r w:rsidRPr="000F6836">
        <w:rPr>
          <w:i/>
          <w:lang w:val="en-GB"/>
        </w:rPr>
        <w:t>S.26.04 — Solvency Capital Requirement — Health underwriting risk</w:t>
      </w:r>
    </w:p>
    <w:p w14:paraId="1309B3B1" w14:textId="77777777" w:rsidR="00616968" w:rsidRPr="000F6836" w:rsidRDefault="00616968" w:rsidP="00616968">
      <w:pPr>
        <w:rPr>
          <w:lang w:val="en-GB"/>
        </w:rPr>
      </w:pPr>
      <w:r w:rsidRPr="000F6836">
        <w:rPr>
          <w:i/>
          <w:lang w:val="en-GB"/>
        </w:rPr>
        <w:t>General Comments:</w:t>
      </w:r>
    </w:p>
    <w:p w14:paraId="763F4844"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74C45708" w14:textId="77777777" w:rsidR="00616968" w:rsidRPr="000F6836" w:rsidRDefault="00616968" w:rsidP="00616968">
      <w:pPr>
        <w:rPr>
          <w:lang w:val="en-GB"/>
        </w:rPr>
      </w:pPr>
      <w:r w:rsidRPr="000F6836">
        <w:rPr>
          <w:lang w:val="en-GB"/>
        </w:rPr>
        <w:lastRenderedPageBreak/>
        <w:t>Template SR.26.04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2B4BB156" w14:textId="77777777" w:rsidR="00616968" w:rsidRPr="000F6836" w:rsidRDefault="00616968" w:rsidP="00616968">
      <w:pPr>
        <w:rPr>
          <w:lang w:val="en-GB"/>
        </w:rPr>
      </w:pPr>
      <w:r w:rsidRPr="000F6836">
        <w:rPr>
          <w:lang w:val="en-GB"/>
        </w:rPr>
        <w:t>Template SR.26.04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11DF0B95" w14:textId="77777777" w:rsidR="00616968" w:rsidRPr="000F6836" w:rsidRDefault="00616968" w:rsidP="00616968">
      <w:pPr>
        <w:rPr>
          <w:lang w:val="en-GB"/>
        </w:rPr>
      </w:pPr>
      <w:r w:rsidRPr="000F6836">
        <w:rPr>
          <w:lang w:val="en-GB"/>
        </w:rPr>
        <w:t>All values shall be reported net of reinsurance and other risk mitigating techniques.</w:t>
      </w:r>
    </w:p>
    <w:p w14:paraId="34CC16B7"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4903E2E" w14:textId="77777777" w:rsidR="00616968" w:rsidRPr="000F6836" w:rsidRDefault="00616968" w:rsidP="00616968">
      <w:pPr>
        <w:rPr>
          <w:lang w:val="en-GB"/>
        </w:rPr>
      </w:pPr>
      <w:r w:rsidRPr="000F6836">
        <w:rPr>
          <w:lang w:val="en-GB"/>
        </w:rPr>
        <w:t>For group reporting the following specific requirements shall be met:</w:t>
      </w:r>
    </w:p>
    <w:p w14:paraId="7CAE1A10"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3E2AD039"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0B82F0A7"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600"/>
        <w:gridCol w:w="4922"/>
      </w:tblGrid>
      <w:tr w:rsidR="00616968" w:rsidRPr="000F6836" w14:paraId="557689CE" w14:textId="77777777" w:rsidTr="00915624">
        <w:tc>
          <w:tcPr>
            <w:tcW w:w="1764" w:type="dxa"/>
            <w:tcBorders>
              <w:top w:val="single" w:sz="2" w:space="0" w:color="auto"/>
              <w:left w:val="single" w:sz="2" w:space="0" w:color="auto"/>
              <w:bottom w:val="single" w:sz="2" w:space="0" w:color="auto"/>
              <w:right w:val="single" w:sz="2" w:space="0" w:color="auto"/>
            </w:tcBorders>
          </w:tcPr>
          <w:p w14:paraId="3956F742" w14:textId="77777777" w:rsidR="00616968" w:rsidRPr="000F6836" w:rsidRDefault="00616968" w:rsidP="0091562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858687B" w14:textId="77777777" w:rsidR="00616968" w:rsidRPr="000F6836" w:rsidRDefault="00616968" w:rsidP="00915624">
            <w:pPr>
              <w:pStyle w:val="NormalCentered"/>
              <w:rPr>
                <w:lang w:val="en-GB"/>
              </w:rPr>
            </w:pPr>
            <w:r w:rsidRPr="000F6836">
              <w:rPr>
                <w:i/>
                <w:iCs/>
                <w:lang w:val="en-GB"/>
              </w:rPr>
              <w:t>ITEM</w:t>
            </w:r>
          </w:p>
        </w:tc>
        <w:tc>
          <w:tcPr>
            <w:tcW w:w="4922" w:type="dxa"/>
            <w:tcBorders>
              <w:top w:val="single" w:sz="2" w:space="0" w:color="auto"/>
              <w:left w:val="single" w:sz="2" w:space="0" w:color="auto"/>
              <w:bottom w:val="single" w:sz="2" w:space="0" w:color="auto"/>
              <w:right w:val="single" w:sz="2" w:space="0" w:color="auto"/>
            </w:tcBorders>
          </w:tcPr>
          <w:p w14:paraId="52AD17CA"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42C67F1" w14:textId="77777777" w:rsidTr="00915624">
        <w:tc>
          <w:tcPr>
            <w:tcW w:w="1764" w:type="dxa"/>
            <w:tcBorders>
              <w:top w:val="single" w:sz="2" w:space="0" w:color="auto"/>
              <w:left w:val="single" w:sz="2" w:space="0" w:color="auto"/>
              <w:bottom w:val="single" w:sz="2" w:space="0" w:color="auto"/>
              <w:right w:val="single" w:sz="2" w:space="0" w:color="auto"/>
            </w:tcBorders>
          </w:tcPr>
          <w:p w14:paraId="3F91937B" w14:textId="77777777" w:rsidR="00616968" w:rsidRPr="000F6836" w:rsidRDefault="00616968" w:rsidP="00915624">
            <w:pPr>
              <w:pStyle w:val="NormalLeft"/>
              <w:rPr>
                <w:lang w:val="en-GB"/>
              </w:rPr>
            </w:pPr>
            <w:r w:rsidRPr="000F6836">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4ED3A1E3" w14:textId="77777777" w:rsidR="00616968" w:rsidRPr="000F6836" w:rsidRDefault="00616968" w:rsidP="00915624">
            <w:pPr>
              <w:pStyle w:val="NormalLeft"/>
              <w:rPr>
                <w:lang w:val="en-GB"/>
              </w:rPr>
            </w:pPr>
            <w:r w:rsidRPr="000F6836">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7F650E4"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2F8A02FC" w14:textId="77777777" w:rsidR="00616968" w:rsidRPr="000F6836" w:rsidRDefault="00616968" w:rsidP="00915624">
            <w:pPr>
              <w:pStyle w:val="NormalLeft"/>
              <w:rPr>
                <w:lang w:val="en-GB"/>
              </w:rPr>
            </w:pPr>
            <w:r w:rsidRPr="000F6836">
              <w:rPr>
                <w:lang w:val="en-GB"/>
              </w:rPr>
              <w:t>1 — Article 112 (7) reporting</w:t>
            </w:r>
          </w:p>
          <w:p w14:paraId="5CA15450" w14:textId="77777777" w:rsidR="00616968" w:rsidRPr="000F6836" w:rsidRDefault="00616968" w:rsidP="00915624">
            <w:pPr>
              <w:pStyle w:val="NormalLeft"/>
              <w:rPr>
                <w:lang w:val="en-GB"/>
              </w:rPr>
            </w:pPr>
            <w:r w:rsidRPr="000F6836">
              <w:rPr>
                <w:lang w:val="en-GB"/>
              </w:rPr>
              <w:t>2 — Regular reporting</w:t>
            </w:r>
          </w:p>
        </w:tc>
      </w:tr>
      <w:tr w:rsidR="00616968" w:rsidRPr="000F6836" w14:paraId="4421420E" w14:textId="77777777" w:rsidTr="00915624">
        <w:tc>
          <w:tcPr>
            <w:tcW w:w="1764" w:type="dxa"/>
            <w:tcBorders>
              <w:top w:val="single" w:sz="2" w:space="0" w:color="auto"/>
              <w:left w:val="single" w:sz="2" w:space="0" w:color="auto"/>
              <w:bottom w:val="single" w:sz="2" w:space="0" w:color="auto"/>
              <w:right w:val="single" w:sz="2" w:space="0" w:color="auto"/>
            </w:tcBorders>
          </w:tcPr>
          <w:p w14:paraId="269C4B17" w14:textId="77777777" w:rsidR="00616968" w:rsidRPr="000F6836" w:rsidRDefault="00616968" w:rsidP="00915624">
            <w:pPr>
              <w:pStyle w:val="NormalLeft"/>
              <w:rPr>
                <w:lang w:val="en-GB"/>
              </w:rPr>
            </w:pPr>
            <w:r w:rsidRPr="000F6836">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4F97038"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052FD66"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0ACFD87F" w14:textId="77777777" w:rsidR="00616968" w:rsidRPr="000F6836" w:rsidRDefault="00616968" w:rsidP="00915624">
            <w:pPr>
              <w:pStyle w:val="NormalLeft"/>
              <w:rPr>
                <w:lang w:val="en-GB"/>
              </w:rPr>
            </w:pPr>
            <w:r w:rsidRPr="000F6836">
              <w:rPr>
                <w:lang w:val="en-GB"/>
              </w:rPr>
              <w:t>1 — RFF/MAP</w:t>
            </w:r>
          </w:p>
          <w:p w14:paraId="62B13A95" w14:textId="77777777" w:rsidR="00616968" w:rsidRPr="000F6836" w:rsidRDefault="00616968" w:rsidP="00915624">
            <w:pPr>
              <w:pStyle w:val="NormalLeft"/>
              <w:rPr>
                <w:lang w:val="en-GB"/>
              </w:rPr>
            </w:pPr>
            <w:r w:rsidRPr="000F6836">
              <w:rPr>
                <w:lang w:val="en-GB"/>
              </w:rPr>
              <w:t>2 — Remaining part</w:t>
            </w:r>
          </w:p>
        </w:tc>
      </w:tr>
      <w:tr w:rsidR="00616968" w:rsidRPr="000F6836" w14:paraId="6D5485D9" w14:textId="77777777" w:rsidTr="00915624">
        <w:tc>
          <w:tcPr>
            <w:tcW w:w="1764" w:type="dxa"/>
            <w:tcBorders>
              <w:top w:val="single" w:sz="2" w:space="0" w:color="auto"/>
              <w:left w:val="single" w:sz="2" w:space="0" w:color="auto"/>
              <w:bottom w:val="single" w:sz="2" w:space="0" w:color="auto"/>
              <w:right w:val="single" w:sz="2" w:space="0" w:color="auto"/>
            </w:tcBorders>
          </w:tcPr>
          <w:p w14:paraId="4AEFFF22" w14:textId="77777777" w:rsidR="00616968" w:rsidRPr="000F6836" w:rsidRDefault="00616968" w:rsidP="00915624">
            <w:pPr>
              <w:pStyle w:val="NormalLeft"/>
              <w:rPr>
                <w:lang w:val="en-GB"/>
              </w:rPr>
            </w:pPr>
            <w:r w:rsidRPr="000F6836">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741B9257" w14:textId="77777777" w:rsidR="00616968" w:rsidRPr="000F6836" w:rsidRDefault="00616968" w:rsidP="00915624">
            <w:pPr>
              <w:pStyle w:val="NormalLeft"/>
              <w:rPr>
                <w:lang w:val="en-GB"/>
              </w:rPr>
            </w:pPr>
            <w:r w:rsidRPr="000F6836">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2BD2580" w14:textId="4C659607" w:rsidR="00616968" w:rsidRPr="000F6836" w:rsidRDefault="00616968" w:rsidP="00915624">
            <w:pPr>
              <w:pStyle w:val="NormalLeft"/>
              <w:rPr>
                <w:lang w:val="en-GB"/>
              </w:rPr>
            </w:pPr>
            <w:r w:rsidRPr="000F6836">
              <w:rPr>
                <w:lang w:val="en-GB"/>
              </w:rPr>
              <w:t>When item Z0020 = 1, identification number for a ring</w:t>
            </w:r>
            <w:ins w:id="59" w:author="Author">
              <w:r w:rsidR="00FB5500" w:rsidRPr="000F6836">
                <w:rPr>
                  <w:lang w:val="en-GB"/>
                </w:rPr>
                <w:t>-</w:t>
              </w:r>
            </w:ins>
            <w:del w:id="60" w:author="Author">
              <w:r w:rsidRPr="000F6836" w:rsidDel="00FB5500">
                <w:rPr>
                  <w:lang w:val="en-GB"/>
                </w:rPr>
                <w:delText xml:space="preserve"> </w:delText>
              </w:r>
            </w:del>
            <w:r w:rsidRPr="000F6836">
              <w:rPr>
                <w:lang w:val="en-GB"/>
              </w:rPr>
              <w:t xml:space="preserve">fenced fund or matching adjustment portfolio. This number is attributed by the undertaking within the scope of group supervision and must be consistent over time </w:t>
            </w:r>
            <w:r w:rsidRPr="000F6836">
              <w:rPr>
                <w:lang w:val="en-GB"/>
              </w:rPr>
              <w:lastRenderedPageBreak/>
              <w:t>and with the fund/portfolio number reported in other templates.</w:t>
            </w:r>
            <w:r w:rsidR="00915624" w:rsidRPr="000F6836">
              <w:rPr>
                <w:lang w:val="en-GB"/>
              </w:rPr>
              <w:t xml:space="preserve"> </w:t>
            </w:r>
          </w:p>
        </w:tc>
      </w:tr>
      <w:tr w:rsidR="00616968" w:rsidRPr="000F6836" w14:paraId="3D700BAF" w14:textId="77777777" w:rsidTr="00915624">
        <w:tc>
          <w:tcPr>
            <w:tcW w:w="1764" w:type="dxa"/>
            <w:tcBorders>
              <w:top w:val="single" w:sz="2" w:space="0" w:color="auto"/>
              <w:left w:val="single" w:sz="2" w:space="0" w:color="auto"/>
              <w:bottom w:val="single" w:sz="2" w:space="0" w:color="auto"/>
              <w:right w:val="single" w:sz="2" w:space="0" w:color="auto"/>
            </w:tcBorders>
          </w:tcPr>
          <w:p w14:paraId="5E9FDAAE" w14:textId="77777777" w:rsidR="00616968" w:rsidRPr="000F6836" w:rsidRDefault="00616968" w:rsidP="00915624">
            <w:pPr>
              <w:pStyle w:val="NormalLeft"/>
              <w:rPr>
                <w:lang w:val="en-GB"/>
              </w:rPr>
            </w:pPr>
            <w:r w:rsidRPr="000F6836">
              <w:rPr>
                <w:lang w:val="en-GB"/>
              </w:rPr>
              <w:lastRenderedPageBreak/>
              <w:t>R0010/C0010</w:t>
            </w:r>
          </w:p>
        </w:tc>
        <w:tc>
          <w:tcPr>
            <w:tcW w:w="2600" w:type="dxa"/>
            <w:tcBorders>
              <w:top w:val="single" w:sz="2" w:space="0" w:color="auto"/>
              <w:left w:val="single" w:sz="2" w:space="0" w:color="auto"/>
              <w:bottom w:val="single" w:sz="2" w:space="0" w:color="auto"/>
              <w:right w:val="single" w:sz="2" w:space="0" w:color="auto"/>
            </w:tcBorders>
          </w:tcPr>
          <w:p w14:paraId="35952100" w14:textId="77777777" w:rsidR="00616968" w:rsidRPr="000F6836" w:rsidRDefault="00616968" w:rsidP="00915624">
            <w:pPr>
              <w:pStyle w:val="NormalLeft"/>
              <w:rPr>
                <w:lang w:val="en-GB"/>
              </w:rPr>
            </w:pPr>
            <w:r w:rsidRPr="000F6836">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351FC408" w14:textId="77777777" w:rsidR="00616968" w:rsidRPr="000F6836" w:rsidRDefault="00616968" w:rsidP="00915624">
            <w:pPr>
              <w:pStyle w:val="NormalLeft"/>
              <w:rPr>
                <w:lang w:val="en-GB"/>
              </w:rPr>
            </w:pPr>
            <w:r w:rsidRPr="000F6836">
              <w:rPr>
                <w:lang w:val="en-GB"/>
              </w:rPr>
              <w:t>Identify whether an undertakings within the scope of group supervision used simplifications for the calculation of health mortality risk. The following options shall be used:</w:t>
            </w:r>
          </w:p>
          <w:p w14:paraId="1EB0483E" w14:textId="77777777" w:rsidR="00616968" w:rsidRPr="000F6836" w:rsidRDefault="00616968" w:rsidP="00915624">
            <w:pPr>
              <w:pStyle w:val="NormalLeft"/>
              <w:rPr>
                <w:lang w:val="en-GB"/>
              </w:rPr>
            </w:pPr>
            <w:r w:rsidRPr="000F6836">
              <w:rPr>
                <w:lang w:val="en-GB"/>
              </w:rPr>
              <w:t>1 — Simplifications used</w:t>
            </w:r>
          </w:p>
          <w:p w14:paraId="6BD02420" w14:textId="77777777" w:rsidR="00616968" w:rsidRPr="000F6836" w:rsidRDefault="00616968" w:rsidP="00915624">
            <w:pPr>
              <w:pStyle w:val="NormalLeft"/>
              <w:rPr>
                <w:lang w:val="en-GB"/>
              </w:rPr>
            </w:pPr>
            <w:r w:rsidRPr="000F6836">
              <w:rPr>
                <w:lang w:val="en-GB"/>
              </w:rPr>
              <w:t>2 — Simplifications not used</w:t>
            </w:r>
          </w:p>
          <w:p w14:paraId="2B06C2E8" w14:textId="77777777" w:rsidR="00616968" w:rsidRPr="000F6836" w:rsidRDefault="00616968" w:rsidP="00915624">
            <w:pPr>
              <w:pStyle w:val="NormalLeft"/>
              <w:rPr>
                <w:lang w:val="en-GB"/>
              </w:rPr>
            </w:pPr>
            <w:r w:rsidRPr="000F6836">
              <w:rPr>
                <w:lang w:val="en-GB"/>
              </w:rPr>
              <w:t>If R0010/C0010 = 1, only C0060 and C0080 shall be filled in for R0100.</w:t>
            </w:r>
          </w:p>
        </w:tc>
      </w:tr>
      <w:tr w:rsidR="00616968" w:rsidRPr="000F6836" w14:paraId="5C82381E" w14:textId="77777777" w:rsidTr="00915624">
        <w:tc>
          <w:tcPr>
            <w:tcW w:w="1764" w:type="dxa"/>
            <w:tcBorders>
              <w:top w:val="single" w:sz="2" w:space="0" w:color="auto"/>
              <w:left w:val="single" w:sz="2" w:space="0" w:color="auto"/>
              <w:bottom w:val="single" w:sz="2" w:space="0" w:color="auto"/>
              <w:right w:val="single" w:sz="2" w:space="0" w:color="auto"/>
            </w:tcBorders>
          </w:tcPr>
          <w:p w14:paraId="0E7D0468" w14:textId="77777777" w:rsidR="00616968" w:rsidRPr="000F6836" w:rsidRDefault="00616968" w:rsidP="00915624">
            <w:pPr>
              <w:pStyle w:val="NormalLeft"/>
              <w:rPr>
                <w:lang w:val="en-GB"/>
              </w:rPr>
            </w:pPr>
            <w:r w:rsidRPr="000F6836">
              <w:rPr>
                <w:lang w:val="en-GB"/>
              </w:rPr>
              <w:t>R0020/C0010</w:t>
            </w:r>
          </w:p>
        </w:tc>
        <w:tc>
          <w:tcPr>
            <w:tcW w:w="2600" w:type="dxa"/>
            <w:tcBorders>
              <w:top w:val="single" w:sz="2" w:space="0" w:color="auto"/>
              <w:left w:val="single" w:sz="2" w:space="0" w:color="auto"/>
              <w:bottom w:val="single" w:sz="2" w:space="0" w:color="auto"/>
              <w:right w:val="single" w:sz="2" w:space="0" w:color="auto"/>
            </w:tcBorders>
          </w:tcPr>
          <w:p w14:paraId="6D1EB65C" w14:textId="77777777" w:rsidR="00616968" w:rsidRPr="000F6836" w:rsidRDefault="00616968" w:rsidP="00915624">
            <w:pPr>
              <w:pStyle w:val="NormalLeft"/>
              <w:rPr>
                <w:lang w:val="en-GB"/>
              </w:rPr>
            </w:pPr>
            <w:r w:rsidRPr="000F6836">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4E46EA8C"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longevity risk. The following options shall be used:</w:t>
            </w:r>
          </w:p>
          <w:p w14:paraId="11A0D1E8" w14:textId="77777777" w:rsidR="00616968" w:rsidRPr="000F6836" w:rsidRDefault="00616968" w:rsidP="00915624">
            <w:pPr>
              <w:pStyle w:val="NormalLeft"/>
              <w:rPr>
                <w:lang w:val="en-GB"/>
              </w:rPr>
            </w:pPr>
            <w:r w:rsidRPr="000F6836">
              <w:rPr>
                <w:lang w:val="en-GB"/>
              </w:rPr>
              <w:t>1 — Simplifications used</w:t>
            </w:r>
          </w:p>
          <w:p w14:paraId="61A16AF9" w14:textId="77777777" w:rsidR="00616968" w:rsidRPr="000F6836" w:rsidRDefault="00616968" w:rsidP="00915624">
            <w:pPr>
              <w:pStyle w:val="NormalLeft"/>
              <w:rPr>
                <w:lang w:val="en-GB"/>
              </w:rPr>
            </w:pPr>
            <w:r w:rsidRPr="000F6836">
              <w:rPr>
                <w:lang w:val="en-GB"/>
              </w:rPr>
              <w:t>2 — Simplifications not used</w:t>
            </w:r>
          </w:p>
          <w:p w14:paraId="0891CD6B" w14:textId="77777777" w:rsidR="00616968" w:rsidRPr="000F6836" w:rsidRDefault="00616968" w:rsidP="00915624">
            <w:pPr>
              <w:pStyle w:val="NormalLeft"/>
              <w:rPr>
                <w:lang w:val="en-GB"/>
              </w:rPr>
            </w:pPr>
            <w:r w:rsidRPr="000F6836">
              <w:rPr>
                <w:lang w:val="en-GB"/>
              </w:rPr>
              <w:t>If R0020/C0010 = 1, only C0060 and C0080 shall be filled in for R0200.</w:t>
            </w:r>
          </w:p>
        </w:tc>
      </w:tr>
      <w:tr w:rsidR="00616968" w:rsidRPr="000F6836" w14:paraId="65D90302" w14:textId="77777777" w:rsidTr="00915624">
        <w:tc>
          <w:tcPr>
            <w:tcW w:w="1764" w:type="dxa"/>
            <w:tcBorders>
              <w:top w:val="single" w:sz="2" w:space="0" w:color="auto"/>
              <w:left w:val="single" w:sz="2" w:space="0" w:color="auto"/>
              <w:bottom w:val="single" w:sz="2" w:space="0" w:color="auto"/>
              <w:right w:val="single" w:sz="2" w:space="0" w:color="auto"/>
            </w:tcBorders>
          </w:tcPr>
          <w:p w14:paraId="0AAFC439" w14:textId="77777777" w:rsidR="00616968" w:rsidRPr="000F6836" w:rsidRDefault="00616968" w:rsidP="00915624">
            <w:pPr>
              <w:pStyle w:val="NormalLeft"/>
              <w:rPr>
                <w:lang w:val="en-GB"/>
              </w:rPr>
            </w:pPr>
            <w:r w:rsidRPr="000F6836">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40772B6" w14:textId="77777777" w:rsidR="00616968" w:rsidRPr="000F6836" w:rsidRDefault="00616968" w:rsidP="00915624">
            <w:pPr>
              <w:pStyle w:val="NormalLeft"/>
              <w:rPr>
                <w:lang w:val="en-GB"/>
              </w:rPr>
            </w:pPr>
            <w:r w:rsidRPr="000F6836">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7CC865D6"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disability morbidity risk — Medical expense. The following options shall be used:</w:t>
            </w:r>
          </w:p>
          <w:p w14:paraId="2EF7CC03" w14:textId="77777777" w:rsidR="00616968" w:rsidRPr="000F6836" w:rsidRDefault="00616968" w:rsidP="00915624">
            <w:pPr>
              <w:pStyle w:val="NormalLeft"/>
              <w:rPr>
                <w:lang w:val="en-GB"/>
              </w:rPr>
            </w:pPr>
            <w:r w:rsidRPr="000F6836">
              <w:rPr>
                <w:lang w:val="en-GB"/>
              </w:rPr>
              <w:t>1 — Simplifications used</w:t>
            </w:r>
          </w:p>
          <w:p w14:paraId="735A5FEF" w14:textId="77777777" w:rsidR="00616968" w:rsidRPr="000F6836" w:rsidRDefault="00616968" w:rsidP="00915624">
            <w:pPr>
              <w:pStyle w:val="NormalLeft"/>
              <w:rPr>
                <w:lang w:val="en-GB"/>
              </w:rPr>
            </w:pPr>
            <w:r w:rsidRPr="000F6836">
              <w:rPr>
                <w:lang w:val="en-GB"/>
              </w:rPr>
              <w:t>2 — Simplifications not used</w:t>
            </w:r>
          </w:p>
          <w:p w14:paraId="6D1F53A6" w14:textId="77777777" w:rsidR="00616968" w:rsidRPr="000F6836" w:rsidRDefault="00616968" w:rsidP="00915624">
            <w:pPr>
              <w:pStyle w:val="NormalLeft"/>
              <w:rPr>
                <w:lang w:val="en-GB"/>
              </w:rPr>
            </w:pPr>
            <w:r w:rsidRPr="000F6836">
              <w:rPr>
                <w:lang w:val="en-GB"/>
              </w:rPr>
              <w:t>If R0030/C0010 = 1, only C0060/R0310 and C0080/R0310 shall not be filled in.</w:t>
            </w:r>
          </w:p>
        </w:tc>
      </w:tr>
      <w:tr w:rsidR="00616968" w:rsidRPr="000F6836" w14:paraId="247A01B6" w14:textId="77777777" w:rsidTr="00915624">
        <w:tc>
          <w:tcPr>
            <w:tcW w:w="1764" w:type="dxa"/>
            <w:tcBorders>
              <w:top w:val="single" w:sz="2" w:space="0" w:color="auto"/>
              <w:left w:val="single" w:sz="2" w:space="0" w:color="auto"/>
              <w:bottom w:val="single" w:sz="2" w:space="0" w:color="auto"/>
              <w:right w:val="single" w:sz="2" w:space="0" w:color="auto"/>
            </w:tcBorders>
          </w:tcPr>
          <w:p w14:paraId="51555FBB" w14:textId="77777777" w:rsidR="00616968" w:rsidRPr="000F6836" w:rsidRDefault="00616968" w:rsidP="00915624">
            <w:pPr>
              <w:pStyle w:val="NormalLeft"/>
              <w:rPr>
                <w:lang w:val="en-GB"/>
              </w:rPr>
            </w:pPr>
            <w:r w:rsidRPr="000F6836">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53467A60" w14:textId="77777777" w:rsidR="00616968" w:rsidRPr="000F6836" w:rsidRDefault="00616968" w:rsidP="00915624">
            <w:pPr>
              <w:pStyle w:val="NormalLeft"/>
              <w:rPr>
                <w:lang w:val="en-GB"/>
              </w:rPr>
            </w:pPr>
            <w:r w:rsidRPr="000F6836">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1D18EDD"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disability morbidity risk — Income protection. The following options shall be used:</w:t>
            </w:r>
          </w:p>
          <w:p w14:paraId="6F6293E4" w14:textId="77777777" w:rsidR="00616968" w:rsidRPr="000F6836" w:rsidRDefault="00616968" w:rsidP="00915624">
            <w:pPr>
              <w:pStyle w:val="NormalLeft"/>
              <w:rPr>
                <w:lang w:val="en-GB"/>
              </w:rPr>
            </w:pPr>
            <w:r w:rsidRPr="000F6836">
              <w:rPr>
                <w:lang w:val="en-GB"/>
              </w:rPr>
              <w:t>1 — Simplifications used</w:t>
            </w:r>
          </w:p>
          <w:p w14:paraId="33D08957" w14:textId="77777777" w:rsidR="00616968" w:rsidRPr="000F6836" w:rsidRDefault="00616968" w:rsidP="00915624">
            <w:pPr>
              <w:pStyle w:val="NormalLeft"/>
              <w:rPr>
                <w:lang w:val="en-GB"/>
              </w:rPr>
            </w:pPr>
            <w:r w:rsidRPr="000F6836">
              <w:rPr>
                <w:lang w:val="en-GB"/>
              </w:rPr>
              <w:t>2 — Simplifications not used</w:t>
            </w:r>
          </w:p>
          <w:p w14:paraId="62319DA7" w14:textId="77777777" w:rsidR="00616968" w:rsidRPr="000F6836" w:rsidRDefault="00616968" w:rsidP="00915624">
            <w:pPr>
              <w:pStyle w:val="NormalLeft"/>
              <w:rPr>
                <w:lang w:val="en-GB"/>
              </w:rPr>
            </w:pPr>
            <w:r w:rsidRPr="000F6836">
              <w:rPr>
                <w:lang w:val="en-GB"/>
              </w:rPr>
              <w:t>If R0040/C0010 = 1, only C0060 and C0080 shall be filled in for R0340.</w:t>
            </w:r>
          </w:p>
        </w:tc>
      </w:tr>
      <w:tr w:rsidR="00616968" w:rsidRPr="000F6836" w14:paraId="2F3D74B4" w14:textId="77777777" w:rsidTr="00915624">
        <w:tc>
          <w:tcPr>
            <w:tcW w:w="1764" w:type="dxa"/>
            <w:tcBorders>
              <w:top w:val="single" w:sz="2" w:space="0" w:color="auto"/>
              <w:left w:val="single" w:sz="2" w:space="0" w:color="auto"/>
              <w:bottom w:val="single" w:sz="2" w:space="0" w:color="auto"/>
              <w:right w:val="single" w:sz="2" w:space="0" w:color="auto"/>
            </w:tcBorders>
          </w:tcPr>
          <w:p w14:paraId="77A06820" w14:textId="77777777" w:rsidR="00616968" w:rsidRPr="000F6836" w:rsidRDefault="00616968" w:rsidP="00915624">
            <w:pPr>
              <w:pStyle w:val="NormalLeft"/>
              <w:rPr>
                <w:lang w:val="en-GB"/>
              </w:rPr>
            </w:pPr>
            <w:r w:rsidRPr="000F6836">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5FC778A0" w14:textId="77777777" w:rsidR="00616968" w:rsidRPr="000F6836" w:rsidRDefault="00616968" w:rsidP="00915624">
            <w:pPr>
              <w:pStyle w:val="NormalLeft"/>
              <w:rPr>
                <w:lang w:val="en-GB"/>
              </w:rPr>
            </w:pPr>
            <w:r w:rsidRPr="000F6836">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026B8CA3" w14:textId="4497A4E8"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lapse risk. The following options shall be used:</w:t>
            </w:r>
          </w:p>
          <w:p w14:paraId="72FEFC03" w14:textId="77777777" w:rsidR="00616968" w:rsidRPr="000F6836" w:rsidRDefault="00616968" w:rsidP="00915624">
            <w:pPr>
              <w:pStyle w:val="Point0"/>
              <w:rPr>
                <w:lang w:val="en-GB"/>
              </w:rPr>
            </w:pPr>
            <w:r w:rsidRPr="000F6836">
              <w:rPr>
                <w:lang w:val="en-GB"/>
              </w:rPr>
              <w:lastRenderedPageBreak/>
              <w:tab/>
              <w:t>1 –</w:t>
            </w:r>
            <w:r w:rsidRPr="000F6836">
              <w:rPr>
                <w:lang w:val="en-GB"/>
              </w:rPr>
              <w:tab/>
              <w:t>Simplification for the purposes of Article 102</w:t>
            </w:r>
          </w:p>
          <w:p w14:paraId="3B170524"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102a</w:t>
            </w:r>
          </w:p>
          <w:p w14:paraId="7D2CFED5"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42391988" w14:textId="77777777" w:rsidR="00616968" w:rsidRPr="000F6836" w:rsidRDefault="00616968" w:rsidP="00915624">
            <w:pPr>
              <w:pStyle w:val="NormalLeft"/>
              <w:rPr>
                <w:lang w:val="en-GB"/>
              </w:rPr>
            </w:pPr>
            <w:r w:rsidRPr="000F6836">
              <w:rPr>
                <w:lang w:val="en-GB"/>
              </w:rPr>
              <w:t>Options 1 and 2 may be used simultaneously.</w:t>
            </w:r>
          </w:p>
          <w:p w14:paraId="23953C77" w14:textId="35214186" w:rsidR="00616968" w:rsidRPr="000F6836" w:rsidRDefault="00616968" w:rsidP="00915624">
            <w:pPr>
              <w:pStyle w:val="NormalLeft"/>
              <w:rPr>
                <w:lang w:val="en-GB"/>
              </w:rPr>
            </w:pPr>
            <w:r w:rsidRPr="000F6836">
              <w:rPr>
                <w:lang w:val="en-GB"/>
              </w:rPr>
              <w:t>Where R0050/C0010 = 1, only C0060 and C0080 shall be filled in for R0400 to R0420. </w:t>
            </w:r>
            <w:r w:rsidR="00915624" w:rsidRPr="000F6836">
              <w:rPr>
                <w:lang w:val="en-GB"/>
              </w:rPr>
              <w:t xml:space="preserve"> </w:t>
            </w:r>
          </w:p>
        </w:tc>
      </w:tr>
      <w:tr w:rsidR="00616968" w:rsidRPr="000F6836" w14:paraId="274E9F9E" w14:textId="77777777" w:rsidTr="00915624">
        <w:tc>
          <w:tcPr>
            <w:tcW w:w="1764" w:type="dxa"/>
            <w:tcBorders>
              <w:top w:val="single" w:sz="2" w:space="0" w:color="auto"/>
              <w:left w:val="single" w:sz="2" w:space="0" w:color="auto"/>
              <w:bottom w:val="single" w:sz="2" w:space="0" w:color="auto"/>
              <w:right w:val="single" w:sz="2" w:space="0" w:color="auto"/>
            </w:tcBorders>
          </w:tcPr>
          <w:p w14:paraId="63B2DE34" w14:textId="0610E59D" w:rsidR="00616968" w:rsidRPr="000F6836" w:rsidRDefault="00616968" w:rsidP="00915624">
            <w:pPr>
              <w:pStyle w:val="NormalLeft"/>
              <w:rPr>
                <w:lang w:val="en-GB"/>
              </w:rPr>
            </w:pPr>
            <w:r w:rsidRPr="000F6836">
              <w:rPr>
                <w:lang w:val="en-GB"/>
              </w:rPr>
              <w:lastRenderedPageBreak/>
              <w:t>R0051/C0010 </w:t>
            </w:r>
            <w:r w:rsidR="00915624" w:rsidRPr="000F6836">
              <w:rPr>
                <w:lang w:val="en-GB"/>
              </w:rPr>
              <w:t xml:space="preserve"> </w:t>
            </w:r>
          </w:p>
        </w:tc>
        <w:tc>
          <w:tcPr>
            <w:tcW w:w="2600" w:type="dxa"/>
            <w:tcBorders>
              <w:top w:val="single" w:sz="2" w:space="0" w:color="auto"/>
              <w:left w:val="single" w:sz="2" w:space="0" w:color="auto"/>
              <w:bottom w:val="single" w:sz="2" w:space="0" w:color="auto"/>
              <w:right w:val="single" w:sz="2" w:space="0" w:color="auto"/>
            </w:tcBorders>
          </w:tcPr>
          <w:p w14:paraId="60034F4C" w14:textId="67F588D5" w:rsidR="00616968" w:rsidRPr="000F6836" w:rsidRDefault="00616968" w:rsidP="00915624">
            <w:pPr>
              <w:pStyle w:val="NormalLeft"/>
              <w:rPr>
                <w:lang w:val="en-GB"/>
              </w:rPr>
            </w:pPr>
            <w:r w:rsidRPr="000F6836">
              <w:rPr>
                <w:lang w:val="en-GB"/>
              </w:rPr>
              <w:t>Simplifications – NSLT lapse risk </w:t>
            </w:r>
            <w:r w:rsidR="00915624" w:rsidRPr="000F6836">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7A0611B7" w14:textId="70269723"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lapse risk. The following options shall be used:</w:t>
            </w:r>
          </w:p>
          <w:p w14:paraId="55E28407"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96a</w:t>
            </w:r>
          </w:p>
          <w:p w14:paraId="6DEFE5C5" w14:textId="586219D9" w:rsidR="00616968" w:rsidRPr="000F6836" w:rsidRDefault="00616968" w:rsidP="00915624">
            <w:pPr>
              <w:pStyle w:val="Point0"/>
              <w:rPr>
                <w:lang w:val="en-GB"/>
              </w:rPr>
            </w:pPr>
            <w:r w:rsidRPr="000F6836">
              <w:rPr>
                <w:lang w:val="en-GB"/>
              </w:rPr>
              <w:tab/>
              <w:t>9 –</w:t>
            </w:r>
            <w:r w:rsidRPr="000F6836">
              <w:rPr>
                <w:lang w:val="en-GB"/>
              </w:rPr>
              <w:tab/>
              <w:t>Simplifications not used </w:t>
            </w:r>
            <w:r w:rsidR="00915624" w:rsidRPr="000F6836">
              <w:rPr>
                <w:lang w:val="en-GB"/>
              </w:rPr>
              <w:t xml:space="preserve"> </w:t>
            </w:r>
          </w:p>
        </w:tc>
      </w:tr>
      <w:tr w:rsidR="00616968" w:rsidRPr="000F6836" w14:paraId="2989BDCA" w14:textId="77777777" w:rsidTr="00915624">
        <w:tc>
          <w:tcPr>
            <w:tcW w:w="1764" w:type="dxa"/>
            <w:tcBorders>
              <w:top w:val="single" w:sz="2" w:space="0" w:color="auto"/>
              <w:left w:val="single" w:sz="2" w:space="0" w:color="auto"/>
              <w:bottom w:val="single" w:sz="2" w:space="0" w:color="auto"/>
              <w:right w:val="single" w:sz="2" w:space="0" w:color="auto"/>
            </w:tcBorders>
          </w:tcPr>
          <w:p w14:paraId="0E4E3D5A" w14:textId="77777777" w:rsidR="00616968" w:rsidRPr="000F6836" w:rsidRDefault="00616968" w:rsidP="00915624">
            <w:pPr>
              <w:pStyle w:val="NormalLeft"/>
              <w:rPr>
                <w:lang w:val="en-GB"/>
              </w:rPr>
            </w:pPr>
            <w:r w:rsidRPr="000F6836">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6A946E13" w14:textId="77777777" w:rsidR="00616968" w:rsidRPr="000F6836" w:rsidRDefault="00616968" w:rsidP="00915624">
            <w:pPr>
              <w:pStyle w:val="NormalLeft"/>
              <w:rPr>
                <w:lang w:val="en-GB"/>
              </w:rPr>
            </w:pPr>
            <w:r w:rsidRPr="000F6836">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5B4FBA93" w14:textId="77777777" w:rsidR="00616968" w:rsidRPr="000F6836" w:rsidRDefault="00616968" w:rsidP="00915624">
            <w:pPr>
              <w:pStyle w:val="NormalLeft"/>
              <w:rPr>
                <w:lang w:val="en-GB"/>
              </w:rPr>
            </w:pPr>
            <w:r w:rsidRPr="000F6836">
              <w:rPr>
                <w:lang w:val="en-GB"/>
              </w:rPr>
              <w:t>Identify whether an undertaking within the scope of group supervision used simplifications for the calculation of health expense risk. The following options shall be used:</w:t>
            </w:r>
          </w:p>
          <w:p w14:paraId="1CB573EB" w14:textId="77777777" w:rsidR="00616968" w:rsidRPr="000F6836" w:rsidRDefault="00616968" w:rsidP="00915624">
            <w:pPr>
              <w:pStyle w:val="NormalLeft"/>
              <w:rPr>
                <w:lang w:val="en-GB"/>
              </w:rPr>
            </w:pPr>
            <w:r w:rsidRPr="000F6836">
              <w:rPr>
                <w:lang w:val="en-GB"/>
              </w:rPr>
              <w:t>1 — Simplifications used</w:t>
            </w:r>
          </w:p>
          <w:p w14:paraId="782CC207" w14:textId="77777777" w:rsidR="00616968" w:rsidRPr="000F6836" w:rsidRDefault="00616968" w:rsidP="00915624">
            <w:pPr>
              <w:pStyle w:val="NormalLeft"/>
              <w:rPr>
                <w:lang w:val="en-GB"/>
              </w:rPr>
            </w:pPr>
            <w:r w:rsidRPr="000F6836">
              <w:rPr>
                <w:lang w:val="en-GB"/>
              </w:rPr>
              <w:t>2 — Simplifications not used</w:t>
            </w:r>
          </w:p>
          <w:p w14:paraId="681C8791" w14:textId="77777777" w:rsidR="00616968" w:rsidRPr="000F6836" w:rsidRDefault="00616968" w:rsidP="00915624">
            <w:pPr>
              <w:pStyle w:val="NormalLeft"/>
              <w:rPr>
                <w:lang w:val="en-GB"/>
              </w:rPr>
            </w:pPr>
            <w:r w:rsidRPr="000F6836">
              <w:rPr>
                <w:lang w:val="en-GB"/>
              </w:rPr>
              <w:t>If R0060/C0010 = 1, only C0060 and C0080 shall be filled in for R0500.</w:t>
            </w:r>
          </w:p>
        </w:tc>
      </w:tr>
      <w:tr w:rsidR="00616968" w:rsidRPr="000F6836" w14:paraId="71318689" w14:textId="77777777" w:rsidTr="00915624">
        <w:tc>
          <w:tcPr>
            <w:tcW w:w="1764" w:type="dxa"/>
            <w:tcBorders>
              <w:top w:val="single" w:sz="2" w:space="0" w:color="auto"/>
              <w:left w:val="single" w:sz="2" w:space="0" w:color="auto"/>
              <w:bottom w:val="single" w:sz="2" w:space="0" w:color="auto"/>
              <w:right w:val="single" w:sz="2" w:space="0" w:color="auto"/>
            </w:tcBorders>
          </w:tcPr>
          <w:p w14:paraId="2442A861" w14:textId="77777777" w:rsidR="00616968" w:rsidRPr="000F6836" w:rsidRDefault="00616968" w:rsidP="00915624">
            <w:pPr>
              <w:pStyle w:val="NormalCentered"/>
              <w:rPr>
                <w:lang w:val="en-GB"/>
              </w:rPr>
            </w:pPr>
            <w:r w:rsidRPr="000F6836">
              <w:rPr>
                <w:i/>
                <w:iCs/>
                <w:lang w:val="en-GB"/>
              </w:rPr>
              <w:t>SLT health underwriting risk</w:t>
            </w:r>
          </w:p>
        </w:tc>
        <w:tc>
          <w:tcPr>
            <w:tcW w:w="2600" w:type="dxa"/>
            <w:tcBorders>
              <w:top w:val="single" w:sz="2" w:space="0" w:color="auto"/>
              <w:left w:val="single" w:sz="2" w:space="0" w:color="auto"/>
              <w:bottom w:val="single" w:sz="2" w:space="0" w:color="auto"/>
              <w:right w:val="single" w:sz="2" w:space="0" w:color="auto"/>
            </w:tcBorders>
          </w:tcPr>
          <w:p w14:paraId="2C425B58"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08B70B19" w14:textId="77777777" w:rsidR="00616968" w:rsidRPr="000F6836" w:rsidRDefault="00616968" w:rsidP="00915624">
            <w:pPr>
              <w:pStyle w:val="NormalCentered"/>
              <w:rPr>
                <w:lang w:val="en-GB"/>
              </w:rPr>
            </w:pPr>
          </w:p>
        </w:tc>
      </w:tr>
      <w:tr w:rsidR="00616968" w:rsidRPr="000F6836" w14:paraId="2C2AE89A" w14:textId="77777777" w:rsidTr="00915624">
        <w:tc>
          <w:tcPr>
            <w:tcW w:w="1764" w:type="dxa"/>
            <w:tcBorders>
              <w:top w:val="single" w:sz="2" w:space="0" w:color="auto"/>
              <w:left w:val="single" w:sz="2" w:space="0" w:color="auto"/>
              <w:bottom w:val="single" w:sz="2" w:space="0" w:color="auto"/>
              <w:right w:val="single" w:sz="2" w:space="0" w:color="auto"/>
            </w:tcBorders>
          </w:tcPr>
          <w:p w14:paraId="1403286A" w14:textId="77777777" w:rsidR="00616968" w:rsidRPr="000F6836" w:rsidRDefault="00616968" w:rsidP="00915624">
            <w:pPr>
              <w:pStyle w:val="NormalLeft"/>
              <w:rPr>
                <w:lang w:val="en-GB"/>
              </w:rPr>
            </w:pPr>
            <w:r w:rsidRPr="000F6836">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58321AB0" w14:textId="77777777" w:rsidR="00616968" w:rsidRPr="000F6836" w:rsidRDefault="00616968" w:rsidP="00915624">
            <w:pPr>
              <w:pStyle w:val="NormalLeft"/>
              <w:rPr>
                <w:lang w:val="en-GB"/>
              </w:rPr>
            </w:pPr>
            <w:r w:rsidRPr="000F6836">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1536A3E9" w14:textId="77777777" w:rsidR="00616968" w:rsidRPr="000F6836" w:rsidRDefault="00616968" w:rsidP="00915624">
            <w:pPr>
              <w:pStyle w:val="NormalLeft"/>
              <w:rPr>
                <w:lang w:val="en-GB"/>
              </w:rPr>
            </w:pPr>
            <w:r w:rsidRPr="000F6836">
              <w:rPr>
                <w:lang w:val="en-GB"/>
              </w:rPr>
              <w:t>This is the absolute value of the assets sensitive to health mortality risk, before the shock.</w:t>
            </w:r>
          </w:p>
          <w:p w14:paraId="6C3AF08B"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F80C0CD" w14:textId="77777777" w:rsidTr="00915624">
        <w:tc>
          <w:tcPr>
            <w:tcW w:w="1764" w:type="dxa"/>
            <w:tcBorders>
              <w:top w:val="single" w:sz="2" w:space="0" w:color="auto"/>
              <w:left w:val="single" w:sz="2" w:space="0" w:color="auto"/>
              <w:bottom w:val="single" w:sz="2" w:space="0" w:color="auto"/>
              <w:right w:val="single" w:sz="2" w:space="0" w:color="auto"/>
            </w:tcBorders>
          </w:tcPr>
          <w:p w14:paraId="052A2933" w14:textId="77777777" w:rsidR="00616968" w:rsidRPr="000F6836" w:rsidRDefault="00616968" w:rsidP="00915624">
            <w:pPr>
              <w:pStyle w:val="NormalLeft"/>
              <w:rPr>
                <w:lang w:val="en-GB"/>
              </w:rPr>
            </w:pPr>
            <w:r w:rsidRPr="000F6836">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3D7B476B" w14:textId="77777777" w:rsidR="00616968" w:rsidRPr="000F6836" w:rsidRDefault="00616968" w:rsidP="00915624">
            <w:pPr>
              <w:pStyle w:val="NormalLeft"/>
              <w:rPr>
                <w:lang w:val="en-GB"/>
              </w:rPr>
            </w:pPr>
            <w:r w:rsidRPr="000F6836">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3D6FAF0F" w14:textId="77777777" w:rsidR="00616968" w:rsidRPr="000F6836" w:rsidRDefault="00616968" w:rsidP="00915624">
            <w:pPr>
              <w:pStyle w:val="NormalLeft"/>
              <w:rPr>
                <w:lang w:val="en-GB"/>
              </w:rPr>
            </w:pPr>
            <w:r w:rsidRPr="000F6836">
              <w:rPr>
                <w:lang w:val="en-GB"/>
              </w:rPr>
              <w:t>This is the absolute value of liabilities sensitive to health mortality risk, before the shock.</w:t>
            </w:r>
          </w:p>
          <w:p w14:paraId="009BAE77" w14:textId="5AC58125" w:rsidR="00616968" w:rsidRPr="000F6836" w:rsidRDefault="00616968" w:rsidP="00915624">
            <w:pPr>
              <w:pStyle w:val="NormalLeft"/>
              <w:rPr>
                <w:lang w:val="en-GB"/>
              </w:rPr>
            </w:pPr>
            <w:r w:rsidRPr="000F6836">
              <w:rPr>
                <w:lang w:val="en-GB"/>
              </w:rPr>
              <w:t xml:space="preserve">The amount of </w:t>
            </w:r>
            <w:ins w:id="61" w:author="Author">
              <w:r w:rsidR="00B27ECA" w:rsidRPr="000F6836">
                <w:rPr>
                  <w:lang w:val="en-GB"/>
                </w:rPr>
                <w:t xml:space="preserve">Technical Provisions </w:t>
              </w:r>
            </w:ins>
            <w:del w:id="6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EB6FF2E" w14:textId="77777777" w:rsidTr="00915624">
        <w:tc>
          <w:tcPr>
            <w:tcW w:w="1764" w:type="dxa"/>
            <w:tcBorders>
              <w:top w:val="single" w:sz="2" w:space="0" w:color="auto"/>
              <w:left w:val="single" w:sz="2" w:space="0" w:color="auto"/>
              <w:bottom w:val="single" w:sz="2" w:space="0" w:color="auto"/>
              <w:right w:val="single" w:sz="2" w:space="0" w:color="auto"/>
            </w:tcBorders>
          </w:tcPr>
          <w:p w14:paraId="397173CE" w14:textId="77777777" w:rsidR="00616968" w:rsidRPr="000F6836" w:rsidRDefault="00616968" w:rsidP="00915624">
            <w:pPr>
              <w:pStyle w:val="NormalLeft"/>
              <w:rPr>
                <w:lang w:val="en-GB"/>
              </w:rPr>
            </w:pPr>
            <w:r w:rsidRPr="000F6836">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50748A77" w14:textId="77777777" w:rsidR="00616968" w:rsidRPr="000F6836" w:rsidRDefault="00616968" w:rsidP="00915624">
            <w:pPr>
              <w:pStyle w:val="NormalLeft"/>
              <w:rPr>
                <w:lang w:val="en-GB"/>
              </w:rPr>
            </w:pPr>
            <w:r w:rsidRPr="000F6836">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21F0CEE6" w14:textId="77777777" w:rsidR="00616968" w:rsidRPr="000F6836" w:rsidRDefault="00616968" w:rsidP="00915624">
            <w:pPr>
              <w:pStyle w:val="NormalLeft"/>
              <w:rPr>
                <w:lang w:val="en-GB"/>
              </w:rPr>
            </w:pPr>
            <w:r w:rsidRPr="000F6836">
              <w:rPr>
                <w:lang w:val="en-GB"/>
              </w:rPr>
              <w:t>This is the absolute value of the assets sensitive to health mortality risk charge, after the shock (i.e. permanent increase in mortality rates).</w:t>
            </w:r>
          </w:p>
          <w:p w14:paraId="2E3E14F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9FC1EE5" w14:textId="77777777" w:rsidTr="00915624">
        <w:tc>
          <w:tcPr>
            <w:tcW w:w="1764" w:type="dxa"/>
            <w:tcBorders>
              <w:top w:val="single" w:sz="2" w:space="0" w:color="auto"/>
              <w:left w:val="single" w:sz="2" w:space="0" w:color="auto"/>
              <w:bottom w:val="single" w:sz="2" w:space="0" w:color="auto"/>
              <w:right w:val="single" w:sz="2" w:space="0" w:color="auto"/>
            </w:tcBorders>
          </w:tcPr>
          <w:p w14:paraId="6D684B12" w14:textId="77777777" w:rsidR="00616968" w:rsidRPr="000F6836" w:rsidRDefault="00616968" w:rsidP="00915624">
            <w:pPr>
              <w:pStyle w:val="NormalLeft"/>
              <w:rPr>
                <w:lang w:val="en-GB"/>
              </w:rPr>
            </w:pPr>
            <w:r w:rsidRPr="000F6836">
              <w:rPr>
                <w:lang w:val="en-GB"/>
              </w:rPr>
              <w:lastRenderedPageBreak/>
              <w:t>R0100/C0050</w:t>
            </w:r>
          </w:p>
        </w:tc>
        <w:tc>
          <w:tcPr>
            <w:tcW w:w="2600" w:type="dxa"/>
            <w:tcBorders>
              <w:top w:val="single" w:sz="2" w:space="0" w:color="auto"/>
              <w:left w:val="single" w:sz="2" w:space="0" w:color="auto"/>
              <w:bottom w:val="single" w:sz="2" w:space="0" w:color="auto"/>
              <w:right w:val="single" w:sz="2" w:space="0" w:color="auto"/>
            </w:tcBorders>
          </w:tcPr>
          <w:p w14:paraId="5514D6B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1B7D2689"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health mortality risk charge, after the shock (i.e. permanent increase in mortality rates).</w:t>
            </w:r>
          </w:p>
          <w:p w14:paraId="2B3C0E44" w14:textId="3BF58633" w:rsidR="00616968" w:rsidRPr="000F6836" w:rsidRDefault="00616968" w:rsidP="00915624">
            <w:pPr>
              <w:pStyle w:val="NormalLeft"/>
              <w:rPr>
                <w:lang w:val="en-GB"/>
              </w:rPr>
            </w:pPr>
            <w:r w:rsidRPr="000F6836">
              <w:rPr>
                <w:lang w:val="en-GB"/>
              </w:rPr>
              <w:t xml:space="preserve">The amount of </w:t>
            </w:r>
            <w:ins w:id="63" w:author="Author">
              <w:r w:rsidR="00B27ECA" w:rsidRPr="000F6836">
                <w:rPr>
                  <w:lang w:val="en-GB"/>
                </w:rPr>
                <w:t xml:space="preserve">Technical Provisions </w:t>
              </w:r>
            </w:ins>
            <w:del w:id="6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45C69D2" w14:textId="77777777" w:rsidTr="00915624">
        <w:tc>
          <w:tcPr>
            <w:tcW w:w="1764" w:type="dxa"/>
            <w:tcBorders>
              <w:top w:val="single" w:sz="2" w:space="0" w:color="auto"/>
              <w:left w:val="single" w:sz="2" w:space="0" w:color="auto"/>
              <w:bottom w:val="single" w:sz="2" w:space="0" w:color="auto"/>
              <w:right w:val="single" w:sz="2" w:space="0" w:color="auto"/>
            </w:tcBorders>
          </w:tcPr>
          <w:p w14:paraId="183A0904" w14:textId="77777777" w:rsidR="00616968" w:rsidRPr="000F6836" w:rsidRDefault="00616968" w:rsidP="00915624">
            <w:pPr>
              <w:pStyle w:val="NormalLeft"/>
              <w:rPr>
                <w:lang w:val="en-GB"/>
              </w:rPr>
            </w:pPr>
            <w:r w:rsidRPr="000F6836">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05789F6B" w14:textId="77777777" w:rsidR="00616968" w:rsidRPr="000F6836" w:rsidRDefault="00616968" w:rsidP="00915624">
            <w:pPr>
              <w:pStyle w:val="NormalLeft"/>
              <w:rPr>
                <w:lang w:val="en-GB"/>
              </w:rPr>
            </w:pPr>
            <w:r w:rsidRPr="000F6836">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F8891DA" w14:textId="77777777" w:rsidR="00616968" w:rsidRPr="000F6836" w:rsidRDefault="00616968" w:rsidP="00915624">
            <w:pPr>
              <w:pStyle w:val="NormalLeft"/>
              <w:rPr>
                <w:lang w:val="en-GB"/>
              </w:rPr>
            </w:pPr>
            <w:r w:rsidRPr="000F6836">
              <w:rPr>
                <w:lang w:val="en-GB"/>
              </w:rPr>
              <w:t>This is the net capital charge for health mortality risk, after adjustment for the loss absorbing capacity of technical provisions.</w:t>
            </w:r>
          </w:p>
          <w:p w14:paraId="35504B10" w14:textId="77777777" w:rsidR="00616968" w:rsidRPr="000F6836" w:rsidRDefault="00616968" w:rsidP="00915624">
            <w:pPr>
              <w:pStyle w:val="NormalLeft"/>
              <w:rPr>
                <w:lang w:val="en-GB"/>
              </w:rPr>
            </w:pPr>
            <w:r w:rsidRPr="000F6836">
              <w:rPr>
                <w:lang w:val="en-GB"/>
              </w:rPr>
              <w:t>If R0010/C0010=1, this item represents net capital charge for health mortality risk calculated using simplifications.</w:t>
            </w:r>
          </w:p>
        </w:tc>
      </w:tr>
      <w:tr w:rsidR="00616968" w:rsidRPr="000F6836" w14:paraId="117AF15D" w14:textId="77777777" w:rsidTr="00915624">
        <w:tc>
          <w:tcPr>
            <w:tcW w:w="1764" w:type="dxa"/>
            <w:tcBorders>
              <w:top w:val="single" w:sz="2" w:space="0" w:color="auto"/>
              <w:left w:val="single" w:sz="2" w:space="0" w:color="auto"/>
              <w:bottom w:val="single" w:sz="2" w:space="0" w:color="auto"/>
              <w:right w:val="single" w:sz="2" w:space="0" w:color="auto"/>
            </w:tcBorders>
          </w:tcPr>
          <w:p w14:paraId="4854824B" w14:textId="77777777" w:rsidR="00616968" w:rsidRPr="000F6836" w:rsidRDefault="00616968" w:rsidP="00915624">
            <w:pPr>
              <w:pStyle w:val="NormalLeft"/>
              <w:rPr>
                <w:lang w:val="en-GB"/>
              </w:rPr>
            </w:pPr>
            <w:r w:rsidRPr="000F6836">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6D174B63"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31B4147E"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mortality risk charge, after the shock (permanent increase in mortality rates).</w:t>
            </w:r>
          </w:p>
          <w:p w14:paraId="6483059B" w14:textId="2BC42686" w:rsidR="00616968" w:rsidRPr="000F6836" w:rsidRDefault="00616968" w:rsidP="00915624">
            <w:pPr>
              <w:pStyle w:val="NormalLeft"/>
              <w:rPr>
                <w:lang w:val="en-GB"/>
              </w:rPr>
            </w:pPr>
            <w:r w:rsidRPr="000F6836">
              <w:rPr>
                <w:lang w:val="en-GB"/>
              </w:rPr>
              <w:t xml:space="preserve">The amount of </w:t>
            </w:r>
            <w:ins w:id="65" w:author="Author">
              <w:r w:rsidR="00B27ECA" w:rsidRPr="000F6836">
                <w:rPr>
                  <w:lang w:val="en-GB"/>
                </w:rPr>
                <w:t xml:space="preserve">Technical Provisions </w:t>
              </w:r>
            </w:ins>
            <w:del w:id="6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B5A9B15" w14:textId="77777777" w:rsidTr="00915624">
        <w:tc>
          <w:tcPr>
            <w:tcW w:w="1764" w:type="dxa"/>
            <w:tcBorders>
              <w:top w:val="single" w:sz="2" w:space="0" w:color="auto"/>
              <w:left w:val="single" w:sz="2" w:space="0" w:color="auto"/>
              <w:bottom w:val="single" w:sz="2" w:space="0" w:color="auto"/>
              <w:right w:val="single" w:sz="2" w:space="0" w:color="auto"/>
            </w:tcBorders>
          </w:tcPr>
          <w:p w14:paraId="348A3F66" w14:textId="77777777" w:rsidR="00616968" w:rsidRPr="000F6836" w:rsidRDefault="00616968" w:rsidP="00915624">
            <w:pPr>
              <w:pStyle w:val="NormalLeft"/>
              <w:rPr>
                <w:lang w:val="en-GB"/>
              </w:rPr>
            </w:pPr>
            <w:r w:rsidRPr="000F6836">
              <w:rPr>
                <w:lang w:val="en-GB"/>
              </w:rPr>
              <w:t>R0100/C0080</w:t>
            </w:r>
          </w:p>
        </w:tc>
        <w:tc>
          <w:tcPr>
            <w:tcW w:w="2600" w:type="dxa"/>
            <w:tcBorders>
              <w:top w:val="single" w:sz="2" w:space="0" w:color="auto"/>
              <w:left w:val="single" w:sz="2" w:space="0" w:color="auto"/>
              <w:bottom w:val="single" w:sz="2" w:space="0" w:color="auto"/>
              <w:right w:val="single" w:sz="2" w:space="0" w:color="auto"/>
            </w:tcBorders>
          </w:tcPr>
          <w:p w14:paraId="36AEF1E4" w14:textId="77777777" w:rsidR="00616968" w:rsidRPr="000F6836" w:rsidRDefault="00616968" w:rsidP="00915624">
            <w:pPr>
              <w:pStyle w:val="NormalLeft"/>
              <w:rPr>
                <w:lang w:val="en-GB"/>
              </w:rPr>
            </w:pPr>
            <w:r w:rsidRPr="000F6836">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0827664"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mortality risk.</w:t>
            </w:r>
          </w:p>
          <w:p w14:paraId="5804CDDE" w14:textId="77777777" w:rsidR="00616968" w:rsidRPr="000F6836" w:rsidRDefault="00616968" w:rsidP="00915624">
            <w:pPr>
              <w:pStyle w:val="NormalLeft"/>
              <w:rPr>
                <w:lang w:val="en-GB"/>
              </w:rPr>
            </w:pPr>
            <w:r w:rsidRPr="000F6836">
              <w:rPr>
                <w:lang w:val="en-GB"/>
              </w:rPr>
              <w:t>If R0010/C0010=1, this item represents gross capital charge for health mortality risk calculated using simplifications.</w:t>
            </w:r>
          </w:p>
        </w:tc>
      </w:tr>
      <w:tr w:rsidR="00616968" w:rsidRPr="000F6836" w14:paraId="5CE2F520" w14:textId="77777777" w:rsidTr="00915624">
        <w:tc>
          <w:tcPr>
            <w:tcW w:w="1764" w:type="dxa"/>
            <w:tcBorders>
              <w:top w:val="single" w:sz="2" w:space="0" w:color="auto"/>
              <w:left w:val="single" w:sz="2" w:space="0" w:color="auto"/>
              <w:bottom w:val="single" w:sz="2" w:space="0" w:color="auto"/>
              <w:right w:val="single" w:sz="2" w:space="0" w:color="auto"/>
            </w:tcBorders>
          </w:tcPr>
          <w:p w14:paraId="6DFC61DF" w14:textId="77777777" w:rsidR="00616968" w:rsidRPr="000F6836" w:rsidRDefault="00616968" w:rsidP="00915624">
            <w:pPr>
              <w:pStyle w:val="NormalLeft"/>
              <w:rPr>
                <w:lang w:val="en-GB"/>
              </w:rPr>
            </w:pPr>
            <w:r w:rsidRPr="000F6836">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0643A1C6" w14:textId="77777777" w:rsidR="00616968" w:rsidRPr="000F6836" w:rsidRDefault="00616968" w:rsidP="00915624">
            <w:pPr>
              <w:pStyle w:val="NormalLeft"/>
              <w:rPr>
                <w:lang w:val="en-GB"/>
              </w:rPr>
            </w:pPr>
            <w:r w:rsidRPr="000F6836">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BA1E2D9" w14:textId="77777777" w:rsidR="00616968" w:rsidRPr="000F6836" w:rsidRDefault="00616968" w:rsidP="00915624">
            <w:pPr>
              <w:pStyle w:val="NormalLeft"/>
              <w:rPr>
                <w:lang w:val="en-GB"/>
              </w:rPr>
            </w:pPr>
            <w:r w:rsidRPr="000F6836">
              <w:rPr>
                <w:lang w:val="en-GB"/>
              </w:rPr>
              <w:t>This is the absolute value of the assets sensitive to health longevity risk, before the shock.</w:t>
            </w:r>
          </w:p>
          <w:p w14:paraId="3C88885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47F7153" w14:textId="77777777" w:rsidTr="00915624">
        <w:tc>
          <w:tcPr>
            <w:tcW w:w="1764" w:type="dxa"/>
            <w:tcBorders>
              <w:top w:val="single" w:sz="2" w:space="0" w:color="auto"/>
              <w:left w:val="single" w:sz="2" w:space="0" w:color="auto"/>
              <w:bottom w:val="single" w:sz="2" w:space="0" w:color="auto"/>
              <w:right w:val="single" w:sz="2" w:space="0" w:color="auto"/>
            </w:tcBorders>
          </w:tcPr>
          <w:p w14:paraId="09E2BB13" w14:textId="77777777" w:rsidR="00616968" w:rsidRPr="000F6836" w:rsidRDefault="00616968" w:rsidP="00915624">
            <w:pPr>
              <w:pStyle w:val="NormalLeft"/>
              <w:rPr>
                <w:lang w:val="en-GB"/>
              </w:rPr>
            </w:pPr>
            <w:r w:rsidRPr="000F6836">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5A2F7156" w14:textId="77777777" w:rsidR="00616968" w:rsidRPr="000F6836" w:rsidRDefault="00616968" w:rsidP="00915624">
            <w:pPr>
              <w:pStyle w:val="NormalLeft"/>
              <w:rPr>
                <w:lang w:val="en-GB"/>
              </w:rPr>
            </w:pPr>
            <w:r w:rsidRPr="000F6836">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691BDB3D" w14:textId="77777777" w:rsidR="00616968" w:rsidRPr="000F6836" w:rsidRDefault="00616968" w:rsidP="00915624">
            <w:pPr>
              <w:pStyle w:val="NormalLeft"/>
              <w:rPr>
                <w:lang w:val="en-GB"/>
              </w:rPr>
            </w:pPr>
            <w:r w:rsidRPr="000F6836">
              <w:rPr>
                <w:lang w:val="en-GB"/>
              </w:rPr>
              <w:t>This is the absolute value of liabilities sensitive to health longevity risk, before the shock.</w:t>
            </w:r>
          </w:p>
          <w:p w14:paraId="6CB69BAF" w14:textId="54E1EA7E" w:rsidR="00616968" w:rsidRPr="000F6836" w:rsidRDefault="00616968" w:rsidP="00915624">
            <w:pPr>
              <w:pStyle w:val="NormalLeft"/>
              <w:rPr>
                <w:lang w:val="en-GB"/>
              </w:rPr>
            </w:pPr>
            <w:r w:rsidRPr="000F6836">
              <w:rPr>
                <w:lang w:val="en-GB"/>
              </w:rPr>
              <w:t xml:space="preserve">The amount of </w:t>
            </w:r>
            <w:ins w:id="67" w:author="Author">
              <w:r w:rsidR="00B27ECA" w:rsidRPr="000F6836">
                <w:rPr>
                  <w:lang w:val="en-GB"/>
                </w:rPr>
                <w:t xml:space="preserve">Technical Provisions </w:t>
              </w:r>
            </w:ins>
            <w:del w:id="6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65B9A42" w14:textId="77777777" w:rsidTr="00915624">
        <w:tc>
          <w:tcPr>
            <w:tcW w:w="1764" w:type="dxa"/>
            <w:tcBorders>
              <w:top w:val="single" w:sz="2" w:space="0" w:color="auto"/>
              <w:left w:val="single" w:sz="2" w:space="0" w:color="auto"/>
              <w:bottom w:val="single" w:sz="2" w:space="0" w:color="auto"/>
              <w:right w:val="single" w:sz="2" w:space="0" w:color="auto"/>
            </w:tcBorders>
          </w:tcPr>
          <w:p w14:paraId="182B5499" w14:textId="77777777" w:rsidR="00616968" w:rsidRPr="000F6836" w:rsidRDefault="00616968" w:rsidP="00915624">
            <w:pPr>
              <w:pStyle w:val="NormalLeft"/>
              <w:rPr>
                <w:lang w:val="en-GB"/>
              </w:rPr>
            </w:pPr>
            <w:r w:rsidRPr="000F6836">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51592415" w14:textId="77777777" w:rsidR="00616968" w:rsidRPr="000F6836" w:rsidRDefault="00616968" w:rsidP="00915624">
            <w:pPr>
              <w:pStyle w:val="NormalLeft"/>
              <w:rPr>
                <w:lang w:val="en-GB"/>
              </w:rPr>
            </w:pPr>
            <w:r w:rsidRPr="000F6836">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3CA23CD" w14:textId="77777777" w:rsidR="00616968" w:rsidRPr="000F6836" w:rsidRDefault="00616968" w:rsidP="00915624">
            <w:pPr>
              <w:pStyle w:val="NormalLeft"/>
              <w:rPr>
                <w:lang w:val="en-GB"/>
              </w:rPr>
            </w:pPr>
            <w:r w:rsidRPr="000F6836">
              <w:rPr>
                <w:lang w:val="en-GB"/>
              </w:rPr>
              <w:t>This is the absolute value of the assets sensitive to health longevity risk after the shock (i.e. permanent decrease in mortality rates).</w:t>
            </w:r>
          </w:p>
          <w:p w14:paraId="5CCC581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44DF0F7D" w14:textId="77777777" w:rsidTr="00915624">
        <w:tc>
          <w:tcPr>
            <w:tcW w:w="1764" w:type="dxa"/>
            <w:tcBorders>
              <w:top w:val="single" w:sz="2" w:space="0" w:color="auto"/>
              <w:left w:val="single" w:sz="2" w:space="0" w:color="auto"/>
              <w:bottom w:val="single" w:sz="2" w:space="0" w:color="auto"/>
              <w:right w:val="single" w:sz="2" w:space="0" w:color="auto"/>
            </w:tcBorders>
          </w:tcPr>
          <w:p w14:paraId="2339A926" w14:textId="77777777" w:rsidR="00616968" w:rsidRPr="000F6836" w:rsidRDefault="00616968" w:rsidP="00915624">
            <w:pPr>
              <w:pStyle w:val="NormalLeft"/>
              <w:rPr>
                <w:lang w:val="en-GB"/>
              </w:rPr>
            </w:pPr>
            <w:r w:rsidRPr="000F6836">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761AE21B" w14:textId="77777777" w:rsidR="00616968" w:rsidRPr="000F6836" w:rsidRDefault="00616968" w:rsidP="00915624">
            <w:pPr>
              <w:pStyle w:val="NormalLeft"/>
              <w:rPr>
                <w:lang w:val="en-GB"/>
              </w:rPr>
            </w:pPr>
            <w:r w:rsidRPr="000F6836">
              <w:rPr>
                <w:lang w:val="en-GB"/>
              </w:rPr>
              <w:t xml:space="preserve">Absolute values after shock — Liabilities </w:t>
            </w:r>
            <w:r w:rsidRPr="000F6836">
              <w:rPr>
                <w:lang w:val="en-GB"/>
              </w:rPr>
              <w:lastRenderedPageBreak/>
              <w:t>(after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006114B5" w14:textId="77777777" w:rsidR="00616968" w:rsidRPr="000F6836" w:rsidRDefault="00616968" w:rsidP="00915624">
            <w:pPr>
              <w:pStyle w:val="NormalLeft"/>
              <w:rPr>
                <w:lang w:val="en-GB"/>
              </w:rPr>
            </w:pPr>
            <w:r w:rsidRPr="000F6836">
              <w:rPr>
                <w:lang w:val="en-GB"/>
              </w:rPr>
              <w:lastRenderedPageBreak/>
              <w:t xml:space="preserve">This is the absolute value of the liabilities (after the loss absorbing capacity of technical </w:t>
            </w:r>
            <w:r w:rsidRPr="000F6836">
              <w:rPr>
                <w:lang w:val="en-GB"/>
              </w:rPr>
              <w:lastRenderedPageBreak/>
              <w:t>provisions) sensitive to health longevity risk, after the shock (i.e. permanent decrease in mortality rates.</w:t>
            </w:r>
          </w:p>
          <w:p w14:paraId="276410A3" w14:textId="64D7043C" w:rsidR="00616968" w:rsidRPr="000F6836" w:rsidRDefault="00616968" w:rsidP="00915624">
            <w:pPr>
              <w:pStyle w:val="NormalLeft"/>
              <w:rPr>
                <w:lang w:val="en-GB"/>
              </w:rPr>
            </w:pPr>
            <w:r w:rsidRPr="000F6836">
              <w:rPr>
                <w:lang w:val="en-GB"/>
              </w:rPr>
              <w:t xml:space="preserve">The amount of </w:t>
            </w:r>
            <w:ins w:id="69" w:author="Author">
              <w:r w:rsidR="00B27ECA" w:rsidRPr="000F6836">
                <w:rPr>
                  <w:lang w:val="en-GB"/>
                </w:rPr>
                <w:t xml:space="preserve">Technical Provisions </w:t>
              </w:r>
            </w:ins>
            <w:del w:id="7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69FB644" w14:textId="77777777" w:rsidTr="00915624">
        <w:tc>
          <w:tcPr>
            <w:tcW w:w="1764" w:type="dxa"/>
            <w:tcBorders>
              <w:top w:val="single" w:sz="2" w:space="0" w:color="auto"/>
              <w:left w:val="single" w:sz="2" w:space="0" w:color="auto"/>
              <w:bottom w:val="single" w:sz="2" w:space="0" w:color="auto"/>
              <w:right w:val="single" w:sz="2" w:space="0" w:color="auto"/>
            </w:tcBorders>
          </w:tcPr>
          <w:p w14:paraId="3C620135" w14:textId="77777777" w:rsidR="00616968" w:rsidRPr="000F6836" w:rsidRDefault="00616968" w:rsidP="00915624">
            <w:pPr>
              <w:pStyle w:val="NormalLeft"/>
              <w:rPr>
                <w:lang w:val="en-GB"/>
              </w:rPr>
            </w:pPr>
            <w:r w:rsidRPr="000F6836">
              <w:rPr>
                <w:lang w:val="en-GB"/>
              </w:rPr>
              <w:lastRenderedPageBreak/>
              <w:t>R0200/C0060</w:t>
            </w:r>
          </w:p>
        </w:tc>
        <w:tc>
          <w:tcPr>
            <w:tcW w:w="2600" w:type="dxa"/>
            <w:tcBorders>
              <w:top w:val="single" w:sz="2" w:space="0" w:color="auto"/>
              <w:left w:val="single" w:sz="2" w:space="0" w:color="auto"/>
              <w:bottom w:val="single" w:sz="2" w:space="0" w:color="auto"/>
              <w:right w:val="single" w:sz="2" w:space="0" w:color="auto"/>
            </w:tcBorders>
          </w:tcPr>
          <w:p w14:paraId="16D51D15" w14:textId="77777777" w:rsidR="00616968" w:rsidRPr="000F6836" w:rsidRDefault="00616968" w:rsidP="00915624">
            <w:pPr>
              <w:pStyle w:val="NormalLeft"/>
              <w:rPr>
                <w:lang w:val="en-GB"/>
              </w:rPr>
            </w:pPr>
            <w:r w:rsidRPr="000F6836">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08C96568" w14:textId="77777777" w:rsidR="00616968" w:rsidRPr="000F6836" w:rsidRDefault="00616968" w:rsidP="00915624">
            <w:pPr>
              <w:pStyle w:val="NormalLeft"/>
              <w:rPr>
                <w:lang w:val="en-GB"/>
              </w:rPr>
            </w:pPr>
            <w:r w:rsidRPr="000F6836">
              <w:rPr>
                <w:lang w:val="en-GB"/>
              </w:rPr>
              <w:t>This is the net capital charge for health longevity risk, after adjustment for the loss absorbing capacity of technical provisions.</w:t>
            </w:r>
          </w:p>
          <w:p w14:paraId="3143F1CB" w14:textId="77777777" w:rsidR="00616968" w:rsidRPr="000F6836" w:rsidRDefault="00616968" w:rsidP="00915624">
            <w:pPr>
              <w:pStyle w:val="NormalLeft"/>
              <w:rPr>
                <w:lang w:val="en-GB"/>
              </w:rPr>
            </w:pPr>
            <w:r w:rsidRPr="000F6836">
              <w:rPr>
                <w:lang w:val="en-GB"/>
              </w:rPr>
              <w:t>If R0020/C0010=1, this item represents net capital charge for health longevity risk calculated using simplifications.</w:t>
            </w:r>
          </w:p>
        </w:tc>
      </w:tr>
      <w:tr w:rsidR="00616968" w:rsidRPr="000F6836" w14:paraId="7EED473C" w14:textId="77777777" w:rsidTr="00915624">
        <w:tc>
          <w:tcPr>
            <w:tcW w:w="1764" w:type="dxa"/>
            <w:tcBorders>
              <w:top w:val="single" w:sz="2" w:space="0" w:color="auto"/>
              <w:left w:val="single" w:sz="2" w:space="0" w:color="auto"/>
              <w:bottom w:val="single" w:sz="2" w:space="0" w:color="auto"/>
              <w:right w:val="single" w:sz="2" w:space="0" w:color="auto"/>
            </w:tcBorders>
          </w:tcPr>
          <w:p w14:paraId="0820070E" w14:textId="77777777" w:rsidR="00616968" w:rsidRPr="000F6836" w:rsidRDefault="00616968" w:rsidP="00915624">
            <w:pPr>
              <w:pStyle w:val="NormalLeft"/>
              <w:rPr>
                <w:lang w:val="en-GB"/>
              </w:rPr>
            </w:pPr>
            <w:r w:rsidRPr="000F6836">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4FBB47F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EC51BE2"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longevity risk, after the shock (permanent decrease in mortality rates).</w:t>
            </w:r>
          </w:p>
          <w:p w14:paraId="4ACB93AE" w14:textId="59400F84" w:rsidR="00616968" w:rsidRPr="000F6836" w:rsidRDefault="00616968" w:rsidP="00915624">
            <w:pPr>
              <w:pStyle w:val="NormalLeft"/>
              <w:rPr>
                <w:lang w:val="en-GB"/>
              </w:rPr>
            </w:pPr>
            <w:r w:rsidRPr="000F6836">
              <w:rPr>
                <w:lang w:val="en-GB"/>
              </w:rPr>
              <w:t xml:space="preserve">The amount of </w:t>
            </w:r>
            <w:ins w:id="71" w:author="Author">
              <w:r w:rsidR="00B27ECA" w:rsidRPr="000F6836">
                <w:rPr>
                  <w:lang w:val="en-GB"/>
                </w:rPr>
                <w:t xml:space="preserve">Technical Provisions </w:t>
              </w:r>
            </w:ins>
            <w:del w:id="7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BE67123" w14:textId="77777777" w:rsidTr="00915624">
        <w:tc>
          <w:tcPr>
            <w:tcW w:w="1764" w:type="dxa"/>
            <w:tcBorders>
              <w:top w:val="single" w:sz="2" w:space="0" w:color="auto"/>
              <w:left w:val="single" w:sz="2" w:space="0" w:color="auto"/>
              <w:bottom w:val="single" w:sz="2" w:space="0" w:color="auto"/>
              <w:right w:val="single" w:sz="2" w:space="0" w:color="auto"/>
            </w:tcBorders>
          </w:tcPr>
          <w:p w14:paraId="6FD2BE82" w14:textId="77777777" w:rsidR="00616968" w:rsidRPr="000F6836" w:rsidRDefault="00616968" w:rsidP="00915624">
            <w:pPr>
              <w:pStyle w:val="NormalLeft"/>
              <w:rPr>
                <w:lang w:val="en-GB"/>
              </w:rPr>
            </w:pPr>
            <w:r w:rsidRPr="000F6836">
              <w:rPr>
                <w:lang w:val="en-GB"/>
              </w:rPr>
              <w:t>R0200/C0080</w:t>
            </w:r>
          </w:p>
        </w:tc>
        <w:tc>
          <w:tcPr>
            <w:tcW w:w="2600" w:type="dxa"/>
            <w:tcBorders>
              <w:top w:val="single" w:sz="2" w:space="0" w:color="auto"/>
              <w:left w:val="single" w:sz="2" w:space="0" w:color="auto"/>
              <w:bottom w:val="single" w:sz="2" w:space="0" w:color="auto"/>
              <w:right w:val="single" w:sz="2" w:space="0" w:color="auto"/>
            </w:tcBorders>
          </w:tcPr>
          <w:p w14:paraId="02E368DB" w14:textId="77777777" w:rsidR="00616968" w:rsidRPr="000F6836" w:rsidRDefault="00616968" w:rsidP="00915624">
            <w:pPr>
              <w:pStyle w:val="NormalLeft"/>
              <w:rPr>
                <w:lang w:val="en-GB"/>
              </w:rPr>
            </w:pPr>
            <w:r w:rsidRPr="000F6836">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693A5520"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longevity risk.</w:t>
            </w:r>
          </w:p>
          <w:p w14:paraId="7DE095F9" w14:textId="77777777" w:rsidR="00616968" w:rsidRPr="000F6836" w:rsidRDefault="00616968" w:rsidP="00915624">
            <w:pPr>
              <w:pStyle w:val="NormalLeft"/>
              <w:rPr>
                <w:lang w:val="en-GB"/>
              </w:rPr>
            </w:pPr>
            <w:r w:rsidRPr="000F6836">
              <w:rPr>
                <w:lang w:val="en-GB"/>
              </w:rPr>
              <w:t>If R0020/C0010=1, this item represents gross capital charge for health longevity risk calculated using simplifications.</w:t>
            </w:r>
          </w:p>
        </w:tc>
      </w:tr>
      <w:tr w:rsidR="00616968" w:rsidRPr="000F6836" w14:paraId="626C3516" w14:textId="77777777" w:rsidTr="00915624">
        <w:tc>
          <w:tcPr>
            <w:tcW w:w="1764" w:type="dxa"/>
            <w:tcBorders>
              <w:top w:val="single" w:sz="2" w:space="0" w:color="auto"/>
              <w:left w:val="single" w:sz="2" w:space="0" w:color="auto"/>
              <w:bottom w:val="single" w:sz="2" w:space="0" w:color="auto"/>
              <w:right w:val="single" w:sz="2" w:space="0" w:color="auto"/>
            </w:tcBorders>
          </w:tcPr>
          <w:p w14:paraId="428F12F9" w14:textId="77777777" w:rsidR="00616968" w:rsidRPr="000F6836" w:rsidRDefault="00616968" w:rsidP="00915624">
            <w:pPr>
              <w:pStyle w:val="NormalLeft"/>
              <w:rPr>
                <w:lang w:val="en-GB"/>
              </w:rPr>
            </w:pPr>
            <w:r w:rsidRPr="000F6836">
              <w:rPr>
                <w:lang w:val="en-GB"/>
              </w:rPr>
              <w:t>R0300/C0060</w:t>
            </w:r>
          </w:p>
        </w:tc>
        <w:tc>
          <w:tcPr>
            <w:tcW w:w="2600" w:type="dxa"/>
            <w:tcBorders>
              <w:top w:val="single" w:sz="2" w:space="0" w:color="auto"/>
              <w:left w:val="single" w:sz="2" w:space="0" w:color="auto"/>
              <w:bottom w:val="single" w:sz="2" w:space="0" w:color="auto"/>
              <w:right w:val="single" w:sz="2" w:space="0" w:color="auto"/>
            </w:tcBorders>
          </w:tcPr>
          <w:p w14:paraId="05D7AA56"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3DAE4A7B" w14:textId="77777777" w:rsidR="00616968" w:rsidRPr="000F6836" w:rsidRDefault="00616968" w:rsidP="00915624">
            <w:pPr>
              <w:pStyle w:val="NormalLeft"/>
              <w:rPr>
                <w:lang w:val="en-GB"/>
              </w:rPr>
            </w:pPr>
            <w:r w:rsidRPr="000F6836">
              <w:rPr>
                <w:lang w:val="en-GB"/>
              </w:rPr>
              <w:t>This is the net capital charge for health disability — morbidity risk, after adjustment for the loss absorbing capacity of technical provisions.</w:t>
            </w:r>
          </w:p>
        </w:tc>
      </w:tr>
      <w:tr w:rsidR="00616968" w:rsidRPr="000F6836" w14:paraId="4A1B4EDE" w14:textId="77777777" w:rsidTr="00915624">
        <w:tc>
          <w:tcPr>
            <w:tcW w:w="1764" w:type="dxa"/>
            <w:tcBorders>
              <w:top w:val="single" w:sz="2" w:space="0" w:color="auto"/>
              <w:left w:val="single" w:sz="2" w:space="0" w:color="auto"/>
              <w:bottom w:val="single" w:sz="2" w:space="0" w:color="auto"/>
              <w:right w:val="single" w:sz="2" w:space="0" w:color="auto"/>
            </w:tcBorders>
          </w:tcPr>
          <w:p w14:paraId="6C3D761D" w14:textId="77777777" w:rsidR="00616968" w:rsidRPr="000F6836" w:rsidRDefault="00616968" w:rsidP="00915624">
            <w:pPr>
              <w:pStyle w:val="NormalLeft"/>
              <w:rPr>
                <w:lang w:val="en-GB"/>
              </w:rPr>
            </w:pPr>
            <w:r w:rsidRPr="000F6836">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0CE930AC"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68FCECF4"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w:t>
            </w:r>
          </w:p>
        </w:tc>
      </w:tr>
      <w:tr w:rsidR="00616968" w:rsidRPr="000F6836" w14:paraId="3AA9C799" w14:textId="77777777" w:rsidTr="00915624">
        <w:tc>
          <w:tcPr>
            <w:tcW w:w="1764" w:type="dxa"/>
            <w:tcBorders>
              <w:top w:val="single" w:sz="2" w:space="0" w:color="auto"/>
              <w:left w:val="single" w:sz="2" w:space="0" w:color="auto"/>
              <w:bottom w:val="single" w:sz="2" w:space="0" w:color="auto"/>
              <w:right w:val="single" w:sz="2" w:space="0" w:color="auto"/>
            </w:tcBorders>
          </w:tcPr>
          <w:p w14:paraId="14AD68A7" w14:textId="77777777" w:rsidR="00616968" w:rsidRPr="000F6836" w:rsidRDefault="00616968" w:rsidP="00915624">
            <w:pPr>
              <w:pStyle w:val="NormalLeft"/>
              <w:rPr>
                <w:lang w:val="en-GB"/>
              </w:rPr>
            </w:pPr>
            <w:r w:rsidRPr="000F6836">
              <w:rPr>
                <w:lang w:val="en-GB"/>
              </w:rPr>
              <w:t>R0310/C0060</w:t>
            </w:r>
          </w:p>
        </w:tc>
        <w:tc>
          <w:tcPr>
            <w:tcW w:w="2600" w:type="dxa"/>
            <w:tcBorders>
              <w:top w:val="single" w:sz="2" w:space="0" w:color="auto"/>
              <w:left w:val="single" w:sz="2" w:space="0" w:color="auto"/>
              <w:bottom w:val="single" w:sz="2" w:space="0" w:color="auto"/>
              <w:right w:val="single" w:sz="2" w:space="0" w:color="auto"/>
            </w:tcBorders>
          </w:tcPr>
          <w:p w14:paraId="5B948584"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BD2F14B" w14:textId="77777777" w:rsidR="00616968" w:rsidRPr="000F6836" w:rsidRDefault="00616968" w:rsidP="00915624">
            <w:pPr>
              <w:pStyle w:val="NormalLeft"/>
              <w:rPr>
                <w:lang w:val="en-GB"/>
              </w:rPr>
            </w:pPr>
            <w:r w:rsidRPr="000F6836">
              <w:rPr>
                <w:lang w:val="en-GB"/>
              </w:rPr>
              <w:t>This is the net capital charge for health disability — morbidity risk — Medical expense, after adjustment for the loss absorbing capacity of technical provisions.</w:t>
            </w:r>
          </w:p>
          <w:p w14:paraId="167FAA02" w14:textId="77777777" w:rsidR="00616968" w:rsidRPr="000F6836" w:rsidRDefault="00616968" w:rsidP="00915624">
            <w:pPr>
              <w:pStyle w:val="NormalLeft"/>
              <w:rPr>
                <w:lang w:val="en-GB"/>
              </w:rPr>
            </w:pPr>
            <w:r w:rsidRPr="000F6836">
              <w:rPr>
                <w:lang w:val="en-GB"/>
              </w:rPr>
              <w:t>If R0030/C0010=1, this item represents net capital charge for health disability — morbidity risk — Medical expense calculated using simplifications.</w:t>
            </w:r>
          </w:p>
        </w:tc>
      </w:tr>
      <w:tr w:rsidR="00616968" w:rsidRPr="000F6836" w14:paraId="673DC068" w14:textId="77777777" w:rsidTr="00915624">
        <w:tc>
          <w:tcPr>
            <w:tcW w:w="1764" w:type="dxa"/>
            <w:tcBorders>
              <w:top w:val="single" w:sz="2" w:space="0" w:color="auto"/>
              <w:left w:val="single" w:sz="2" w:space="0" w:color="auto"/>
              <w:bottom w:val="single" w:sz="2" w:space="0" w:color="auto"/>
              <w:right w:val="single" w:sz="2" w:space="0" w:color="auto"/>
            </w:tcBorders>
          </w:tcPr>
          <w:p w14:paraId="1E5B0D41" w14:textId="77777777" w:rsidR="00616968" w:rsidRPr="000F6836" w:rsidRDefault="00616968" w:rsidP="00915624">
            <w:pPr>
              <w:pStyle w:val="NormalLeft"/>
              <w:rPr>
                <w:lang w:val="en-GB"/>
              </w:rPr>
            </w:pPr>
            <w:r w:rsidRPr="000F6836">
              <w:rPr>
                <w:lang w:val="en-GB"/>
              </w:rPr>
              <w:lastRenderedPageBreak/>
              <w:t>R0310/C0080</w:t>
            </w:r>
          </w:p>
        </w:tc>
        <w:tc>
          <w:tcPr>
            <w:tcW w:w="2600" w:type="dxa"/>
            <w:tcBorders>
              <w:top w:val="single" w:sz="2" w:space="0" w:color="auto"/>
              <w:left w:val="single" w:sz="2" w:space="0" w:color="auto"/>
              <w:bottom w:val="single" w:sz="2" w:space="0" w:color="auto"/>
              <w:right w:val="single" w:sz="2" w:space="0" w:color="auto"/>
            </w:tcBorders>
          </w:tcPr>
          <w:p w14:paraId="261833D5"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893538"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Medical expense.</w:t>
            </w:r>
          </w:p>
          <w:p w14:paraId="6FCB59B7" w14:textId="77777777" w:rsidR="00616968" w:rsidRPr="000F6836" w:rsidRDefault="00616968" w:rsidP="00915624">
            <w:pPr>
              <w:pStyle w:val="NormalLeft"/>
              <w:rPr>
                <w:lang w:val="en-GB"/>
              </w:rPr>
            </w:pPr>
            <w:r w:rsidRPr="000F6836">
              <w:rPr>
                <w:lang w:val="en-GB"/>
              </w:rPr>
              <w:t>If R0030/C0010=1, this item represents gross capital charge for health disability — morbidity risk — Medical expense calculated using simplifications.</w:t>
            </w:r>
          </w:p>
        </w:tc>
      </w:tr>
      <w:tr w:rsidR="00616968" w:rsidRPr="000F6836" w14:paraId="668FE585" w14:textId="77777777" w:rsidTr="00915624">
        <w:tc>
          <w:tcPr>
            <w:tcW w:w="1764" w:type="dxa"/>
            <w:tcBorders>
              <w:top w:val="single" w:sz="2" w:space="0" w:color="auto"/>
              <w:left w:val="single" w:sz="2" w:space="0" w:color="auto"/>
              <w:bottom w:val="single" w:sz="2" w:space="0" w:color="auto"/>
              <w:right w:val="single" w:sz="2" w:space="0" w:color="auto"/>
            </w:tcBorders>
          </w:tcPr>
          <w:p w14:paraId="470B4A98" w14:textId="77777777" w:rsidR="00616968" w:rsidRPr="000F6836" w:rsidRDefault="00616968" w:rsidP="00915624">
            <w:pPr>
              <w:pStyle w:val="NormalLeft"/>
              <w:rPr>
                <w:lang w:val="en-GB"/>
              </w:rPr>
            </w:pPr>
            <w:r w:rsidRPr="000F6836">
              <w:rPr>
                <w:lang w:val="en-GB"/>
              </w:rPr>
              <w:t>R0320/C0020</w:t>
            </w:r>
          </w:p>
        </w:tc>
        <w:tc>
          <w:tcPr>
            <w:tcW w:w="2600" w:type="dxa"/>
            <w:tcBorders>
              <w:top w:val="single" w:sz="2" w:space="0" w:color="auto"/>
              <w:left w:val="single" w:sz="2" w:space="0" w:color="auto"/>
              <w:bottom w:val="single" w:sz="2" w:space="0" w:color="auto"/>
              <w:right w:val="single" w:sz="2" w:space="0" w:color="auto"/>
            </w:tcBorders>
          </w:tcPr>
          <w:p w14:paraId="173989E1" w14:textId="77777777" w:rsidR="00616968" w:rsidRPr="000F6836" w:rsidRDefault="00616968" w:rsidP="00915624">
            <w:pPr>
              <w:pStyle w:val="NormalLeft"/>
              <w:rPr>
                <w:lang w:val="en-GB"/>
              </w:rPr>
            </w:pPr>
            <w:r w:rsidRPr="000F6836">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6B3C5B"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increase of medical payments, before the shock.</w:t>
            </w:r>
          </w:p>
          <w:p w14:paraId="4DF72AB3"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1E2E0559"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62105670" w14:textId="77777777" w:rsidTr="00915624">
        <w:tc>
          <w:tcPr>
            <w:tcW w:w="1764" w:type="dxa"/>
            <w:tcBorders>
              <w:top w:val="single" w:sz="2" w:space="0" w:color="auto"/>
              <w:left w:val="single" w:sz="2" w:space="0" w:color="auto"/>
              <w:bottom w:val="single" w:sz="2" w:space="0" w:color="auto"/>
              <w:right w:val="single" w:sz="2" w:space="0" w:color="auto"/>
            </w:tcBorders>
          </w:tcPr>
          <w:p w14:paraId="39651661" w14:textId="77777777" w:rsidR="00616968" w:rsidRPr="000F6836" w:rsidRDefault="00616968" w:rsidP="00915624">
            <w:pPr>
              <w:pStyle w:val="NormalLeft"/>
              <w:rPr>
                <w:lang w:val="en-GB"/>
              </w:rPr>
            </w:pPr>
            <w:r w:rsidRPr="000F6836">
              <w:rPr>
                <w:lang w:val="en-GB"/>
              </w:rPr>
              <w:t>R0320/C0030</w:t>
            </w:r>
          </w:p>
        </w:tc>
        <w:tc>
          <w:tcPr>
            <w:tcW w:w="2600" w:type="dxa"/>
            <w:tcBorders>
              <w:top w:val="single" w:sz="2" w:space="0" w:color="auto"/>
              <w:left w:val="single" w:sz="2" w:space="0" w:color="auto"/>
              <w:bottom w:val="single" w:sz="2" w:space="0" w:color="auto"/>
              <w:right w:val="single" w:sz="2" w:space="0" w:color="auto"/>
            </w:tcBorders>
          </w:tcPr>
          <w:p w14:paraId="761852C3" w14:textId="77777777" w:rsidR="00616968" w:rsidRPr="000F6836" w:rsidRDefault="00616968" w:rsidP="00915624">
            <w:pPr>
              <w:pStyle w:val="NormalLeft"/>
              <w:rPr>
                <w:lang w:val="en-GB"/>
              </w:rPr>
            </w:pPr>
            <w:r w:rsidRPr="000F6836">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E2C06A4"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Medical expense charge due to an increase of medical payments, before the shock.</w:t>
            </w:r>
          </w:p>
          <w:p w14:paraId="1A07888A" w14:textId="4AE343B6" w:rsidR="00616968" w:rsidRPr="000F6836" w:rsidRDefault="00616968" w:rsidP="00915624">
            <w:pPr>
              <w:pStyle w:val="NormalLeft"/>
              <w:rPr>
                <w:lang w:val="en-GB"/>
              </w:rPr>
            </w:pPr>
            <w:r w:rsidRPr="000F6836">
              <w:rPr>
                <w:lang w:val="en-GB"/>
              </w:rPr>
              <w:t xml:space="preserve">The amount of </w:t>
            </w:r>
            <w:ins w:id="73" w:author="Author">
              <w:r w:rsidR="00B27ECA" w:rsidRPr="000F6836">
                <w:rPr>
                  <w:lang w:val="en-GB"/>
                </w:rPr>
                <w:t xml:space="preserve">Technical Provisions </w:t>
              </w:r>
            </w:ins>
            <w:del w:id="74" w:author="Author">
              <w:r w:rsidRPr="000F6836" w:rsidDel="00B27ECA">
                <w:rPr>
                  <w:lang w:val="en-GB"/>
                </w:rPr>
                <w:delText xml:space="preserve">TP </w:delText>
              </w:r>
            </w:del>
            <w:r w:rsidRPr="000F6836">
              <w:rPr>
                <w:lang w:val="en-GB"/>
              </w:rPr>
              <w:t>shall be net of reinsurance and SPV recoverables.</w:t>
            </w:r>
          </w:p>
          <w:p w14:paraId="2E0DCA2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39B695AA" w14:textId="77777777" w:rsidTr="00915624">
        <w:tc>
          <w:tcPr>
            <w:tcW w:w="1764" w:type="dxa"/>
            <w:tcBorders>
              <w:top w:val="single" w:sz="2" w:space="0" w:color="auto"/>
              <w:left w:val="single" w:sz="2" w:space="0" w:color="auto"/>
              <w:bottom w:val="single" w:sz="2" w:space="0" w:color="auto"/>
              <w:right w:val="single" w:sz="2" w:space="0" w:color="auto"/>
            </w:tcBorders>
          </w:tcPr>
          <w:p w14:paraId="27D0E998" w14:textId="77777777" w:rsidR="00616968" w:rsidRPr="000F6836" w:rsidRDefault="00616968" w:rsidP="00915624">
            <w:pPr>
              <w:pStyle w:val="NormalLeft"/>
              <w:rPr>
                <w:lang w:val="en-GB"/>
              </w:rPr>
            </w:pPr>
            <w:r w:rsidRPr="000F6836">
              <w:rPr>
                <w:lang w:val="en-GB"/>
              </w:rPr>
              <w:t>R0320/C0040</w:t>
            </w:r>
          </w:p>
        </w:tc>
        <w:tc>
          <w:tcPr>
            <w:tcW w:w="2600" w:type="dxa"/>
            <w:tcBorders>
              <w:top w:val="single" w:sz="2" w:space="0" w:color="auto"/>
              <w:left w:val="single" w:sz="2" w:space="0" w:color="auto"/>
              <w:bottom w:val="single" w:sz="2" w:space="0" w:color="auto"/>
              <w:right w:val="single" w:sz="2" w:space="0" w:color="auto"/>
            </w:tcBorders>
          </w:tcPr>
          <w:p w14:paraId="149E3D12" w14:textId="77777777" w:rsidR="00616968" w:rsidRPr="000F6836" w:rsidRDefault="00616968" w:rsidP="00915624">
            <w:pPr>
              <w:pStyle w:val="NormalLeft"/>
              <w:rPr>
                <w:lang w:val="en-GB"/>
              </w:rPr>
            </w:pPr>
            <w:r w:rsidRPr="000F6836">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5998EA5"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increase of medical payments, after the shock (i.e. as prescribed by standard formula).</w:t>
            </w:r>
          </w:p>
          <w:p w14:paraId="3F01FEC6"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4A97B990"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7FE48B40" w14:textId="77777777" w:rsidTr="00915624">
        <w:tc>
          <w:tcPr>
            <w:tcW w:w="1764" w:type="dxa"/>
            <w:tcBorders>
              <w:top w:val="single" w:sz="2" w:space="0" w:color="auto"/>
              <w:left w:val="single" w:sz="2" w:space="0" w:color="auto"/>
              <w:bottom w:val="single" w:sz="2" w:space="0" w:color="auto"/>
              <w:right w:val="single" w:sz="2" w:space="0" w:color="auto"/>
            </w:tcBorders>
          </w:tcPr>
          <w:p w14:paraId="2C98781F" w14:textId="77777777" w:rsidR="00616968" w:rsidRPr="000F6836" w:rsidRDefault="00616968" w:rsidP="00915624">
            <w:pPr>
              <w:pStyle w:val="NormalLeft"/>
              <w:rPr>
                <w:lang w:val="en-GB"/>
              </w:rPr>
            </w:pPr>
            <w:r w:rsidRPr="000F6836">
              <w:rPr>
                <w:lang w:val="en-GB"/>
              </w:rPr>
              <w:t>R0320/C0050</w:t>
            </w:r>
          </w:p>
        </w:tc>
        <w:tc>
          <w:tcPr>
            <w:tcW w:w="2600" w:type="dxa"/>
            <w:tcBorders>
              <w:top w:val="single" w:sz="2" w:space="0" w:color="auto"/>
              <w:left w:val="single" w:sz="2" w:space="0" w:color="auto"/>
              <w:bottom w:val="single" w:sz="2" w:space="0" w:color="auto"/>
              <w:right w:val="single" w:sz="2" w:space="0" w:color="auto"/>
            </w:tcBorders>
          </w:tcPr>
          <w:p w14:paraId="7044FD2C"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1B17ED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15CC41F" w14:textId="011C45D7" w:rsidR="00616968" w:rsidRPr="000F6836" w:rsidRDefault="00616968" w:rsidP="00915624">
            <w:pPr>
              <w:pStyle w:val="NormalLeft"/>
              <w:rPr>
                <w:lang w:val="en-GB"/>
              </w:rPr>
            </w:pPr>
            <w:r w:rsidRPr="000F6836">
              <w:rPr>
                <w:lang w:val="en-GB"/>
              </w:rPr>
              <w:t xml:space="preserve">The amount of </w:t>
            </w:r>
            <w:ins w:id="75" w:author="Author">
              <w:r w:rsidR="00B27ECA" w:rsidRPr="000F6836">
                <w:rPr>
                  <w:lang w:val="en-GB"/>
                </w:rPr>
                <w:t xml:space="preserve">Technical Provisions </w:t>
              </w:r>
            </w:ins>
            <w:del w:id="76" w:author="Author">
              <w:r w:rsidRPr="000F6836" w:rsidDel="00B27ECA">
                <w:rPr>
                  <w:lang w:val="en-GB"/>
                </w:rPr>
                <w:delText xml:space="preserve">TP </w:delText>
              </w:r>
            </w:del>
            <w:r w:rsidRPr="000F6836">
              <w:rPr>
                <w:lang w:val="en-GB"/>
              </w:rPr>
              <w:t>shall be net of reinsurance and SPV recoverables.</w:t>
            </w:r>
          </w:p>
          <w:p w14:paraId="4EDC98F3"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57A859A" w14:textId="77777777" w:rsidTr="00915624">
        <w:tc>
          <w:tcPr>
            <w:tcW w:w="1764" w:type="dxa"/>
            <w:tcBorders>
              <w:top w:val="single" w:sz="2" w:space="0" w:color="auto"/>
              <w:left w:val="single" w:sz="2" w:space="0" w:color="auto"/>
              <w:bottom w:val="single" w:sz="2" w:space="0" w:color="auto"/>
              <w:right w:val="single" w:sz="2" w:space="0" w:color="auto"/>
            </w:tcBorders>
          </w:tcPr>
          <w:p w14:paraId="7DBF0271" w14:textId="77777777" w:rsidR="00616968" w:rsidRPr="000F6836" w:rsidRDefault="00616968" w:rsidP="00915624">
            <w:pPr>
              <w:pStyle w:val="NormalLeft"/>
              <w:rPr>
                <w:lang w:val="en-GB"/>
              </w:rPr>
            </w:pPr>
            <w:r w:rsidRPr="000F6836">
              <w:rPr>
                <w:lang w:val="en-GB"/>
              </w:rPr>
              <w:lastRenderedPageBreak/>
              <w:t>R0320/C0060</w:t>
            </w:r>
          </w:p>
        </w:tc>
        <w:tc>
          <w:tcPr>
            <w:tcW w:w="2600" w:type="dxa"/>
            <w:tcBorders>
              <w:top w:val="single" w:sz="2" w:space="0" w:color="auto"/>
              <w:left w:val="single" w:sz="2" w:space="0" w:color="auto"/>
              <w:bottom w:val="single" w:sz="2" w:space="0" w:color="auto"/>
              <w:right w:val="single" w:sz="2" w:space="0" w:color="auto"/>
            </w:tcBorders>
          </w:tcPr>
          <w:p w14:paraId="23CDB458"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58C6139" w14:textId="77777777" w:rsidR="00616968" w:rsidRPr="000F6836" w:rsidRDefault="00616968" w:rsidP="00915624">
            <w:pPr>
              <w:pStyle w:val="NormalLeft"/>
              <w:rPr>
                <w:lang w:val="en-GB"/>
              </w:rPr>
            </w:pPr>
            <w:r w:rsidRPr="000F6836">
              <w:rPr>
                <w:lang w:val="en-GB"/>
              </w:rPr>
              <w:t>This is the net capital charge for health disability — morbidity risk — Medical expense — increase of medical payments, after adjustment for the loss absorbing capacity of technical provisions. If R0030/C0010=1, this row shall not be filled in.</w:t>
            </w:r>
          </w:p>
        </w:tc>
      </w:tr>
      <w:tr w:rsidR="00616968" w:rsidRPr="000F6836" w14:paraId="10945520" w14:textId="77777777" w:rsidTr="00915624">
        <w:tc>
          <w:tcPr>
            <w:tcW w:w="1764" w:type="dxa"/>
            <w:tcBorders>
              <w:top w:val="single" w:sz="2" w:space="0" w:color="auto"/>
              <w:left w:val="single" w:sz="2" w:space="0" w:color="auto"/>
              <w:bottom w:val="single" w:sz="2" w:space="0" w:color="auto"/>
              <w:right w:val="single" w:sz="2" w:space="0" w:color="auto"/>
            </w:tcBorders>
          </w:tcPr>
          <w:p w14:paraId="186419C6" w14:textId="77777777" w:rsidR="00616968" w:rsidRPr="000F6836" w:rsidRDefault="00616968" w:rsidP="00915624">
            <w:pPr>
              <w:pStyle w:val="NormalLeft"/>
              <w:rPr>
                <w:lang w:val="en-GB"/>
              </w:rPr>
            </w:pPr>
            <w:r w:rsidRPr="000F6836">
              <w:rPr>
                <w:lang w:val="en-GB"/>
              </w:rPr>
              <w:t>R0320/C0070</w:t>
            </w:r>
          </w:p>
        </w:tc>
        <w:tc>
          <w:tcPr>
            <w:tcW w:w="2600" w:type="dxa"/>
            <w:tcBorders>
              <w:top w:val="single" w:sz="2" w:space="0" w:color="auto"/>
              <w:left w:val="single" w:sz="2" w:space="0" w:color="auto"/>
              <w:bottom w:val="single" w:sz="2" w:space="0" w:color="auto"/>
              <w:right w:val="single" w:sz="2" w:space="0" w:color="auto"/>
            </w:tcBorders>
          </w:tcPr>
          <w:p w14:paraId="533D7694"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7FAE7B3"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6F97B95B" w14:textId="67EA5525" w:rsidR="00616968" w:rsidRPr="000F6836" w:rsidRDefault="00616968" w:rsidP="00915624">
            <w:pPr>
              <w:pStyle w:val="NormalLeft"/>
              <w:rPr>
                <w:lang w:val="en-GB"/>
              </w:rPr>
            </w:pPr>
            <w:r w:rsidRPr="000F6836">
              <w:rPr>
                <w:lang w:val="en-GB"/>
              </w:rPr>
              <w:t xml:space="preserve">The amount of </w:t>
            </w:r>
            <w:ins w:id="77" w:author="Author">
              <w:r w:rsidR="00B27ECA" w:rsidRPr="000F6836">
                <w:rPr>
                  <w:lang w:val="en-GB"/>
                </w:rPr>
                <w:t xml:space="preserve">Technical Provisions </w:t>
              </w:r>
            </w:ins>
            <w:del w:id="78" w:author="Author">
              <w:r w:rsidRPr="000F6836" w:rsidDel="00B27ECA">
                <w:rPr>
                  <w:lang w:val="en-GB"/>
                </w:rPr>
                <w:delText xml:space="preserve">TP </w:delText>
              </w:r>
            </w:del>
            <w:r w:rsidRPr="000F6836">
              <w:rPr>
                <w:lang w:val="en-GB"/>
              </w:rPr>
              <w:t>shall be net of reinsurance and SPV recoverables.</w:t>
            </w:r>
          </w:p>
          <w:p w14:paraId="2AAED7AA"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52BD876" w14:textId="77777777" w:rsidTr="00915624">
        <w:tc>
          <w:tcPr>
            <w:tcW w:w="1764" w:type="dxa"/>
            <w:tcBorders>
              <w:top w:val="single" w:sz="2" w:space="0" w:color="auto"/>
              <w:left w:val="single" w:sz="2" w:space="0" w:color="auto"/>
              <w:bottom w:val="single" w:sz="2" w:space="0" w:color="auto"/>
              <w:right w:val="single" w:sz="2" w:space="0" w:color="auto"/>
            </w:tcBorders>
          </w:tcPr>
          <w:p w14:paraId="2592613A" w14:textId="77777777" w:rsidR="00616968" w:rsidRPr="000F6836" w:rsidRDefault="00616968" w:rsidP="00915624">
            <w:pPr>
              <w:pStyle w:val="NormalLeft"/>
              <w:rPr>
                <w:lang w:val="en-GB"/>
              </w:rPr>
            </w:pPr>
            <w:r w:rsidRPr="000F6836">
              <w:rPr>
                <w:lang w:val="en-GB"/>
              </w:rPr>
              <w:t>R0320/C0080</w:t>
            </w:r>
          </w:p>
        </w:tc>
        <w:tc>
          <w:tcPr>
            <w:tcW w:w="2600" w:type="dxa"/>
            <w:tcBorders>
              <w:top w:val="single" w:sz="2" w:space="0" w:color="auto"/>
              <w:left w:val="single" w:sz="2" w:space="0" w:color="auto"/>
              <w:bottom w:val="single" w:sz="2" w:space="0" w:color="auto"/>
              <w:right w:val="single" w:sz="2" w:space="0" w:color="auto"/>
            </w:tcBorders>
          </w:tcPr>
          <w:p w14:paraId="7BA8B52D"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23B67A7"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Medical expense — increase of medical payments.</w:t>
            </w:r>
          </w:p>
          <w:p w14:paraId="0C041F27"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28579A98" w14:textId="77777777" w:rsidTr="00915624">
        <w:tc>
          <w:tcPr>
            <w:tcW w:w="1764" w:type="dxa"/>
            <w:tcBorders>
              <w:top w:val="single" w:sz="2" w:space="0" w:color="auto"/>
              <w:left w:val="single" w:sz="2" w:space="0" w:color="auto"/>
              <w:bottom w:val="single" w:sz="2" w:space="0" w:color="auto"/>
              <w:right w:val="single" w:sz="2" w:space="0" w:color="auto"/>
            </w:tcBorders>
          </w:tcPr>
          <w:p w14:paraId="4E1BF0AC" w14:textId="77777777" w:rsidR="00616968" w:rsidRPr="000F6836" w:rsidRDefault="00616968" w:rsidP="00915624">
            <w:pPr>
              <w:pStyle w:val="NormalLeft"/>
              <w:rPr>
                <w:lang w:val="en-GB"/>
              </w:rPr>
            </w:pPr>
            <w:r w:rsidRPr="000F6836">
              <w:rPr>
                <w:lang w:val="en-GB"/>
              </w:rPr>
              <w:t>R0330/C0020</w:t>
            </w:r>
          </w:p>
        </w:tc>
        <w:tc>
          <w:tcPr>
            <w:tcW w:w="2600" w:type="dxa"/>
            <w:tcBorders>
              <w:top w:val="single" w:sz="2" w:space="0" w:color="auto"/>
              <w:left w:val="single" w:sz="2" w:space="0" w:color="auto"/>
              <w:bottom w:val="single" w:sz="2" w:space="0" w:color="auto"/>
              <w:right w:val="single" w:sz="2" w:space="0" w:color="auto"/>
            </w:tcBorders>
          </w:tcPr>
          <w:p w14:paraId="20ECCD1B" w14:textId="77777777" w:rsidR="00616968" w:rsidRPr="000F6836" w:rsidRDefault="00616968" w:rsidP="00915624">
            <w:pPr>
              <w:pStyle w:val="NormalLeft"/>
              <w:rPr>
                <w:lang w:val="en-GB"/>
              </w:rPr>
            </w:pPr>
            <w:r w:rsidRPr="000F6836">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7853763"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decrease of medical payments, before the shock.</w:t>
            </w:r>
          </w:p>
          <w:p w14:paraId="0CAA9BBF"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0825AC8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0674DC61" w14:textId="77777777" w:rsidTr="00915624">
        <w:tc>
          <w:tcPr>
            <w:tcW w:w="1764" w:type="dxa"/>
            <w:tcBorders>
              <w:top w:val="single" w:sz="2" w:space="0" w:color="auto"/>
              <w:left w:val="single" w:sz="2" w:space="0" w:color="auto"/>
              <w:bottom w:val="single" w:sz="2" w:space="0" w:color="auto"/>
              <w:right w:val="single" w:sz="2" w:space="0" w:color="auto"/>
            </w:tcBorders>
          </w:tcPr>
          <w:p w14:paraId="43D288DE" w14:textId="77777777" w:rsidR="00616968" w:rsidRPr="000F6836" w:rsidRDefault="00616968" w:rsidP="00915624">
            <w:pPr>
              <w:pStyle w:val="NormalLeft"/>
              <w:rPr>
                <w:lang w:val="en-GB"/>
              </w:rPr>
            </w:pPr>
            <w:r w:rsidRPr="000F6836">
              <w:rPr>
                <w:lang w:val="en-GB"/>
              </w:rPr>
              <w:t>R0330/C0030</w:t>
            </w:r>
          </w:p>
        </w:tc>
        <w:tc>
          <w:tcPr>
            <w:tcW w:w="2600" w:type="dxa"/>
            <w:tcBorders>
              <w:top w:val="single" w:sz="2" w:space="0" w:color="auto"/>
              <w:left w:val="single" w:sz="2" w:space="0" w:color="auto"/>
              <w:bottom w:val="single" w:sz="2" w:space="0" w:color="auto"/>
              <w:right w:val="single" w:sz="2" w:space="0" w:color="auto"/>
            </w:tcBorders>
          </w:tcPr>
          <w:p w14:paraId="7ED989B5" w14:textId="77777777" w:rsidR="00616968" w:rsidRPr="000F6836" w:rsidRDefault="00616968" w:rsidP="00915624">
            <w:pPr>
              <w:pStyle w:val="NormalLeft"/>
              <w:rPr>
                <w:lang w:val="en-GB"/>
              </w:rPr>
            </w:pPr>
            <w:r w:rsidRPr="000F6836">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A84D585"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Medical expense charge due to an decrease of medical payments, before the shock.</w:t>
            </w:r>
          </w:p>
          <w:p w14:paraId="55003764" w14:textId="1DBC4E25" w:rsidR="00616968" w:rsidRPr="000F6836" w:rsidRDefault="00616968" w:rsidP="00915624">
            <w:pPr>
              <w:pStyle w:val="NormalLeft"/>
              <w:rPr>
                <w:lang w:val="en-GB"/>
              </w:rPr>
            </w:pPr>
            <w:r w:rsidRPr="000F6836">
              <w:rPr>
                <w:lang w:val="en-GB"/>
              </w:rPr>
              <w:t xml:space="preserve">The amount of </w:t>
            </w:r>
            <w:ins w:id="79" w:author="Author">
              <w:r w:rsidR="00B27ECA" w:rsidRPr="000F6836">
                <w:rPr>
                  <w:lang w:val="en-GB"/>
                </w:rPr>
                <w:t xml:space="preserve">Technical Provisions </w:t>
              </w:r>
            </w:ins>
            <w:del w:id="80" w:author="Author">
              <w:r w:rsidRPr="000F6836" w:rsidDel="00B27ECA">
                <w:rPr>
                  <w:lang w:val="en-GB"/>
                </w:rPr>
                <w:delText xml:space="preserve">TP </w:delText>
              </w:r>
            </w:del>
            <w:r w:rsidRPr="000F6836">
              <w:rPr>
                <w:lang w:val="en-GB"/>
              </w:rPr>
              <w:t>shall be net of reinsurance and SPV recoverables.</w:t>
            </w:r>
          </w:p>
          <w:p w14:paraId="0459DCB6"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7B0F0AFA" w14:textId="77777777" w:rsidTr="00915624">
        <w:tc>
          <w:tcPr>
            <w:tcW w:w="1764" w:type="dxa"/>
            <w:tcBorders>
              <w:top w:val="single" w:sz="2" w:space="0" w:color="auto"/>
              <w:left w:val="single" w:sz="2" w:space="0" w:color="auto"/>
              <w:bottom w:val="single" w:sz="2" w:space="0" w:color="auto"/>
              <w:right w:val="single" w:sz="2" w:space="0" w:color="auto"/>
            </w:tcBorders>
          </w:tcPr>
          <w:p w14:paraId="4C3739CC" w14:textId="77777777" w:rsidR="00616968" w:rsidRPr="000F6836" w:rsidRDefault="00616968" w:rsidP="00915624">
            <w:pPr>
              <w:pStyle w:val="NormalLeft"/>
              <w:rPr>
                <w:lang w:val="en-GB"/>
              </w:rPr>
            </w:pPr>
            <w:r w:rsidRPr="000F6836">
              <w:rPr>
                <w:lang w:val="en-GB"/>
              </w:rPr>
              <w:lastRenderedPageBreak/>
              <w:t>R0330/C0040</w:t>
            </w:r>
          </w:p>
        </w:tc>
        <w:tc>
          <w:tcPr>
            <w:tcW w:w="2600" w:type="dxa"/>
            <w:tcBorders>
              <w:top w:val="single" w:sz="2" w:space="0" w:color="auto"/>
              <w:left w:val="single" w:sz="2" w:space="0" w:color="auto"/>
              <w:bottom w:val="single" w:sz="2" w:space="0" w:color="auto"/>
              <w:right w:val="single" w:sz="2" w:space="0" w:color="auto"/>
            </w:tcBorders>
          </w:tcPr>
          <w:p w14:paraId="7DB128AA" w14:textId="77777777" w:rsidR="00616968" w:rsidRPr="000F6836" w:rsidRDefault="00616968" w:rsidP="00915624">
            <w:pPr>
              <w:pStyle w:val="NormalLeft"/>
              <w:rPr>
                <w:lang w:val="en-GB"/>
              </w:rPr>
            </w:pPr>
            <w:r w:rsidRPr="000F6836">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071EEA2"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Medical expense charge due to an decrease of medical payments, after the shock (i.e. as prescribed by standard formula).</w:t>
            </w:r>
          </w:p>
          <w:p w14:paraId="7DDC6D7A" w14:textId="77777777" w:rsidR="00616968" w:rsidRPr="000F6836" w:rsidRDefault="00616968" w:rsidP="00915624">
            <w:pPr>
              <w:pStyle w:val="NormalLeft"/>
              <w:rPr>
                <w:lang w:val="en-GB"/>
              </w:rPr>
            </w:pPr>
            <w:r w:rsidRPr="000F6836">
              <w:rPr>
                <w:lang w:val="en-GB"/>
              </w:rPr>
              <w:t>Recoverables from reinsurance and SPVs shall not be included in this cell.</w:t>
            </w:r>
          </w:p>
          <w:p w14:paraId="0C60DD1B"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3D1FDBAC" w14:textId="77777777" w:rsidTr="00915624">
        <w:tc>
          <w:tcPr>
            <w:tcW w:w="1764" w:type="dxa"/>
            <w:tcBorders>
              <w:top w:val="single" w:sz="2" w:space="0" w:color="auto"/>
              <w:left w:val="single" w:sz="2" w:space="0" w:color="auto"/>
              <w:bottom w:val="single" w:sz="2" w:space="0" w:color="auto"/>
              <w:right w:val="single" w:sz="2" w:space="0" w:color="auto"/>
            </w:tcBorders>
          </w:tcPr>
          <w:p w14:paraId="0B25258A" w14:textId="77777777" w:rsidR="00616968" w:rsidRPr="000F6836" w:rsidRDefault="00616968" w:rsidP="00915624">
            <w:pPr>
              <w:pStyle w:val="NormalLeft"/>
              <w:rPr>
                <w:lang w:val="en-GB"/>
              </w:rPr>
            </w:pPr>
            <w:r w:rsidRPr="000F6836">
              <w:rPr>
                <w:lang w:val="en-GB"/>
              </w:rPr>
              <w:t>R0330/C0050</w:t>
            </w:r>
          </w:p>
        </w:tc>
        <w:tc>
          <w:tcPr>
            <w:tcW w:w="2600" w:type="dxa"/>
            <w:tcBorders>
              <w:top w:val="single" w:sz="2" w:space="0" w:color="auto"/>
              <w:left w:val="single" w:sz="2" w:space="0" w:color="auto"/>
              <w:bottom w:val="single" w:sz="2" w:space="0" w:color="auto"/>
              <w:right w:val="single" w:sz="2" w:space="0" w:color="auto"/>
            </w:tcBorders>
          </w:tcPr>
          <w:p w14:paraId="2B1DD768"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2DD7411"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74BA8E5C" w14:textId="41E61BC9" w:rsidR="00616968" w:rsidRPr="000F6836" w:rsidRDefault="00616968" w:rsidP="00915624">
            <w:pPr>
              <w:pStyle w:val="NormalLeft"/>
              <w:rPr>
                <w:lang w:val="en-GB"/>
              </w:rPr>
            </w:pPr>
            <w:r w:rsidRPr="000F6836">
              <w:rPr>
                <w:lang w:val="en-GB"/>
              </w:rPr>
              <w:t xml:space="preserve">The amount of </w:t>
            </w:r>
            <w:ins w:id="81" w:author="Author">
              <w:r w:rsidR="00B27ECA" w:rsidRPr="000F6836">
                <w:rPr>
                  <w:lang w:val="en-GB"/>
                </w:rPr>
                <w:t xml:space="preserve">Technical Provisions </w:t>
              </w:r>
            </w:ins>
            <w:del w:id="82" w:author="Author">
              <w:r w:rsidRPr="000F6836" w:rsidDel="00B27ECA">
                <w:rPr>
                  <w:lang w:val="en-GB"/>
                </w:rPr>
                <w:delText xml:space="preserve">TP </w:delText>
              </w:r>
            </w:del>
            <w:r w:rsidRPr="000F6836">
              <w:rPr>
                <w:lang w:val="en-GB"/>
              </w:rPr>
              <w:t>shall be net of reinsurance and SPV recoverables.</w:t>
            </w:r>
          </w:p>
          <w:p w14:paraId="33F445A0"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2561E947" w14:textId="77777777" w:rsidTr="00915624">
        <w:tc>
          <w:tcPr>
            <w:tcW w:w="1764" w:type="dxa"/>
            <w:tcBorders>
              <w:top w:val="single" w:sz="2" w:space="0" w:color="auto"/>
              <w:left w:val="single" w:sz="2" w:space="0" w:color="auto"/>
              <w:bottom w:val="single" w:sz="2" w:space="0" w:color="auto"/>
              <w:right w:val="single" w:sz="2" w:space="0" w:color="auto"/>
            </w:tcBorders>
          </w:tcPr>
          <w:p w14:paraId="0A3B3971" w14:textId="77777777" w:rsidR="00616968" w:rsidRPr="000F6836" w:rsidRDefault="00616968" w:rsidP="00915624">
            <w:pPr>
              <w:pStyle w:val="NormalLeft"/>
              <w:rPr>
                <w:lang w:val="en-GB"/>
              </w:rPr>
            </w:pPr>
            <w:r w:rsidRPr="000F6836">
              <w:rPr>
                <w:lang w:val="en-GB"/>
              </w:rPr>
              <w:t>R0330/C0060</w:t>
            </w:r>
          </w:p>
        </w:tc>
        <w:tc>
          <w:tcPr>
            <w:tcW w:w="2600" w:type="dxa"/>
            <w:tcBorders>
              <w:top w:val="single" w:sz="2" w:space="0" w:color="auto"/>
              <w:left w:val="single" w:sz="2" w:space="0" w:color="auto"/>
              <w:bottom w:val="single" w:sz="2" w:space="0" w:color="auto"/>
              <w:right w:val="single" w:sz="2" w:space="0" w:color="auto"/>
            </w:tcBorders>
          </w:tcPr>
          <w:p w14:paraId="1D17635E"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54BD349" w14:textId="77777777" w:rsidR="00616968" w:rsidRPr="000F6836" w:rsidRDefault="00616968" w:rsidP="00915624">
            <w:pPr>
              <w:pStyle w:val="NormalLeft"/>
              <w:rPr>
                <w:lang w:val="en-GB"/>
              </w:rPr>
            </w:pPr>
            <w:r w:rsidRPr="000F6836">
              <w:rPr>
                <w:lang w:val="en-GB"/>
              </w:rPr>
              <w:t>This is the net capital charge for health disability — morbidity risk — Medical expense — decrease of medical payments, after adjustment for the loss absorbing capacity of technical provisions.</w:t>
            </w:r>
          </w:p>
          <w:p w14:paraId="68F54B98"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57372C73" w14:textId="77777777" w:rsidTr="00915624">
        <w:tc>
          <w:tcPr>
            <w:tcW w:w="1764" w:type="dxa"/>
            <w:tcBorders>
              <w:top w:val="single" w:sz="2" w:space="0" w:color="auto"/>
              <w:left w:val="single" w:sz="2" w:space="0" w:color="auto"/>
              <w:bottom w:val="single" w:sz="2" w:space="0" w:color="auto"/>
              <w:right w:val="single" w:sz="2" w:space="0" w:color="auto"/>
            </w:tcBorders>
          </w:tcPr>
          <w:p w14:paraId="383F0137" w14:textId="77777777" w:rsidR="00616968" w:rsidRPr="000F6836" w:rsidRDefault="00616968" w:rsidP="00915624">
            <w:pPr>
              <w:pStyle w:val="NormalLeft"/>
              <w:rPr>
                <w:lang w:val="en-GB"/>
              </w:rPr>
            </w:pPr>
            <w:r w:rsidRPr="000F6836">
              <w:rPr>
                <w:lang w:val="en-GB"/>
              </w:rPr>
              <w:t>R0330/C0070</w:t>
            </w:r>
          </w:p>
        </w:tc>
        <w:tc>
          <w:tcPr>
            <w:tcW w:w="2600" w:type="dxa"/>
            <w:tcBorders>
              <w:top w:val="single" w:sz="2" w:space="0" w:color="auto"/>
              <w:left w:val="single" w:sz="2" w:space="0" w:color="auto"/>
              <w:bottom w:val="single" w:sz="2" w:space="0" w:color="auto"/>
              <w:right w:val="single" w:sz="2" w:space="0" w:color="auto"/>
            </w:tcBorders>
          </w:tcPr>
          <w:p w14:paraId="641E6C33"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E29DCD4"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2709BE55" w14:textId="69778FD6" w:rsidR="00616968" w:rsidRPr="000F6836" w:rsidRDefault="00616968" w:rsidP="00915624">
            <w:pPr>
              <w:pStyle w:val="NormalLeft"/>
              <w:rPr>
                <w:lang w:val="en-GB"/>
              </w:rPr>
            </w:pPr>
            <w:r w:rsidRPr="000F6836">
              <w:rPr>
                <w:lang w:val="en-GB"/>
              </w:rPr>
              <w:t xml:space="preserve">The amount of </w:t>
            </w:r>
            <w:ins w:id="83" w:author="Author">
              <w:r w:rsidR="00B27ECA" w:rsidRPr="000F6836">
                <w:rPr>
                  <w:lang w:val="en-GB"/>
                </w:rPr>
                <w:t xml:space="preserve">Technical Provisions </w:t>
              </w:r>
            </w:ins>
            <w:del w:id="84" w:author="Author">
              <w:r w:rsidRPr="000F6836" w:rsidDel="00B27ECA">
                <w:rPr>
                  <w:lang w:val="en-GB"/>
                </w:rPr>
                <w:delText xml:space="preserve">TP </w:delText>
              </w:r>
            </w:del>
            <w:r w:rsidRPr="000F6836">
              <w:rPr>
                <w:lang w:val="en-GB"/>
              </w:rPr>
              <w:t>shall be net of reinsurance and SPV recoverables.</w:t>
            </w:r>
          </w:p>
          <w:p w14:paraId="3BD78C89"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654F94B8" w14:textId="77777777" w:rsidTr="00915624">
        <w:tc>
          <w:tcPr>
            <w:tcW w:w="1764" w:type="dxa"/>
            <w:tcBorders>
              <w:top w:val="single" w:sz="2" w:space="0" w:color="auto"/>
              <w:left w:val="single" w:sz="2" w:space="0" w:color="auto"/>
              <w:bottom w:val="single" w:sz="2" w:space="0" w:color="auto"/>
              <w:right w:val="single" w:sz="2" w:space="0" w:color="auto"/>
            </w:tcBorders>
          </w:tcPr>
          <w:p w14:paraId="7AB118F5" w14:textId="77777777" w:rsidR="00616968" w:rsidRPr="000F6836" w:rsidRDefault="00616968" w:rsidP="00915624">
            <w:pPr>
              <w:pStyle w:val="NormalLeft"/>
              <w:rPr>
                <w:lang w:val="en-GB"/>
              </w:rPr>
            </w:pPr>
            <w:r w:rsidRPr="000F6836">
              <w:rPr>
                <w:lang w:val="en-GB"/>
              </w:rPr>
              <w:t>R0330/C0080</w:t>
            </w:r>
          </w:p>
        </w:tc>
        <w:tc>
          <w:tcPr>
            <w:tcW w:w="2600" w:type="dxa"/>
            <w:tcBorders>
              <w:top w:val="single" w:sz="2" w:space="0" w:color="auto"/>
              <w:left w:val="single" w:sz="2" w:space="0" w:color="auto"/>
              <w:bottom w:val="single" w:sz="2" w:space="0" w:color="auto"/>
              <w:right w:val="single" w:sz="2" w:space="0" w:color="auto"/>
            </w:tcBorders>
          </w:tcPr>
          <w:p w14:paraId="77175F65" w14:textId="77777777" w:rsidR="00616968" w:rsidRPr="000F6836" w:rsidRDefault="00616968" w:rsidP="00915624">
            <w:pPr>
              <w:pStyle w:val="NormalLeft"/>
              <w:rPr>
                <w:lang w:val="en-GB"/>
              </w:rPr>
            </w:pPr>
            <w:r w:rsidRPr="000F6836">
              <w:rPr>
                <w:lang w:val="en-GB"/>
              </w:rPr>
              <w:t xml:space="preserve">Absolute value after shock — Gross solvency capital requirement — Health disability — morbidity risk — Medical expense </w:t>
            </w:r>
            <w:r w:rsidRPr="000F6836">
              <w:rPr>
                <w:lang w:val="en-GB"/>
              </w:rPr>
              <w:lastRenderedPageBreak/>
              <w:t>—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6B39136" w14:textId="77777777" w:rsidR="00616968" w:rsidRPr="000F6836" w:rsidRDefault="00616968" w:rsidP="00915624">
            <w:pPr>
              <w:pStyle w:val="NormalLeft"/>
              <w:rPr>
                <w:lang w:val="en-GB"/>
              </w:rPr>
            </w:pPr>
            <w:r w:rsidRPr="000F6836">
              <w:rPr>
                <w:lang w:val="en-GB"/>
              </w:rPr>
              <w:lastRenderedPageBreak/>
              <w:t>This is the gross capital charge (before the loss absorbing capacity of technical provisions) for health disability — morbidity risk — Medical expense — decrease of medical payments.</w:t>
            </w:r>
          </w:p>
          <w:p w14:paraId="41D6B7A2" w14:textId="77777777" w:rsidR="00616968" w:rsidRPr="000F6836" w:rsidRDefault="00616968" w:rsidP="00915624">
            <w:pPr>
              <w:pStyle w:val="NormalLeft"/>
              <w:rPr>
                <w:lang w:val="en-GB"/>
              </w:rPr>
            </w:pPr>
            <w:r w:rsidRPr="000F6836">
              <w:rPr>
                <w:lang w:val="en-GB"/>
              </w:rPr>
              <w:t>If R0030/C0010=1, this row shall not be filled in.</w:t>
            </w:r>
          </w:p>
        </w:tc>
      </w:tr>
      <w:tr w:rsidR="00616968" w:rsidRPr="000F6836" w14:paraId="148CC5B9" w14:textId="77777777" w:rsidTr="00915624">
        <w:tc>
          <w:tcPr>
            <w:tcW w:w="1764" w:type="dxa"/>
            <w:tcBorders>
              <w:top w:val="single" w:sz="2" w:space="0" w:color="auto"/>
              <w:left w:val="single" w:sz="2" w:space="0" w:color="auto"/>
              <w:bottom w:val="single" w:sz="2" w:space="0" w:color="auto"/>
              <w:right w:val="single" w:sz="2" w:space="0" w:color="auto"/>
            </w:tcBorders>
          </w:tcPr>
          <w:p w14:paraId="39095300" w14:textId="77777777" w:rsidR="00616968" w:rsidRPr="000F6836" w:rsidRDefault="00616968" w:rsidP="00915624">
            <w:pPr>
              <w:pStyle w:val="NormalLeft"/>
              <w:rPr>
                <w:lang w:val="en-GB"/>
              </w:rPr>
            </w:pPr>
            <w:r w:rsidRPr="000F6836">
              <w:rPr>
                <w:lang w:val="en-GB"/>
              </w:rPr>
              <w:t>R0340/C0020</w:t>
            </w:r>
          </w:p>
        </w:tc>
        <w:tc>
          <w:tcPr>
            <w:tcW w:w="2600" w:type="dxa"/>
            <w:tcBorders>
              <w:top w:val="single" w:sz="2" w:space="0" w:color="auto"/>
              <w:left w:val="single" w:sz="2" w:space="0" w:color="auto"/>
              <w:bottom w:val="single" w:sz="2" w:space="0" w:color="auto"/>
              <w:right w:val="single" w:sz="2" w:space="0" w:color="auto"/>
            </w:tcBorders>
          </w:tcPr>
          <w:p w14:paraId="35C20004" w14:textId="77777777" w:rsidR="00616968" w:rsidRPr="000F6836" w:rsidRDefault="00616968" w:rsidP="00915624">
            <w:pPr>
              <w:pStyle w:val="NormalLeft"/>
              <w:rPr>
                <w:lang w:val="en-GB"/>
              </w:rPr>
            </w:pPr>
            <w:r w:rsidRPr="000F6836">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E876B33"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Income protection, before the shock.</w:t>
            </w:r>
          </w:p>
          <w:p w14:paraId="5C2863E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496C391" w14:textId="77777777" w:rsidTr="00915624">
        <w:tc>
          <w:tcPr>
            <w:tcW w:w="1764" w:type="dxa"/>
            <w:tcBorders>
              <w:top w:val="single" w:sz="2" w:space="0" w:color="auto"/>
              <w:left w:val="single" w:sz="2" w:space="0" w:color="auto"/>
              <w:bottom w:val="single" w:sz="2" w:space="0" w:color="auto"/>
              <w:right w:val="single" w:sz="2" w:space="0" w:color="auto"/>
            </w:tcBorders>
          </w:tcPr>
          <w:p w14:paraId="7789FDE8" w14:textId="77777777" w:rsidR="00616968" w:rsidRPr="000F6836" w:rsidRDefault="00616968" w:rsidP="00915624">
            <w:pPr>
              <w:pStyle w:val="NormalLeft"/>
              <w:rPr>
                <w:lang w:val="en-GB"/>
              </w:rPr>
            </w:pPr>
            <w:r w:rsidRPr="000F6836">
              <w:rPr>
                <w:lang w:val="en-GB"/>
              </w:rPr>
              <w:t>R0340/C0030</w:t>
            </w:r>
          </w:p>
        </w:tc>
        <w:tc>
          <w:tcPr>
            <w:tcW w:w="2600" w:type="dxa"/>
            <w:tcBorders>
              <w:top w:val="single" w:sz="2" w:space="0" w:color="auto"/>
              <w:left w:val="single" w:sz="2" w:space="0" w:color="auto"/>
              <w:bottom w:val="single" w:sz="2" w:space="0" w:color="auto"/>
              <w:right w:val="single" w:sz="2" w:space="0" w:color="auto"/>
            </w:tcBorders>
          </w:tcPr>
          <w:p w14:paraId="03DE93DD" w14:textId="77777777" w:rsidR="00616968" w:rsidRPr="000F6836" w:rsidRDefault="00616968" w:rsidP="00915624">
            <w:pPr>
              <w:pStyle w:val="NormalLeft"/>
              <w:rPr>
                <w:lang w:val="en-GB"/>
              </w:rPr>
            </w:pPr>
            <w:r w:rsidRPr="000F6836">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CDB2C07" w14:textId="77777777" w:rsidR="00616968" w:rsidRPr="000F6836" w:rsidRDefault="00616968" w:rsidP="00915624">
            <w:pPr>
              <w:pStyle w:val="NormalLeft"/>
              <w:rPr>
                <w:lang w:val="en-GB"/>
              </w:rPr>
            </w:pPr>
            <w:r w:rsidRPr="000F6836">
              <w:rPr>
                <w:lang w:val="en-GB"/>
              </w:rPr>
              <w:t>This is the absolute value of liabilities sensitive to health disability — morbidity risk — Income protection charge, before the shock.</w:t>
            </w:r>
          </w:p>
          <w:p w14:paraId="4F34B87F" w14:textId="6CFFF7C1" w:rsidR="00616968" w:rsidRPr="000F6836" w:rsidRDefault="00616968" w:rsidP="00915624">
            <w:pPr>
              <w:pStyle w:val="NormalLeft"/>
              <w:rPr>
                <w:lang w:val="en-GB"/>
              </w:rPr>
            </w:pPr>
            <w:r w:rsidRPr="000F6836">
              <w:rPr>
                <w:lang w:val="en-GB"/>
              </w:rPr>
              <w:t xml:space="preserve">The amount of </w:t>
            </w:r>
            <w:ins w:id="85" w:author="Author">
              <w:r w:rsidR="00B27ECA" w:rsidRPr="000F6836">
                <w:rPr>
                  <w:lang w:val="en-GB"/>
                </w:rPr>
                <w:t xml:space="preserve">Technical Provisions </w:t>
              </w:r>
            </w:ins>
            <w:del w:id="8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2872D79" w14:textId="77777777" w:rsidTr="00915624">
        <w:tc>
          <w:tcPr>
            <w:tcW w:w="1764" w:type="dxa"/>
            <w:tcBorders>
              <w:top w:val="single" w:sz="2" w:space="0" w:color="auto"/>
              <w:left w:val="single" w:sz="2" w:space="0" w:color="auto"/>
              <w:bottom w:val="single" w:sz="2" w:space="0" w:color="auto"/>
              <w:right w:val="single" w:sz="2" w:space="0" w:color="auto"/>
            </w:tcBorders>
          </w:tcPr>
          <w:p w14:paraId="16D96CF1" w14:textId="77777777" w:rsidR="00616968" w:rsidRPr="000F6836" w:rsidRDefault="00616968" w:rsidP="00915624">
            <w:pPr>
              <w:pStyle w:val="NormalLeft"/>
              <w:rPr>
                <w:lang w:val="en-GB"/>
              </w:rPr>
            </w:pPr>
            <w:r w:rsidRPr="000F6836">
              <w:rPr>
                <w:lang w:val="en-GB"/>
              </w:rPr>
              <w:t>R0340/C0040</w:t>
            </w:r>
          </w:p>
        </w:tc>
        <w:tc>
          <w:tcPr>
            <w:tcW w:w="2600" w:type="dxa"/>
            <w:tcBorders>
              <w:top w:val="single" w:sz="2" w:space="0" w:color="auto"/>
              <w:left w:val="single" w:sz="2" w:space="0" w:color="auto"/>
              <w:bottom w:val="single" w:sz="2" w:space="0" w:color="auto"/>
              <w:right w:val="single" w:sz="2" w:space="0" w:color="auto"/>
            </w:tcBorders>
          </w:tcPr>
          <w:p w14:paraId="2E35162B" w14:textId="77777777" w:rsidR="00616968" w:rsidRPr="000F6836" w:rsidRDefault="00616968" w:rsidP="00915624">
            <w:pPr>
              <w:pStyle w:val="NormalLeft"/>
              <w:rPr>
                <w:lang w:val="en-GB"/>
              </w:rPr>
            </w:pPr>
            <w:r w:rsidRPr="000F6836">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5A04770" w14:textId="77777777" w:rsidR="00616968" w:rsidRPr="000F6836" w:rsidRDefault="00616968" w:rsidP="00915624">
            <w:pPr>
              <w:pStyle w:val="NormalLeft"/>
              <w:rPr>
                <w:lang w:val="en-GB"/>
              </w:rPr>
            </w:pPr>
            <w:r w:rsidRPr="000F6836">
              <w:rPr>
                <w:lang w:val="en-GB"/>
              </w:rPr>
              <w:t>This is the absolute value of the assets sensitive to health disability — morbidity risk — Income protection charge, after the shock (i.e. as prescribed by standard formula).</w:t>
            </w:r>
          </w:p>
          <w:p w14:paraId="30E16908"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D1A612A" w14:textId="77777777" w:rsidTr="00915624">
        <w:tc>
          <w:tcPr>
            <w:tcW w:w="1764" w:type="dxa"/>
            <w:tcBorders>
              <w:top w:val="single" w:sz="2" w:space="0" w:color="auto"/>
              <w:left w:val="single" w:sz="2" w:space="0" w:color="auto"/>
              <w:bottom w:val="single" w:sz="2" w:space="0" w:color="auto"/>
              <w:right w:val="single" w:sz="2" w:space="0" w:color="auto"/>
            </w:tcBorders>
          </w:tcPr>
          <w:p w14:paraId="26E8656F" w14:textId="77777777" w:rsidR="00616968" w:rsidRPr="000F6836" w:rsidRDefault="00616968" w:rsidP="00915624">
            <w:pPr>
              <w:pStyle w:val="NormalLeft"/>
              <w:rPr>
                <w:lang w:val="en-GB"/>
              </w:rPr>
            </w:pPr>
            <w:r w:rsidRPr="000F6836">
              <w:rPr>
                <w:lang w:val="en-GB"/>
              </w:rPr>
              <w:t>R0340/C0050</w:t>
            </w:r>
          </w:p>
        </w:tc>
        <w:tc>
          <w:tcPr>
            <w:tcW w:w="2600" w:type="dxa"/>
            <w:tcBorders>
              <w:top w:val="single" w:sz="2" w:space="0" w:color="auto"/>
              <w:left w:val="single" w:sz="2" w:space="0" w:color="auto"/>
              <w:bottom w:val="single" w:sz="2" w:space="0" w:color="auto"/>
              <w:right w:val="single" w:sz="2" w:space="0" w:color="auto"/>
            </w:tcBorders>
          </w:tcPr>
          <w:p w14:paraId="3C880B12"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A1D90C6"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disability — morbidity risk — Income protection, after the shock (i.e. as prescribed by standard formula).</w:t>
            </w:r>
          </w:p>
          <w:p w14:paraId="6B47D099" w14:textId="320D997A" w:rsidR="00616968" w:rsidRPr="000F6836" w:rsidRDefault="00616968" w:rsidP="00915624">
            <w:pPr>
              <w:pStyle w:val="NormalLeft"/>
              <w:rPr>
                <w:lang w:val="en-GB"/>
              </w:rPr>
            </w:pPr>
            <w:r w:rsidRPr="000F6836">
              <w:rPr>
                <w:lang w:val="en-GB"/>
              </w:rPr>
              <w:t xml:space="preserve">The amount of </w:t>
            </w:r>
            <w:ins w:id="87" w:author="Author">
              <w:r w:rsidR="00B27ECA" w:rsidRPr="000F6836">
                <w:rPr>
                  <w:lang w:val="en-GB"/>
                </w:rPr>
                <w:t xml:space="preserve">Technical Provisions </w:t>
              </w:r>
            </w:ins>
            <w:del w:id="8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68E90531" w14:textId="77777777" w:rsidTr="00915624">
        <w:tc>
          <w:tcPr>
            <w:tcW w:w="1764" w:type="dxa"/>
            <w:tcBorders>
              <w:top w:val="single" w:sz="2" w:space="0" w:color="auto"/>
              <w:left w:val="single" w:sz="2" w:space="0" w:color="auto"/>
              <w:bottom w:val="single" w:sz="2" w:space="0" w:color="auto"/>
              <w:right w:val="single" w:sz="2" w:space="0" w:color="auto"/>
            </w:tcBorders>
          </w:tcPr>
          <w:p w14:paraId="380E4B2B" w14:textId="77777777" w:rsidR="00616968" w:rsidRPr="000F6836" w:rsidRDefault="00616968" w:rsidP="00915624">
            <w:pPr>
              <w:pStyle w:val="NormalLeft"/>
              <w:rPr>
                <w:lang w:val="en-GB"/>
              </w:rPr>
            </w:pPr>
            <w:r w:rsidRPr="000F6836">
              <w:rPr>
                <w:lang w:val="en-GB"/>
              </w:rPr>
              <w:t>R0340/C0060</w:t>
            </w:r>
          </w:p>
        </w:tc>
        <w:tc>
          <w:tcPr>
            <w:tcW w:w="2600" w:type="dxa"/>
            <w:tcBorders>
              <w:top w:val="single" w:sz="2" w:space="0" w:color="auto"/>
              <w:left w:val="single" w:sz="2" w:space="0" w:color="auto"/>
              <w:bottom w:val="single" w:sz="2" w:space="0" w:color="auto"/>
              <w:right w:val="single" w:sz="2" w:space="0" w:color="auto"/>
            </w:tcBorders>
          </w:tcPr>
          <w:p w14:paraId="17669255" w14:textId="77777777" w:rsidR="00616968" w:rsidRPr="000F6836" w:rsidRDefault="00616968" w:rsidP="00915624">
            <w:pPr>
              <w:pStyle w:val="NormalLeft"/>
              <w:rPr>
                <w:lang w:val="en-GB"/>
              </w:rPr>
            </w:pPr>
            <w:r w:rsidRPr="000F6836">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50874F5" w14:textId="77777777" w:rsidR="00616968" w:rsidRPr="000F6836" w:rsidRDefault="00616968" w:rsidP="00915624">
            <w:pPr>
              <w:pStyle w:val="NormalLeft"/>
              <w:rPr>
                <w:lang w:val="en-GB"/>
              </w:rPr>
            </w:pPr>
            <w:r w:rsidRPr="000F6836">
              <w:rPr>
                <w:lang w:val="en-GB"/>
              </w:rPr>
              <w:t>This is the net capital charge for health disability — morbidity risk — Income protection, after adjustment for the loss absorbing capacity of technical provisions.</w:t>
            </w:r>
          </w:p>
          <w:p w14:paraId="407BD00B" w14:textId="77777777" w:rsidR="00616968" w:rsidRPr="000F6836" w:rsidRDefault="00616968" w:rsidP="00915624">
            <w:pPr>
              <w:pStyle w:val="NormalLeft"/>
              <w:rPr>
                <w:lang w:val="en-GB"/>
              </w:rPr>
            </w:pPr>
            <w:r w:rsidRPr="000F6836">
              <w:rPr>
                <w:lang w:val="en-GB"/>
              </w:rPr>
              <w:t>If R0040/C0010=1, this item represents net capital charge for health disability — morbidity risk — Income protection calculated using simplifications.</w:t>
            </w:r>
          </w:p>
        </w:tc>
      </w:tr>
      <w:tr w:rsidR="00616968" w:rsidRPr="000F6836" w14:paraId="157BA969" w14:textId="77777777" w:rsidTr="00915624">
        <w:tc>
          <w:tcPr>
            <w:tcW w:w="1764" w:type="dxa"/>
            <w:tcBorders>
              <w:top w:val="single" w:sz="2" w:space="0" w:color="auto"/>
              <w:left w:val="single" w:sz="2" w:space="0" w:color="auto"/>
              <w:bottom w:val="single" w:sz="2" w:space="0" w:color="auto"/>
              <w:right w:val="single" w:sz="2" w:space="0" w:color="auto"/>
            </w:tcBorders>
          </w:tcPr>
          <w:p w14:paraId="4E7928C7" w14:textId="77777777" w:rsidR="00616968" w:rsidRPr="000F6836" w:rsidRDefault="00616968" w:rsidP="00915624">
            <w:pPr>
              <w:pStyle w:val="NormalLeft"/>
              <w:rPr>
                <w:lang w:val="en-GB"/>
              </w:rPr>
            </w:pPr>
            <w:r w:rsidRPr="000F6836">
              <w:rPr>
                <w:lang w:val="en-GB"/>
              </w:rPr>
              <w:t>R0340/C0070</w:t>
            </w:r>
          </w:p>
        </w:tc>
        <w:tc>
          <w:tcPr>
            <w:tcW w:w="2600" w:type="dxa"/>
            <w:tcBorders>
              <w:top w:val="single" w:sz="2" w:space="0" w:color="auto"/>
              <w:left w:val="single" w:sz="2" w:space="0" w:color="auto"/>
              <w:bottom w:val="single" w:sz="2" w:space="0" w:color="auto"/>
              <w:right w:val="single" w:sz="2" w:space="0" w:color="auto"/>
            </w:tcBorders>
          </w:tcPr>
          <w:p w14:paraId="191E3D6D"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8273DFD"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5481E003" w14:textId="016684B7" w:rsidR="00616968" w:rsidRPr="000F6836" w:rsidRDefault="00616968" w:rsidP="00915624">
            <w:pPr>
              <w:pStyle w:val="NormalLeft"/>
              <w:rPr>
                <w:lang w:val="en-GB"/>
              </w:rPr>
            </w:pPr>
            <w:r w:rsidRPr="000F6836">
              <w:rPr>
                <w:lang w:val="en-GB"/>
              </w:rPr>
              <w:t xml:space="preserve">The amount of </w:t>
            </w:r>
            <w:ins w:id="89" w:author="Author">
              <w:r w:rsidR="00B27ECA" w:rsidRPr="000F6836">
                <w:rPr>
                  <w:lang w:val="en-GB"/>
                </w:rPr>
                <w:t xml:space="preserve">Technical Provisions </w:t>
              </w:r>
            </w:ins>
            <w:del w:id="9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0DA6CAF" w14:textId="77777777" w:rsidTr="00915624">
        <w:tc>
          <w:tcPr>
            <w:tcW w:w="1764" w:type="dxa"/>
            <w:tcBorders>
              <w:top w:val="single" w:sz="2" w:space="0" w:color="auto"/>
              <w:left w:val="single" w:sz="2" w:space="0" w:color="auto"/>
              <w:bottom w:val="single" w:sz="2" w:space="0" w:color="auto"/>
              <w:right w:val="single" w:sz="2" w:space="0" w:color="auto"/>
            </w:tcBorders>
          </w:tcPr>
          <w:p w14:paraId="441EDE36" w14:textId="77777777" w:rsidR="00616968" w:rsidRPr="000F6836" w:rsidRDefault="00616968" w:rsidP="00915624">
            <w:pPr>
              <w:pStyle w:val="NormalLeft"/>
              <w:rPr>
                <w:lang w:val="en-GB"/>
              </w:rPr>
            </w:pPr>
            <w:r w:rsidRPr="000F6836">
              <w:rPr>
                <w:lang w:val="en-GB"/>
              </w:rPr>
              <w:lastRenderedPageBreak/>
              <w:t>R0340/C0080</w:t>
            </w:r>
          </w:p>
        </w:tc>
        <w:tc>
          <w:tcPr>
            <w:tcW w:w="2600" w:type="dxa"/>
            <w:tcBorders>
              <w:top w:val="single" w:sz="2" w:space="0" w:color="auto"/>
              <w:left w:val="single" w:sz="2" w:space="0" w:color="auto"/>
              <w:bottom w:val="single" w:sz="2" w:space="0" w:color="auto"/>
              <w:right w:val="single" w:sz="2" w:space="0" w:color="auto"/>
            </w:tcBorders>
          </w:tcPr>
          <w:p w14:paraId="6F3F98E1" w14:textId="77777777" w:rsidR="00616968" w:rsidRPr="000F6836" w:rsidRDefault="00616968" w:rsidP="00915624">
            <w:pPr>
              <w:pStyle w:val="NormalLeft"/>
              <w:rPr>
                <w:lang w:val="en-GB"/>
              </w:rPr>
            </w:pPr>
            <w:r w:rsidRPr="000F6836">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5D8D2B7"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disability — morbidity risk — Income protection.</w:t>
            </w:r>
          </w:p>
          <w:p w14:paraId="1A18B4BD" w14:textId="77777777" w:rsidR="00616968" w:rsidRPr="000F6836" w:rsidRDefault="00616968" w:rsidP="00915624">
            <w:pPr>
              <w:pStyle w:val="NormalLeft"/>
              <w:rPr>
                <w:lang w:val="en-GB"/>
              </w:rPr>
            </w:pPr>
            <w:r w:rsidRPr="000F6836">
              <w:rPr>
                <w:lang w:val="en-GB"/>
              </w:rPr>
              <w:t>If R0040/C0010=1, this item represents gross capital charge for health disability — morbidity risk — Income protection calculated using simplifications.</w:t>
            </w:r>
          </w:p>
        </w:tc>
      </w:tr>
      <w:tr w:rsidR="00616968" w:rsidRPr="000F6836" w14:paraId="7295A4D1" w14:textId="77777777" w:rsidTr="00915624">
        <w:tc>
          <w:tcPr>
            <w:tcW w:w="1764" w:type="dxa"/>
            <w:tcBorders>
              <w:top w:val="single" w:sz="2" w:space="0" w:color="auto"/>
              <w:left w:val="single" w:sz="2" w:space="0" w:color="auto"/>
              <w:bottom w:val="single" w:sz="2" w:space="0" w:color="auto"/>
              <w:right w:val="single" w:sz="2" w:space="0" w:color="auto"/>
            </w:tcBorders>
          </w:tcPr>
          <w:p w14:paraId="16884DFE" w14:textId="77777777" w:rsidR="00616968" w:rsidRPr="000F6836" w:rsidRDefault="00616968" w:rsidP="00915624">
            <w:pPr>
              <w:pStyle w:val="NormalLeft"/>
              <w:rPr>
                <w:lang w:val="en-GB"/>
              </w:rPr>
            </w:pPr>
            <w:r w:rsidRPr="000F6836">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0624C9A4" w14:textId="77777777" w:rsidR="00616968" w:rsidRPr="000F6836" w:rsidRDefault="00616968" w:rsidP="00915624">
            <w:pPr>
              <w:pStyle w:val="NormalLeft"/>
              <w:rPr>
                <w:lang w:val="en-GB"/>
              </w:rPr>
            </w:pPr>
            <w:r w:rsidRPr="000F6836">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C584D2D" w14:textId="77777777" w:rsidR="00616968" w:rsidRPr="000F6836" w:rsidRDefault="00616968" w:rsidP="00915624">
            <w:pPr>
              <w:pStyle w:val="NormalLeft"/>
              <w:rPr>
                <w:lang w:val="en-GB"/>
              </w:rPr>
            </w:pPr>
            <w:r w:rsidRPr="000F6836">
              <w:rPr>
                <w:lang w:val="en-GB"/>
              </w:rPr>
              <w:t>This is the overall net capital charge for SLT health lapse risk referred to in Title I Chapter V Section 4 of Delegated Regulation (EU) 2015/35, after adjustment for the loss absorbing capacity of technical provisions.</w:t>
            </w:r>
          </w:p>
        </w:tc>
      </w:tr>
      <w:tr w:rsidR="00616968" w:rsidRPr="000F6836" w14:paraId="6079716E" w14:textId="77777777" w:rsidTr="00915624">
        <w:tc>
          <w:tcPr>
            <w:tcW w:w="1764" w:type="dxa"/>
            <w:tcBorders>
              <w:top w:val="single" w:sz="2" w:space="0" w:color="auto"/>
              <w:left w:val="single" w:sz="2" w:space="0" w:color="auto"/>
              <w:bottom w:val="single" w:sz="2" w:space="0" w:color="auto"/>
              <w:right w:val="single" w:sz="2" w:space="0" w:color="auto"/>
            </w:tcBorders>
          </w:tcPr>
          <w:p w14:paraId="71E0CE39" w14:textId="77777777" w:rsidR="00616968" w:rsidRPr="000F6836" w:rsidRDefault="00616968" w:rsidP="00915624">
            <w:pPr>
              <w:pStyle w:val="NormalLeft"/>
              <w:rPr>
                <w:lang w:val="en-GB"/>
              </w:rPr>
            </w:pPr>
            <w:r w:rsidRPr="000F6836">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58545AEA" w14:textId="77777777" w:rsidR="00616968" w:rsidRPr="000F6836" w:rsidRDefault="00616968" w:rsidP="00915624">
            <w:pPr>
              <w:pStyle w:val="NormalLeft"/>
              <w:rPr>
                <w:lang w:val="en-GB"/>
              </w:rPr>
            </w:pPr>
            <w:r w:rsidRPr="000F6836">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3730A6BD" w14:textId="77777777" w:rsidR="00616968" w:rsidRPr="000F6836" w:rsidRDefault="00616968" w:rsidP="00915624">
            <w:pPr>
              <w:pStyle w:val="NormalLeft"/>
              <w:rPr>
                <w:lang w:val="en-GB"/>
              </w:rPr>
            </w:pPr>
            <w:r w:rsidRPr="000F6836">
              <w:rPr>
                <w:lang w:val="en-GB"/>
              </w:rPr>
              <w:t>This is the overall gross capital charge (before the loss absorbing capacity for technical provisions) for SLT health lapse risk referred to in Title I Chapter V Section 4 of Delegated Regulation (EU) 2015/35.</w:t>
            </w:r>
          </w:p>
        </w:tc>
      </w:tr>
      <w:tr w:rsidR="00616968" w:rsidRPr="000F6836" w14:paraId="6E72BDD3" w14:textId="77777777" w:rsidTr="00915624">
        <w:tc>
          <w:tcPr>
            <w:tcW w:w="1764" w:type="dxa"/>
            <w:tcBorders>
              <w:top w:val="single" w:sz="2" w:space="0" w:color="auto"/>
              <w:left w:val="single" w:sz="2" w:space="0" w:color="auto"/>
              <w:bottom w:val="single" w:sz="2" w:space="0" w:color="auto"/>
              <w:right w:val="single" w:sz="2" w:space="0" w:color="auto"/>
            </w:tcBorders>
          </w:tcPr>
          <w:p w14:paraId="2E0181D2" w14:textId="77777777" w:rsidR="00616968" w:rsidRPr="000F6836" w:rsidRDefault="00616968" w:rsidP="00915624">
            <w:pPr>
              <w:pStyle w:val="NormalLeft"/>
              <w:rPr>
                <w:lang w:val="en-GB"/>
              </w:rPr>
            </w:pPr>
            <w:r w:rsidRPr="000F6836">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0ADE2E9B" w14:textId="77777777" w:rsidR="00616968" w:rsidRPr="000F6836" w:rsidRDefault="00616968" w:rsidP="00915624">
            <w:pPr>
              <w:pStyle w:val="NormalLeft"/>
              <w:rPr>
                <w:lang w:val="en-GB"/>
              </w:rPr>
            </w:pPr>
            <w:r w:rsidRPr="000F6836">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8AEB792"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before the shock.</w:t>
            </w:r>
          </w:p>
          <w:p w14:paraId="31C5058D"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278F797" w14:textId="77777777" w:rsidTr="00915624">
        <w:tc>
          <w:tcPr>
            <w:tcW w:w="1764" w:type="dxa"/>
            <w:tcBorders>
              <w:top w:val="single" w:sz="2" w:space="0" w:color="auto"/>
              <w:left w:val="single" w:sz="2" w:space="0" w:color="auto"/>
              <w:bottom w:val="single" w:sz="2" w:space="0" w:color="auto"/>
              <w:right w:val="single" w:sz="2" w:space="0" w:color="auto"/>
            </w:tcBorders>
          </w:tcPr>
          <w:p w14:paraId="42E92C0E" w14:textId="77777777" w:rsidR="00616968" w:rsidRPr="000F6836" w:rsidRDefault="00616968" w:rsidP="00915624">
            <w:pPr>
              <w:pStyle w:val="NormalLeft"/>
              <w:rPr>
                <w:lang w:val="en-GB"/>
              </w:rPr>
            </w:pPr>
            <w:r w:rsidRPr="000F6836">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064BFE37" w14:textId="77777777" w:rsidR="00616968" w:rsidRPr="000F6836" w:rsidRDefault="00616968" w:rsidP="00915624">
            <w:pPr>
              <w:pStyle w:val="NormalLeft"/>
              <w:rPr>
                <w:lang w:val="en-GB"/>
              </w:rPr>
            </w:pPr>
            <w:r w:rsidRPr="000F6836">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2C643163" w14:textId="77777777" w:rsidR="00616968" w:rsidRPr="000F6836" w:rsidRDefault="00616968" w:rsidP="00915624">
            <w:pPr>
              <w:pStyle w:val="NormalLeft"/>
              <w:rPr>
                <w:lang w:val="en-GB"/>
              </w:rPr>
            </w:pPr>
            <w:r w:rsidRPr="000F6836">
              <w:rPr>
                <w:lang w:val="en-GB"/>
              </w:rPr>
              <w:t>This is the absolute value of liabilities sensitive to the risk of an increase in lapse rates, before the shock.</w:t>
            </w:r>
          </w:p>
          <w:p w14:paraId="1AC77FA7" w14:textId="342F689D" w:rsidR="00616968" w:rsidRPr="000F6836" w:rsidRDefault="00616968" w:rsidP="00915624">
            <w:pPr>
              <w:pStyle w:val="NormalLeft"/>
              <w:rPr>
                <w:lang w:val="en-GB"/>
              </w:rPr>
            </w:pPr>
            <w:r w:rsidRPr="000F6836">
              <w:rPr>
                <w:lang w:val="en-GB"/>
              </w:rPr>
              <w:t xml:space="preserve">The amount of </w:t>
            </w:r>
            <w:ins w:id="91" w:author="Author">
              <w:r w:rsidR="00B27ECA" w:rsidRPr="000F6836">
                <w:rPr>
                  <w:lang w:val="en-GB"/>
                </w:rPr>
                <w:t xml:space="preserve">Technical Provisions </w:t>
              </w:r>
            </w:ins>
            <w:del w:id="9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61C6E70" w14:textId="77777777" w:rsidTr="00915624">
        <w:tc>
          <w:tcPr>
            <w:tcW w:w="1764" w:type="dxa"/>
            <w:tcBorders>
              <w:top w:val="single" w:sz="2" w:space="0" w:color="auto"/>
              <w:left w:val="single" w:sz="2" w:space="0" w:color="auto"/>
              <w:bottom w:val="single" w:sz="2" w:space="0" w:color="auto"/>
              <w:right w:val="single" w:sz="2" w:space="0" w:color="auto"/>
            </w:tcBorders>
          </w:tcPr>
          <w:p w14:paraId="25BF5877" w14:textId="77777777" w:rsidR="00616968" w:rsidRPr="000F6836" w:rsidRDefault="00616968" w:rsidP="00915624">
            <w:pPr>
              <w:pStyle w:val="NormalLeft"/>
              <w:rPr>
                <w:lang w:val="en-GB"/>
              </w:rPr>
            </w:pPr>
            <w:r w:rsidRPr="000F6836">
              <w:rPr>
                <w:lang w:val="en-GB"/>
              </w:rPr>
              <w:t>R0410/C0040</w:t>
            </w:r>
          </w:p>
        </w:tc>
        <w:tc>
          <w:tcPr>
            <w:tcW w:w="2600" w:type="dxa"/>
            <w:tcBorders>
              <w:top w:val="single" w:sz="2" w:space="0" w:color="auto"/>
              <w:left w:val="single" w:sz="2" w:space="0" w:color="auto"/>
              <w:bottom w:val="single" w:sz="2" w:space="0" w:color="auto"/>
              <w:right w:val="single" w:sz="2" w:space="0" w:color="auto"/>
            </w:tcBorders>
          </w:tcPr>
          <w:p w14:paraId="38B18368" w14:textId="77777777" w:rsidR="00616968" w:rsidRPr="000F6836" w:rsidRDefault="00616968" w:rsidP="00915624">
            <w:pPr>
              <w:pStyle w:val="NormalLeft"/>
              <w:rPr>
                <w:lang w:val="en-GB"/>
              </w:rPr>
            </w:pPr>
            <w:r w:rsidRPr="000F6836">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0D0AECC6" w14:textId="77777777" w:rsidR="00616968" w:rsidRPr="000F6836" w:rsidRDefault="00616968" w:rsidP="00915624">
            <w:pPr>
              <w:pStyle w:val="NormalLeft"/>
              <w:rPr>
                <w:lang w:val="en-GB"/>
              </w:rPr>
            </w:pPr>
            <w:r w:rsidRPr="000F6836">
              <w:rPr>
                <w:lang w:val="en-GB"/>
              </w:rPr>
              <w:t>This is the absolute value of the assets sensitive to the risk of an increase in lapse rates after the shock (i.e. permanent increase in the rates of lapse).</w:t>
            </w:r>
          </w:p>
          <w:p w14:paraId="772A200C"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142BEFA" w14:textId="77777777" w:rsidTr="00915624">
        <w:tc>
          <w:tcPr>
            <w:tcW w:w="1764" w:type="dxa"/>
            <w:tcBorders>
              <w:top w:val="single" w:sz="2" w:space="0" w:color="auto"/>
              <w:left w:val="single" w:sz="2" w:space="0" w:color="auto"/>
              <w:bottom w:val="single" w:sz="2" w:space="0" w:color="auto"/>
              <w:right w:val="single" w:sz="2" w:space="0" w:color="auto"/>
            </w:tcBorders>
          </w:tcPr>
          <w:p w14:paraId="2BC57EC1" w14:textId="77777777" w:rsidR="00616968" w:rsidRPr="000F6836" w:rsidRDefault="00616968" w:rsidP="00915624">
            <w:pPr>
              <w:pStyle w:val="NormalLeft"/>
              <w:rPr>
                <w:lang w:val="en-GB"/>
              </w:rPr>
            </w:pPr>
            <w:r w:rsidRPr="000F6836">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529C7134"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56AFAF7B"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an increase in lapse rates, after the shock (i.e. permanent increase of the rates of lapse).</w:t>
            </w:r>
          </w:p>
          <w:p w14:paraId="2CEBE87D" w14:textId="2DCBB2BF" w:rsidR="00616968" w:rsidRPr="000F6836" w:rsidRDefault="00616968" w:rsidP="00915624">
            <w:pPr>
              <w:pStyle w:val="NormalLeft"/>
              <w:rPr>
                <w:lang w:val="en-GB"/>
              </w:rPr>
            </w:pPr>
            <w:r w:rsidRPr="000F6836">
              <w:rPr>
                <w:lang w:val="en-GB"/>
              </w:rPr>
              <w:t xml:space="preserve">The amount of </w:t>
            </w:r>
            <w:ins w:id="93" w:author="Author">
              <w:r w:rsidR="00B27ECA" w:rsidRPr="000F6836">
                <w:rPr>
                  <w:lang w:val="en-GB"/>
                </w:rPr>
                <w:t xml:space="preserve">Technical Provisions </w:t>
              </w:r>
            </w:ins>
            <w:del w:id="9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97A9346" w14:textId="77777777" w:rsidTr="00915624">
        <w:tc>
          <w:tcPr>
            <w:tcW w:w="1764" w:type="dxa"/>
            <w:tcBorders>
              <w:top w:val="single" w:sz="2" w:space="0" w:color="auto"/>
              <w:left w:val="single" w:sz="2" w:space="0" w:color="auto"/>
              <w:bottom w:val="single" w:sz="2" w:space="0" w:color="auto"/>
              <w:right w:val="single" w:sz="2" w:space="0" w:color="auto"/>
            </w:tcBorders>
          </w:tcPr>
          <w:p w14:paraId="28A5662C" w14:textId="77777777" w:rsidR="00616968" w:rsidRPr="000F6836" w:rsidRDefault="00616968" w:rsidP="00915624">
            <w:pPr>
              <w:pStyle w:val="NormalLeft"/>
              <w:rPr>
                <w:lang w:val="en-GB"/>
              </w:rPr>
            </w:pPr>
            <w:r w:rsidRPr="000F6836">
              <w:rPr>
                <w:lang w:val="en-GB"/>
              </w:rPr>
              <w:lastRenderedPageBreak/>
              <w:t>R0410/C0060</w:t>
            </w:r>
          </w:p>
        </w:tc>
        <w:tc>
          <w:tcPr>
            <w:tcW w:w="2600" w:type="dxa"/>
            <w:tcBorders>
              <w:top w:val="single" w:sz="2" w:space="0" w:color="auto"/>
              <w:left w:val="single" w:sz="2" w:space="0" w:color="auto"/>
              <w:bottom w:val="single" w:sz="2" w:space="0" w:color="auto"/>
              <w:right w:val="single" w:sz="2" w:space="0" w:color="auto"/>
            </w:tcBorders>
          </w:tcPr>
          <w:p w14:paraId="6C4D6872" w14:textId="77777777" w:rsidR="00616968" w:rsidRPr="000F6836" w:rsidRDefault="00616968" w:rsidP="00915624">
            <w:pPr>
              <w:pStyle w:val="NormalLeft"/>
              <w:rPr>
                <w:lang w:val="en-GB"/>
              </w:rPr>
            </w:pPr>
            <w:r w:rsidRPr="000F6836">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0ACBBAC" w14:textId="77777777" w:rsidR="00616968" w:rsidRPr="000F6836" w:rsidRDefault="00616968" w:rsidP="00915624">
            <w:pPr>
              <w:pStyle w:val="NormalLeft"/>
              <w:rPr>
                <w:lang w:val="en-GB"/>
              </w:rPr>
            </w:pPr>
            <w:r w:rsidRPr="000F6836">
              <w:rPr>
                <w:lang w:val="en-GB"/>
              </w:rPr>
              <w:t>This is the net capital charge for the risk of a permanent increase in lapse rates, after adjustment for the loss absorbing capacity of technical provisions.</w:t>
            </w:r>
          </w:p>
          <w:p w14:paraId="2DA8A2CE" w14:textId="77777777" w:rsidR="00616968" w:rsidRPr="000F6836" w:rsidRDefault="00616968" w:rsidP="00915624">
            <w:pPr>
              <w:pStyle w:val="NormalLeft"/>
              <w:rPr>
                <w:lang w:val="en-GB"/>
              </w:rPr>
            </w:pPr>
            <w:r w:rsidRPr="000F6836">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616968" w:rsidRPr="000F6836" w14:paraId="7954E26A" w14:textId="77777777" w:rsidTr="00915624">
        <w:tc>
          <w:tcPr>
            <w:tcW w:w="1764" w:type="dxa"/>
            <w:tcBorders>
              <w:top w:val="single" w:sz="2" w:space="0" w:color="auto"/>
              <w:left w:val="single" w:sz="2" w:space="0" w:color="auto"/>
              <w:bottom w:val="single" w:sz="2" w:space="0" w:color="auto"/>
              <w:right w:val="single" w:sz="2" w:space="0" w:color="auto"/>
            </w:tcBorders>
          </w:tcPr>
          <w:p w14:paraId="2E70C77C" w14:textId="77777777" w:rsidR="00616968" w:rsidRPr="000F6836" w:rsidRDefault="00616968" w:rsidP="00915624">
            <w:pPr>
              <w:pStyle w:val="NormalLeft"/>
              <w:rPr>
                <w:lang w:val="en-GB"/>
              </w:rPr>
            </w:pPr>
            <w:r w:rsidRPr="000F6836">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37A1BED5"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5322C29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779063E3" w14:textId="17EEF581" w:rsidR="00616968" w:rsidRPr="000F6836" w:rsidRDefault="00616968" w:rsidP="00915624">
            <w:pPr>
              <w:pStyle w:val="NormalLeft"/>
              <w:rPr>
                <w:lang w:val="en-GB"/>
              </w:rPr>
            </w:pPr>
            <w:r w:rsidRPr="000F6836">
              <w:rPr>
                <w:lang w:val="en-GB"/>
              </w:rPr>
              <w:t xml:space="preserve">The amount of </w:t>
            </w:r>
            <w:ins w:id="95" w:author="Author">
              <w:r w:rsidR="00B27ECA" w:rsidRPr="000F6836">
                <w:rPr>
                  <w:lang w:val="en-GB"/>
                </w:rPr>
                <w:t xml:space="preserve">Technical Provisions </w:t>
              </w:r>
            </w:ins>
            <w:del w:id="9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550471C8" w14:textId="77777777" w:rsidTr="00915624">
        <w:tc>
          <w:tcPr>
            <w:tcW w:w="1764" w:type="dxa"/>
            <w:tcBorders>
              <w:top w:val="single" w:sz="2" w:space="0" w:color="auto"/>
              <w:left w:val="single" w:sz="2" w:space="0" w:color="auto"/>
              <w:bottom w:val="single" w:sz="2" w:space="0" w:color="auto"/>
              <w:right w:val="single" w:sz="2" w:space="0" w:color="auto"/>
            </w:tcBorders>
          </w:tcPr>
          <w:p w14:paraId="487EEC87" w14:textId="77777777" w:rsidR="00616968" w:rsidRPr="000F6836" w:rsidRDefault="00616968" w:rsidP="00915624">
            <w:pPr>
              <w:pStyle w:val="NormalLeft"/>
              <w:rPr>
                <w:lang w:val="en-GB"/>
              </w:rPr>
            </w:pPr>
            <w:r w:rsidRPr="000F6836">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4844BFCC" w14:textId="77777777" w:rsidR="00616968" w:rsidRPr="000F6836" w:rsidRDefault="00616968" w:rsidP="00915624">
            <w:pPr>
              <w:pStyle w:val="NormalLeft"/>
              <w:rPr>
                <w:lang w:val="en-GB"/>
              </w:rPr>
            </w:pPr>
            <w:r w:rsidRPr="000F6836">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07EDD43" w14:textId="77777777" w:rsidR="00616968" w:rsidRPr="000F6836" w:rsidRDefault="00616968" w:rsidP="00915624">
            <w:pPr>
              <w:pStyle w:val="NormalLeft"/>
              <w:rPr>
                <w:lang w:val="en-GB"/>
              </w:rPr>
            </w:pPr>
            <w:r w:rsidRPr="000F6836">
              <w:rPr>
                <w:lang w:val="en-GB"/>
              </w:rPr>
              <w:t>This is the gross capital charge (excluding the loss absorbing capacity for technical provisions) for the risk of a permanent increase in lapse rates.</w:t>
            </w:r>
          </w:p>
          <w:p w14:paraId="6DFB193F" w14:textId="77777777" w:rsidR="00616968" w:rsidRPr="000F6836" w:rsidRDefault="00616968" w:rsidP="00915624">
            <w:pPr>
              <w:pStyle w:val="NormalLeft"/>
              <w:rPr>
                <w:lang w:val="en-GB"/>
              </w:rPr>
            </w:pPr>
            <w:r w:rsidRPr="000F6836">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616968" w:rsidRPr="000F6836" w14:paraId="3B6628A7" w14:textId="77777777" w:rsidTr="00915624">
        <w:tc>
          <w:tcPr>
            <w:tcW w:w="1764" w:type="dxa"/>
            <w:tcBorders>
              <w:top w:val="single" w:sz="2" w:space="0" w:color="auto"/>
              <w:left w:val="single" w:sz="2" w:space="0" w:color="auto"/>
              <w:bottom w:val="single" w:sz="2" w:space="0" w:color="auto"/>
              <w:right w:val="single" w:sz="2" w:space="0" w:color="auto"/>
            </w:tcBorders>
          </w:tcPr>
          <w:p w14:paraId="268DF514" w14:textId="77777777" w:rsidR="00616968" w:rsidRPr="000F6836" w:rsidRDefault="00616968" w:rsidP="00915624">
            <w:pPr>
              <w:pStyle w:val="NormalLeft"/>
              <w:rPr>
                <w:lang w:val="en-GB"/>
              </w:rPr>
            </w:pPr>
            <w:r w:rsidRPr="000F6836">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2EFFB790" w14:textId="77777777" w:rsidR="00616968" w:rsidRPr="000F6836" w:rsidRDefault="00616968" w:rsidP="00915624">
            <w:pPr>
              <w:pStyle w:val="NormalLeft"/>
              <w:rPr>
                <w:lang w:val="en-GB"/>
              </w:rPr>
            </w:pPr>
            <w:r w:rsidRPr="000F6836">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331EB1A"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before the shock.</w:t>
            </w:r>
          </w:p>
          <w:p w14:paraId="4D150B7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612E69C" w14:textId="77777777" w:rsidTr="00915624">
        <w:tc>
          <w:tcPr>
            <w:tcW w:w="1764" w:type="dxa"/>
            <w:tcBorders>
              <w:top w:val="single" w:sz="2" w:space="0" w:color="auto"/>
              <w:left w:val="single" w:sz="2" w:space="0" w:color="auto"/>
              <w:bottom w:val="single" w:sz="2" w:space="0" w:color="auto"/>
              <w:right w:val="single" w:sz="2" w:space="0" w:color="auto"/>
            </w:tcBorders>
          </w:tcPr>
          <w:p w14:paraId="593266A2" w14:textId="77777777" w:rsidR="00616968" w:rsidRPr="000F6836" w:rsidRDefault="00616968" w:rsidP="00915624">
            <w:pPr>
              <w:pStyle w:val="NormalLeft"/>
              <w:rPr>
                <w:lang w:val="en-GB"/>
              </w:rPr>
            </w:pPr>
            <w:r w:rsidRPr="000F6836">
              <w:rPr>
                <w:lang w:val="en-GB"/>
              </w:rPr>
              <w:t>R0420/C0030</w:t>
            </w:r>
          </w:p>
        </w:tc>
        <w:tc>
          <w:tcPr>
            <w:tcW w:w="2600" w:type="dxa"/>
            <w:tcBorders>
              <w:top w:val="single" w:sz="2" w:space="0" w:color="auto"/>
              <w:left w:val="single" w:sz="2" w:space="0" w:color="auto"/>
              <w:bottom w:val="single" w:sz="2" w:space="0" w:color="auto"/>
              <w:right w:val="single" w:sz="2" w:space="0" w:color="auto"/>
            </w:tcBorders>
          </w:tcPr>
          <w:p w14:paraId="7D983821" w14:textId="77777777" w:rsidR="00616968" w:rsidRPr="000F6836" w:rsidRDefault="00616968" w:rsidP="00915624">
            <w:pPr>
              <w:pStyle w:val="NormalLeft"/>
              <w:rPr>
                <w:lang w:val="en-GB"/>
              </w:rPr>
            </w:pPr>
            <w:r w:rsidRPr="000F6836">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53AE3DAD" w14:textId="77777777" w:rsidR="00616968" w:rsidRPr="000F6836" w:rsidRDefault="00616968" w:rsidP="00915624">
            <w:pPr>
              <w:pStyle w:val="NormalLeft"/>
              <w:rPr>
                <w:lang w:val="en-GB"/>
              </w:rPr>
            </w:pPr>
            <w:r w:rsidRPr="000F6836">
              <w:rPr>
                <w:lang w:val="en-GB"/>
              </w:rPr>
              <w:t>This is the absolute value of liabilities sensitive to the risk of a permanent decrease in lapse rates, before the shock.</w:t>
            </w:r>
          </w:p>
          <w:p w14:paraId="5E810112" w14:textId="27C49974" w:rsidR="00616968" w:rsidRPr="000F6836" w:rsidRDefault="00616968" w:rsidP="00915624">
            <w:pPr>
              <w:pStyle w:val="NormalLeft"/>
              <w:rPr>
                <w:lang w:val="en-GB"/>
              </w:rPr>
            </w:pPr>
            <w:r w:rsidRPr="000F6836">
              <w:rPr>
                <w:lang w:val="en-GB"/>
              </w:rPr>
              <w:t xml:space="preserve">The amount of </w:t>
            </w:r>
            <w:ins w:id="97" w:author="Author">
              <w:r w:rsidR="00B27ECA" w:rsidRPr="000F6836">
                <w:rPr>
                  <w:lang w:val="en-GB"/>
                </w:rPr>
                <w:t xml:space="preserve">Technical Provisions </w:t>
              </w:r>
            </w:ins>
            <w:del w:id="9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A67946A" w14:textId="77777777" w:rsidTr="00915624">
        <w:tc>
          <w:tcPr>
            <w:tcW w:w="1764" w:type="dxa"/>
            <w:tcBorders>
              <w:top w:val="single" w:sz="2" w:space="0" w:color="auto"/>
              <w:left w:val="single" w:sz="2" w:space="0" w:color="auto"/>
              <w:bottom w:val="single" w:sz="2" w:space="0" w:color="auto"/>
              <w:right w:val="single" w:sz="2" w:space="0" w:color="auto"/>
            </w:tcBorders>
          </w:tcPr>
          <w:p w14:paraId="6E25A4B1" w14:textId="77777777" w:rsidR="00616968" w:rsidRPr="000F6836" w:rsidRDefault="00616968" w:rsidP="00915624">
            <w:pPr>
              <w:pStyle w:val="NormalLeft"/>
              <w:rPr>
                <w:lang w:val="en-GB"/>
              </w:rPr>
            </w:pPr>
            <w:r w:rsidRPr="000F6836">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352C1915" w14:textId="77777777" w:rsidR="00616968" w:rsidRPr="000F6836" w:rsidRDefault="00616968" w:rsidP="00915624">
            <w:pPr>
              <w:pStyle w:val="NormalLeft"/>
              <w:rPr>
                <w:lang w:val="en-GB"/>
              </w:rPr>
            </w:pPr>
            <w:r w:rsidRPr="000F6836">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77CAFAFD" w14:textId="77777777" w:rsidR="00616968" w:rsidRPr="000F6836" w:rsidRDefault="00616968" w:rsidP="00915624">
            <w:pPr>
              <w:pStyle w:val="NormalLeft"/>
              <w:rPr>
                <w:lang w:val="en-GB"/>
              </w:rPr>
            </w:pPr>
            <w:r w:rsidRPr="000F6836">
              <w:rPr>
                <w:lang w:val="en-GB"/>
              </w:rPr>
              <w:t>This is the absolute value of the assets sensitive to the risk of a permanent decrease in lapse rates, after the shock (i.e. permanent decrease in the rates of lapse).</w:t>
            </w:r>
          </w:p>
          <w:p w14:paraId="410BBD3D"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21C3C981" w14:textId="77777777" w:rsidTr="00915624">
        <w:tc>
          <w:tcPr>
            <w:tcW w:w="1764" w:type="dxa"/>
            <w:tcBorders>
              <w:top w:val="single" w:sz="2" w:space="0" w:color="auto"/>
              <w:left w:val="single" w:sz="2" w:space="0" w:color="auto"/>
              <w:bottom w:val="single" w:sz="2" w:space="0" w:color="auto"/>
              <w:right w:val="single" w:sz="2" w:space="0" w:color="auto"/>
            </w:tcBorders>
          </w:tcPr>
          <w:p w14:paraId="72B59CBE" w14:textId="77777777" w:rsidR="00616968" w:rsidRPr="000F6836" w:rsidRDefault="00616968" w:rsidP="00915624">
            <w:pPr>
              <w:pStyle w:val="NormalLeft"/>
              <w:rPr>
                <w:lang w:val="en-GB"/>
              </w:rPr>
            </w:pPr>
            <w:r w:rsidRPr="000F6836">
              <w:rPr>
                <w:lang w:val="en-GB"/>
              </w:rPr>
              <w:lastRenderedPageBreak/>
              <w:t>R0420/C0050</w:t>
            </w:r>
          </w:p>
        </w:tc>
        <w:tc>
          <w:tcPr>
            <w:tcW w:w="2600" w:type="dxa"/>
            <w:tcBorders>
              <w:top w:val="single" w:sz="2" w:space="0" w:color="auto"/>
              <w:left w:val="single" w:sz="2" w:space="0" w:color="auto"/>
              <w:bottom w:val="single" w:sz="2" w:space="0" w:color="auto"/>
              <w:right w:val="single" w:sz="2" w:space="0" w:color="auto"/>
            </w:tcBorders>
          </w:tcPr>
          <w:p w14:paraId="3C4B1724"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7C38C22" w14:textId="77777777" w:rsidR="00616968" w:rsidRPr="000F6836" w:rsidRDefault="00616968" w:rsidP="00915624">
            <w:pPr>
              <w:pStyle w:val="NormalLeft"/>
              <w:rPr>
                <w:lang w:val="en-GB"/>
              </w:rPr>
            </w:pPr>
            <w:r w:rsidRPr="000F6836">
              <w:rPr>
                <w:lang w:val="en-GB"/>
              </w:rPr>
              <w:t>This is the absolute value of the liabilities (after the loss absorbing capacity of technical provisions) sensitive to the risk of a permanent decrease in lapse rates, after the shock (i.e. permanent decrease of the rates of lapse).</w:t>
            </w:r>
          </w:p>
          <w:p w14:paraId="13E3B5D8" w14:textId="2A4B85B4" w:rsidR="00616968" w:rsidRPr="000F6836" w:rsidRDefault="00616968" w:rsidP="00915624">
            <w:pPr>
              <w:pStyle w:val="NormalLeft"/>
              <w:rPr>
                <w:lang w:val="en-GB"/>
              </w:rPr>
            </w:pPr>
            <w:r w:rsidRPr="000F6836">
              <w:rPr>
                <w:lang w:val="en-GB"/>
              </w:rPr>
              <w:t xml:space="preserve">The amount of </w:t>
            </w:r>
            <w:ins w:id="99" w:author="Author">
              <w:r w:rsidR="00B27ECA" w:rsidRPr="000F6836">
                <w:rPr>
                  <w:lang w:val="en-GB"/>
                </w:rPr>
                <w:t xml:space="preserve">Technical Provisions </w:t>
              </w:r>
            </w:ins>
            <w:del w:id="10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CFD72BA" w14:textId="77777777" w:rsidTr="00915624">
        <w:tc>
          <w:tcPr>
            <w:tcW w:w="1764" w:type="dxa"/>
            <w:tcBorders>
              <w:top w:val="single" w:sz="2" w:space="0" w:color="auto"/>
              <w:left w:val="single" w:sz="2" w:space="0" w:color="auto"/>
              <w:bottom w:val="single" w:sz="2" w:space="0" w:color="auto"/>
              <w:right w:val="single" w:sz="2" w:space="0" w:color="auto"/>
            </w:tcBorders>
          </w:tcPr>
          <w:p w14:paraId="6F162FE1" w14:textId="77777777" w:rsidR="00616968" w:rsidRPr="000F6836" w:rsidRDefault="00616968" w:rsidP="00915624">
            <w:pPr>
              <w:pStyle w:val="NormalLeft"/>
              <w:rPr>
                <w:lang w:val="en-GB"/>
              </w:rPr>
            </w:pPr>
            <w:r w:rsidRPr="000F6836">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4137B8A9" w14:textId="77777777" w:rsidR="00616968" w:rsidRPr="000F6836" w:rsidRDefault="00616968" w:rsidP="00915624">
            <w:pPr>
              <w:pStyle w:val="NormalLeft"/>
              <w:rPr>
                <w:lang w:val="en-GB"/>
              </w:rPr>
            </w:pPr>
            <w:r w:rsidRPr="000F6836">
              <w:rPr>
                <w:lang w:val="en-GB"/>
              </w:rPr>
              <w:t>Absolute value after shock — Net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1B3F0DB" w14:textId="77777777" w:rsidR="00616968" w:rsidRPr="000F6836" w:rsidRDefault="00616968" w:rsidP="00915624">
            <w:pPr>
              <w:pStyle w:val="NormalLeft"/>
              <w:rPr>
                <w:lang w:val="en-GB"/>
              </w:rPr>
            </w:pPr>
            <w:r w:rsidRPr="000F6836">
              <w:rPr>
                <w:lang w:val="en-GB"/>
              </w:rPr>
              <w:t>This is the net capital charge for the risk of a permanent decrease in lapse rates, after adjustment for the loss absorbing capacity of technical provisions.</w:t>
            </w:r>
          </w:p>
          <w:p w14:paraId="3F2BC3A5" w14:textId="77777777" w:rsidR="00616968" w:rsidRPr="000F6836" w:rsidRDefault="00616968" w:rsidP="00915624">
            <w:pPr>
              <w:pStyle w:val="NormalLeft"/>
              <w:rPr>
                <w:lang w:val="en-GB"/>
              </w:rPr>
            </w:pPr>
            <w:r w:rsidRPr="000F6836">
              <w:rPr>
                <w:lang w:val="en-GB"/>
              </w:rPr>
              <w:t>If R0050/C0010=1, this item represents net capital charge for a permanent decrease in SLT health rates referred to in Title I Chapter V Section 4 of Delegated Regulation (EU) 2015/35, calculated using simplified calculation for SLT health lapse rate</w:t>
            </w:r>
          </w:p>
        </w:tc>
      </w:tr>
      <w:tr w:rsidR="00616968" w:rsidRPr="000F6836" w14:paraId="42F0CE22" w14:textId="77777777" w:rsidTr="00915624">
        <w:tc>
          <w:tcPr>
            <w:tcW w:w="1764" w:type="dxa"/>
            <w:tcBorders>
              <w:top w:val="single" w:sz="2" w:space="0" w:color="auto"/>
              <w:left w:val="single" w:sz="2" w:space="0" w:color="auto"/>
              <w:bottom w:val="single" w:sz="2" w:space="0" w:color="auto"/>
              <w:right w:val="single" w:sz="2" w:space="0" w:color="auto"/>
            </w:tcBorders>
          </w:tcPr>
          <w:p w14:paraId="7226FE9E" w14:textId="77777777" w:rsidR="00616968" w:rsidRPr="000F6836" w:rsidRDefault="00616968" w:rsidP="00915624">
            <w:pPr>
              <w:pStyle w:val="NormalLeft"/>
              <w:rPr>
                <w:lang w:val="en-GB"/>
              </w:rPr>
            </w:pPr>
            <w:r w:rsidRPr="000F6836">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5D02E450"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2FDC713"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the risk of a permanent decrease in lapse rates, after the shock (permanent decrease in lapse rates).</w:t>
            </w:r>
          </w:p>
          <w:p w14:paraId="6CCB00F6" w14:textId="488EBFCB" w:rsidR="00616968" w:rsidRPr="000F6836" w:rsidRDefault="00616968" w:rsidP="00915624">
            <w:pPr>
              <w:pStyle w:val="NormalLeft"/>
              <w:rPr>
                <w:lang w:val="en-GB"/>
              </w:rPr>
            </w:pPr>
            <w:r w:rsidRPr="000F6836">
              <w:rPr>
                <w:lang w:val="en-GB"/>
              </w:rPr>
              <w:t xml:space="preserve">The amount of </w:t>
            </w:r>
            <w:ins w:id="101" w:author="Author">
              <w:r w:rsidR="00B27ECA" w:rsidRPr="000F6836">
                <w:rPr>
                  <w:lang w:val="en-GB"/>
                </w:rPr>
                <w:t xml:space="preserve">Technical Provisions </w:t>
              </w:r>
            </w:ins>
            <w:del w:id="10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8A34DD0" w14:textId="77777777" w:rsidTr="00915624">
        <w:tc>
          <w:tcPr>
            <w:tcW w:w="1764" w:type="dxa"/>
            <w:tcBorders>
              <w:top w:val="single" w:sz="2" w:space="0" w:color="auto"/>
              <w:left w:val="single" w:sz="2" w:space="0" w:color="auto"/>
              <w:bottom w:val="single" w:sz="2" w:space="0" w:color="auto"/>
              <w:right w:val="single" w:sz="2" w:space="0" w:color="auto"/>
            </w:tcBorders>
          </w:tcPr>
          <w:p w14:paraId="2B20D66E" w14:textId="77777777" w:rsidR="00616968" w:rsidRPr="000F6836" w:rsidRDefault="00616968" w:rsidP="00915624">
            <w:pPr>
              <w:pStyle w:val="NormalLeft"/>
              <w:rPr>
                <w:lang w:val="en-GB"/>
              </w:rPr>
            </w:pPr>
            <w:r w:rsidRPr="000F6836">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25CEF8E7" w14:textId="77777777" w:rsidR="00616968" w:rsidRPr="000F6836" w:rsidRDefault="00616968" w:rsidP="00915624">
            <w:pPr>
              <w:pStyle w:val="NormalLeft"/>
              <w:rPr>
                <w:lang w:val="en-GB"/>
              </w:rPr>
            </w:pPr>
            <w:r w:rsidRPr="000F6836">
              <w:rPr>
                <w:lang w:val="en-GB"/>
              </w:rPr>
              <w:t>Absolute value after shock — Gross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02F7F93" w14:textId="77777777" w:rsidR="00616968" w:rsidRPr="000F6836" w:rsidRDefault="00616968" w:rsidP="00915624">
            <w:pPr>
              <w:pStyle w:val="NormalLeft"/>
              <w:rPr>
                <w:lang w:val="en-GB"/>
              </w:rPr>
            </w:pPr>
            <w:r w:rsidRPr="000F6836">
              <w:rPr>
                <w:lang w:val="en-GB"/>
              </w:rPr>
              <w:t>This is the gross capital charge (before the loss absorbing capacity for technical provisions) for the risk of a permanent decrease in lapse rates</w:t>
            </w:r>
          </w:p>
          <w:p w14:paraId="093DF316" w14:textId="77777777" w:rsidR="00616968" w:rsidRPr="000F6836" w:rsidRDefault="00616968" w:rsidP="00915624">
            <w:pPr>
              <w:pStyle w:val="NormalLeft"/>
              <w:rPr>
                <w:lang w:val="en-GB"/>
              </w:rPr>
            </w:pPr>
            <w:r w:rsidRPr="000F6836">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616968" w:rsidRPr="000F6836" w14:paraId="78FFAEAB" w14:textId="77777777" w:rsidTr="00915624">
        <w:tc>
          <w:tcPr>
            <w:tcW w:w="1764" w:type="dxa"/>
            <w:tcBorders>
              <w:top w:val="single" w:sz="2" w:space="0" w:color="auto"/>
              <w:left w:val="single" w:sz="2" w:space="0" w:color="auto"/>
              <w:bottom w:val="single" w:sz="2" w:space="0" w:color="auto"/>
              <w:right w:val="single" w:sz="2" w:space="0" w:color="auto"/>
            </w:tcBorders>
          </w:tcPr>
          <w:p w14:paraId="1BECEE98" w14:textId="77777777" w:rsidR="00616968" w:rsidRPr="000F6836" w:rsidRDefault="00616968" w:rsidP="00915624">
            <w:pPr>
              <w:pStyle w:val="NormalLeft"/>
              <w:rPr>
                <w:lang w:val="en-GB"/>
              </w:rPr>
            </w:pPr>
            <w:r w:rsidRPr="000F6836">
              <w:rPr>
                <w:lang w:val="en-GB"/>
              </w:rPr>
              <w:t>R0430/C0020</w:t>
            </w:r>
          </w:p>
        </w:tc>
        <w:tc>
          <w:tcPr>
            <w:tcW w:w="2600" w:type="dxa"/>
            <w:tcBorders>
              <w:top w:val="single" w:sz="2" w:space="0" w:color="auto"/>
              <w:left w:val="single" w:sz="2" w:space="0" w:color="auto"/>
              <w:bottom w:val="single" w:sz="2" w:space="0" w:color="auto"/>
              <w:right w:val="single" w:sz="2" w:space="0" w:color="auto"/>
            </w:tcBorders>
          </w:tcPr>
          <w:p w14:paraId="6B8A0260" w14:textId="77777777" w:rsidR="00616968" w:rsidRPr="000F6836" w:rsidRDefault="00616968" w:rsidP="00915624">
            <w:pPr>
              <w:pStyle w:val="NormalLeft"/>
              <w:rPr>
                <w:lang w:val="en-GB"/>
              </w:rPr>
            </w:pPr>
            <w:r w:rsidRPr="000F6836">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8A0FD1" w14:textId="77777777" w:rsidR="00616968" w:rsidRPr="000F6836" w:rsidRDefault="00616968" w:rsidP="00915624">
            <w:pPr>
              <w:pStyle w:val="NormalLeft"/>
              <w:rPr>
                <w:lang w:val="en-GB"/>
              </w:rPr>
            </w:pPr>
            <w:r w:rsidRPr="000F6836">
              <w:rPr>
                <w:lang w:val="en-GB"/>
              </w:rPr>
              <w:t>This is the absolute value of the assets sensitive to mass lapse risk, before the shock.</w:t>
            </w:r>
          </w:p>
          <w:p w14:paraId="538D90FA"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DDCFD2C" w14:textId="77777777" w:rsidTr="00915624">
        <w:tc>
          <w:tcPr>
            <w:tcW w:w="1764" w:type="dxa"/>
            <w:tcBorders>
              <w:top w:val="single" w:sz="2" w:space="0" w:color="auto"/>
              <w:left w:val="single" w:sz="2" w:space="0" w:color="auto"/>
              <w:bottom w:val="single" w:sz="2" w:space="0" w:color="auto"/>
              <w:right w:val="single" w:sz="2" w:space="0" w:color="auto"/>
            </w:tcBorders>
          </w:tcPr>
          <w:p w14:paraId="03DCCCE3" w14:textId="77777777" w:rsidR="00616968" w:rsidRPr="000F6836" w:rsidRDefault="00616968" w:rsidP="00915624">
            <w:pPr>
              <w:pStyle w:val="NormalLeft"/>
              <w:rPr>
                <w:lang w:val="en-GB"/>
              </w:rPr>
            </w:pPr>
            <w:r w:rsidRPr="000F6836">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48ACD032" w14:textId="77777777" w:rsidR="00616968" w:rsidRPr="000F6836" w:rsidRDefault="00616968" w:rsidP="00915624">
            <w:pPr>
              <w:pStyle w:val="NormalLeft"/>
              <w:rPr>
                <w:lang w:val="en-GB"/>
              </w:rPr>
            </w:pPr>
            <w:r w:rsidRPr="000F6836">
              <w:rPr>
                <w:lang w:val="en-GB"/>
              </w:rPr>
              <w:t xml:space="preserve">Initial absolute values before shock — Liabilities — SLT </w:t>
            </w:r>
            <w:r w:rsidRPr="000F6836">
              <w:rPr>
                <w:lang w:val="en-GB"/>
              </w:rPr>
              <w:lastRenderedPageBreak/>
              <w:t>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8BBDCB1" w14:textId="77777777" w:rsidR="00616968" w:rsidRPr="000F6836" w:rsidRDefault="00616968" w:rsidP="00915624">
            <w:pPr>
              <w:pStyle w:val="NormalLeft"/>
              <w:rPr>
                <w:lang w:val="en-GB"/>
              </w:rPr>
            </w:pPr>
            <w:r w:rsidRPr="000F6836">
              <w:rPr>
                <w:lang w:val="en-GB"/>
              </w:rPr>
              <w:lastRenderedPageBreak/>
              <w:t>This is the absolute value of liabilities sensitive to mass lapse risk, before the shock.</w:t>
            </w:r>
          </w:p>
          <w:p w14:paraId="4A0E3390" w14:textId="433BE8C7" w:rsidR="00616968" w:rsidRPr="000F6836" w:rsidRDefault="00616968" w:rsidP="00915624">
            <w:pPr>
              <w:pStyle w:val="NormalLeft"/>
              <w:rPr>
                <w:lang w:val="en-GB"/>
              </w:rPr>
            </w:pPr>
            <w:r w:rsidRPr="000F6836">
              <w:rPr>
                <w:lang w:val="en-GB"/>
              </w:rPr>
              <w:t xml:space="preserve">The amount of </w:t>
            </w:r>
            <w:ins w:id="103" w:author="Author">
              <w:r w:rsidR="00B27ECA" w:rsidRPr="000F6836">
                <w:rPr>
                  <w:lang w:val="en-GB"/>
                </w:rPr>
                <w:t xml:space="preserve">Technical Provisions </w:t>
              </w:r>
            </w:ins>
            <w:del w:id="10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1133851A" w14:textId="77777777" w:rsidTr="00915624">
        <w:tc>
          <w:tcPr>
            <w:tcW w:w="1764" w:type="dxa"/>
            <w:tcBorders>
              <w:top w:val="single" w:sz="2" w:space="0" w:color="auto"/>
              <w:left w:val="single" w:sz="2" w:space="0" w:color="auto"/>
              <w:bottom w:val="single" w:sz="2" w:space="0" w:color="auto"/>
              <w:right w:val="single" w:sz="2" w:space="0" w:color="auto"/>
            </w:tcBorders>
          </w:tcPr>
          <w:p w14:paraId="41E93D01" w14:textId="77777777" w:rsidR="00616968" w:rsidRPr="000F6836" w:rsidRDefault="00616968" w:rsidP="00915624">
            <w:pPr>
              <w:pStyle w:val="NormalLeft"/>
              <w:rPr>
                <w:lang w:val="en-GB"/>
              </w:rPr>
            </w:pPr>
            <w:r w:rsidRPr="000F6836">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2BD615CC" w14:textId="77777777" w:rsidR="00616968" w:rsidRPr="000F6836" w:rsidRDefault="00616968" w:rsidP="00915624">
            <w:pPr>
              <w:pStyle w:val="NormalLeft"/>
              <w:rPr>
                <w:lang w:val="en-GB"/>
              </w:rPr>
            </w:pPr>
            <w:r w:rsidRPr="000F6836">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F0F030F" w14:textId="77777777" w:rsidR="00616968" w:rsidRPr="000F6836" w:rsidRDefault="00616968" w:rsidP="00915624">
            <w:pPr>
              <w:pStyle w:val="NormalLeft"/>
              <w:rPr>
                <w:lang w:val="en-GB"/>
              </w:rPr>
            </w:pPr>
            <w:r w:rsidRPr="000F6836">
              <w:rPr>
                <w:lang w:val="en-GB"/>
              </w:rPr>
              <w:t>This is the absolute value of the assets sensitive to mass lapse risk, after the shock.</w:t>
            </w:r>
          </w:p>
          <w:p w14:paraId="0DF52906"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2D4F4CAD" w14:textId="77777777" w:rsidTr="00915624">
        <w:tc>
          <w:tcPr>
            <w:tcW w:w="1764" w:type="dxa"/>
            <w:tcBorders>
              <w:top w:val="single" w:sz="2" w:space="0" w:color="auto"/>
              <w:left w:val="single" w:sz="2" w:space="0" w:color="auto"/>
              <w:bottom w:val="single" w:sz="2" w:space="0" w:color="auto"/>
              <w:right w:val="single" w:sz="2" w:space="0" w:color="auto"/>
            </w:tcBorders>
          </w:tcPr>
          <w:p w14:paraId="0085F996" w14:textId="77777777" w:rsidR="00616968" w:rsidRPr="000F6836" w:rsidRDefault="00616968" w:rsidP="00915624">
            <w:pPr>
              <w:pStyle w:val="NormalLeft"/>
              <w:rPr>
                <w:lang w:val="en-GB"/>
              </w:rPr>
            </w:pPr>
            <w:r w:rsidRPr="000F6836">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2EC49961"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73CE652"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mass lapse risk, after the shock.</w:t>
            </w:r>
          </w:p>
          <w:p w14:paraId="065CB318" w14:textId="1D6716DE" w:rsidR="00616968" w:rsidRPr="000F6836" w:rsidRDefault="00616968" w:rsidP="00915624">
            <w:pPr>
              <w:pStyle w:val="NormalLeft"/>
              <w:rPr>
                <w:lang w:val="en-GB"/>
              </w:rPr>
            </w:pPr>
            <w:r w:rsidRPr="000F6836">
              <w:rPr>
                <w:lang w:val="en-GB"/>
              </w:rPr>
              <w:t xml:space="preserve">The amount of </w:t>
            </w:r>
            <w:ins w:id="105" w:author="Author">
              <w:r w:rsidR="00B27ECA" w:rsidRPr="000F6836">
                <w:rPr>
                  <w:lang w:val="en-GB"/>
                </w:rPr>
                <w:t xml:space="preserve">Technical Provisions </w:t>
              </w:r>
            </w:ins>
            <w:del w:id="10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727276A" w14:textId="77777777" w:rsidTr="00915624">
        <w:tc>
          <w:tcPr>
            <w:tcW w:w="1764" w:type="dxa"/>
            <w:tcBorders>
              <w:top w:val="single" w:sz="2" w:space="0" w:color="auto"/>
              <w:left w:val="single" w:sz="2" w:space="0" w:color="auto"/>
              <w:bottom w:val="single" w:sz="2" w:space="0" w:color="auto"/>
              <w:right w:val="single" w:sz="2" w:space="0" w:color="auto"/>
            </w:tcBorders>
          </w:tcPr>
          <w:p w14:paraId="563D6216" w14:textId="77777777" w:rsidR="00616968" w:rsidRPr="000F6836" w:rsidRDefault="00616968" w:rsidP="00915624">
            <w:pPr>
              <w:pStyle w:val="NormalLeft"/>
              <w:rPr>
                <w:lang w:val="en-GB"/>
              </w:rPr>
            </w:pPr>
            <w:r w:rsidRPr="000F6836">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0BE8CCA6" w14:textId="77777777" w:rsidR="00616968" w:rsidRPr="000F6836" w:rsidRDefault="00616968" w:rsidP="00915624">
            <w:pPr>
              <w:pStyle w:val="NormalLeft"/>
              <w:rPr>
                <w:lang w:val="en-GB"/>
              </w:rPr>
            </w:pPr>
            <w:r w:rsidRPr="000F6836">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7CFFA9EF" w14:textId="77777777" w:rsidR="00616968" w:rsidRPr="000F6836" w:rsidRDefault="00616968" w:rsidP="00915624">
            <w:pPr>
              <w:pStyle w:val="NormalLeft"/>
              <w:rPr>
                <w:lang w:val="en-GB"/>
              </w:rPr>
            </w:pPr>
            <w:r w:rsidRPr="000F6836">
              <w:rPr>
                <w:lang w:val="en-GB"/>
              </w:rPr>
              <w:t>This is the net capital charge for SLT health lapse risk — mass lapse risk, referred to in Title I Chapter V Section 4 of Delegated Regulation (EU) 2015/35, after adjustment for the loss absorbing capacity of technical provisions.</w:t>
            </w:r>
          </w:p>
        </w:tc>
      </w:tr>
      <w:tr w:rsidR="00616968" w:rsidRPr="000F6836" w14:paraId="557F76EE" w14:textId="77777777" w:rsidTr="00915624">
        <w:tc>
          <w:tcPr>
            <w:tcW w:w="1764" w:type="dxa"/>
            <w:tcBorders>
              <w:top w:val="single" w:sz="2" w:space="0" w:color="auto"/>
              <w:left w:val="single" w:sz="2" w:space="0" w:color="auto"/>
              <w:bottom w:val="single" w:sz="2" w:space="0" w:color="auto"/>
              <w:right w:val="single" w:sz="2" w:space="0" w:color="auto"/>
            </w:tcBorders>
          </w:tcPr>
          <w:p w14:paraId="341FF56F" w14:textId="77777777" w:rsidR="00616968" w:rsidRPr="000F6836" w:rsidRDefault="00616968" w:rsidP="00915624">
            <w:pPr>
              <w:pStyle w:val="NormalLeft"/>
              <w:rPr>
                <w:lang w:val="en-GB"/>
              </w:rPr>
            </w:pPr>
            <w:r w:rsidRPr="000F6836">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49177AC4"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24CD8A12"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mass lapse risk, after the shock.</w:t>
            </w:r>
          </w:p>
          <w:p w14:paraId="7C369859" w14:textId="7E8B313A" w:rsidR="00616968" w:rsidRPr="000F6836" w:rsidRDefault="00616968" w:rsidP="00915624">
            <w:pPr>
              <w:pStyle w:val="NormalLeft"/>
              <w:rPr>
                <w:lang w:val="en-GB"/>
              </w:rPr>
            </w:pPr>
            <w:r w:rsidRPr="000F6836">
              <w:rPr>
                <w:lang w:val="en-GB"/>
              </w:rPr>
              <w:t xml:space="preserve">The amount of </w:t>
            </w:r>
            <w:ins w:id="107" w:author="Author">
              <w:r w:rsidR="00B27ECA" w:rsidRPr="000F6836">
                <w:rPr>
                  <w:lang w:val="en-GB"/>
                </w:rPr>
                <w:t xml:space="preserve">Technical Provisions </w:t>
              </w:r>
            </w:ins>
            <w:del w:id="10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587CA64" w14:textId="77777777" w:rsidTr="00915624">
        <w:tc>
          <w:tcPr>
            <w:tcW w:w="1764" w:type="dxa"/>
            <w:tcBorders>
              <w:top w:val="single" w:sz="2" w:space="0" w:color="auto"/>
              <w:left w:val="single" w:sz="2" w:space="0" w:color="auto"/>
              <w:bottom w:val="single" w:sz="2" w:space="0" w:color="auto"/>
              <w:right w:val="single" w:sz="2" w:space="0" w:color="auto"/>
            </w:tcBorders>
          </w:tcPr>
          <w:p w14:paraId="1602782F" w14:textId="77777777" w:rsidR="00616968" w:rsidRPr="000F6836" w:rsidRDefault="00616968" w:rsidP="00915624">
            <w:pPr>
              <w:pStyle w:val="NormalLeft"/>
              <w:rPr>
                <w:lang w:val="en-GB"/>
              </w:rPr>
            </w:pPr>
            <w:r w:rsidRPr="000F6836">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77C94FE1" w14:textId="77777777" w:rsidR="00616968" w:rsidRPr="000F6836" w:rsidRDefault="00616968" w:rsidP="00915624">
            <w:pPr>
              <w:pStyle w:val="NormalLeft"/>
              <w:rPr>
                <w:lang w:val="en-GB"/>
              </w:rPr>
            </w:pPr>
            <w:r w:rsidRPr="000F6836">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10A5C69" w14:textId="77777777" w:rsidR="00616968" w:rsidRPr="000F6836" w:rsidRDefault="00616968" w:rsidP="00915624">
            <w:pPr>
              <w:pStyle w:val="NormalLeft"/>
              <w:rPr>
                <w:lang w:val="en-GB"/>
              </w:rPr>
            </w:pPr>
            <w:r w:rsidRPr="000F6836">
              <w:rPr>
                <w:lang w:val="en-GB"/>
              </w:rPr>
              <w:t>This is the gross capital charge (excluding the loss absorbing capacity for technical provisions) for SLT health lapse risk — mass lapse risk referred to in Title I Chapter V Section 4 of Delegated Regulation (EU) 2015/35.</w:t>
            </w:r>
          </w:p>
        </w:tc>
      </w:tr>
      <w:tr w:rsidR="00616968" w:rsidRPr="000F6836" w14:paraId="4F2041ED" w14:textId="77777777" w:rsidTr="00915624">
        <w:tc>
          <w:tcPr>
            <w:tcW w:w="1764" w:type="dxa"/>
            <w:tcBorders>
              <w:top w:val="single" w:sz="2" w:space="0" w:color="auto"/>
              <w:left w:val="single" w:sz="2" w:space="0" w:color="auto"/>
              <w:bottom w:val="single" w:sz="2" w:space="0" w:color="auto"/>
              <w:right w:val="single" w:sz="2" w:space="0" w:color="auto"/>
            </w:tcBorders>
          </w:tcPr>
          <w:p w14:paraId="456C122E" w14:textId="77777777" w:rsidR="00616968" w:rsidRPr="000F6836" w:rsidRDefault="00616968" w:rsidP="00915624">
            <w:pPr>
              <w:pStyle w:val="NormalLeft"/>
              <w:rPr>
                <w:lang w:val="en-GB"/>
              </w:rPr>
            </w:pPr>
            <w:r w:rsidRPr="000F6836">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5E02485B" w14:textId="77777777" w:rsidR="00616968" w:rsidRPr="000F6836" w:rsidRDefault="00616968" w:rsidP="00915624">
            <w:pPr>
              <w:pStyle w:val="NormalLeft"/>
              <w:rPr>
                <w:lang w:val="en-GB"/>
              </w:rPr>
            </w:pPr>
            <w:r w:rsidRPr="000F6836">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189EBD41" w14:textId="77777777" w:rsidR="00616968" w:rsidRPr="000F6836" w:rsidRDefault="00616968" w:rsidP="00915624">
            <w:pPr>
              <w:pStyle w:val="NormalLeft"/>
              <w:rPr>
                <w:lang w:val="en-GB"/>
              </w:rPr>
            </w:pPr>
            <w:r w:rsidRPr="000F6836">
              <w:rPr>
                <w:lang w:val="en-GB"/>
              </w:rPr>
              <w:t>This is the absolute value of the assets sensitive to expense risk, before the shock.</w:t>
            </w:r>
          </w:p>
          <w:p w14:paraId="1CCF1333"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67BD3648" w14:textId="77777777" w:rsidTr="00915624">
        <w:tc>
          <w:tcPr>
            <w:tcW w:w="1764" w:type="dxa"/>
            <w:tcBorders>
              <w:top w:val="single" w:sz="2" w:space="0" w:color="auto"/>
              <w:left w:val="single" w:sz="2" w:space="0" w:color="auto"/>
              <w:bottom w:val="single" w:sz="2" w:space="0" w:color="auto"/>
              <w:right w:val="single" w:sz="2" w:space="0" w:color="auto"/>
            </w:tcBorders>
          </w:tcPr>
          <w:p w14:paraId="238DF5FE" w14:textId="77777777" w:rsidR="00616968" w:rsidRPr="000F6836" w:rsidRDefault="00616968" w:rsidP="00915624">
            <w:pPr>
              <w:pStyle w:val="NormalLeft"/>
              <w:rPr>
                <w:lang w:val="en-GB"/>
              </w:rPr>
            </w:pPr>
            <w:r w:rsidRPr="000F6836">
              <w:rPr>
                <w:lang w:val="en-GB"/>
              </w:rPr>
              <w:t>R0500/C0030</w:t>
            </w:r>
          </w:p>
        </w:tc>
        <w:tc>
          <w:tcPr>
            <w:tcW w:w="2600" w:type="dxa"/>
            <w:tcBorders>
              <w:top w:val="single" w:sz="2" w:space="0" w:color="auto"/>
              <w:left w:val="single" w:sz="2" w:space="0" w:color="auto"/>
              <w:bottom w:val="single" w:sz="2" w:space="0" w:color="auto"/>
              <w:right w:val="single" w:sz="2" w:space="0" w:color="auto"/>
            </w:tcBorders>
          </w:tcPr>
          <w:p w14:paraId="1822E366" w14:textId="77777777" w:rsidR="00616968" w:rsidRPr="000F6836" w:rsidRDefault="00616968" w:rsidP="00915624">
            <w:pPr>
              <w:pStyle w:val="NormalLeft"/>
              <w:rPr>
                <w:lang w:val="en-GB"/>
              </w:rPr>
            </w:pPr>
            <w:r w:rsidRPr="000F6836">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0D7A7688" w14:textId="77777777" w:rsidR="00616968" w:rsidRPr="000F6836" w:rsidRDefault="00616968" w:rsidP="00915624">
            <w:pPr>
              <w:pStyle w:val="NormalLeft"/>
              <w:rPr>
                <w:lang w:val="en-GB"/>
              </w:rPr>
            </w:pPr>
            <w:r w:rsidRPr="000F6836">
              <w:rPr>
                <w:lang w:val="en-GB"/>
              </w:rPr>
              <w:t>This is the absolute value of liabilities sensitive to expense risk, before the shock.</w:t>
            </w:r>
          </w:p>
          <w:p w14:paraId="2E21F4E8" w14:textId="650EC6A2" w:rsidR="00616968" w:rsidRPr="000F6836" w:rsidRDefault="00616968" w:rsidP="00915624">
            <w:pPr>
              <w:pStyle w:val="NormalLeft"/>
              <w:rPr>
                <w:lang w:val="en-GB"/>
              </w:rPr>
            </w:pPr>
            <w:r w:rsidRPr="000F6836">
              <w:rPr>
                <w:lang w:val="en-GB"/>
              </w:rPr>
              <w:t xml:space="preserve">The amount of </w:t>
            </w:r>
            <w:ins w:id="109" w:author="Author">
              <w:r w:rsidR="00B27ECA" w:rsidRPr="000F6836">
                <w:rPr>
                  <w:lang w:val="en-GB"/>
                </w:rPr>
                <w:t xml:space="preserve">Technical Provisions </w:t>
              </w:r>
            </w:ins>
            <w:del w:id="11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515A47D" w14:textId="77777777" w:rsidTr="00915624">
        <w:tc>
          <w:tcPr>
            <w:tcW w:w="1764" w:type="dxa"/>
            <w:tcBorders>
              <w:top w:val="single" w:sz="2" w:space="0" w:color="auto"/>
              <w:left w:val="single" w:sz="2" w:space="0" w:color="auto"/>
              <w:bottom w:val="single" w:sz="2" w:space="0" w:color="auto"/>
              <w:right w:val="single" w:sz="2" w:space="0" w:color="auto"/>
            </w:tcBorders>
          </w:tcPr>
          <w:p w14:paraId="60D8455E" w14:textId="77777777" w:rsidR="00616968" w:rsidRPr="000F6836" w:rsidRDefault="00616968" w:rsidP="00915624">
            <w:pPr>
              <w:pStyle w:val="NormalLeft"/>
              <w:rPr>
                <w:lang w:val="en-GB"/>
              </w:rPr>
            </w:pPr>
            <w:r w:rsidRPr="000F6836">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3E9FF7D" w14:textId="77777777" w:rsidR="00616968" w:rsidRPr="000F6836" w:rsidRDefault="00616968" w:rsidP="00915624">
            <w:pPr>
              <w:pStyle w:val="NormalLeft"/>
              <w:rPr>
                <w:lang w:val="en-GB"/>
              </w:rPr>
            </w:pPr>
            <w:r w:rsidRPr="000F6836">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22FB3E2C" w14:textId="77777777" w:rsidR="00616968" w:rsidRPr="000F6836" w:rsidRDefault="00616968" w:rsidP="00915624">
            <w:pPr>
              <w:pStyle w:val="NormalLeft"/>
              <w:rPr>
                <w:lang w:val="en-GB"/>
              </w:rPr>
            </w:pPr>
            <w:r w:rsidRPr="000F6836">
              <w:rPr>
                <w:lang w:val="en-GB"/>
              </w:rPr>
              <w:t>This is the absolute value of the assets sensitive to health expense risk, after the shock.</w:t>
            </w:r>
          </w:p>
          <w:p w14:paraId="1B8CD6B5"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48C0C774" w14:textId="77777777" w:rsidTr="00915624">
        <w:tc>
          <w:tcPr>
            <w:tcW w:w="1764" w:type="dxa"/>
            <w:tcBorders>
              <w:top w:val="single" w:sz="2" w:space="0" w:color="auto"/>
              <w:left w:val="single" w:sz="2" w:space="0" w:color="auto"/>
              <w:bottom w:val="single" w:sz="2" w:space="0" w:color="auto"/>
              <w:right w:val="single" w:sz="2" w:space="0" w:color="auto"/>
            </w:tcBorders>
          </w:tcPr>
          <w:p w14:paraId="2A5414DF" w14:textId="77777777" w:rsidR="00616968" w:rsidRPr="000F6836" w:rsidRDefault="00616968" w:rsidP="00915624">
            <w:pPr>
              <w:pStyle w:val="NormalLeft"/>
              <w:rPr>
                <w:lang w:val="en-GB"/>
              </w:rPr>
            </w:pPr>
            <w:r w:rsidRPr="000F6836">
              <w:rPr>
                <w:lang w:val="en-GB"/>
              </w:rPr>
              <w:lastRenderedPageBreak/>
              <w:t>R0500/C0050</w:t>
            </w:r>
          </w:p>
        </w:tc>
        <w:tc>
          <w:tcPr>
            <w:tcW w:w="2600" w:type="dxa"/>
            <w:tcBorders>
              <w:top w:val="single" w:sz="2" w:space="0" w:color="auto"/>
              <w:left w:val="single" w:sz="2" w:space="0" w:color="auto"/>
              <w:bottom w:val="single" w:sz="2" w:space="0" w:color="auto"/>
              <w:right w:val="single" w:sz="2" w:space="0" w:color="auto"/>
            </w:tcBorders>
          </w:tcPr>
          <w:p w14:paraId="76B17118" w14:textId="77777777" w:rsidR="00616968" w:rsidRPr="000F6836" w:rsidRDefault="00616968" w:rsidP="00915624">
            <w:pPr>
              <w:pStyle w:val="NormalLeft"/>
              <w:rPr>
                <w:lang w:val="en-GB"/>
              </w:rPr>
            </w:pPr>
            <w:r w:rsidRPr="000F6836">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04CADDE" w14:textId="77777777" w:rsidR="00616968" w:rsidRPr="000F6836" w:rsidRDefault="00616968" w:rsidP="00915624">
            <w:pPr>
              <w:pStyle w:val="NormalLeft"/>
              <w:rPr>
                <w:lang w:val="en-GB"/>
              </w:rPr>
            </w:pPr>
            <w:r w:rsidRPr="000F6836">
              <w:rPr>
                <w:lang w:val="en-GB"/>
              </w:rPr>
              <w:t>This is the absolute value of liabilities (after the loss absorbing capacity of technical provisions) sensitive to health expense risk, after the shock.</w:t>
            </w:r>
          </w:p>
          <w:p w14:paraId="68B6D2C5" w14:textId="1E3EBFC5" w:rsidR="00616968" w:rsidRPr="000F6836" w:rsidRDefault="00616968" w:rsidP="00915624">
            <w:pPr>
              <w:pStyle w:val="NormalLeft"/>
              <w:rPr>
                <w:lang w:val="en-GB"/>
              </w:rPr>
            </w:pPr>
            <w:r w:rsidRPr="000F6836">
              <w:rPr>
                <w:lang w:val="en-GB"/>
              </w:rPr>
              <w:t xml:space="preserve">The amount of </w:t>
            </w:r>
            <w:ins w:id="111" w:author="Author">
              <w:r w:rsidR="00B27ECA" w:rsidRPr="000F6836">
                <w:rPr>
                  <w:lang w:val="en-GB"/>
                </w:rPr>
                <w:t xml:space="preserve">Technical Provisions </w:t>
              </w:r>
            </w:ins>
            <w:del w:id="112"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8FFF7C5" w14:textId="77777777" w:rsidTr="00915624">
        <w:tc>
          <w:tcPr>
            <w:tcW w:w="1764" w:type="dxa"/>
            <w:tcBorders>
              <w:top w:val="single" w:sz="2" w:space="0" w:color="auto"/>
              <w:left w:val="single" w:sz="2" w:space="0" w:color="auto"/>
              <w:bottom w:val="single" w:sz="2" w:space="0" w:color="auto"/>
              <w:right w:val="single" w:sz="2" w:space="0" w:color="auto"/>
            </w:tcBorders>
          </w:tcPr>
          <w:p w14:paraId="26B07898" w14:textId="77777777" w:rsidR="00616968" w:rsidRPr="000F6836" w:rsidRDefault="00616968" w:rsidP="00915624">
            <w:pPr>
              <w:pStyle w:val="NormalLeft"/>
              <w:rPr>
                <w:lang w:val="en-GB"/>
              </w:rPr>
            </w:pPr>
            <w:r w:rsidRPr="000F6836">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5B0F35AF" w14:textId="77777777" w:rsidR="00616968" w:rsidRPr="000F6836" w:rsidRDefault="00616968" w:rsidP="00915624">
            <w:pPr>
              <w:pStyle w:val="NormalLeft"/>
              <w:rPr>
                <w:lang w:val="en-GB"/>
              </w:rPr>
            </w:pPr>
            <w:r w:rsidRPr="000F6836">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18B6BF0" w14:textId="77777777" w:rsidR="00616968" w:rsidRPr="000F6836" w:rsidRDefault="00616968" w:rsidP="00915624">
            <w:pPr>
              <w:pStyle w:val="NormalLeft"/>
              <w:rPr>
                <w:lang w:val="en-GB"/>
              </w:rPr>
            </w:pPr>
            <w:r w:rsidRPr="000F6836">
              <w:rPr>
                <w:lang w:val="en-GB"/>
              </w:rPr>
              <w:t>This is the net capital charge for health expense risk, after adjustment for the loss absorbing capacity of technical provisions.</w:t>
            </w:r>
          </w:p>
          <w:p w14:paraId="0CB8CF93" w14:textId="77777777" w:rsidR="00616968" w:rsidRPr="000F6836" w:rsidRDefault="00616968" w:rsidP="00915624">
            <w:pPr>
              <w:pStyle w:val="NormalLeft"/>
              <w:rPr>
                <w:lang w:val="en-GB"/>
              </w:rPr>
            </w:pPr>
            <w:r w:rsidRPr="000F6836">
              <w:rPr>
                <w:lang w:val="en-GB"/>
              </w:rPr>
              <w:t>If R0060/C0010=1, this item represents net capital charge for health expense risk calculated using simplified calculations.</w:t>
            </w:r>
          </w:p>
        </w:tc>
      </w:tr>
      <w:tr w:rsidR="00616968" w:rsidRPr="000F6836" w14:paraId="57EB53D8" w14:textId="77777777" w:rsidTr="00915624">
        <w:tc>
          <w:tcPr>
            <w:tcW w:w="1764" w:type="dxa"/>
            <w:tcBorders>
              <w:top w:val="single" w:sz="2" w:space="0" w:color="auto"/>
              <w:left w:val="single" w:sz="2" w:space="0" w:color="auto"/>
              <w:bottom w:val="single" w:sz="2" w:space="0" w:color="auto"/>
              <w:right w:val="single" w:sz="2" w:space="0" w:color="auto"/>
            </w:tcBorders>
          </w:tcPr>
          <w:p w14:paraId="7ED11156" w14:textId="77777777" w:rsidR="00616968" w:rsidRPr="000F6836" w:rsidRDefault="00616968" w:rsidP="00915624">
            <w:pPr>
              <w:pStyle w:val="NormalLeft"/>
              <w:rPr>
                <w:lang w:val="en-GB"/>
              </w:rPr>
            </w:pPr>
            <w:r w:rsidRPr="000F6836">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3593091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64D103D5"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expense risk charge, after the shock.</w:t>
            </w:r>
          </w:p>
          <w:p w14:paraId="418CF6F8" w14:textId="6D4712E4" w:rsidR="00616968" w:rsidRPr="000F6836" w:rsidRDefault="00616968" w:rsidP="00915624">
            <w:pPr>
              <w:pStyle w:val="NormalLeft"/>
              <w:rPr>
                <w:lang w:val="en-GB"/>
              </w:rPr>
            </w:pPr>
            <w:r w:rsidRPr="000F6836">
              <w:rPr>
                <w:lang w:val="en-GB"/>
              </w:rPr>
              <w:t xml:space="preserve">The amount of </w:t>
            </w:r>
            <w:ins w:id="113" w:author="Author">
              <w:r w:rsidR="00B27ECA" w:rsidRPr="000F6836">
                <w:rPr>
                  <w:lang w:val="en-GB"/>
                </w:rPr>
                <w:t xml:space="preserve">Technical Provisions </w:t>
              </w:r>
            </w:ins>
            <w:del w:id="114" w:author="Author">
              <w:r w:rsidRPr="000F6836" w:rsidDel="00B27ECA">
                <w:rPr>
                  <w:lang w:val="en-GB"/>
                </w:rPr>
                <w:delText xml:space="preserve">TP </w:delText>
              </w:r>
            </w:del>
            <w:r w:rsidRPr="000F6836">
              <w:rPr>
                <w:lang w:val="en-GB"/>
              </w:rPr>
              <w:t>shall be net of reinsurance and SPV recoverables.</w:t>
            </w:r>
          </w:p>
        </w:tc>
      </w:tr>
      <w:tr w:rsidR="00616968" w:rsidRPr="000F6836" w14:paraId="20D06AC0" w14:textId="77777777" w:rsidTr="00915624">
        <w:tc>
          <w:tcPr>
            <w:tcW w:w="1764" w:type="dxa"/>
            <w:tcBorders>
              <w:top w:val="single" w:sz="2" w:space="0" w:color="auto"/>
              <w:left w:val="single" w:sz="2" w:space="0" w:color="auto"/>
              <w:bottom w:val="single" w:sz="2" w:space="0" w:color="auto"/>
              <w:right w:val="single" w:sz="2" w:space="0" w:color="auto"/>
            </w:tcBorders>
          </w:tcPr>
          <w:p w14:paraId="79FC77CE" w14:textId="77777777" w:rsidR="00616968" w:rsidRPr="000F6836" w:rsidRDefault="00616968" w:rsidP="00915624">
            <w:pPr>
              <w:pStyle w:val="NormalLeft"/>
              <w:rPr>
                <w:lang w:val="en-GB"/>
              </w:rPr>
            </w:pPr>
            <w:r w:rsidRPr="000F6836">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658D2114" w14:textId="77777777" w:rsidR="00616968" w:rsidRPr="000F6836" w:rsidRDefault="00616968" w:rsidP="00915624">
            <w:pPr>
              <w:pStyle w:val="NormalLeft"/>
              <w:rPr>
                <w:lang w:val="en-GB"/>
              </w:rPr>
            </w:pPr>
            <w:r w:rsidRPr="000F6836">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23AF738" w14:textId="77777777" w:rsidR="00616968" w:rsidRPr="000F6836" w:rsidRDefault="00616968" w:rsidP="00915624">
            <w:pPr>
              <w:pStyle w:val="NormalLeft"/>
              <w:rPr>
                <w:lang w:val="en-GB"/>
              </w:rPr>
            </w:pPr>
            <w:r w:rsidRPr="000F6836">
              <w:rPr>
                <w:lang w:val="en-GB"/>
              </w:rPr>
              <w:t>This is the gross capital charge (excluding the loss absorbing capacity of technical provisions) for health expense risk.</w:t>
            </w:r>
          </w:p>
          <w:p w14:paraId="5B2B2251" w14:textId="77777777" w:rsidR="00616968" w:rsidRPr="000F6836" w:rsidRDefault="00616968" w:rsidP="00915624">
            <w:pPr>
              <w:pStyle w:val="NormalLeft"/>
              <w:rPr>
                <w:lang w:val="en-GB"/>
              </w:rPr>
            </w:pPr>
            <w:r w:rsidRPr="000F6836">
              <w:rPr>
                <w:lang w:val="en-GB"/>
              </w:rPr>
              <w:t>If R0060/C0010=1, this item represents gross capital charge for health expense risk calculated using simplified calculations.</w:t>
            </w:r>
          </w:p>
        </w:tc>
      </w:tr>
      <w:tr w:rsidR="00616968" w:rsidRPr="000F6836" w14:paraId="48AD0C86" w14:textId="77777777" w:rsidTr="00915624">
        <w:tc>
          <w:tcPr>
            <w:tcW w:w="1764" w:type="dxa"/>
            <w:tcBorders>
              <w:top w:val="single" w:sz="2" w:space="0" w:color="auto"/>
              <w:left w:val="single" w:sz="2" w:space="0" w:color="auto"/>
              <w:bottom w:val="single" w:sz="2" w:space="0" w:color="auto"/>
              <w:right w:val="single" w:sz="2" w:space="0" w:color="auto"/>
            </w:tcBorders>
          </w:tcPr>
          <w:p w14:paraId="769BFBBF" w14:textId="77777777" w:rsidR="00616968" w:rsidRPr="000F6836" w:rsidRDefault="00616968" w:rsidP="00915624">
            <w:pPr>
              <w:pStyle w:val="NormalLeft"/>
              <w:rPr>
                <w:lang w:val="en-GB"/>
              </w:rPr>
            </w:pPr>
            <w:r w:rsidRPr="000F6836">
              <w:rPr>
                <w:lang w:val="en-GB"/>
              </w:rPr>
              <w:t>R0600/C0020</w:t>
            </w:r>
          </w:p>
        </w:tc>
        <w:tc>
          <w:tcPr>
            <w:tcW w:w="2600" w:type="dxa"/>
            <w:tcBorders>
              <w:top w:val="single" w:sz="2" w:space="0" w:color="auto"/>
              <w:left w:val="single" w:sz="2" w:space="0" w:color="auto"/>
              <w:bottom w:val="single" w:sz="2" w:space="0" w:color="auto"/>
              <w:right w:val="single" w:sz="2" w:space="0" w:color="auto"/>
            </w:tcBorders>
          </w:tcPr>
          <w:p w14:paraId="5915D0D6" w14:textId="77777777" w:rsidR="00616968" w:rsidRPr="000F6836" w:rsidRDefault="00616968" w:rsidP="00915624">
            <w:pPr>
              <w:pStyle w:val="NormalLeft"/>
              <w:rPr>
                <w:lang w:val="en-GB"/>
              </w:rPr>
            </w:pPr>
            <w:r w:rsidRPr="000F6836">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34F984B9" w14:textId="77777777" w:rsidR="00616968" w:rsidRPr="000F6836" w:rsidRDefault="00616968" w:rsidP="00915624">
            <w:pPr>
              <w:pStyle w:val="NormalLeft"/>
              <w:rPr>
                <w:lang w:val="en-GB"/>
              </w:rPr>
            </w:pPr>
            <w:r w:rsidRPr="000F6836">
              <w:rPr>
                <w:lang w:val="en-GB"/>
              </w:rPr>
              <w:t>This is the absolute value of the assets sensitive to health revision risk, before the shock.</w:t>
            </w:r>
          </w:p>
          <w:p w14:paraId="6365850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C82B453" w14:textId="77777777" w:rsidTr="00915624">
        <w:tc>
          <w:tcPr>
            <w:tcW w:w="1764" w:type="dxa"/>
            <w:tcBorders>
              <w:top w:val="single" w:sz="2" w:space="0" w:color="auto"/>
              <w:left w:val="single" w:sz="2" w:space="0" w:color="auto"/>
              <w:bottom w:val="single" w:sz="2" w:space="0" w:color="auto"/>
              <w:right w:val="single" w:sz="2" w:space="0" w:color="auto"/>
            </w:tcBorders>
          </w:tcPr>
          <w:p w14:paraId="31C64640" w14:textId="77777777" w:rsidR="00616968" w:rsidRPr="000F6836" w:rsidRDefault="00616968" w:rsidP="00915624">
            <w:pPr>
              <w:pStyle w:val="NormalLeft"/>
              <w:rPr>
                <w:lang w:val="en-GB"/>
              </w:rPr>
            </w:pPr>
            <w:r w:rsidRPr="000F6836">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E81C95D" w14:textId="77777777" w:rsidR="00616968" w:rsidRPr="000F6836" w:rsidRDefault="00616968" w:rsidP="00915624">
            <w:pPr>
              <w:pStyle w:val="NormalLeft"/>
              <w:rPr>
                <w:lang w:val="en-GB"/>
              </w:rPr>
            </w:pPr>
            <w:r w:rsidRPr="000F6836">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416AC87" w14:textId="77777777" w:rsidR="00616968" w:rsidRPr="000F6836" w:rsidRDefault="00616968" w:rsidP="00915624">
            <w:pPr>
              <w:pStyle w:val="NormalLeft"/>
              <w:rPr>
                <w:lang w:val="en-GB"/>
              </w:rPr>
            </w:pPr>
            <w:r w:rsidRPr="000F6836">
              <w:rPr>
                <w:lang w:val="en-GB"/>
              </w:rPr>
              <w:t>This is the absolute value of liabilities sensitive to health revision risk charge, before the shock.</w:t>
            </w:r>
          </w:p>
          <w:p w14:paraId="24E5BCA4" w14:textId="7BB73B00" w:rsidR="00616968" w:rsidRPr="000F6836" w:rsidRDefault="00616968" w:rsidP="00915624">
            <w:pPr>
              <w:pStyle w:val="NormalLeft"/>
              <w:rPr>
                <w:lang w:val="en-GB"/>
              </w:rPr>
            </w:pPr>
            <w:r w:rsidRPr="000F6836">
              <w:rPr>
                <w:lang w:val="en-GB"/>
              </w:rPr>
              <w:t xml:space="preserve">The amount of </w:t>
            </w:r>
            <w:ins w:id="115" w:author="Author">
              <w:r w:rsidR="00B27ECA" w:rsidRPr="000F6836">
                <w:rPr>
                  <w:lang w:val="en-GB"/>
                </w:rPr>
                <w:t xml:space="preserve">Technical Provisions </w:t>
              </w:r>
            </w:ins>
            <w:del w:id="116"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91C6B80" w14:textId="77777777" w:rsidTr="00915624">
        <w:tc>
          <w:tcPr>
            <w:tcW w:w="1764" w:type="dxa"/>
            <w:tcBorders>
              <w:top w:val="single" w:sz="2" w:space="0" w:color="auto"/>
              <w:left w:val="single" w:sz="2" w:space="0" w:color="auto"/>
              <w:bottom w:val="single" w:sz="2" w:space="0" w:color="auto"/>
              <w:right w:val="single" w:sz="2" w:space="0" w:color="auto"/>
            </w:tcBorders>
          </w:tcPr>
          <w:p w14:paraId="5D4C9856" w14:textId="77777777" w:rsidR="00616968" w:rsidRPr="000F6836" w:rsidRDefault="00616968" w:rsidP="00915624">
            <w:pPr>
              <w:pStyle w:val="NormalLeft"/>
              <w:rPr>
                <w:lang w:val="en-GB"/>
              </w:rPr>
            </w:pPr>
            <w:r w:rsidRPr="000F6836">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5E7D0052" w14:textId="77777777" w:rsidR="00616968" w:rsidRPr="000F6836" w:rsidRDefault="00616968" w:rsidP="00915624">
            <w:pPr>
              <w:pStyle w:val="NormalLeft"/>
              <w:rPr>
                <w:lang w:val="en-GB"/>
              </w:rPr>
            </w:pPr>
            <w:r w:rsidRPr="000F6836">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C8224E6" w14:textId="77777777" w:rsidR="00616968" w:rsidRPr="000F6836" w:rsidRDefault="00616968" w:rsidP="00915624">
            <w:pPr>
              <w:pStyle w:val="NormalLeft"/>
              <w:rPr>
                <w:lang w:val="en-GB"/>
              </w:rPr>
            </w:pPr>
            <w:r w:rsidRPr="000F6836">
              <w:rPr>
                <w:lang w:val="en-GB"/>
              </w:rPr>
              <w:t>This is the absolute value of the assets sensitive to health revision risk, after the shock.</w:t>
            </w:r>
          </w:p>
          <w:p w14:paraId="27CE86F7"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178C8737" w14:textId="77777777" w:rsidTr="00915624">
        <w:tc>
          <w:tcPr>
            <w:tcW w:w="1764" w:type="dxa"/>
            <w:tcBorders>
              <w:top w:val="single" w:sz="2" w:space="0" w:color="auto"/>
              <w:left w:val="single" w:sz="2" w:space="0" w:color="auto"/>
              <w:bottom w:val="single" w:sz="2" w:space="0" w:color="auto"/>
              <w:right w:val="single" w:sz="2" w:space="0" w:color="auto"/>
            </w:tcBorders>
          </w:tcPr>
          <w:p w14:paraId="1254E911" w14:textId="77777777" w:rsidR="00616968" w:rsidRPr="000F6836" w:rsidRDefault="00616968" w:rsidP="00915624">
            <w:pPr>
              <w:pStyle w:val="NormalLeft"/>
              <w:rPr>
                <w:lang w:val="en-GB"/>
              </w:rPr>
            </w:pPr>
            <w:r w:rsidRPr="000F6836">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5E7DE34D" w14:textId="77777777" w:rsidR="00616968" w:rsidRPr="000F6836" w:rsidRDefault="00616968" w:rsidP="00915624">
            <w:pPr>
              <w:pStyle w:val="NormalLeft"/>
              <w:rPr>
                <w:lang w:val="en-GB"/>
              </w:rPr>
            </w:pPr>
            <w:r w:rsidRPr="000F6836">
              <w:rPr>
                <w:lang w:val="en-GB"/>
              </w:rPr>
              <w:t xml:space="preserve">Absolute values after shock — Liabilities (after the loss absorbing </w:t>
            </w:r>
            <w:r w:rsidRPr="000F6836">
              <w:rPr>
                <w:lang w:val="en-GB"/>
              </w:rPr>
              <w:lastRenderedPageBreak/>
              <w:t>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1E85EEAC" w14:textId="77777777" w:rsidR="00616968" w:rsidRPr="000F6836" w:rsidRDefault="00616968" w:rsidP="00915624">
            <w:pPr>
              <w:pStyle w:val="NormalLeft"/>
              <w:rPr>
                <w:lang w:val="en-GB"/>
              </w:rPr>
            </w:pPr>
            <w:r w:rsidRPr="000F6836">
              <w:rPr>
                <w:lang w:val="en-GB"/>
              </w:rPr>
              <w:lastRenderedPageBreak/>
              <w:t>This is the absolute value of liabilities (after the loss absorbing capacity of technical provisions) sensitive to health revision risk, after the shock.</w:t>
            </w:r>
          </w:p>
          <w:p w14:paraId="1321ECF7" w14:textId="2531B5D4" w:rsidR="00616968" w:rsidRPr="000F6836" w:rsidRDefault="00616968" w:rsidP="00915624">
            <w:pPr>
              <w:pStyle w:val="NormalLeft"/>
              <w:rPr>
                <w:lang w:val="en-GB"/>
              </w:rPr>
            </w:pPr>
            <w:r w:rsidRPr="000F6836">
              <w:rPr>
                <w:lang w:val="en-GB"/>
              </w:rPr>
              <w:lastRenderedPageBreak/>
              <w:t xml:space="preserve">The amount of </w:t>
            </w:r>
            <w:ins w:id="117" w:author="Author">
              <w:r w:rsidR="00B27ECA" w:rsidRPr="000F6836">
                <w:rPr>
                  <w:lang w:val="en-GB"/>
                </w:rPr>
                <w:t xml:space="preserve">Technical Provisions </w:t>
              </w:r>
            </w:ins>
            <w:del w:id="11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F394F7D" w14:textId="77777777" w:rsidTr="00915624">
        <w:tc>
          <w:tcPr>
            <w:tcW w:w="1764" w:type="dxa"/>
            <w:tcBorders>
              <w:top w:val="single" w:sz="2" w:space="0" w:color="auto"/>
              <w:left w:val="single" w:sz="2" w:space="0" w:color="auto"/>
              <w:bottom w:val="single" w:sz="2" w:space="0" w:color="auto"/>
              <w:right w:val="single" w:sz="2" w:space="0" w:color="auto"/>
            </w:tcBorders>
          </w:tcPr>
          <w:p w14:paraId="052C0766" w14:textId="77777777" w:rsidR="00616968" w:rsidRPr="000F6836" w:rsidRDefault="00616968" w:rsidP="00915624">
            <w:pPr>
              <w:pStyle w:val="NormalLeft"/>
              <w:rPr>
                <w:lang w:val="en-GB"/>
              </w:rPr>
            </w:pPr>
            <w:r w:rsidRPr="000F6836">
              <w:rPr>
                <w:lang w:val="en-GB"/>
              </w:rPr>
              <w:lastRenderedPageBreak/>
              <w:t>R0600/C0060</w:t>
            </w:r>
          </w:p>
        </w:tc>
        <w:tc>
          <w:tcPr>
            <w:tcW w:w="2600" w:type="dxa"/>
            <w:tcBorders>
              <w:top w:val="single" w:sz="2" w:space="0" w:color="auto"/>
              <w:left w:val="single" w:sz="2" w:space="0" w:color="auto"/>
              <w:bottom w:val="single" w:sz="2" w:space="0" w:color="auto"/>
              <w:right w:val="single" w:sz="2" w:space="0" w:color="auto"/>
            </w:tcBorders>
          </w:tcPr>
          <w:p w14:paraId="0524934C" w14:textId="77777777" w:rsidR="00616968" w:rsidRPr="000F6836" w:rsidRDefault="00616968" w:rsidP="00915624">
            <w:pPr>
              <w:pStyle w:val="NormalLeft"/>
              <w:rPr>
                <w:lang w:val="en-GB"/>
              </w:rPr>
            </w:pPr>
            <w:r w:rsidRPr="000F6836">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73389C6" w14:textId="77777777" w:rsidR="00616968" w:rsidRPr="000F6836" w:rsidRDefault="00616968" w:rsidP="00915624">
            <w:pPr>
              <w:pStyle w:val="NormalLeft"/>
              <w:rPr>
                <w:lang w:val="en-GB"/>
              </w:rPr>
            </w:pPr>
            <w:r w:rsidRPr="000F6836">
              <w:rPr>
                <w:lang w:val="en-GB"/>
              </w:rPr>
              <w:t>This is the net capital charge for health revision risk, after adjustment for the loss absorbing capacity of technical provisions.</w:t>
            </w:r>
          </w:p>
        </w:tc>
      </w:tr>
      <w:tr w:rsidR="00616968" w:rsidRPr="000F6836" w14:paraId="205F507E" w14:textId="77777777" w:rsidTr="00915624">
        <w:tc>
          <w:tcPr>
            <w:tcW w:w="1764" w:type="dxa"/>
            <w:tcBorders>
              <w:top w:val="single" w:sz="2" w:space="0" w:color="auto"/>
              <w:left w:val="single" w:sz="2" w:space="0" w:color="auto"/>
              <w:bottom w:val="single" w:sz="2" w:space="0" w:color="auto"/>
              <w:right w:val="single" w:sz="2" w:space="0" w:color="auto"/>
            </w:tcBorders>
          </w:tcPr>
          <w:p w14:paraId="14AB5118" w14:textId="77777777" w:rsidR="00616968" w:rsidRPr="000F6836" w:rsidRDefault="00616968" w:rsidP="00915624">
            <w:pPr>
              <w:pStyle w:val="NormalLeft"/>
              <w:rPr>
                <w:lang w:val="en-GB"/>
              </w:rPr>
            </w:pPr>
            <w:r w:rsidRPr="000F6836">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0B52C1AA" w14:textId="77777777" w:rsidR="00616968" w:rsidRPr="000F6836" w:rsidRDefault="00616968" w:rsidP="00915624">
            <w:pPr>
              <w:pStyle w:val="NormalLeft"/>
              <w:rPr>
                <w:lang w:val="en-GB"/>
              </w:rPr>
            </w:pPr>
            <w:r w:rsidRPr="000F6836">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00DC563A" w14:textId="77777777" w:rsidR="00616968" w:rsidRPr="000F6836" w:rsidRDefault="00616968" w:rsidP="00915624">
            <w:pPr>
              <w:pStyle w:val="NormalLeft"/>
              <w:rPr>
                <w:lang w:val="en-GB"/>
              </w:rPr>
            </w:pPr>
            <w:r w:rsidRPr="000F6836">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1FE49CC7" w14:textId="1E37DE16" w:rsidR="00616968" w:rsidRPr="000F6836" w:rsidRDefault="00616968" w:rsidP="00915624">
            <w:pPr>
              <w:pStyle w:val="NormalLeft"/>
              <w:rPr>
                <w:lang w:val="en-GB"/>
              </w:rPr>
            </w:pPr>
            <w:r w:rsidRPr="000F6836">
              <w:rPr>
                <w:lang w:val="en-GB"/>
              </w:rPr>
              <w:t xml:space="preserve">The amount of </w:t>
            </w:r>
            <w:ins w:id="119" w:author="Author">
              <w:r w:rsidR="00B27ECA" w:rsidRPr="000F6836">
                <w:rPr>
                  <w:lang w:val="en-GB"/>
                </w:rPr>
                <w:t xml:space="preserve">Technical Provisions </w:t>
              </w:r>
            </w:ins>
            <w:del w:id="12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460D37F1" w14:textId="77777777" w:rsidTr="00915624">
        <w:tc>
          <w:tcPr>
            <w:tcW w:w="1764" w:type="dxa"/>
            <w:tcBorders>
              <w:top w:val="single" w:sz="2" w:space="0" w:color="auto"/>
              <w:left w:val="single" w:sz="2" w:space="0" w:color="auto"/>
              <w:bottom w:val="single" w:sz="2" w:space="0" w:color="auto"/>
              <w:right w:val="single" w:sz="2" w:space="0" w:color="auto"/>
            </w:tcBorders>
          </w:tcPr>
          <w:p w14:paraId="039FBAB8" w14:textId="77777777" w:rsidR="00616968" w:rsidRPr="000F6836" w:rsidRDefault="00616968" w:rsidP="00915624">
            <w:pPr>
              <w:pStyle w:val="NormalLeft"/>
              <w:rPr>
                <w:lang w:val="en-GB"/>
              </w:rPr>
            </w:pPr>
            <w:r w:rsidRPr="000F6836">
              <w:rPr>
                <w:lang w:val="en-GB"/>
              </w:rPr>
              <w:t>R0600/C0080</w:t>
            </w:r>
          </w:p>
        </w:tc>
        <w:tc>
          <w:tcPr>
            <w:tcW w:w="2600" w:type="dxa"/>
            <w:tcBorders>
              <w:top w:val="single" w:sz="2" w:space="0" w:color="auto"/>
              <w:left w:val="single" w:sz="2" w:space="0" w:color="auto"/>
              <w:bottom w:val="single" w:sz="2" w:space="0" w:color="auto"/>
              <w:right w:val="single" w:sz="2" w:space="0" w:color="auto"/>
            </w:tcBorders>
          </w:tcPr>
          <w:p w14:paraId="21CAE4DF" w14:textId="77777777" w:rsidR="00616968" w:rsidRPr="000F6836" w:rsidRDefault="00616968" w:rsidP="00915624">
            <w:pPr>
              <w:pStyle w:val="NormalLeft"/>
              <w:rPr>
                <w:lang w:val="en-GB"/>
              </w:rPr>
            </w:pPr>
            <w:r w:rsidRPr="000F6836">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7FBB0DCC" w14:textId="77777777" w:rsidR="00616968" w:rsidRPr="000F6836" w:rsidRDefault="00616968" w:rsidP="00915624">
            <w:pPr>
              <w:pStyle w:val="NormalLeft"/>
              <w:rPr>
                <w:lang w:val="en-GB"/>
              </w:rPr>
            </w:pPr>
            <w:r w:rsidRPr="000F6836">
              <w:rPr>
                <w:lang w:val="en-GB"/>
              </w:rPr>
              <w:t>This is the gross capital charge (before the loss absorbing capacity of technical provisions) for health revision risk.</w:t>
            </w:r>
          </w:p>
        </w:tc>
      </w:tr>
      <w:tr w:rsidR="00616968" w:rsidRPr="000F6836" w14:paraId="6A0821CE" w14:textId="77777777" w:rsidTr="00915624">
        <w:tc>
          <w:tcPr>
            <w:tcW w:w="1764" w:type="dxa"/>
            <w:tcBorders>
              <w:top w:val="single" w:sz="2" w:space="0" w:color="auto"/>
              <w:left w:val="single" w:sz="2" w:space="0" w:color="auto"/>
              <w:bottom w:val="single" w:sz="2" w:space="0" w:color="auto"/>
              <w:right w:val="single" w:sz="2" w:space="0" w:color="auto"/>
            </w:tcBorders>
          </w:tcPr>
          <w:p w14:paraId="0427FF48" w14:textId="77777777" w:rsidR="00616968" w:rsidRPr="000F6836" w:rsidRDefault="00616968" w:rsidP="00915624">
            <w:pPr>
              <w:pStyle w:val="NormalLeft"/>
              <w:rPr>
                <w:lang w:val="en-GB"/>
              </w:rPr>
            </w:pPr>
            <w:r w:rsidRPr="000F6836">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0D7921C2" w14:textId="77777777" w:rsidR="00616968" w:rsidRPr="000F6836" w:rsidRDefault="00616968" w:rsidP="00915624">
            <w:pPr>
              <w:pStyle w:val="NormalLeft"/>
              <w:rPr>
                <w:lang w:val="en-GB"/>
              </w:rPr>
            </w:pPr>
            <w:r w:rsidRPr="000F6836">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7B10D695" w14:textId="77777777" w:rsidR="00616968" w:rsidRPr="000F6836" w:rsidRDefault="00616968" w:rsidP="00915624">
            <w:pPr>
              <w:pStyle w:val="NormalLeft"/>
              <w:rPr>
                <w:lang w:val="en-GB"/>
              </w:rPr>
            </w:pPr>
            <w:r w:rsidRPr="000F6836">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5004FA6E"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7E847145" w14:textId="77777777" w:rsidTr="00915624">
        <w:tc>
          <w:tcPr>
            <w:tcW w:w="1764" w:type="dxa"/>
            <w:tcBorders>
              <w:top w:val="single" w:sz="2" w:space="0" w:color="auto"/>
              <w:left w:val="single" w:sz="2" w:space="0" w:color="auto"/>
              <w:bottom w:val="single" w:sz="2" w:space="0" w:color="auto"/>
              <w:right w:val="single" w:sz="2" w:space="0" w:color="auto"/>
            </w:tcBorders>
          </w:tcPr>
          <w:p w14:paraId="5505BF7D" w14:textId="77777777" w:rsidR="00616968" w:rsidRPr="000F6836" w:rsidRDefault="00616968" w:rsidP="00915624">
            <w:pPr>
              <w:pStyle w:val="NormalLeft"/>
              <w:rPr>
                <w:lang w:val="en-GB"/>
              </w:rPr>
            </w:pPr>
            <w:r w:rsidRPr="000F6836">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58900E94" w14:textId="77777777" w:rsidR="00616968" w:rsidRPr="000F6836" w:rsidRDefault="00616968" w:rsidP="00915624">
            <w:pPr>
              <w:pStyle w:val="NormalLeft"/>
              <w:rPr>
                <w:lang w:val="en-GB"/>
              </w:rPr>
            </w:pPr>
            <w:r w:rsidRPr="000F6836">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98C1A62" w14:textId="77777777" w:rsidR="00616968" w:rsidRPr="000F6836" w:rsidRDefault="00616968" w:rsidP="00915624">
            <w:pPr>
              <w:pStyle w:val="NormalLeft"/>
              <w:rPr>
                <w:lang w:val="en-GB"/>
              </w:rPr>
            </w:pPr>
            <w:r w:rsidRPr="000F6836">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7EDCFA8A"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4079A00A" w14:textId="77777777" w:rsidTr="00915624">
        <w:tc>
          <w:tcPr>
            <w:tcW w:w="1764" w:type="dxa"/>
            <w:tcBorders>
              <w:top w:val="single" w:sz="2" w:space="0" w:color="auto"/>
              <w:left w:val="single" w:sz="2" w:space="0" w:color="auto"/>
              <w:bottom w:val="single" w:sz="2" w:space="0" w:color="auto"/>
              <w:right w:val="single" w:sz="2" w:space="0" w:color="auto"/>
            </w:tcBorders>
          </w:tcPr>
          <w:p w14:paraId="39FA6F0F" w14:textId="77777777" w:rsidR="00616968" w:rsidRPr="000F6836" w:rsidRDefault="00616968" w:rsidP="00915624">
            <w:pPr>
              <w:pStyle w:val="NormalLeft"/>
              <w:rPr>
                <w:lang w:val="en-GB"/>
              </w:rPr>
            </w:pPr>
            <w:r w:rsidRPr="000F6836">
              <w:rPr>
                <w:lang w:val="en-GB"/>
              </w:rPr>
              <w:t>R0800/C0060</w:t>
            </w:r>
          </w:p>
        </w:tc>
        <w:tc>
          <w:tcPr>
            <w:tcW w:w="2600" w:type="dxa"/>
            <w:tcBorders>
              <w:top w:val="single" w:sz="2" w:space="0" w:color="auto"/>
              <w:left w:val="single" w:sz="2" w:space="0" w:color="auto"/>
              <w:bottom w:val="single" w:sz="2" w:space="0" w:color="auto"/>
              <w:right w:val="single" w:sz="2" w:space="0" w:color="auto"/>
            </w:tcBorders>
          </w:tcPr>
          <w:p w14:paraId="57836A30" w14:textId="77777777" w:rsidR="00616968" w:rsidRPr="000F6836" w:rsidRDefault="00616968" w:rsidP="00915624">
            <w:pPr>
              <w:pStyle w:val="NormalLeft"/>
              <w:rPr>
                <w:lang w:val="en-GB"/>
              </w:rPr>
            </w:pPr>
            <w:r w:rsidRPr="000F6836">
              <w:rPr>
                <w:lang w:val="en-GB"/>
              </w:rPr>
              <w:t>Net solvency capital requirements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678DA82C" w14:textId="77777777" w:rsidR="00616968" w:rsidRPr="000F6836" w:rsidRDefault="00616968" w:rsidP="00915624">
            <w:pPr>
              <w:pStyle w:val="NormalLeft"/>
              <w:rPr>
                <w:lang w:val="en-GB"/>
              </w:rPr>
            </w:pPr>
            <w:r w:rsidRPr="000F6836">
              <w:rPr>
                <w:lang w:val="en-GB"/>
              </w:rPr>
              <w:t xml:space="preserve">This is the total net capital charge for SLT health underwriting risk referred to in Title I Chapter V Section 4 of Delegated Regulation </w:t>
            </w:r>
            <w:r w:rsidRPr="000F6836">
              <w:rPr>
                <w:lang w:val="en-GB"/>
              </w:rPr>
              <w:lastRenderedPageBreak/>
              <w:t>(EU) 2015/35, after adjustment of the loss absorbing capacity of technical provisions.</w:t>
            </w:r>
          </w:p>
        </w:tc>
      </w:tr>
      <w:tr w:rsidR="00616968" w:rsidRPr="000F6836" w14:paraId="43D1B726" w14:textId="77777777" w:rsidTr="00915624">
        <w:tc>
          <w:tcPr>
            <w:tcW w:w="1764" w:type="dxa"/>
            <w:tcBorders>
              <w:top w:val="single" w:sz="2" w:space="0" w:color="auto"/>
              <w:left w:val="single" w:sz="2" w:space="0" w:color="auto"/>
              <w:bottom w:val="single" w:sz="2" w:space="0" w:color="auto"/>
              <w:right w:val="single" w:sz="2" w:space="0" w:color="auto"/>
            </w:tcBorders>
          </w:tcPr>
          <w:p w14:paraId="14FD635F" w14:textId="77777777" w:rsidR="00616968" w:rsidRPr="000F6836" w:rsidRDefault="00616968" w:rsidP="00915624">
            <w:pPr>
              <w:pStyle w:val="NormalLeft"/>
              <w:rPr>
                <w:lang w:val="en-GB"/>
              </w:rPr>
            </w:pPr>
            <w:r w:rsidRPr="000F6836">
              <w:rPr>
                <w:lang w:val="en-GB"/>
              </w:rPr>
              <w:lastRenderedPageBreak/>
              <w:t>R0800/C0080</w:t>
            </w:r>
          </w:p>
        </w:tc>
        <w:tc>
          <w:tcPr>
            <w:tcW w:w="2600" w:type="dxa"/>
            <w:tcBorders>
              <w:top w:val="single" w:sz="2" w:space="0" w:color="auto"/>
              <w:left w:val="single" w:sz="2" w:space="0" w:color="auto"/>
              <w:bottom w:val="single" w:sz="2" w:space="0" w:color="auto"/>
              <w:right w:val="single" w:sz="2" w:space="0" w:color="auto"/>
            </w:tcBorders>
          </w:tcPr>
          <w:p w14:paraId="57D9EEC7" w14:textId="77777777" w:rsidR="00616968" w:rsidRPr="000F6836" w:rsidRDefault="00616968" w:rsidP="00915624">
            <w:pPr>
              <w:pStyle w:val="NormalLeft"/>
              <w:rPr>
                <w:lang w:val="en-GB"/>
              </w:rPr>
            </w:pPr>
            <w:r w:rsidRPr="000F6836">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EAA3C21" w14:textId="77777777" w:rsidR="00616968" w:rsidRPr="000F6836" w:rsidRDefault="00616968" w:rsidP="00915624">
            <w:pPr>
              <w:pStyle w:val="NormalLeft"/>
              <w:rPr>
                <w:lang w:val="en-GB"/>
              </w:rPr>
            </w:pPr>
            <w:r w:rsidRPr="000F6836">
              <w:rPr>
                <w:lang w:val="en-GB"/>
              </w:rPr>
              <w:t>This is the total gross capital charge for SLT health underwriting risk, before adjustment of the loss absorbing capacity of technical provisions.</w:t>
            </w:r>
          </w:p>
        </w:tc>
      </w:tr>
      <w:tr w:rsidR="00616968" w:rsidRPr="000F6836" w14:paraId="69A73704" w14:textId="77777777" w:rsidTr="00915624">
        <w:tc>
          <w:tcPr>
            <w:tcW w:w="1764" w:type="dxa"/>
            <w:tcBorders>
              <w:top w:val="single" w:sz="2" w:space="0" w:color="auto"/>
              <w:left w:val="single" w:sz="2" w:space="0" w:color="auto"/>
              <w:bottom w:val="single" w:sz="2" w:space="0" w:color="auto"/>
              <w:right w:val="single" w:sz="2" w:space="0" w:color="auto"/>
            </w:tcBorders>
          </w:tcPr>
          <w:p w14:paraId="5F6BFBA1" w14:textId="77777777" w:rsidR="00616968" w:rsidRPr="000F6836" w:rsidRDefault="00616968" w:rsidP="00915624">
            <w:pPr>
              <w:pStyle w:val="NormalCentered"/>
              <w:rPr>
                <w:lang w:val="en-GB"/>
              </w:rPr>
            </w:pPr>
            <w:r w:rsidRPr="000F6836">
              <w:rPr>
                <w:i/>
                <w:lang w:val="en-GB"/>
              </w:rPr>
              <w:t>Further details on revision risk</w:t>
            </w:r>
          </w:p>
        </w:tc>
        <w:tc>
          <w:tcPr>
            <w:tcW w:w="2600" w:type="dxa"/>
            <w:tcBorders>
              <w:top w:val="single" w:sz="2" w:space="0" w:color="auto"/>
              <w:left w:val="single" w:sz="2" w:space="0" w:color="auto"/>
              <w:bottom w:val="single" w:sz="2" w:space="0" w:color="auto"/>
              <w:right w:val="single" w:sz="2" w:space="0" w:color="auto"/>
            </w:tcBorders>
          </w:tcPr>
          <w:p w14:paraId="4CA12CA0"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5E39C77F" w14:textId="77777777" w:rsidR="00616968" w:rsidRPr="000F6836" w:rsidRDefault="00616968" w:rsidP="00915624">
            <w:pPr>
              <w:pStyle w:val="NormalCentered"/>
              <w:rPr>
                <w:lang w:val="en-GB"/>
              </w:rPr>
            </w:pPr>
          </w:p>
        </w:tc>
      </w:tr>
      <w:tr w:rsidR="00616968" w:rsidRPr="000F6836" w14:paraId="639B35E9" w14:textId="77777777" w:rsidTr="00915624">
        <w:tc>
          <w:tcPr>
            <w:tcW w:w="1764" w:type="dxa"/>
            <w:tcBorders>
              <w:top w:val="single" w:sz="2" w:space="0" w:color="auto"/>
              <w:left w:val="single" w:sz="2" w:space="0" w:color="auto"/>
              <w:bottom w:val="single" w:sz="2" w:space="0" w:color="auto"/>
              <w:right w:val="single" w:sz="2" w:space="0" w:color="auto"/>
            </w:tcBorders>
          </w:tcPr>
          <w:p w14:paraId="4EF67329" w14:textId="77777777" w:rsidR="00616968" w:rsidRPr="000F6836" w:rsidRDefault="00616968" w:rsidP="00915624">
            <w:pPr>
              <w:pStyle w:val="NormalLeft"/>
              <w:rPr>
                <w:lang w:val="en-GB"/>
              </w:rPr>
            </w:pPr>
            <w:r w:rsidRPr="000F6836">
              <w:rPr>
                <w:lang w:val="en-GB"/>
              </w:rPr>
              <w:t>R0900/C0090</w:t>
            </w:r>
          </w:p>
        </w:tc>
        <w:tc>
          <w:tcPr>
            <w:tcW w:w="2600" w:type="dxa"/>
            <w:tcBorders>
              <w:top w:val="single" w:sz="2" w:space="0" w:color="auto"/>
              <w:left w:val="single" w:sz="2" w:space="0" w:color="auto"/>
              <w:bottom w:val="single" w:sz="2" w:space="0" w:color="auto"/>
              <w:right w:val="single" w:sz="2" w:space="0" w:color="auto"/>
            </w:tcBorders>
          </w:tcPr>
          <w:p w14:paraId="5FACDC83" w14:textId="77777777" w:rsidR="00616968" w:rsidRPr="000F6836" w:rsidRDefault="00616968" w:rsidP="00915624">
            <w:pPr>
              <w:pStyle w:val="NormalLeft"/>
              <w:rPr>
                <w:lang w:val="en-GB"/>
              </w:rPr>
            </w:pPr>
            <w:r w:rsidRPr="000F6836">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059467A8" w14:textId="77777777" w:rsidR="00616968" w:rsidRPr="000F6836" w:rsidRDefault="00616968" w:rsidP="00915624">
            <w:pPr>
              <w:pStyle w:val="NormalLeft"/>
              <w:rPr>
                <w:lang w:val="en-GB"/>
              </w:rPr>
            </w:pPr>
            <w:r w:rsidRPr="000F6836">
              <w:rPr>
                <w:lang w:val="en-GB"/>
              </w:rPr>
              <w:t>Revision shock — group specific parameter as calculated by the group and approved by the supervisory authority.</w:t>
            </w:r>
          </w:p>
          <w:p w14:paraId="2959583F"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20BEC287" w14:textId="77777777" w:rsidTr="00915624">
        <w:tc>
          <w:tcPr>
            <w:tcW w:w="1764" w:type="dxa"/>
            <w:tcBorders>
              <w:top w:val="single" w:sz="2" w:space="0" w:color="auto"/>
              <w:left w:val="single" w:sz="2" w:space="0" w:color="auto"/>
              <w:bottom w:val="single" w:sz="2" w:space="0" w:color="auto"/>
              <w:right w:val="single" w:sz="2" w:space="0" w:color="auto"/>
            </w:tcBorders>
          </w:tcPr>
          <w:p w14:paraId="5470215B" w14:textId="77777777" w:rsidR="00616968" w:rsidRPr="000F6836" w:rsidRDefault="00616968" w:rsidP="00915624">
            <w:pPr>
              <w:pStyle w:val="NormalCentered"/>
              <w:rPr>
                <w:lang w:val="en-GB"/>
              </w:rPr>
            </w:pPr>
            <w:r w:rsidRPr="000F6836">
              <w:rPr>
                <w:i/>
                <w:lang w:val="en-GB"/>
              </w:rPr>
              <w:t>NSLT health premium and reserve risk</w:t>
            </w:r>
          </w:p>
        </w:tc>
        <w:tc>
          <w:tcPr>
            <w:tcW w:w="2600" w:type="dxa"/>
            <w:tcBorders>
              <w:top w:val="single" w:sz="2" w:space="0" w:color="auto"/>
              <w:left w:val="single" w:sz="2" w:space="0" w:color="auto"/>
              <w:bottom w:val="single" w:sz="2" w:space="0" w:color="auto"/>
              <w:right w:val="single" w:sz="2" w:space="0" w:color="auto"/>
            </w:tcBorders>
          </w:tcPr>
          <w:p w14:paraId="6CBC879B"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17AB4690" w14:textId="77777777" w:rsidR="00616968" w:rsidRPr="000F6836" w:rsidRDefault="00616968" w:rsidP="00915624">
            <w:pPr>
              <w:pStyle w:val="NormalCentered"/>
              <w:rPr>
                <w:lang w:val="en-GB"/>
              </w:rPr>
            </w:pPr>
          </w:p>
        </w:tc>
      </w:tr>
      <w:tr w:rsidR="00616968" w:rsidRPr="000F6836" w14:paraId="289F072F" w14:textId="77777777" w:rsidTr="00915624">
        <w:tc>
          <w:tcPr>
            <w:tcW w:w="1764" w:type="dxa"/>
            <w:tcBorders>
              <w:top w:val="single" w:sz="2" w:space="0" w:color="auto"/>
              <w:left w:val="single" w:sz="2" w:space="0" w:color="auto"/>
              <w:bottom w:val="single" w:sz="2" w:space="0" w:color="auto"/>
              <w:right w:val="single" w:sz="2" w:space="0" w:color="auto"/>
            </w:tcBorders>
          </w:tcPr>
          <w:p w14:paraId="51398212" w14:textId="77777777" w:rsidR="00616968" w:rsidRPr="000F6836" w:rsidRDefault="00616968" w:rsidP="00915624">
            <w:pPr>
              <w:pStyle w:val="NormalLeft"/>
              <w:rPr>
                <w:lang w:val="en-GB"/>
              </w:rPr>
            </w:pPr>
            <w:r w:rsidRPr="000F6836">
              <w:rPr>
                <w:lang w:val="en-GB"/>
              </w:rPr>
              <w:t>R1000–R1030/C0100</w:t>
            </w:r>
          </w:p>
        </w:tc>
        <w:tc>
          <w:tcPr>
            <w:tcW w:w="2600" w:type="dxa"/>
            <w:tcBorders>
              <w:top w:val="single" w:sz="2" w:space="0" w:color="auto"/>
              <w:left w:val="single" w:sz="2" w:space="0" w:color="auto"/>
              <w:bottom w:val="single" w:sz="2" w:space="0" w:color="auto"/>
              <w:right w:val="single" w:sz="2" w:space="0" w:color="auto"/>
            </w:tcBorders>
          </w:tcPr>
          <w:p w14:paraId="263FBBE4" w14:textId="77777777" w:rsidR="00616968" w:rsidRPr="000F6836" w:rsidRDefault="00616968" w:rsidP="00915624">
            <w:pPr>
              <w:pStyle w:val="NormalLeft"/>
              <w:rPr>
                <w:lang w:val="en-GB"/>
              </w:rPr>
            </w:pPr>
            <w:r w:rsidRPr="000F6836">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7617DB03" w14:textId="77777777" w:rsidR="00616968" w:rsidRPr="000F6836" w:rsidRDefault="00616968" w:rsidP="00915624">
            <w:pPr>
              <w:pStyle w:val="NormalLeft"/>
              <w:rPr>
                <w:lang w:val="en-GB"/>
              </w:rPr>
            </w:pPr>
            <w:r w:rsidRPr="000F6836">
              <w:rPr>
                <w:lang w:val="en-GB"/>
              </w:rPr>
              <w:t>This is the group specific standard deviation for premium risk for each lines of business and its proportional reinsurance as calculated by the group and approved or prescribed by the supervisory authority.</w:t>
            </w:r>
          </w:p>
          <w:p w14:paraId="0C3A0358"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032407D8" w14:textId="77777777" w:rsidTr="00915624">
        <w:tc>
          <w:tcPr>
            <w:tcW w:w="1764" w:type="dxa"/>
            <w:tcBorders>
              <w:top w:val="single" w:sz="2" w:space="0" w:color="auto"/>
              <w:left w:val="single" w:sz="2" w:space="0" w:color="auto"/>
              <w:bottom w:val="single" w:sz="2" w:space="0" w:color="auto"/>
              <w:right w:val="single" w:sz="2" w:space="0" w:color="auto"/>
            </w:tcBorders>
          </w:tcPr>
          <w:p w14:paraId="77E36319" w14:textId="77777777" w:rsidR="00616968" w:rsidRPr="000F6836" w:rsidRDefault="00616968" w:rsidP="00915624">
            <w:pPr>
              <w:pStyle w:val="NormalLeft"/>
              <w:rPr>
                <w:lang w:val="en-GB"/>
              </w:rPr>
            </w:pPr>
            <w:r w:rsidRPr="000F6836">
              <w:rPr>
                <w:lang w:val="en-GB"/>
              </w:rPr>
              <w:t>R1000–R1030/C0110</w:t>
            </w:r>
          </w:p>
        </w:tc>
        <w:tc>
          <w:tcPr>
            <w:tcW w:w="2600" w:type="dxa"/>
            <w:tcBorders>
              <w:top w:val="single" w:sz="2" w:space="0" w:color="auto"/>
              <w:left w:val="single" w:sz="2" w:space="0" w:color="auto"/>
              <w:bottom w:val="single" w:sz="2" w:space="0" w:color="auto"/>
              <w:right w:val="single" w:sz="2" w:space="0" w:color="auto"/>
            </w:tcBorders>
          </w:tcPr>
          <w:p w14:paraId="695DABCB" w14:textId="77777777" w:rsidR="00616968" w:rsidRPr="000F6836" w:rsidRDefault="00616968" w:rsidP="00915624">
            <w:pPr>
              <w:pStyle w:val="NormalLeft"/>
              <w:rPr>
                <w:lang w:val="en-GB"/>
              </w:rPr>
            </w:pPr>
            <w:r w:rsidRPr="000F6836">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4994725F" w14:textId="77777777" w:rsidR="00616968" w:rsidRPr="000F6836" w:rsidRDefault="00616968" w:rsidP="00915624">
            <w:pPr>
              <w:pStyle w:val="NormalLeft"/>
              <w:rPr>
                <w:lang w:val="en-GB"/>
              </w:rPr>
            </w:pPr>
            <w:r w:rsidRPr="000F6836">
              <w:rPr>
                <w:lang w:val="en-GB"/>
              </w:rPr>
              <w:t>Identify if the USP standard Deviation was applied gross or net. One of the options in the following closed list shall be used:</w:t>
            </w:r>
          </w:p>
          <w:p w14:paraId="5EF4885E" w14:textId="77777777" w:rsidR="00616968" w:rsidRPr="000F6836" w:rsidRDefault="00616968" w:rsidP="00915624">
            <w:pPr>
              <w:pStyle w:val="NormalLeft"/>
              <w:rPr>
                <w:lang w:val="en-GB"/>
              </w:rPr>
            </w:pPr>
            <w:r w:rsidRPr="000F6836">
              <w:rPr>
                <w:lang w:val="en-GB"/>
              </w:rPr>
              <w:t>1 — USP gross</w:t>
            </w:r>
          </w:p>
          <w:p w14:paraId="66206087" w14:textId="77777777" w:rsidR="00616968" w:rsidRPr="000F6836" w:rsidRDefault="00616968" w:rsidP="00915624">
            <w:pPr>
              <w:pStyle w:val="NormalLeft"/>
              <w:rPr>
                <w:lang w:val="en-GB"/>
              </w:rPr>
            </w:pPr>
            <w:r w:rsidRPr="000F6836">
              <w:rPr>
                <w:lang w:val="en-GB"/>
              </w:rPr>
              <w:t>2 — USP net</w:t>
            </w:r>
          </w:p>
        </w:tc>
      </w:tr>
      <w:tr w:rsidR="00616968" w:rsidRPr="000F6836" w14:paraId="4C98BDFE" w14:textId="77777777" w:rsidTr="00915624">
        <w:tc>
          <w:tcPr>
            <w:tcW w:w="1764" w:type="dxa"/>
            <w:tcBorders>
              <w:top w:val="single" w:sz="2" w:space="0" w:color="auto"/>
              <w:left w:val="single" w:sz="2" w:space="0" w:color="auto"/>
              <w:bottom w:val="single" w:sz="2" w:space="0" w:color="auto"/>
              <w:right w:val="single" w:sz="2" w:space="0" w:color="auto"/>
            </w:tcBorders>
          </w:tcPr>
          <w:p w14:paraId="184D930F" w14:textId="77777777" w:rsidR="00616968" w:rsidRPr="000F6836" w:rsidRDefault="00616968" w:rsidP="00915624">
            <w:pPr>
              <w:pStyle w:val="NormalLeft"/>
              <w:rPr>
                <w:lang w:val="en-GB"/>
              </w:rPr>
            </w:pPr>
            <w:r w:rsidRPr="000F6836">
              <w:rPr>
                <w:lang w:val="en-GB"/>
              </w:rPr>
              <w:t>R1000–R1030/C0120</w:t>
            </w:r>
          </w:p>
        </w:tc>
        <w:tc>
          <w:tcPr>
            <w:tcW w:w="2600" w:type="dxa"/>
            <w:tcBorders>
              <w:top w:val="single" w:sz="2" w:space="0" w:color="auto"/>
              <w:left w:val="single" w:sz="2" w:space="0" w:color="auto"/>
              <w:bottom w:val="single" w:sz="2" w:space="0" w:color="auto"/>
              <w:right w:val="single" w:sz="2" w:space="0" w:color="auto"/>
            </w:tcBorders>
          </w:tcPr>
          <w:p w14:paraId="730F52A8" w14:textId="77777777" w:rsidR="00616968" w:rsidRPr="000F6836" w:rsidRDefault="00616968" w:rsidP="00915624">
            <w:pPr>
              <w:pStyle w:val="NormalLeft"/>
              <w:rPr>
                <w:lang w:val="en-GB"/>
              </w:rPr>
            </w:pPr>
            <w:r w:rsidRPr="000F6836">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E2EE52" w14:textId="77777777" w:rsidR="00616968" w:rsidRPr="000F6836" w:rsidRDefault="00616968" w:rsidP="00915624">
            <w:pPr>
              <w:pStyle w:val="NormalLeft"/>
              <w:rPr>
                <w:lang w:val="en-GB"/>
              </w:rPr>
            </w:pPr>
            <w:r w:rsidRPr="000F6836">
              <w:rPr>
                <w:lang w:val="en-GB"/>
              </w:rPr>
              <w:t>This is the group specific adjustment factor for non–proportional reinsurance of each line of business, as defined in Annex I to Delegated Regulation (EU) 2015/35, which allows groups to take into account the risk–mitigating effect of particular per risk excess of loss reinsurance — as calculated by the group and approved or prescribed by the supervisory authority</w:t>
            </w:r>
          </w:p>
          <w:p w14:paraId="75DD79DB" w14:textId="77777777" w:rsidR="00616968" w:rsidRPr="000F6836" w:rsidRDefault="00616968" w:rsidP="00915624">
            <w:pPr>
              <w:pStyle w:val="NormalLeft"/>
              <w:rPr>
                <w:lang w:val="en-GB"/>
              </w:rPr>
            </w:pPr>
            <w:r w:rsidRPr="000F6836">
              <w:rPr>
                <w:lang w:val="en-GB"/>
              </w:rPr>
              <w:t>Where no group specific parameter is used, this cell shall be left blank.</w:t>
            </w:r>
          </w:p>
        </w:tc>
      </w:tr>
      <w:tr w:rsidR="00616968" w:rsidRPr="000F6836" w14:paraId="0AD52618" w14:textId="77777777" w:rsidTr="00915624">
        <w:tc>
          <w:tcPr>
            <w:tcW w:w="1764" w:type="dxa"/>
            <w:tcBorders>
              <w:top w:val="single" w:sz="2" w:space="0" w:color="auto"/>
              <w:left w:val="single" w:sz="2" w:space="0" w:color="auto"/>
              <w:bottom w:val="single" w:sz="2" w:space="0" w:color="auto"/>
              <w:right w:val="single" w:sz="2" w:space="0" w:color="auto"/>
            </w:tcBorders>
          </w:tcPr>
          <w:p w14:paraId="1ABDA7CC" w14:textId="77777777" w:rsidR="00616968" w:rsidRPr="000F6836" w:rsidRDefault="00616968" w:rsidP="00915624">
            <w:pPr>
              <w:pStyle w:val="NormalLeft"/>
              <w:rPr>
                <w:lang w:val="en-GB"/>
              </w:rPr>
            </w:pPr>
            <w:r w:rsidRPr="000F6836">
              <w:rPr>
                <w:lang w:val="en-GB"/>
              </w:rPr>
              <w:t>R1000–R1030/C0130</w:t>
            </w:r>
          </w:p>
        </w:tc>
        <w:tc>
          <w:tcPr>
            <w:tcW w:w="2600" w:type="dxa"/>
            <w:tcBorders>
              <w:top w:val="single" w:sz="2" w:space="0" w:color="auto"/>
              <w:left w:val="single" w:sz="2" w:space="0" w:color="auto"/>
              <w:bottom w:val="single" w:sz="2" w:space="0" w:color="auto"/>
              <w:right w:val="single" w:sz="2" w:space="0" w:color="auto"/>
            </w:tcBorders>
          </w:tcPr>
          <w:p w14:paraId="78DAED83" w14:textId="77777777" w:rsidR="00616968" w:rsidRPr="000F6836" w:rsidRDefault="00616968" w:rsidP="00915624">
            <w:pPr>
              <w:pStyle w:val="NormalLeft"/>
              <w:rPr>
                <w:lang w:val="en-GB"/>
              </w:rPr>
            </w:pPr>
            <w:r w:rsidRPr="000F6836">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1D6A178" w14:textId="77777777" w:rsidR="00616968" w:rsidRPr="000F6836" w:rsidRDefault="00616968" w:rsidP="00915624">
            <w:pPr>
              <w:pStyle w:val="NormalLeft"/>
              <w:rPr>
                <w:lang w:val="en-GB"/>
              </w:rPr>
            </w:pPr>
            <w:r w:rsidRPr="000F6836">
              <w:rPr>
                <w:lang w:val="en-GB"/>
              </w:rPr>
              <w:t xml:space="preserve">This is the group specific standard deviation for reserve risk for each line of business, as defined in Annex I to Delegated Regulation (EU) 2015/35, and its proportional reinsurance as </w:t>
            </w:r>
            <w:r w:rsidRPr="000F6836">
              <w:rPr>
                <w:lang w:val="en-GB"/>
              </w:rPr>
              <w:lastRenderedPageBreak/>
              <w:t>calculated by the group and approved or prescribed by the supervisory authority.</w:t>
            </w:r>
          </w:p>
          <w:p w14:paraId="21FD3B35"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5C8BF305" w14:textId="77777777" w:rsidTr="00915624">
        <w:tc>
          <w:tcPr>
            <w:tcW w:w="1764" w:type="dxa"/>
            <w:tcBorders>
              <w:top w:val="single" w:sz="2" w:space="0" w:color="auto"/>
              <w:left w:val="single" w:sz="2" w:space="0" w:color="auto"/>
              <w:bottom w:val="single" w:sz="2" w:space="0" w:color="auto"/>
              <w:right w:val="single" w:sz="2" w:space="0" w:color="auto"/>
            </w:tcBorders>
          </w:tcPr>
          <w:p w14:paraId="2E2315ED" w14:textId="77777777" w:rsidR="00616968" w:rsidRPr="000F6836" w:rsidRDefault="00616968" w:rsidP="00915624">
            <w:pPr>
              <w:pStyle w:val="NormalLeft"/>
              <w:rPr>
                <w:lang w:val="en-GB"/>
              </w:rPr>
            </w:pPr>
            <w:r w:rsidRPr="000F6836">
              <w:rPr>
                <w:lang w:val="en-GB"/>
              </w:rPr>
              <w:lastRenderedPageBreak/>
              <w:t>R1000–R1030/C0140</w:t>
            </w:r>
          </w:p>
        </w:tc>
        <w:tc>
          <w:tcPr>
            <w:tcW w:w="2600" w:type="dxa"/>
            <w:tcBorders>
              <w:top w:val="single" w:sz="2" w:space="0" w:color="auto"/>
              <w:left w:val="single" w:sz="2" w:space="0" w:color="auto"/>
              <w:bottom w:val="single" w:sz="2" w:space="0" w:color="auto"/>
              <w:right w:val="single" w:sz="2" w:space="0" w:color="auto"/>
            </w:tcBorders>
          </w:tcPr>
          <w:p w14:paraId="130CE936" w14:textId="77777777" w:rsidR="00616968" w:rsidRPr="000F6836" w:rsidRDefault="00616968" w:rsidP="00915624">
            <w:pPr>
              <w:pStyle w:val="NormalLeft"/>
              <w:rPr>
                <w:lang w:val="en-GB"/>
              </w:rPr>
            </w:pPr>
            <w:r w:rsidRPr="000F6836">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715B745C" w14:textId="77777777" w:rsidR="00616968" w:rsidRPr="000F6836" w:rsidRDefault="00616968" w:rsidP="00915624">
            <w:pPr>
              <w:pStyle w:val="NormalLeft"/>
              <w:rPr>
                <w:lang w:val="en-GB"/>
              </w:rPr>
            </w:pPr>
            <w:r w:rsidRPr="000F6836">
              <w:rPr>
                <w:lang w:val="en-GB"/>
              </w:rPr>
              <w:t>The volume measure for premium risk for each line of business, as defined in Annex I to Delegated Regulation (EU) 2015/35, and its proportional reinsurance</w:t>
            </w:r>
          </w:p>
        </w:tc>
      </w:tr>
      <w:tr w:rsidR="00616968" w:rsidRPr="000F6836" w14:paraId="5FBB50D5" w14:textId="77777777" w:rsidTr="00915624">
        <w:tc>
          <w:tcPr>
            <w:tcW w:w="1764" w:type="dxa"/>
            <w:tcBorders>
              <w:top w:val="single" w:sz="2" w:space="0" w:color="auto"/>
              <w:left w:val="single" w:sz="2" w:space="0" w:color="auto"/>
              <w:bottom w:val="single" w:sz="2" w:space="0" w:color="auto"/>
              <w:right w:val="single" w:sz="2" w:space="0" w:color="auto"/>
            </w:tcBorders>
          </w:tcPr>
          <w:p w14:paraId="7FF6DB8F" w14:textId="77777777" w:rsidR="00616968" w:rsidRPr="000F6836" w:rsidRDefault="00616968" w:rsidP="00915624">
            <w:pPr>
              <w:pStyle w:val="NormalLeft"/>
              <w:rPr>
                <w:lang w:val="en-GB"/>
              </w:rPr>
            </w:pPr>
            <w:r w:rsidRPr="000F6836">
              <w:rPr>
                <w:lang w:val="en-GB"/>
              </w:rPr>
              <w:t>R1000–R1030/C0150</w:t>
            </w:r>
          </w:p>
        </w:tc>
        <w:tc>
          <w:tcPr>
            <w:tcW w:w="2600" w:type="dxa"/>
            <w:tcBorders>
              <w:top w:val="single" w:sz="2" w:space="0" w:color="auto"/>
              <w:left w:val="single" w:sz="2" w:space="0" w:color="auto"/>
              <w:bottom w:val="single" w:sz="2" w:space="0" w:color="auto"/>
              <w:right w:val="single" w:sz="2" w:space="0" w:color="auto"/>
            </w:tcBorders>
          </w:tcPr>
          <w:p w14:paraId="3C51E77F" w14:textId="77777777" w:rsidR="00616968" w:rsidRPr="000F6836" w:rsidRDefault="00616968" w:rsidP="00915624">
            <w:pPr>
              <w:pStyle w:val="NormalLeft"/>
              <w:rPr>
                <w:lang w:val="en-GB"/>
              </w:rPr>
            </w:pPr>
            <w:r w:rsidRPr="000F6836">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2D2AD85E" w14:textId="77777777" w:rsidR="00616968" w:rsidRPr="000F6836" w:rsidRDefault="00616968" w:rsidP="00915624">
            <w:pPr>
              <w:pStyle w:val="NormalLeft"/>
              <w:rPr>
                <w:lang w:val="en-GB"/>
              </w:rPr>
            </w:pPr>
            <w:r w:rsidRPr="000F6836">
              <w:rPr>
                <w:lang w:val="en-GB"/>
              </w:rPr>
              <w:t>The volume measure for reserve risk for each line of business, as defined in Annex I to Delegated Regulation (EU) 2015/35, and its proportional reinsurance</w:t>
            </w:r>
          </w:p>
        </w:tc>
      </w:tr>
      <w:tr w:rsidR="00616968" w:rsidRPr="000F6836" w14:paraId="25C04424" w14:textId="77777777" w:rsidTr="00915624">
        <w:tc>
          <w:tcPr>
            <w:tcW w:w="1764" w:type="dxa"/>
            <w:tcBorders>
              <w:top w:val="single" w:sz="2" w:space="0" w:color="auto"/>
              <w:left w:val="single" w:sz="2" w:space="0" w:color="auto"/>
              <w:bottom w:val="single" w:sz="2" w:space="0" w:color="auto"/>
              <w:right w:val="single" w:sz="2" w:space="0" w:color="auto"/>
            </w:tcBorders>
          </w:tcPr>
          <w:p w14:paraId="3018EE8C" w14:textId="77777777" w:rsidR="00616968" w:rsidRPr="000F6836" w:rsidRDefault="00616968" w:rsidP="00915624">
            <w:pPr>
              <w:pStyle w:val="NormalLeft"/>
              <w:rPr>
                <w:lang w:val="en-GB"/>
              </w:rPr>
            </w:pPr>
            <w:r w:rsidRPr="000F6836">
              <w:rPr>
                <w:lang w:val="en-GB"/>
              </w:rPr>
              <w:t>R1000–R1030/C0160</w:t>
            </w:r>
          </w:p>
        </w:tc>
        <w:tc>
          <w:tcPr>
            <w:tcW w:w="2600" w:type="dxa"/>
            <w:tcBorders>
              <w:top w:val="single" w:sz="2" w:space="0" w:color="auto"/>
              <w:left w:val="single" w:sz="2" w:space="0" w:color="auto"/>
              <w:bottom w:val="single" w:sz="2" w:space="0" w:color="auto"/>
              <w:right w:val="single" w:sz="2" w:space="0" w:color="auto"/>
            </w:tcBorders>
          </w:tcPr>
          <w:p w14:paraId="47842B4E" w14:textId="77777777" w:rsidR="00616968" w:rsidRPr="000F6836" w:rsidRDefault="00616968" w:rsidP="00915624">
            <w:pPr>
              <w:pStyle w:val="NormalLeft"/>
              <w:rPr>
                <w:lang w:val="en-GB"/>
              </w:rPr>
            </w:pPr>
            <w:r w:rsidRPr="000F6836">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347E1CE3" w14:textId="77777777" w:rsidR="00616968" w:rsidRPr="000F6836" w:rsidRDefault="00616968" w:rsidP="00915624">
            <w:pPr>
              <w:pStyle w:val="NormalLeft"/>
              <w:rPr>
                <w:lang w:val="en-GB"/>
              </w:rPr>
            </w:pPr>
            <w:r w:rsidRPr="000F6836">
              <w:rPr>
                <w:lang w:val="en-GB"/>
              </w:rPr>
              <w:t>This represents the geographical diversification to be used for the volume measure for premium and reserve risk for each line of business, as defined in Annex I to Delegated Regulation (EU) 2015/35, and its proportional reinsurance.</w:t>
            </w:r>
          </w:p>
          <w:p w14:paraId="65270A3A" w14:textId="77777777" w:rsidR="00616968" w:rsidRPr="000F6836" w:rsidRDefault="00616968" w:rsidP="00915624">
            <w:pPr>
              <w:pStyle w:val="NormalLeft"/>
              <w:rPr>
                <w:lang w:val="en-GB"/>
              </w:rPr>
            </w:pPr>
            <w:r w:rsidRPr="000F6836">
              <w:rPr>
                <w:lang w:val="en-GB"/>
              </w:rPr>
              <w:t>If the factor for geographical diversification is not calculated, then this item is set to the default value of 1.</w:t>
            </w:r>
          </w:p>
        </w:tc>
      </w:tr>
      <w:tr w:rsidR="00616968" w:rsidRPr="000F6836" w14:paraId="34AF8476" w14:textId="77777777" w:rsidTr="00915624">
        <w:tc>
          <w:tcPr>
            <w:tcW w:w="1764" w:type="dxa"/>
            <w:tcBorders>
              <w:top w:val="single" w:sz="2" w:space="0" w:color="auto"/>
              <w:left w:val="single" w:sz="2" w:space="0" w:color="auto"/>
              <w:bottom w:val="single" w:sz="2" w:space="0" w:color="auto"/>
              <w:right w:val="single" w:sz="2" w:space="0" w:color="auto"/>
            </w:tcBorders>
          </w:tcPr>
          <w:p w14:paraId="5C02D039" w14:textId="77777777" w:rsidR="00616968" w:rsidRPr="000F6836" w:rsidRDefault="00616968" w:rsidP="00915624">
            <w:pPr>
              <w:pStyle w:val="NormalLeft"/>
              <w:rPr>
                <w:lang w:val="en-GB"/>
              </w:rPr>
            </w:pPr>
            <w:r w:rsidRPr="000F6836">
              <w:rPr>
                <w:lang w:val="en-GB"/>
              </w:rPr>
              <w:t>R1000–R1030/C0170</w:t>
            </w:r>
          </w:p>
        </w:tc>
        <w:tc>
          <w:tcPr>
            <w:tcW w:w="2600" w:type="dxa"/>
            <w:tcBorders>
              <w:top w:val="single" w:sz="2" w:space="0" w:color="auto"/>
              <w:left w:val="single" w:sz="2" w:space="0" w:color="auto"/>
              <w:bottom w:val="single" w:sz="2" w:space="0" w:color="auto"/>
              <w:right w:val="single" w:sz="2" w:space="0" w:color="auto"/>
            </w:tcBorders>
          </w:tcPr>
          <w:p w14:paraId="72FB0EEB" w14:textId="77777777" w:rsidR="00616968" w:rsidRPr="000F6836" w:rsidRDefault="00616968" w:rsidP="00915624">
            <w:pPr>
              <w:pStyle w:val="NormalLeft"/>
              <w:rPr>
                <w:lang w:val="en-GB"/>
              </w:rPr>
            </w:pPr>
            <w:r w:rsidRPr="000F6836">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4784303" w14:textId="77777777" w:rsidR="00616968" w:rsidRPr="000F6836" w:rsidRDefault="00616968" w:rsidP="00915624">
            <w:pPr>
              <w:pStyle w:val="NormalLeft"/>
              <w:rPr>
                <w:lang w:val="en-GB"/>
              </w:rPr>
            </w:pPr>
            <w:r w:rsidRPr="000F6836">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616968" w:rsidRPr="000F6836" w14:paraId="338C8F07" w14:textId="77777777" w:rsidTr="00915624">
        <w:tc>
          <w:tcPr>
            <w:tcW w:w="1764" w:type="dxa"/>
            <w:tcBorders>
              <w:top w:val="single" w:sz="2" w:space="0" w:color="auto"/>
              <w:left w:val="single" w:sz="2" w:space="0" w:color="auto"/>
              <w:bottom w:val="single" w:sz="2" w:space="0" w:color="auto"/>
              <w:right w:val="single" w:sz="2" w:space="0" w:color="auto"/>
            </w:tcBorders>
          </w:tcPr>
          <w:p w14:paraId="4C796973" w14:textId="77777777" w:rsidR="00616968" w:rsidRPr="000F6836" w:rsidRDefault="00616968" w:rsidP="00915624">
            <w:pPr>
              <w:pStyle w:val="NormalLeft"/>
              <w:rPr>
                <w:lang w:val="en-GB"/>
              </w:rPr>
            </w:pPr>
            <w:r w:rsidRPr="000F6836">
              <w:rPr>
                <w:lang w:val="en-GB"/>
              </w:rPr>
              <w:t>R1040/C0170</w:t>
            </w:r>
          </w:p>
        </w:tc>
        <w:tc>
          <w:tcPr>
            <w:tcW w:w="2600" w:type="dxa"/>
            <w:tcBorders>
              <w:top w:val="single" w:sz="2" w:space="0" w:color="auto"/>
              <w:left w:val="single" w:sz="2" w:space="0" w:color="auto"/>
              <w:bottom w:val="single" w:sz="2" w:space="0" w:color="auto"/>
              <w:right w:val="single" w:sz="2" w:space="0" w:color="auto"/>
            </w:tcBorders>
          </w:tcPr>
          <w:p w14:paraId="68CF3EA9" w14:textId="78DBB73D" w:rsidR="00616968" w:rsidRPr="000F6836" w:rsidRDefault="00616968" w:rsidP="00915624">
            <w:pPr>
              <w:pStyle w:val="NormalLeft"/>
              <w:rPr>
                <w:lang w:val="en-GB"/>
              </w:rPr>
            </w:pPr>
            <w:r w:rsidRPr="000F6836">
              <w:rPr>
                <w:lang w:val="en-GB"/>
              </w:rPr>
              <w:t>Total Volume measure for premium and reserve risk</w:t>
            </w:r>
            <w:ins w:id="121" w:author="Author">
              <w:r w:rsidR="00933D25" w:rsidRPr="000F6836">
                <w:rPr>
                  <w:lang w:val="en-GB"/>
                </w:rPr>
                <w:t xml:space="preserve"> - V</w:t>
              </w:r>
            </w:ins>
          </w:p>
        </w:tc>
        <w:tc>
          <w:tcPr>
            <w:tcW w:w="4922" w:type="dxa"/>
            <w:tcBorders>
              <w:top w:val="single" w:sz="2" w:space="0" w:color="auto"/>
              <w:left w:val="single" w:sz="2" w:space="0" w:color="auto"/>
              <w:bottom w:val="single" w:sz="2" w:space="0" w:color="auto"/>
              <w:right w:val="single" w:sz="2" w:space="0" w:color="auto"/>
            </w:tcBorders>
          </w:tcPr>
          <w:p w14:paraId="71A3CA15" w14:textId="77777777" w:rsidR="00616968" w:rsidRPr="000F6836" w:rsidRDefault="00616968" w:rsidP="00915624">
            <w:pPr>
              <w:pStyle w:val="NormalLeft"/>
              <w:rPr>
                <w:lang w:val="en-GB"/>
              </w:rPr>
            </w:pPr>
            <w:r w:rsidRPr="000F6836">
              <w:rPr>
                <w:lang w:val="en-GB"/>
              </w:rPr>
              <w:t>The total volume measure for premium and reserve risk, equal to the sum of the volume measures for premium and reserve risk for all lines of business.</w:t>
            </w:r>
          </w:p>
        </w:tc>
      </w:tr>
      <w:tr w:rsidR="00616968" w:rsidRPr="000F6836" w14:paraId="1D72FA4C" w14:textId="77777777" w:rsidTr="00915624">
        <w:tc>
          <w:tcPr>
            <w:tcW w:w="1764" w:type="dxa"/>
            <w:tcBorders>
              <w:top w:val="single" w:sz="2" w:space="0" w:color="auto"/>
              <w:left w:val="single" w:sz="2" w:space="0" w:color="auto"/>
              <w:bottom w:val="single" w:sz="2" w:space="0" w:color="auto"/>
              <w:right w:val="single" w:sz="2" w:space="0" w:color="auto"/>
            </w:tcBorders>
          </w:tcPr>
          <w:p w14:paraId="3257BBB6" w14:textId="77777777" w:rsidR="00616968" w:rsidRPr="000F6836" w:rsidRDefault="00616968" w:rsidP="00915624">
            <w:pPr>
              <w:pStyle w:val="NormalLeft"/>
              <w:rPr>
                <w:lang w:val="en-GB"/>
              </w:rPr>
            </w:pPr>
            <w:r w:rsidRPr="000F6836">
              <w:rPr>
                <w:lang w:val="en-GB"/>
              </w:rPr>
              <w:t>R1050/C0100</w:t>
            </w:r>
          </w:p>
        </w:tc>
        <w:tc>
          <w:tcPr>
            <w:tcW w:w="2600" w:type="dxa"/>
            <w:tcBorders>
              <w:top w:val="single" w:sz="2" w:space="0" w:color="auto"/>
              <w:left w:val="single" w:sz="2" w:space="0" w:color="auto"/>
              <w:bottom w:val="single" w:sz="2" w:space="0" w:color="auto"/>
              <w:right w:val="single" w:sz="2" w:space="0" w:color="auto"/>
            </w:tcBorders>
          </w:tcPr>
          <w:p w14:paraId="6AC9097C" w14:textId="77777777" w:rsidR="00616968" w:rsidRPr="000F6836" w:rsidRDefault="00616968" w:rsidP="00915624">
            <w:pPr>
              <w:pStyle w:val="NormalLeft"/>
              <w:rPr>
                <w:lang w:val="en-GB"/>
              </w:rPr>
            </w:pPr>
            <w:r w:rsidRPr="000F6836">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3D7DC81E" w14:textId="77777777" w:rsidR="00616968" w:rsidRPr="000F6836" w:rsidRDefault="00616968" w:rsidP="00915624">
            <w:pPr>
              <w:pStyle w:val="NormalLeft"/>
              <w:rPr>
                <w:lang w:val="en-GB"/>
              </w:rPr>
            </w:pPr>
            <w:r w:rsidRPr="000F6836">
              <w:rPr>
                <w:lang w:val="en-GB"/>
              </w:rPr>
              <w:t>This is the combined standard deviation for premium and reserve risk for all segments.</w:t>
            </w:r>
          </w:p>
        </w:tc>
      </w:tr>
      <w:tr w:rsidR="00616968" w:rsidRPr="000F6836" w14:paraId="649B9A43" w14:textId="77777777" w:rsidTr="00915624">
        <w:tc>
          <w:tcPr>
            <w:tcW w:w="1764" w:type="dxa"/>
            <w:tcBorders>
              <w:top w:val="single" w:sz="2" w:space="0" w:color="auto"/>
              <w:left w:val="single" w:sz="2" w:space="0" w:color="auto"/>
              <w:bottom w:val="single" w:sz="2" w:space="0" w:color="auto"/>
              <w:right w:val="single" w:sz="2" w:space="0" w:color="auto"/>
            </w:tcBorders>
          </w:tcPr>
          <w:p w14:paraId="5EF8EF74" w14:textId="77777777" w:rsidR="00616968" w:rsidRPr="000F6836" w:rsidRDefault="00616968" w:rsidP="00915624">
            <w:pPr>
              <w:pStyle w:val="NormalLeft"/>
              <w:rPr>
                <w:lang w:val="en-GB"/>
              </w:rPr>
            </w:pPr>
            <w:r w:rsidRPr="000F6836">
              <w:rPr>
                <w:lang w:val="en-GB"/>
              </w:rPr>
              <w:t>R1100/C0180</w:t>
            </w:r>
          </w:p>
        </w:tc>
        <w:tc>
          <w:tcPr>
            <w:tcW w:w="2600" w:type="dxa"/>
            <w:tcBorders>
              <w:top w:val="single" w:sz="2" w:space="0" w:color="auto"/>
              <w:left w:val="single" w:sz="2" w:space="0" w:color="auto"/>
              <w:bottom w:val="single" w:sz="2" w:space="0" w:color="auto"/>
              <w:right w:val="single" w:sz="2" w:space="0" w:color="auto"/>
            </w:tcBorders>
          </w:tcPr>
          <w:p w14:paraId="0F0717AD" w14:textId="77777777" w:rsidR="00616968" w:rsidRPr="000F6836" w:rsidRDefault="00616968" w:rsidP="00915624">
            <w:pPr>
              <w:pStyle w:val="NormalLeft"/>
              <w:rPr>
                <w:lang w:val="en-GB"/>
              </w:rPr>
            </w:pPr>
            <w:r w:rsidRPr="000F6836">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1E23F5DB" w14:textId="77777777" w:rsidR="00616968" w:rsidRPr="000F6836" w:rsidRDefault="00616968" w:rsidP="00915624">
            <w:pPr>
              <w:pStyle w:val="NormalLeft"/>
              <w:rPr>
                <w:lang w:val="en-GB"/>
              </w:rPr>
            </w:pPr>
            <w:r w:rsidRPr="000F6836">
              <w:rPr>
                <w:lang w:val="en-GB"/>
              </w:rPr>
              <w:t>This is the total capital charge for the NSLT health premium and reserve risk sub module referred to in Title I Chapter V Sections 4 and 12 of Delegated Regulation (EU) 2015/35.</w:t>
            </w:r>
          </w:p>
        </w:tc>
      </w:tr>
      <w:tr w:rsidR="00616968" w:rsidRPr="000F6836" w14:paraId="76BE3813" w14:textId="77777777" w:rsidTr="00915624">
        <w:tc>
          <w:tcPr>
            <w:tcW w:w="1764" w:type="dxa"/>
            <w:tcBorders>
              <w:top w:val="single" w:sz="2" w:space="0" w:color="auto"/>
              <w:left w:val="single" w:sz="2" w:space="0" w:color="auto"/>
              <w:bottom w:val="single" w:sz="2" w:space="0" w:color="auto"/>
              <w:right w:val="single" w:sz="2" w:space="0" w:color="auto"/>
            </w:tcBorders>
          </w:tcPr>
          <w:p w14:paraId="4079F606" w14:textId="77777777" w:rsidR="00616968" w:rsidRPr="000F6836" w:rsidRDefault="00616968" w:rsidP="00915624">
            <w:pPr>
              <w:pStyle w:val="NormalLeft"/>
              <w:rPr>
                <w:lang w:val="en-GB"/>
              </w:rPr>
            </w:pPr>
            <w:r w:rsidRPr="000F6836">
              <w:rPr>
                <w:lang w:val="en-GB"/>
              </w:rPr>
              <w:t>R1200/C0190</w:t>
            </w:r>
          </w:p>
        </w:tc>
        <w:tc>
          <w:tcPr>
            <w:tcW w:w="2600" w:type="dxa"/>
            <w:tcBorders>
              <w:top w:val="single" w:sz="2" w:space="0" w:color="auto"/>
              <w:left w:val="single" w:sz="2" w:space="0" w:color="auto"/>
              <w:bottom w:val="single" w:sz="2" w:space="0" w:color="auto"/>
              <w:right w:val="single" w:sz="2" w:space="0" w:color="auto"/>
            </w:tcBorders>
          </w:tcPr>
          <w:p w14:paraId="21E01D6C" w14:textId="77777777" w:rsidR="00616968" w:rsidRPr="000F6836" w:rsidRDefault="00616968" w:rsidP="00915624">
            <w:pPr>
              <w:pStyle w:val="NormalLeft"/>
              <w:rPr>
                <w:lang w:val="en-GB"/>
              </w:rPr>
            </w:pPr>
            <w:r w:rsidRPr="000F6836">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2DD57886" w14:textId="77777777" w:rsidR="00616968" w:rsidRPr="000F6836" w:rsidRDefault="00616968" w:rsidP="00915624">
            <w:pPr>
              <w:pStyle w:val="NormalLeft"/>
              <w:rPr>
                <w:lang w:val="en-GB"/>
              </w:rPr>
            </w:pPr>
            <w:r w:rsidRPr="000F6836">
              <w:rPr>
                <w:lang w:val="en-GB"/>
              </w:rPr>
              <w:t>This is the absolute value of the assets sensitive to the NSLT health lapse risk referred to in Title I Chapter V Section 4 of Delegated Regulation (EU) 2015/35, before the shock.</w:t>
            </w:r>
          </w:p>
          <w:p w14:paraId="717D80AC" w14:textId="77777777" w:rsidR="00616968" w:rsidRPr="000F6836" w:rsidRDefault="00616968" w:rsidP="00915624">
            <w:pPr>
              <w:pStyle w:val="NormalLeft"/>
              <w:rPr>
                <w:lang w:val="en-GB"/>
              </w:rPr>
            </w:pPr>
            <w:r w:rsidRPr="000F6836">
              <w:rPr>
                <w:lang w:val="en-GB"/>
              </w:rPr>
              <w:lastRenderedPageBreak/>
              <w:t>Recoverables from reinsurance and SPVs shall not be included in this cell.</w:t>
            </w:r>
          </w:p>
        </w:tc>
      </w:tr>
      <w:tr w:rsidR="00616968" w:rsidRPr="000F6836" w14:paraId="0EBA6948" w14:textId="77777777" w:rsidTr="00915624">
        <w:tc>
          <w:tcPr>
            <w:tcW w:w="1764" w:type="dxa"/>
            <w:tcBorders>
              <w:top w:val="single" w:sz="2" w:space="0" w:color="auto"/>
              <w:left w:val="single" w:sz="2" w:space="0" w:color="auto"/>
              <w:bottom w:val="single" w:sz="2" w:space="0" w:color="auto"/>
              <w:right w:val="single" w:sz="2" w:space="0" w:color="auto"/>
            </w:tcBorders>
          </w:tcPr>
          <w:p w14:paraId="7A7A18D3" w14:textId="77777777" w:rsidR="00616968" w:rsidRPr="000F6836" w:rsidRDefault="00616968" w:rsidP="00915624">
            <w:pPr>
              <w:pStyle w:val="NormalLeft"/>
              <w:rPr>
                <w:lang w:val="en-GB"/>
              </w:rPr>
            </w:pPr>
            <w:r w:rsidRPr="000F6836">
              <w:rPr>
                <w:lang w:val="en-GB"/>
              </w:rPr>
              <w:lastRenderedPageBreak/>
              <w:t>R1200/C0200</w:t>
            </w:r>
          </w:p>
        </w:tc>
        <w:tc>
          <w:tcPr>
            <w:tcW w:w="2600" w:type="dxa"/>
            <w:tcBorders>
              <w:top w:val="single" w:sz="2" w:space="0" w:color="auto"/>
              <w:left w:val="single" w:sz="2" w:space="0" w:color="auto"/>
              <w:bottom w:val="single" w:sz="2" w:space="0" w:color="auto"/>
              <w:right w:val="single" w:sz="2" w:space="0" w:color="auto"/>
            </w:tcBorders>
          </w:tcPr>
          <w:p w14:paraId="39175475" w14:textId="77777777" w:rsidR="00616968" w:rsidRPr="000F6836" w:rsidRDefault="00616968" w:rsidP="00915624">
            <w:pPr>
              <w:pStyle w:val="NormalLeft"/>
              <w:rPr>
                <w:lang w:val="en-GB"/>
              </w:rPr>
            </w:pPr>
            <w:r w:rsidRPr="000F6836">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4F0FE571" w14:textId="77777777" w:rsidR="00616968" w:rsidRPr="000F6836" w:rsidRDefault="00616968" w:rsidP="00915624">
            <w:pPr>
              <w:pStyle w:val="NormalLeft"/>
              <w:rPr>
                <w:lang w:val="en-GB"/>
              </w:rPr>
            </w:pPr>
            <w:r w:rsidRPr="000F6836">
              <w:rPr>
                <w:lang w:val="en-GB"/>
              </w:rPr>
              <w:t>This is the absolute value of liabilities sensitive to the NSLT health lapse risk referred to in Title I Chapter V Section 4 of Delegated Regulation (EU) 2015/35, before the shock.</w:t>
            </w:r>
          </w:p>
          <w:p w14:paraId="2FE21132" w14:textId="77777777" w:rsidR="00616968" w:rsidRPr="000F6836" w:rsidRDefault="00616968" w:rsidP="00915624">
            <w:pPr>
              <w:pStyle w:val="NormalLeft"/>
              <w:rPr>
                <w:lang w:val="en-GB"/>
              </w:rPr>
            </w:pPr>
            <w:r w:rsidRPr="000F6836">
              <w:rPr>
                <w:lang w:val="en-GB"/>
              </w:rPr>
              <w:t>The amount of TP shall be net of reinsurance and SPV recoverables.</w:t>
            </w:r>
          </w:p>
        </w:tc>
      </w:tr>
      <w:tr w:rsidR="00616968" w:rsidRPr="000F6836" w14:paraId="7D9CDF49" w14:textId="77777777" w:rsidTr="00915624">
        <w:tc>
          <w:tcPr>
            <w:tcW w:w="1764" w:type="dxa"/>
            <w:tcBorders>
              <w:top w:val="single" w:sz="2" w:space="0" w:color="auto"/>
              <w:left w:val="single" w:sz="2" w:space="0" w:color="auto"/>
              <w:bottom w:val="single" w:sz="2" w:space="0" w:color="auto"/>
              <w:right w:val="single" w:sz="2" w:space="0" w:color="auto"/>
            </w:tcBorders>
          </w:tcPr>
          <w:p w14:paraId="2065B8E3" w14:textId="77777777" w:rsidR="00616968" w:rsidRPr="000F6836" w:rsidRDefault="00616968" w:rsidP="00915624">
            <w:pPr>
              <w:pStyle w:val="NormalLeft"/>
              <w:rPr>
                <w:lang w:val="en-GB"/>
              </w:rPr>
            </w:pPr>
            <w:r w:rsidRPr="000F6836">
              <w:rPr>
                <w:lang w:val="en-GB"/>
              </w:rPr>
              <w:t>R1200/C0210</w:t>
            </w:r>
          </w:p>
        </w:tc>
        <w:tc>
          <w:tcPr>
            <w:tcW w:w="2600" w:type="dxa"/>
            <w:tcBorders>
              <w:top w:val="single" w:sz="2" w:space="0" w:color="auto"/>
              <w:left w:val="single" w:sz="2" w:space="0" w:color="auto"/>
              <w:bottom w:val="single" w:sz="2" w:space="0" w:color="auto"/>
              <w:right w:val="single" w:sz="2" w:space="0" w:color="auto"/>
            </w:tcBorders>
          </w:tcPr>
          <w:p w14:paraId="7972AC1C" w14:textId="77777777" w:rsidR="00616968" w:rsidRPr="000F6836" w:rsidRDefault="00616968" w:rsidP="00915624">
            <w:pPr>
              <w:pStyle w:val="NormalLeft"/>
              <w:rPr>
                <w:lang w:val="en-GB"/>
              </w:rPr>
            </w:pPr>
            <w:r w:rsidRPr="000F6836">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3F41B199" w14:textId="77777777" w:rsidR="00616968" w:rsidRPr="000F6836" w:rsidRDefault="00616968" w:rsidP="00915624">
            <w:pPr>
              <w:pStyle w:val="NormalLeft"/>
              <w:rPr>
                <w:lang w:val="en-GB"/>
              </w:rPr>
            </w:pPr>
            <w:r w:rsidRPr="000F6836">
              <w:rPr>
                <w:lang w:val="en-GB"/>
              </w:rPr>
              <w:t>This is the absolute value of the assets sensitive to the NSLT health lapse risk referred to in Title I Chapter V Section 4 of Delegated Regulation (EU) 2015/35, after the shock.</w:t>
            </w:r>
          </w:p>
          <w:p w14:paraId="56470522"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43AF77C" w14:textId="77777777" w:rsidTr="00915624">
        <w:tc>
          <w:tcPr>
            <w:tcW w:w="1764" w:type="dxa"/>
            <w:tcBorders>
              <w:top w:val="single" w:sz="2" w:space="0" w:color="auto"/>
              <w:left w:val="single" w:sz="2" w:space="0" w:color="auto"/>
              <w:bottom w:val="single" w:sz="2" w:space="0" w:color="auto"/>
              <w:right w:val="single" w:sz="2" w:space="0" w:color="auto"/>
            </w:tcBorders>
          </w:tcPr>
          <w:p w14:paraId="062EEFFB" w14:textId="77777777" w:rsidR="00616968" w:rsidRPr="000F6836" w:rsidRDefault="00616968" w:rsidP="00915624">
            <w:pPr>
              <w:pStyle w:val="NormalLeft"/>
              <w:rPr>
                <w:lang w:val="en-GB"/>
              </w:rPr>
            </w:pPr>
            <w:r w:rsidRPr="000F6836">
              <w:rPr>
                <w:lang w:val="en-GB"/>
              </w:rPr>
              <w:t>R1200/C0220</w:t>
            </w:r>
          </w:p>
        </w:tc>
        <w:tc>
          <w:tcPr>
            <w:tcW w:w="2600" w:type="dxa"/>
            <w:tcBorders>
              <w:top w:val="single" w:sz="2" w:space="0" w:color="auto"/>
              <w:left w:val="single" w:sz="2" w:space="0" w:color="auto"/>
              <w:bottom w:val="single" w:sz="2" w:space="0" w:color="auto"/>
              <w:right w:val="single" w:sz="2" w:space="0" w:color="auto"/>
            </w:tcBorders>
          </w:tcPr>
          <w:p w14:paraId="51B9186B" w14:textId="77777777" w:rsidR="00616968" w:rsidRPr="000F6836" w:rsidRDefault="00616968" w:rsidP="00915624">
            <w:pPr>
              <w:pStyle w:val="NormalLeft"/>
              <w:rPr>
                <w:lang w:val="en-GB"/>
              </w:rPr>
            </w:pPr>
            <w:r w:rsidRPr="000F6836">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44EAAF77" w14:textId="77777777" w:rsidR="00616968" w:rsidRPr="000F6836" w:rsidRDefault="00616968" w:rsidP="00915624">
            <w:pPr>
              <w:pStyle w:val="NormalLeft"/>
              <w:rPr>
                <w:lang w:val="en-GB"/>
              </w:rPr>
            </w:pPr>
            <w:r w:rsidRPr="000F6836">
              <w:rPr>
                <w:lang w:val="en-GB"/>
              </w:rPr>
              <w:t>This is the absolute value of the liabilities sensitive to lapse risk, after the shock.</w:t>
            </w:r>
          </w:p>
          <w:p w14:paraId="7A5A45F6" w14:textId="2617591F" w:rsidR="00616968" w:rsidRPr="000F6836" w:rsidRDefault="00616968" w:rsidP="00915624">
            <w:pPr>
              <w:pStyle w:val="NormalLeft"/>
              <w:rPr>
                <w:lang w:val="en-GB"/>
              </w:rPr>
            </w:pPr>
            <w:r w:rsidRPr="000F6836">
              <w:rPr>
                <w:lang w:val="en-GB"/>
              </w:rPr>
              <w:t xml:space="preserve">The amount of </w:t>
            </w:r>
            <w:ins w:id="122" w:author="Author">
              <w:r w:rsidR="00B27ECA" w:rsidRPr="000F6836">
                <w:rPr>
                  <w:lang w:val="en-GB"/>
                </w:rPr>
                <w:t xml:space="preserve">Technical Provisions </w:t>
              </w:r>
            </w:ins>
            <w:del w:id="123" w:author="Author">
              <w:r w:rsidRPr="000F6836" w:rsidDel="00B27ECA">
                <w:rPr>
                  <w:lang w:val="en-GB"/>
                </w:rPr>
                <w:delText xml:space="preserve">TP </w:delText>
              </w:r>
            </w:del>
            <w:r w:rsidRPr="000F6836">
              <w:rPr>
                <w:lang w:val="en-GB"/>
              </w:rPr>
              <w:t>shall be net of reinsurance and SPV recoverables.</w:t>
            </w:r>
          </w:p>
        </w:tc>
      </w:tr>
      <w:tr w:rsidR="00616968" w:rsidRPr="000F6836" w14:paraId="0F50F91A" w14:textId="77777777" w:rsidTr="00915624">
        <w:tc>
          <w:tcPr>
            <w:tcW w:w="1764" w:type="dxa"/>
            <w:tcBorders>
              <w:top w:val="single" w:sz="2" w:space="0" w:color="auto"/>
              <w:left w:val="single" w:sz="2" w:space="0" w:color="auto"/>
              <w:bottom w:val="single" w:sz="2" w:space="0" w:color="auto"/>
              <w:right w:val="single" w:sz="2" w:space="0" w:color="auto"/>
            </w:tcBorders>
          </w:tcPr>
          <w:p w14:paraId="15353979" w14:textId="77777777" w:rsidR="00616968" w:rsidRPr="000F6836" w:rsidRDefault="00616968" w:rsidP="00915624">
            <w:pPr>
              <w:pStyle w:val="NormalLeft"/>
              <w:rPr>
                <w:lang w:val="en-GB"/>
              </w:rPr>
            </w:pPr>
            <w:r w:rsidRPr="000F6836">
              <w:rPr>
                <w:lang w:val="en-GB"/>
              </w:rPr>
              <w:t>R1200/C0230</w:t>
            </w:r>
          </w:p>
        </w:tc>
        <w:tc>
          <w:tcPr>
            <w:tcW w:w="2600" w:type="dxa"/>
            <w:tcBorders>
              <w:top w:val="single" w:sz="2" w:space="0" w:color="auto"/>
              <w:left w:val="single" w:sz="2" w:space="0" w:color="auto"/>
              <w:bottom w:val="single" w:sz="2" w:space="0" w:color="auto"/>
              <w:right w:val="single" w:sz="2" w:space="0" w:color="auto"/>
            </w:tcBorders>
          </w:tcPr>
          <w:p w14:paraId="35EAA050" w14:textId="77777777" w:rsidR="00616968" w:rsidRPr="000F6836" w:rsidRDefault="00616968" w:rsidP="00915624">
            <w:pPr>
              <w:pStyle w:val="NormalLeft"/>
              <w:rPr>
                <w:lang w:val="en-GB"/>
              </w:rPr>
            </w:pPr>
            <w:r w:rsidRPr="000F6836">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0514F03D" w14:textId="77777777" w:rsidR="00616968" w:rsidRPr="000F6836" w:rsidRDefault="00616968" w:rsidP="00915624">
            <w:pPr>
              <w:pStyle w:val="NormalLeft"/>
              <w:rPr>
                <w:lang w:val="en-GB"/>
              </w:rPr>
            </w:pPr>
            <w:r w:rsidRPr="000F6836">
              <w:rPr>
                <w:lang w:val="en-GB"/>
              </w:rPr>
              <w:t>This is the capital charge for NSLT health lapse risk referred to in Title I Chapter V Section 4 of Delegated Regulation (EU) 2015/35.</w:t>
            </w:r>
          </w:p>
        </w:tc>
      </w:tr>
      <w:tr w:rsidR="00616968" w:rsidRPr="000F6836" w14:paraId="434CC6CD" w14:textId="77777777" w:rsidTr="00915624">
        <w:tc>
          <w:tcPr>
            <w:tcW w:w="1764" w:type="dxa"/>
            <w:tcBorders>
              <w:top w:val="single" w:sz="2" w:space="0" w:color="auto"/>
              <w:left w:val="single" w:sz="2" w:space="0" w:color="auto"/>
              <w:bottom w:val="single" w:sz="2" w:space="0" w:color="auto"/>
              <w:right w:val="single" w:sz="2" w:space="0" w:color="auto"/>
            </w:tcBorders>
          </w:tcPr>
          <w:p w14:paraId="307122FA" w14:textId="77777777" w:rsidR="00616968" w:rsidRPr="000F6836" w:rsidRDefault="00616968" w:rsidP="00915624">
            <w:pPr>
              <w:pStyle w:val="NormalLeft"/>
              <w:rPr>
                <w:lang w:val="en-GB"/>
              </w:rPr>
            </w:pPr>
            <w:r w:rsidRPr="000F6836">
              <w:rPr>
                <w:lang w:val="en-GB"/>
              </w:rPr>
              <w:t>R1300/C0240</w:t>
            </w:r>
          </w:p>
        </w:tc>
        <w:tc>
          <w:tcPr>
            <w:tcW w:w="2600" w:type="dxa"/>
            <w:tcBorders>
              <w:top w:val="single" w:sz="2" w:space="0" w:color="auto"/>
              <w:left w:val="single" w:sz="2" w:space="0" w:color="auto"/>
              <w:bottom w:val="single" w:sz="2" w:space="0" w:color="auto"/>
              <w:right w:val="single" w:sz="2" w:space="0" w:color="auto"/>
            </w:tcBorders>
          </w:tcPr>
          <w:p w14:paraId="7F57A410" w14:textId="77777777" w:rsidR="00616968" w:rsidRPr="000F6836" w:rsidRDefault="00616968" w:rsidP="00915624">
            <w:pPr>
              <w:pStyle w:val="NormalLeft"/>
              <w:rPr>
                <w:lang w:val="en-GB"/>
              </w:rPr>
            </w:pPr>
            <w:r w:rsidRPr="000F6836">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603DF272" w14:textId="77777777" w:rsidR="00616968" w:rsidRPr="000F6836" w:rsidRDefault="00616968" w:rsidP="00915624">
            <w:pPr>
              <w:pStyle w:val="NormalLeft"/>
              <w:rPr>
                <w:lang w:val="en-GB"/>
              </w:rPr>
            </w:pPr>
            <w:r w:rsidRPr="000F6836">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438AEA56"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02B468DA" w14:textId="77777777" w:rsidTr="00915624">
        <w:tc>
          <w:tcPr>
            <w:tcW w:w="1764" w:type="dxa"/>
            <w:tcBorders>
              <w:top w:val="single" w:sz="2" w:space="0" w:color="auto"/>
              <w:left w:val="single" w:sz="2" w:space="0" w:color="auto"/>
              <w:bottom w:val="single" w:sz="2" w:space="0" w:color="auto"/>
              <w:right w:val="single" w:sz="2" w:space="0" w:color="auto"/>
            </w:tcBorders>
          </w:tcPr>
          <w:p w14:paraId="73736CFA" w14:textId="77777777" w:rsidR="00616968" w:rsidRPr="000F6836" w:rsidRDefault="00616968" w:rsidP="00915624">
            <w:pPr>
              <w:pStyle w:val="NormalLeft"/>
              <w:rPr>
                <w:lang w:val="en-GB"/>
              </w:rPr>
            </w:pPr>
            <w:r w:rsidRPr="000F6836">
              <w:rPr>
                <w:lang w:val="en-GB"/>
              </w:rPr>
              <w:t>R1400/C0240</w:t>
            </w:r>
          </w:p>
        </w:tc>
        <w:tc>
          <w:tcPr>
            <w:tcW w:w="2600" w:type="dxa"/>
            <w:tcBorders>
              <w:top w:val="single" w:sz="2" w:space="0" w:color="auto"/>
              <w:left w:val="single" w:sz="2" w:space="0" w:color="auto"/>
              <w:bottom w:val="single" w:sz="2" w:space="0" w:color="auto"/>
              <w:right w:val="single" w:sz="2" w:space="0" w:color="auto"/>
            </w:tcBorders>
          </w:tcPr>
          <w:p w14:paraId="2E28B01A" w14:textId="77777777" w:rsidR="00616968" w:rsidRPr="000F6836" w:rsidRDefault="00616968" w:rsidP="00915624">
            <w:pPr>
              <w:pStyle w:val="NormalLeft"/>
              <w:rPr>
                <w:lang w:val="en-GB"/>
              </w:rPr>
            </w:pPr>
            <w:r w:rsidRPr="000F6836">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69F8A3E5" w14:textId="77777777" w:rsidR="00616968" w:rsidRPr="000F6836" w:rsidRDefault="00616968" w:rsidP="00915624">
            <w:pPr>
              <w:pStyle w:val="NormalLeft"/>
              <w:rPr>
                <w:lang w:val="en-GB"/>
              </w:rPr>
            </w:pPr>
            <w:r w:rsidRPr="000F6836">
              <w:rPr>
                <w:lang w:val="en-GB"/>
              </w:rPr>
              <w:t>This is the total capital charge for the NSLT health underwriting risk sub module referred to in Title I Chapter V Section 4 of Delegated Regulation (EU) 2015/35.</w:t>
            </w:r>
          </w:p>
        </w:tc>
      </w:tr>
      <w:tr w:rsidR="00616968" w:rsidRPr="000F6836" w14:paraId="4CA8961B" w14:textId="77777777" w:rsidTr="00915624">
        <w:tc>
          <w:tcPr>
            <w:tcW w:w="1764" w:type="dxa"/>
            <w:tcBorders>
              <w:top w:val="single" w:sz="2" w:space="0" w:color="auto"/>
              <w:left w:val="single" w:sz="2" w:space="0" w:color="auto"/>
              <w:bottom w:val="single" w:sz="2" w:space="0" w:color="auto"/>
              <w:right w:val="single" w:sz="2" w:space="0" w:color="auto"/>
            </w:tcBorders>
          </w:tcPr>
          <w:p w14:paraId="5E2732CF" w14:textId="77777777" w:rsidR="00616968" w:rsidRPr="000F6836" w:rsidRDefault="00616968" w:rsidP="00915624">
            <w:pPr>
              <w:pStyle w:val="NormalCentered"/>
              <w:rPr>
                <w:lang w:val="en-GB"/>
              </w:rPr>
            </w:pPr>
            <w:r w:rsidRPr="000F6836">
              <w:rPr>
                <w:i/>
                <w:iCs/>
                <w:lang w:val="en-GB"/>
              </w:rPr>
              <w:t>Health catastrophe risk</w:t>
            </w:r>
          </w:p>
        </w:tc>
        <w:tc>
          <w:tcPr>
            <w:tcW w:w="2600" w:type="dxa"/>
            <w:tcBorders>
              <w:top w:val="single" w:sz="2" w:space="0" w:color="auto"/>
              <w:left w:val="single" w:sz="2" w:space="0" w:color="auto"/>
              <w:bottom w:val="single" w:sz="2" w:space="0" w:color="auto"/>
              <w:right w:val="single" w:sz="2" w:space="0" w:color="auto"/>
            </w:tcBorders>
          </w:tcPr>
          <w:p w14:paraId="20D51136"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2901FF36" w14:textId="77777777" w:rsidR="00616968" w:rsidRPr="000F6836" w:rsidRDefault="00616968" w:rsidP="00915624">
            <w:pPr>
              <w:pStyle w:val="NormalCentered"/>
              <w:rPr>
                <w:lang w:val="en-GB"/>
              </w:rPr>
            </w:pPr>
          </w:p>
        </w:tc>
      </w:tr>
      <w:tr w:rsidR="00616968" w:rsidRPr="000F6836" w14:paraId="5CA5F735" w14:textId="77777777" w:rsidTr="00915624">
        <w:tc>
          <w:tcPr>
            <w:tcW w:w="1764" w:type="dxa"/>
            <w:tcBorders>
              <w:top w:val="single" w:sz="2" w:space="0" w:color="auto"/>
              <w:left w:val="single" w:sz="2" w:space="0" w:color="auto"/>
              <w:bottom w:val="single" w:sz="2" w:space="0" w:color="auto"/>
              <w:right w:val="single" w:sz="2" w:space="0" w:color="auto"/>
            </w:tcBorders>
          </w:tcPr>
          <w:p w14:paraId="7A935B54" w14:textId="77777777" w:rsidR="00616968" w:rsidRPr="000F6836" w:rsidRDefault="00616968" w:rsidP="00915624">
            <w:pPr>
              <w:pStyle w:val="NormalLeft"/>
              <w:rPr>
                <w:lang w:val="en-GB"/>
              </w:rPr>
            </w:pPr>
            <w:r w:rsidRPr="000F6836">
              <w:rPr>
                <w:lang w:val="en-GB"/>
              </w:rPr>
              <w:t>R1500/C0250</w:t>
            </w:r>
          </w:p>
        </w:tc>
        <w:tc>
          <w:tcPr>
            <w:tcW w:w="2600" w:type="dxa"/>
            <w:tcBorders>
              <w:top w:val="single" w:sz="2" w:space="0" w:color="auto"/>
              <w:left w:val="single" w:sz="2" w:space="0" w:color="auto"/>
              <w:bottom w:val="single" w:sz="2" w:space="0" w:color="auto"/>
              <w:right w:val="single" w:sz="2" w:space="0" w:color="auto"/>
            </w:tcBorders>
          </w:tcPr>
          <w:p w14:paraId="02239756" w14:textId="77777777" w:rsidR="00616968" w:rsidRPr="000F6836" w:rsidRDefault="00616968" w:rsidP="00915624">
            <w:pPr>
              <w:pStyle w:val="NormalLeft"/>
              <w:rPr>
                <w:lang w:val="en-GB"/>
              </w:rPr>
            </w:pPr>
            <w:r w:rsidRPr="000F6836">
              <w:rPr>
                <w:lang w:val="en-GB"/>
              </w:rPr>
              <w:t xml:space="preserve">Net solvency capital requirement for health catastrophe risks — </w:t>
            </w:r>
            <w:r w:rsidRPr="000F6836">
              <w:rPr>
                <w:lang w:val="en-GB"/>
              </w:rPr>
              <w:lastRenderedPageBreak/>
              <w:t>Mass accident risk sub module</w:t>
            </w:r>
          </w:p>
        </w:tc>
        <w:tc>
          <w:tcPr>
            <w:tcW w:w="4922" w:type="dxa"/>
            <w:tcBorders>
              <w:top w:val="single" w:sz="2" w:space="0" w:color="auto"/>
              <w:left w:val="single" w:sz="2" w:space="0" w:color="auto"/>
              <w:bottom w:val="single" w:sz="2" w:space="0" w:color="auto"/>
              <w:right w:val="single" w:sz="2" w:space="0" w:color="auto"/>
            </w:tcBorders>
          </w:tcPr>
          <w:p w14:paraId="2A716E6C" w14:textId="77777777" w:rsidR="00616968" w:rsidRPr="000F6836" w:rsidRDefault="00616968" w:rsidP="00915624">
            <w:pPr>
              <w:pStyle w:val="NormalLeft"/>
              <w:rPr>
                <w:lang w:val="en-GB"/>
              </w:rPr>
            </w:pPr>
            <w:r w:rsidRPr="000F6836">
              <w:rPr>
                <w:lang w:val="en-GB"/>
              </w:rPr>
              <w:lastRenderedPageBreak/>
              <w:t>The net solvency capital requirement for the mass risk sub–module calculated after loss absorbing capacity of technical provisions</w:t>
            </w:r>
          </w:p>
        </w:tc>
      </w:tr>
      <w:tr w:rsidR="00616968" w:rsidRPr="000F6836" w14:paraId="7DE60AB6" w14:textId="77777777" w:rsidTr="00915624">
        <w:tc>
          <w:tcPr>
            <w:tcW w:w="1764" w:type="dxa"/>
            <w:tcBorders>
              <w:top w:val="single" w:sz="2" w:space="0" w:color="auto"/>
              <w:left w:val="single" w:sz="2" w:space="0" w:color="auto"/>
              <w:bottom w:val="single" w:sz="2" w:space="0" w:color="auto"/>
              <w:right w:val="single" w:sz="2" w:space="0" w:color="auto"/>
            </w:tcBorders>
          </w:tcPr>
          <w:p w14:paraId="66099228" w14:textId="77777777" w:rsidR="00616968" w:rsidRPr="000F6836" w:rsidRDefault="00616968" w:rsidP="00915624">
            <w:pPr>
              <w:pStyle w:val="NormalLeft"/>
              <w:rPr>
                <w:lang w:val="en-GB"/>
              </w:rPr>
            </w:pPr>
            <w:r w:rsidRPr="000F6836">
              <w:rPr>
                <w:lang w:val="en-GB"/>
              </w:rPr>
              <w:t>R1500/C0260</w:t>
            </w:r>
          </w:p>
        </w:tc>
        <w:tc>
          <w:tcPr>
            <w:tcW w:w="2600" w:type="dxa"/>
            <w:tcBorders>
              <w:top w:val="single" w:sz="2" w:space="0" w:color="auto"/>
              <w:left w:val="single" w:sz="2" w:space="0" w:color="auto"/>
              <w:bottom w:val="single" w:sz="2" w:space="0" w:color="auto"/>
              <w:right w:val="single" w:sz="2" w:space="0" w:color="auto"/>
            </w:tcBorders>
          </w:tcPr>
          <w:p w14:paraId="1838E392" w14:textId="77777777" w:rsidR="00616968" w:rsidRPr="000F6836" w:rsidRDefault="00616968" w:rsidP="00915624">
            <w:pPr>
              <w:pStyle w:val="NormalLeft"/>
              <w:rPr>
                <w:lang w:val="en-GB"/>
              </w:rPr>
            </w:pPr>
            <w:r w:rsidRPr="000F6836">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597F261D" w14:textId="77777777" w:rsidR="00616968" w:rsidRPr="000F6836" w:rsidRDefault="00616968" w:rsidP="00915624">
            <w:pPr>
              <w:pStyle w:val="NormalLeft"/>
              <w:rPr>
                <w:lang w:val="en-GB"/>
              </w:rPr>
            </w:pPr>
            <w:r w:rsidRPr="000F6836">
              <w:rPr>
                <w:lang w:val="en-GB"/>
              </w:rPr>
              <w:t>The gross solvency capital requirement for the mass risk sub–module, calculated before loss absorbing capacity of technical provisions.</w:t>
            </w:r>
          </w:p>
        </w:tc>
      </w:tr>
      <w:tr w:rsidR="00616968" w:rsidRPr="000F6836" w14:paraId="41F835DD" w14:textId="77777777" w:rsidTr="00915624">
        <w:tc>
          <w:tcPr>
            <w:tcW w:w="1764" w:type="dxa"/>
            <w:tcBorders>
              <w:top w:val="single" w:sz="2" w:space="0" w:color="auto"/>
              <w:left w:val="single" w:sz="2" w:space="0" w:color="auto"/>
              <w:bottom w:val="single" w:sz="2" w:space="0" w:color="auto"/>
              <w:right w:val="single" w:sz="2" w:space="0" w:color="auto"/>
            </w:tcBorders>
          </w:tcPr>
          <w:p w14:paraId="7D35E2B2" w14:textId="77777777" w:rsidR="00616968" w:rsidRPr="000F6836" w:rsidRDefault="00616968" w:rsidP="00915624">
            <w:pPr>
              <w:pStyle w:val="NormalLeft"/>
              <w:rPr>
                <w:lang w:val="en-GB"/>
              </w:rPr>
            </w:pPr>
            <w:r w:rsidRPr="000F6836">
              <w:rPr>
                <w:lang w:val="en-GB"/>
              </w:rPr>
              <w:t>R1510/C0250</w:t>
            </w:r>
          </w:p>
        </w:tc>
        <w:tc>
          <w:tcPr>
            <w:tcW w:w="2600" w:type="dxa"/>
            <w:tcBorders>
              <w:top w:val="single" w:sz="2" w:space="0" w:color="auto"/>
              <w:left w:val="single" w:sz="2" w:space="0" w:color="auto"/>
              <w:bottom w:val="single" w:sz="2" w:space="0" w:color="auto"/>
              <w:right w:val="single" w:sz="2" w:space="0" w:color="auto"/>
            </w:tcBorders>
          </w:tcPr>
          <w:p w14:paraId="1746CD2A" w14:textId="77777777" w:rsidR="00616968" w:rsidRPr="000F6836" w:rsidRDefault="00616968" w:rsidP="00915624">
            <w:pPr>
              <w:pStyle w:val="NormalLeft"/>
              <w:rPr>
                <w:lang w:val="en-GB"/>
              </w:rPr>
            </w:pPr>
            <w:r w:rsidRPr="000F6836">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12397989" w14:textId="77777777" w:rsidR="00616968" w:rsidRPr="000F6836" w:rsidRDefault="00616968" w:rsidP="00915624">
            <w:pPr>
              <w:pStyle w:val="NormalLeft"/>
              <w:rPr>
                <w:lang w:val="en-GB"/>
              </w:rPr>
            </w:pPr>
            <w:r w:rsidRPr="000F6836">
              <w:rPr>
                <w:lang w:val="en-GB"/>
              </w:rPr>
              <w:t>The net solvency capital requirement for the accident concentration risk sub–module, calculated after loss absorbing capacity of technical provisions</w:t>
            </w:r>
          </w:p>
        </w:tc>
      </w:tr>
      <w:tr w:rsidR="00616968" w:rsidRPr="000F6836" w14:paraId="57DC23CE" w14:textId="77777777" w:rsidTr="00915624">
        <w:tc>
          <w:tcPr>
            <w:tcW w:w="1764" w:type="dxa"/>
            <w:tcBorders>
              <w:top w:val="single" w:sz="2" w:space="0" w:color="auto"/>
              <w:left w:val="single" w:sz="2" w:space="0" w:color="auto"/>
              <w:bottom w:val="single" w:sz="2" w:space="0" w:color="auto"/>
              <w:right w:val="single" w:sz="2" w:space="0" w:color="auto"/>
            </w:tcBorders>
          </w:tcPr>
          <w:p w14:paraId="6A3748DB" w14:textId="77777777" w:rsidR="00616968" w:rsidRPr="000F6836" w:rsidRDefault="00616968" w:rsidP="00915624">
            <w:pPr>
              <w:pStyle w:val="NormalLeft"/>
              <w:rPr>
                <w:lang w:val="en-GB"/>
              </w:rPr>
            </w:pPr>
            <w:r w:rsidRPr="000F6836">
              <w:rPr>
                <w:lang w:val="en-GB"/>
              </w:rPr>
              <w:t>R1510/C0260</w:t>
            </w:r>
          </w:p>
        </w:tc>
        <w:tc>
          <w:tcPr>
            <w:tcW w:w="2600" w:type="dxa"/>
            <w:tcBorders>
              <w:top w:val="single" w:sz="2" w:space="0" w:color="auto"/>
              <w:left w:val="single" w:sz="2" w:space="0" w:color="auto"/>
              <w:bottom w:val="single" w:sz="2" w:space="0" w:color="auto"/>
              <w:right w:val="single" w:sz="2" w:space="0" w:color="auto"/>
            </w:tcBorders>
          </w:tcPr>
          <w:p w14:paraId="65F2F723" w14:textId="77777777" w:rsidR="00616968" w:rsidRPr="000F6836" w:rsidRDefault="00616968" w:rsidP="00915624">
            <w:pPr>
              <w:pStyle w:val="NormalLeft"/>
              <w:rPr>
                <w:lang w:val="en-GB"/>
              </w:rPr>
            </w:pPr>
            <w:r w:rsidRPr="000F6836">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34FFE40A" w14:textId="77777777" w:rsidR="00616968" w:rsidRPr="000F6836" w:rsidRDefault="00616968" w:rsidP="00915624">
            <w:pPr>
              <w:pStyle w:val="NormalLeft"/>
              <w:rPr>
                <w:lang w:val="en-GB"/>
              </w:rPr>
            </w:pPr>
            <w:r w:rsidRPr="000F6836">
              <w:rPr>
                <w:lang w:val="en-GB"/>
              </w:rPr>
              <w:t>The gross solvency capital requirement for the accident concentration risk sub–module calculated before loss absorbing capacity of technical provisions.</w:t>
            </w:r>
          </w:p>
        </w:tc>
      </w:tr>
      <w:tr w:rsidR="00616968" w:rsidRPr="000F6836" w14:paraId="5DF496E2" w14:textId="77777777" w:rsidTr="00915624">
        <w:tc>
          <w:tcPr>
            <w:tcW w:w="1764" w:type="dxa"/>
            <w:tcBorders>
              <w:top w:val="single" w:sz="2" w:space="0" w:color="auto"/>
              <w:left w:val="single" w:sz="2" w:space="0" w:color="auto"/>
              <w:bottom w:val="single" w:sz="2" w:space="0" w:color="auto"/>
              <w:right w:val="single" w:sz="2" w:space="0" w:color="auto"/>
            </w:tcBorders>
          </w:tcPr>
          <w:p w14:paraId="33567D50" w14:textId="77777777" w:rsidR="00616968" w:rsidRPr="000F6836" w:rsidRDefault="00616968" w:rsidP="00915624">
            <w:pPr>
              <w:pStyle w:val="NormalLeft"/>
              <w:rPr>
                <w:lang w:val="en-GB"/>
              </w:rPr>
            </w:pPr>
            <w:r w:rsidRPr="000F6836">
              <w:rPr>
                <w:lang w:val="en-GB"/>
              </w:rPr>
              <w:t>R1520/C0250</w:t>
            </w:r>
          </w:p>
        </w:tc>
        <w:tc>
          <w:tcPr>
            <w:tcW w:w="2600" w:type="dxa"/>
            <w:tcBorders>
              <w:top w:val="single" w:sz="2" w:space="0" w:color="auto"/>
              <w:left w:val="single" w:sz="2" w:space="0" w:color="auto"/>
              <w:bottom w:val="single" w:sz="2" w:space="0" w:color="auto"/>
              <w:right w:val="single" w:sz="2" w:space="0" w:color="auto"/>
            </w:tcBorders>
          </w:tcPr>
          <w:p w14:paraId="181239FC" w14:textId="77777777" w:rsidR="00616968" w:rsidRPr="000F6836" w:rsidRDefault="00616968" w:rsidP="00915624">
            <w:pPr>
              <w:pStyle w:val="NormalLeft"/>
              <w:rPr>
                <w:lang w:val="en-GB"/>
              </w:rPr>
            </w:pPr>
            <w:r w:rsidRPr="000F6836">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0E473CCF" w14:textId="77777777" w:rsidR="00616968" w:rsidRPr="000F6836" w:rsidRDefault="00616968" w:rsidP="00915624">
            <w:pPr>
              <w:pStyle w:val="NormalLeft"/>
              <w:rPr>
                <w:lang w:val="en-GB"/>
              </w:rPr>
            </w:pPr>
            <w:r w:rsidRPr="000F6836">
              <w:rPr>
                <w:lang w:val="en-GB"/>
              </w:rPr>
              <w:t>The net solvency capital requirement for the pandemic risk sub–module, calculated after loss absorbing capacity of technical provisions.</w:t>
            </w:r>
          </w:p>
        </w:tc>
      </w:tr>
      <w:tr w:rsidR="00616968" w:rsidRPr="000F6836" w14:paraId="2522A99B" w14:textId="77777777" w:rsidTr="00915624">
        <w:tc>
          <w:tcPr>
            <w:tcW w:w="1764" w:type="dxa"/>
            <w:tcBorders>
              <w:top w:val="single" w:sz="2" w:space="0" w:color="auto"/>
              <w:left w:val="single" w:sz="2" w:space="0" w:color="auto"/>
              <w:bottom w:val="single" w:sz="2" w:space="0" w:color="auto"/>
              <w:right w:val="single" w:sz="2" w:space="0" w:color="auto"/>
            </w:tcBorders>
          </w:tcPr>
          <w:p w14:paraId="0B4D3319" w14:textId="77777777" w:rsidR="00616968" w:rsidRPr="000F6836" w:rsidRDefault="00616968" w:rsidP="00915624">
            <w:pPr>
              <w:pStyle w:val="NormalLeft"/>
              <w:rPr>
                <w:lang w:val="en-GB"/>
              </w:rPr>
            </w:pPr>
            <w:r w:rsidRPr="000F6836">
              <w:rPr>
                <w:lang w:val="en-GB"/>
              </w:rPr>
              <w:t>R1520/C0260</w:t>
            </w:r>
          </w:p>
        </w:tc>
        <w:tc>
          <w:tcPr>
            <w:tcW w:w="2600" w:type="dxa"/>
            <w:tcBorders>
              <w:top w:val="single" w:sz="2" w:space="0" w:color="auto"/>
              <w:left w:val="single" w:sz="2" w:space="0" w:color="auto"/>
              <w:bottom w:val="single" w:sz="2" w:space="0" w:color="auto"/>
              <w:right w:val="single" w:sz="2" w:space="0" w:color="auto"/>
            </w:tcBorders>
          </w:tcPr>
          <w:p w14:paraId="2BADF523" w14:textId="77777777" w:rsidR="00616968" w:rsidRPr="000F6836" w:rsidRDefault="00616968" w:rsidP="00915624">
            <w:pPr>
              <w:pStyle w:val="NormalLeft"/>
              <w:rPr>
                <w:lang w:val="en-GB"/>
              </w:rPr>
            </w:pPr>
            <w:r w:rsidRPr="000F6836">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BA21C40" w14:textId="77777777" w:rsidR="00616968" w:rsidRPr="000F6836" w:rsidRDefault="00616968" w:rsidP="00915624">
            <w:pPr>
              <w:pStyle w:val="NormalLeft"/>
              <w:rPr>
                <w:lang w:val="en-GB"/>
              </w:rPr>
            </w:pPr>
            <w:r w:rsidRPr="000F6836">
              <w:rPr>
                <w:lang w:val="en-GB"/>
              </w:rPr>
              <w:t>The gross solvency capital requirement for the pandemic risk sub–module is calculated before loss absorbing capacity of technical provisions.</w:t>
            </w:r>
          </w:p>
        </w:tc>
      </w:tr>
      <w:tr w:rsidR="00616968" w:rsidRPr="000F6836" w14:paraId="08174E1A" w14:textId="77777777" w:rsidTr="00915624">
        <w:tc>
          <w:tcPr>
            <w:tcW w:w="1764" w:type="dxa"/>
            <w:tcBorders>
              <w:top w:val="single" w:sz="2" w:space="0" w:color="auto"/>
              <w:left w:val="single" w:sz="2" w:space="0" w:color="auto"/>
              <w:bottom w:val="single" w:sz="2" w:space="0" w:color="auto"/>
              <w:right w:val="single" w:sz="2" w:space="0" w:color="auto"/>
            </w:tcBorders>
          </w:tcPr>
          <w:p w14:paraId="3DD1576E" w14:textId="77777777" w:rsidR="00616968" w:rsidRPr="000F6836" w:rsidRDefault="00616968" w:rsidP="00915624">
            <w:pPr>
              <w:pStyle w:val="NormalLeft"/>
              <w:rPr>
                <w:lang w:val="en-GB"/>
              </w:rPr>
            </w:pPr>
            <w:r w:rsidRPr="000F6836">
              <w:rPr>
                <w:lang w:val="en-GB"/>
              </w:rPr>
              <w:t>R1530/C0250</w:t>
            </w:r>
          </w:p>
        </w:tc>
        <w:tc>
          <w:tcPr>
            <w:tcW w:w="2600" w:type="dxa"/>
            <w:tcBorders>
              <w:top w:val="single" w:sz="2" w:space="0" w:color="auto"/>
              <w:left w:val="single" w:sz="2" w:space="0" w:color="auto"/>
              <w:bottom w:val="single" w:sz="2" w:space="0" w:color="auto"/>
              <w:right w:val="single" w:sz="2" w:space="0" w:color="auto"/>
            </w:tcBorders>
          </w:tcPr>
          <w:p w14:paraId="2313F2AD" w14:textId="77777777" w:rsidR="00616968" w:rsidRPr="000F6836" w:rsidRDefault="00616968" w:rsidP="00915624">
            <w:pPr>
              <w:pStyle w:val="NormalLeft"/>
              <w:rPr>
                <w:lang w:val="en-GB"/>
              </w:rPr>
            </w:pPr>
            <w:r w:rsidRPr="000F6836">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4F5196E9" w14:textId="77777777" w:rsidR="00616968" w:rsidRPr="000F6836" w:rsidRDefault="00616968" w:rsidP="00915624">
            <w:pPr>
              <w:pStyle w:val="NormalLeft"/>
              <w:rPr>
                <w:lang w:val="en-GB"/>
              </w:rPr>
            </w:pPr>
            <w:r w:rsidRPr="000F6836">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616968" w:rsidRPr="000F6836" w14:paraId="47F3EBA1" w14:textId="77777777" w:rsidTr="00915624">
        <w:tc>
          <w:tcPr>
            <w:tcW w:w="1764" w:type="dxa"/>
            <w:tcBorders>
              <w:top w:val="single" w:sz="2" w:space="0" w:color="auto"/>
              <w:left w:val="single" w:sz="2" w:space="0" w:color="auto"/>
              <w:bottom w:val="single" w:sz="2" w:space="0" w:color="auto"/>
              <w:right w:val="single" w:sz="2" w:space="0" w:color="auto"/>
            </w:tcBorders>
          </w:tcPr>
          <w:p w14:paraId="011BECAD" w14:textId="77777777" w:rsidR="00616968" w:rsidRPr="000F6836" w:rsidRDefault="00616968" w:rsidP="00915624">
            <w:pPr>
              <w:pStyle w:val="NormalLeft"/>
              <w:rPr>
                <w:lang w:val="en-GB"/>
              </w:rPr>
            </w:pPr>
            <w:r w:rsidRPr="000F6836">
              <w:rPr>
                <w:lang w:val="en-GB"/>
              </w:rPr>
              <w:t>R1530/C0260</w:t>
            </w:r>
          </w:p>
        </w:tc>
        <w:tc>
          <w:tcPr>
            <w:tcW w:w="2600" w:type="dxa"/>
            <w:tcBorders>
              <w:top w:val="single" w:sz="2" w:space="0" w:color="auto"/>
              <w:left w:val="single" w:sz="2" w:space="0" w:color="auto"/>
              <w:bottom w:val="single" w:sz="2" w:space="0" w:color="auto"/>
              <w:right w:val="single" w:sz="2" w:space="0" w:color="auto"/>
            </w:tcBorders>
          </w:tcPr>
          <w:p w14:paraId="2753694A" w14:textId="77777777" w:rsidR="00616968" w:rsidRPr="000F6836" w:rsidRDefault="00616968" w:rsidP="00915624">
            <w:pPr>
              <w:pStyle w:val="NormalLeft"/>
              <w:rPr>
                <w:lang w:val="en-GB"/>
              </w:rPr>
            </w:pPr>
            <w:r w:rsidRPr="000F6836">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45FAF774" w14:textId="77777777" w:rsidR="00616968" w:rsidRPr="000F6836" w:rsidRDefault="00616968" w:rsidP="00915624">
            <w:pPr>
              <w:pStyle w:val="NormalLeft"/>
              <w:rPr>
                <w:lang w:val="en-GB"/>
              </w:rPr>
            </w:pPr>
            <w:r w:rsidRPr="000F6836">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616968" w:rsidRPr="000F6836" w14:paraId="3DED31FC" w14:textId="77777777" w:rsidTr="00915624">
        <w:tc>
          <w:tcPr>
            <w:tcW w:w="1764" w:type="dxa"/>
            <w:tcBorders>
              <w:top w:val="single" w:sz="2" w:space="0" w:color="auto"/>
              <w:left w:val="single" w:sz="2" w:space="0" w:color="auto"/>
              <w:bottom w:val="single" w:sz="2" w:space="0" w:color="auto"/>
              <w:right w:val="single" w:sz="2" w:space="0" w:color="auto"/>
            </w:tcBorders>
          </w:tcPr>
          <w:p w14:paraId="73A35068" w14:textId="77777777" w:rsidR="00616968" w:rsidRPr="000F6836" w:rsidRDefault="00616968" w:rsidP="00915624">
            <w:pPr>
              <w:pStyle w:val="NormalLeft"/>
              <w:rPr>
                <w:lang w:val="en-GB"/>
              </w:rPr>
            </w:pPr>
            <w:r w:rsidRPr="000F6836">
              <w:rPr>
                <w:lang w:val="en-GB"/>
              </w:rPr>
              <w:t>R1540/C0250</w:t>
            </w:r>
          </w:p>
        </w:tc>
        <w:tc>
          <w:tcPr>
            <w:tcW w:w="2600" w:type="dxa"/>
            <w:tcBorders>
              <w:top w:val="single" w:sz="2" w:space="0" w:color="auto"/>
              <w:left w:val="single" w:sz="2" w:space="0" w:color="auto"/>
              <w:bottom w:val="single" w:sz="2" w:space="0" w:color="auto"/>
              <w:right w:val="single" w:sz="2" w:space="0" w:color="auto"/>
            </w:tcBorders>
          </w:tcPr>
          <w:p w14:paraId="5B50AC93" w14:textId="77777777" w:rsidR="00616968" w:rsidRPr="000F6836" w:rsidRDefault="00616968" w:rsidP="00915624">
            <w:pPr>
              <w:pStyle w:val="NormalLeft"/>
              <w:rPr>
                <w:lang w:val="en-GB"/>
              </w:rPr>
            </w:pPr>
            <w:r w:rsidRPr="000F6836">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40F97AEA" w14:textId="77777777" w:rsidR="00616968" w:rsidRPr="000F6836" w:rsidRDefault="00616968" w:rsidP="00915624">
            <w:pPr>
              <w:pStyle w:val="NormalLeft"/>
              <w:rPr>
                <w:lang w:val="en-GB"/>
              </w:rPr>
            </w:pPr>
            <w:r w:rsidRPr="000F6836">
              <w:rPr>
                <w:lang w:val="en-GB"/>
              </w:rPr>
              <w:t>This is the total net capital charge (after loss absorbing capacity of technical provisions) for the health catastrophe risk sub–module</w:t>
            </w:r>
          </w:p>
        </w:tc>
      </w:tr>
      <w:tr w:rsidR="00616968" w:rsidRPr="000F6836" w14:paraId="41044E5B" w14:textId="77777777" w:rsidTr="00915624">
        <w:tc>
          <w:tcPr>
            <w:tcW w:w="1764" w:type="dxa"/>
            <w:tcBorders>
              <w:top w:val="single" w:sz="2" w:space="0" w:color="auto"/>
              <w:left w:val="single" w:sz="2" w:space="0" w:color="auto"/>
              <w:bottom w:val="single" w:sz="2" w:space="0" w:color="auto"/>
              <w:right w:val="single" w:sz="2" w:space="0" w:color="auto"/>
            </w:tcBorders>
          </w:tcPr>
          <w:p w14:paraId="4FA35541" w14:textId="77777777" w:rsidR="00616968" w:rsidRPr="000F6836" w:rsidRDefault="00616968" w:rsidP="00915624">
            <w:pPr>
              <w:pStyle w:val="NormalLeft"/>
              <w:rPr>
                <w:lang w:val="en-GB"/>
              </w:rPr>
            </w:pPr>
            <w:r w:rsidRPr="000F6836">
              <w:rPr>
                <w:lang w:val="en-GB"/>
              </w:rPr>
              <w:lastRenderedPageBreak/>
              <w:t>R1540/C0260</w:t>
            </w:r>
          </w:p>
        </w:tc>
        <w:tc>
          <w:tcPr>
            <w:tcW w:w="2600" w:type="dxa"/>
            <w:tcBorders>
              <w:top w:val="single" w:sz="2" w:space="0" w:color="auto"/>
              <w:left w:val="single" w:sz="2" w:space="0" w:color="auto"/>
              <w:bottom w:val="single" w:sz="2" w:space="0" w:color="auto"/>
              <w:right w:val="single" w:sz="2" w:space="0" w:color="auto"/>
            </w:tcBorders>
          </w:tcPr>
          <w:p w14:paraId="480A8E1B" w14:textId="77777777" w:rsidR="00616968" w:rsidRPr="000F6836" w:rsidRDefault="00616968" w:rsidP="00915624">
            <w:pPr>
              <w:pStyle w:val="NormalLeft"/>
              <w:rPr>
                <w:lang w:val="en-GB"/>
              </w:rPr>
            </w:pPr>
            <w:r w:rsidRPr="000F6836">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57FA8670" w14:textId="77777777" w:rsidR="00616968" w:rsidRPr="000F6836" w:rsidRDefault="00616968" w:rsidP="00915624">
            <w:pPr>
              <w:pStyle w:val="NormalLeft"/>
              <w:rPr>
                <w:lang w:val="en-GB"/>
              </w:rPr>
            </w:pPr>
            <w:r w:rsidRPr="000F6836">
              <w:rPr>
                <w:lang w:val="en-GB"/>
              </w:rPr>
              <w:t>This is the total gross capital charge for the health catastrophe risk sub — module (before loss absorbing capacity of technical provisions)</w:t>
            </w:r>
          </w:p>
        </w:tc>
      </w:tr>
      <w:tr w:rsidR="00616968" w:rsidRPr="000F6836" w14:paraId="2D67F837" w14:textId="77777777" w:rsidTr="00915624">
        <w:tc>
          <w:tcPr>
            <w:tcW w:w="1764" w:type="dxa"/>
            <w:tcBorders>
              <w:top w:val="single" w:sz="2" w:space="0" w:color="auto"/>
              <w:left w:val="single" w:sz="2" w:space="0" w:color="auto"/>
              <w:bottom w:val="single" w:sz="2" w:space="0" w:color="auto"/>
              <w:right w:val="single" w:sz="2" w:space="0" w:color="auto"/>
            </w:tcBorders>
          </w:tcPr>
          <w:p w14:paraId="5D3EC077" w14:textId="77777777" w:rsidR="00616968" w:rsidRPr="000F6836" w:rsidRDefault="00616968" w:rsidP="00915624">
            <w:pPr>
              <w:pStyle w:val="NormalCentered"/>
              <w:rPr>
                <w:lang w:val="en-GB"/>
              </w:rPr>
            </w:pPr>
            <w:r w:rsidRPr="000F6836">
              <w:rPr>
                <w:i/>
                <w:iCs/>
                <w:lang w:val="en-GB"/>
              </w:rPr>
              <w:t>Total health underwriting risk</w:t>
            </w:r>
          </w:p>
        </w:tc>
        <w:tc>
          <w:tcPr>
            <w:tcW w:w="2600" w:type="dxa"/>
            <w:tcBorders>
              <w:top w:val="single" w:sz="2" w:space="0" w:color="auto"/>
              <w:left w:val="single" w:sz="2" w:space="0" w:color="auto"/>
              <w:bottom w:val="single" w:sz="2" w:space="0" w:color="auto"/>
              <w:right w:val="single" w:sz="2" w:space="0" w:color="auto"/>
            </w:tcBorders>
          </w:tcPr>
          <w:p w14:paraId="4B6A730A" w14:textId="77777777" w:rsidR="00616968" w:rsidRPr="000F6836" w:rsidRDefault="00616968" w:rsidP="00915624">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DCC305B" w14:textId="77777777" w:rsidR="00616968" w:rsidRPr="000F6836" w:rsidRDefault="00616968" w:rsidP="00915624">
            <w:pPr>
              <w:pStyle w:val="NormalCentered"/>
              <w:rPr>
                <w:lang w:val="en-GB"/>
              </w:rPr>
            </w:pPr>
          </w:p>
        </w:tc>
      </w:tr>
      <w:tr w:rsidR="00616968" w:rsidRPr="000F6836" w14:paraId="0B1C4945" w14:textId="77777777" w:rsidTr="00915624">
        <w:tc>
          <w:tcPr>
            <w:tcW w:w="1764" w:type="dxa"/>
            <w:tcBorders>
              <w:top w:val="single" w:sz="2" w:space="0" w:color="auto"/>
              <w:left w:val="single" w:sz="2" w:space="0" w:color="auto"/>
              <w:bottom w:val="single" w:sz="2" w:space="0" w:color="auto"/>
              <w:right w:val="single" w:sz="2" w:space="0" w:color="auto"/>
            </w:tcBorders>
          </w:tcPr>
          <w:p w14:paraId="08AA11B4" w14:textId="77777777" w:rsidR="00616968" w:rsidRPr="000F6836" w:rsidRDefault="00616968" w:rsidP="00915624">
            <w:pPr>
              <w:pStyle w:val="NormalLeft"/>
              <w:rPr>
                <w:lang w:val="en-GB"/>
              </w:rPr>
            </w:pPr>
            <w:r w:rsidRPr="000F6836">
              <w:rPr>
                <w:lang w:val="en-GB"/>
              </w:rPr>
              <w:t>R1600/C0270</w:t>
            </w:r>
          </w:p>
        </w:tc>
        <w:tc>
          <w:tcPr>
            <w:tcW w:w="2600" w:type="dxa"/>
            <w:tcBorders>
              <w:top w:val="single" w:sz="2" w:space="0" w:color="auto"/>
              <w:left w:val="single" w:sz="2" w:space="0" w:color="auto"/>
              <w:bottom w:val="single" w:sz="2" w:space="0" w:color="auto"/>
              <w:right w:val="single" w:sz="2" w:space="0" w:color="auto"/>
            </w:tcBorders>
          </w:tcPr>
          <w:p w14:paraId="7F75D0F2" w14:textId="77777777" w:rsidR="00616968" w:rsidRPr="000F6836" w:rsidRDefault="00616968" w:rsidP="00915624">
            <w:pPr>
              <w:pStyle w:val="NormalLeft"/>
              <w:rPr>
                <w:lang w:val="en-GB"/>
              </w:rPr>
            </w:pPr>
            <w:r w:rsidRPr="000F6836">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65DDDAB5" w14:textId="77777777" w:rsidR="00616968" w:rsidRPr="000F6836" w:rsidRDefault="00616968" w:rsidP="00915624">
            <w:pPr>
              <w:pStyle w:val="NormalLeft"/>
              <w:rPr>
                <w:lang w:val="en-GB"/>
              </w:rPr>
            </w:pPr>
            <w:r w:rsidRPr="000F6836">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616968" w:rsidRPr="000F6836" w14:paraId="47AB33EA" w14:textId="77777777" w:rsidTr="00915624">
        <w:tc>
          <w:tcPr>
            <w:tcW w:w="1764" w:type="dxa"/>
            <w:tcBorders>
              <w:top w:val="single" w:sz="2" w:space="0" w:color="auto"/>
              <w:left w:val="single" w:sz="2" w:space="0" w:color="auto"/>
              <w:bottom w:val="single" w:sz="2" w:space="0" w:color="auto"/>
              <w:right w:val="single" w:sz="2" w:space="0" w:color="auto"/>
            </w:tcBorders>
          </w:tcPr>
          <w:p w14:paraId="573384AD" w14:textId="77777777" w:rsidR="00616968" w:rsidRPr="000F6836" w:rsidRDefault="00616968" w:rsidP="00915624">
            <w:pPr>
              <w:pStyle w:val="NormalLeft"/>
              <w:rPr>
                <w:lang w:val="en-GB"/>
              </w:rPr>
            </w:pPr>
            <w:r w:rsidRPr="000F6836">
              <w:rPr>
                <w:lang w:val="en-GB"/>
              </w:rPr>
              <w:t>R1600/C0280</w:t>
            </w:r>
          </w:p>
        </w:tc>
        <w:tc>
          <w:tcPr>
            <w:tcW w:w="2600" w:type="dxa"/>
            <w:tcBorders>
              <w:top w:val="single" w:sz="2" w:space="0" w:color="auto"/>
              <w:left w:val="single" w:sz="2" w:space="0" w:color="auto"/>
              <w:bottom w:val="single" w:sz="2" w:space="0" w:color="auto"/>
              <w:right w:val="single" w:sz="2" w:space="0" w:color="auto"/>
            </w:tcBorders>
          </w:tcPr>
          <w:p w14:paraId="6E75CBEB" w14:textId="77777777" w:rsidR="00616968" w:rsidRPr="000F6836" w:rsidRDefault="00616968" w:rsidP="00915624">
            <w:pPr>
              <w:pStyle w:val="NormalLeft"/>
              <w:rPr>
                <w:lang w:val="en-GB"/>
              </w:rPr>
            </w:pPr>
            <w:r w:rsidRPr="000F6836">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81CE5DD" w14:textId="77777777" w:rsidR="00616968" w:rsidRPr="000F6836" w:rsidRDefault="00616968" w:rsidP="00915624">
            <w:pPr>
              <w:pStyle w:val="NormalLeft"/>
              <w:rPr>
                <w:lang w:val="en-GB"/>
              </w:rPr>
            </w:pPr>
            <w:r w:rsidRPr="000F6836">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616968" w:rsidRPr="000F6836" w14:paraId="6F15E6F5" w14:textId="77777777" w:rsidTr="00915624">
        <w:tc>
          <w:tcPr>
            <w:tcW w:w="1764" w:type="dxa"/>
            <w:tcBorders>
              <w:top w:val="single" w:sz="2" w:space="0" w:color="auto"/>
              <w:left w:val="single" w:sz="2" w:space="0" w:color="auto"/>
              <w:bottom w:val="single" w:sz="2" w:space="0" w:color="auto"/>
              <w:right w:val="single" w:sz="2" w:space="0" w:color="auto"/>
            </w:tcBorders>
          </w:tcPr>
          <w:p w14:paraId="0DF36FAD" w14:textId="77777777" w:rsidR="00616968" w:rsidRPr="000F6836" w:rsidRDefault="00616968" w:rsidP="00915624">
            <w:pPr>
              <w:pStyle w:val="NormalLeft"/>
              <w:rPr>
                <w:lang w:val="en-GB"/>
              </w:rPr>
            </w:pPr>
            <w:r w:rsidRPr="000F6836">
              <w:rPr>
                <w:lang w:val="en-GB"/>
              </w:rPr>
              <w:t>R1700/C0270</w:t>
            </w:r>
          </w:p>
        </w:tc>
        <w:tc>
          <w:tcPr>
            <w:tcW w:w="2600" w:type="dxa"/>
            <w:tcBorders>
              <w:top w:val="single" w:sz="2" w:space="0" w:color="auto"/>
              <w:left w:val="single" w:sz="2" w:space="0" w:color="auto"/>
              <w:bottom w:val="single" w:sz="2" w:space="0" w:color="auto"/>
              <w:right w:val="single" w:sz="2" w:space="0" w:color="auto"/>
            </w:tcBorders>
          </w:tcPr>
          <w:p w14:paraId="4F100741" w14:textId="77777777" w:rsidR="00616968" w:rsidRPr="000F6836" w:rsidRDefault="00616968" w:rsidP="00915624">
            <w:pPr>
              <w:pStyle w:val="NormalLeft"/>
              <w:rPr>
                <w:lang w:val="en-GB"/>
              </w:rPr>
            </w:pPr>
            <w:r w:rsidRPr="000F6836">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34F3266D" w14:textId="77777777" w:rsidR="00616968" w:rsidRPr="000F6836" w:rsidRDefault="00616968" w:rsidP="00915624">
            <w:pPr>
              <w:pStyle w:val="NormalLeft"/>
              <w:rPr>
                <w:lang w:val="en-GB"/>
              </w:rPr>
            </w:pPr>
            <w:r w:rsidRPr="000F6836">
              <w:rPr>
                <w:lang w:val="en-GB"/>
              </w:rPr>
              <w:t>This is the total net solvency capital requirement for the health underwriting risk module.</w:t>
            </w:r>
          </w:p>
        </w:tc>
      </w:tr>
      <w:tr w:rsidR="00616968" w:rsidRPr="000F6836" w14:paraId="2850B838" w14:textId="77777777" w:rsidTr="00915624">
        <w:tc>
          <w:tcPr>
            <w:tcW w:w="1764" w:type="dxa"/>
            <w:tcBorders>
              <w:top w:val="single" w:sz="2" w:space="0" w:color="auto"/>
              <w:left w:val="single" w:sz="2" w:space="0" w:color="auto"/>
              <w:bottom w:val="single" w:sz="2" w:space="0" w:color="auto"/>
              <w:right w:val="single" w:sz="2" w:space="0" w:color="auto"/>
            </w:tcBorders>
          </w:tcPr>
          <w:p w14:paraId="364A2A28" w14:textId="77777777" w:rsidR="00616968" w:rsidRPr="000F6836" w:rsidRDefault="00616968" w:rsidP="00915624">
            <w:pPr>
              <w:pStyle w:val="NormalLeft"/>
              <w:rPr>
                <w:lang w:val="en-GB"/>
              </w:rPr>
            </w:pPr>
            <w:r w:rsidRPr="000F6836">
              <w:rPr>
                <w:lang w:val="en-GB"/>
              </w:rPr>
              <w:t>R1700/C0280</w:t>
            </w:r>
          </w:p>
        </w:tc>
        <w:tc>
          <w:tcPr>
            <w:tcW w:w="2600" w:type="dxa"/>
            <w:tcBorders>
              <w:top w:val="single" w:sz="2" w:space="0" w:color="auto"/>
              <w:left w:val="single" w:sz="2" w:space="0" w:color="auto"/>
              <w:bottom w:val="single" w:sz="2" w:space="0" w:color="auto"/>
              <w:right w:val="single" w:sz="2" w:space="0" w:color="auto"/>
            </w:tcBorders>
          </w:tcPr>
          <w:p w14:paraId="564022C3" w14:textId="77777777" w:rsidR="00616968" w:rsidRPr="000F6836" w:rsidRDefault="00616968" w:rsidP="00915624">
            <w:pPr>
              <w:pStyle w:val="NormalLeft"/>
              <w:rPr>
                <w:lang w:val="en-GB"/>
              </w:rPr>
            </w:pPr>
            <w:r w:rsidRPr="000F6836">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758271B2" w14:textId="77777777" w:rsidR="00616968" w:rsidRPr="000F6836" w:rsidRDefault="00616968" w:rsidP="00915624">
            <w:pPr>
              <w:pStyle w:val="NormalLeft"/>
              <w:rPr>
                <w:lang w:val="en-GB"/>
              </w:rPr>
            </w:pPr>
            <w:r w:rsidRPr="000F6836">
              <w:rPr>
                <w:lang w:val="en-GB"/>
              </w:rPr>
              <w:t>This is the total gross solvency capital requirement for the health underwriting risk module.</w:t>
            </w:r>
          </w:p>
        </w:tc>
      </w:tr>
    </w:tbl>
    <w:p w14:paraId="3BB80E3E" w14:textId="77777777" w:rsidR="00616968" w:rsidRPr="000F6836" w:rsidRDefault="00616968" w:rsidP="00616968">
      <w:pPr>
        <w:rPr>
          <w:lang w:val="en-GB"/>
        </w:rPr>
      </w:pPr>
    </w:p>
    <w:p w14:paraId="1F072875" w14:textId="77777777" w:rsidR="00616968" w:rsidRPr="000F6836" w:rsidRDefault="00616968" w:rsidP="00616968">
      <w:pPr>
        <w:pStyle w:val="ManualHeading2"/>
        <w:numPr>
          <w:ilvl w:val="0"/>
          <w:numId w:val="0"/>
        </w:numPr>
        <w:ind w:left="851" w:hanging="851"/>
        <w:rPr>
          <w:lang w:val="en-GB"/>
        </w:rPr>
      </w:pPr>
      <w:r w:rsidRPr="000F6836">
        <w:rPr>
          <w:i/>
          <w:lang w:val="en-GB"/>
        </w:rPr>
        <w:t>S.26.05 — Solvency Capital Requirement — Non–Life underwriting risk</w:t>
      </w:r>
    </w:p>
    <w:p w14:paraId="70A7D25D" w14:textId="77777777" w:rsidR="00616968" w:rsidRPr="000F6836" w:rsidRDefault="00616968" w:rsidP="00616968">
      <w:pPr>
        <w:rPr>
          <w:lang w:val="en-GB"/>
        </w:rPr>
      </w:pPr>
      <w:r w:rsidRPr="000F6836">
        <w:rPr>
          <w:i/>
          <w:lang w:val="en-GB"/>
        </w:rPr>
        <w:t>General comments:</w:t>
      </w:r>
    </w:p>
    <w:p w14:paraId="713E2D06"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7952271A" w14:textId="6AB9B790" w:rsidR="00616968" w:rsidRPr="000F6836" w:rsidRDefault="00616968" w:rsidP="00616968">
      <w:pPr>
        <w:rPr>
          <w:lang w:val="en-GB"/>
        </w:rPr>
      </w:pPr>
      <w:r w:rsidRPr="000F6836">
        <w:rPr>
          <w:lang w:val="en-GB"/>
        </w:rPr>
        <w:t>Template SR.26.05 has to be filled in for each ring–fenced fund (RFF), each matching adjustment portfolio (MAP) and for the remaining part. However, where a</w:t>
      </w:r>
      <w:ins w:id="124" w:author="Author">
        <w:r w:rsidR="005D6694"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5FB30E40" w14:textId="77777777" w:rsidR="00616968" w:rsidRPr="000F6836" w:rsidRDefault="00616968" w:rsidP="00616968">
      <w:pPr>
        <w:rPr>
          <w:lang w:val="en-GB"/>
        </w:rPr>
      </w:pPr>
      <w:r w:rsidRPr="000F6836">
        <w:rPr>
          <w:lang w:val="en-GB"/>
        </w:rPr>
        <w:t>Template SR.26.05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368630" w14:textId="77777777" w:rsidR="00616968" w:rsidRPr="000F6836" w:rsidRDefault="00616968" w:rsidP="00616968">
      <w:pPr>
        <w:rPr>
          <w:lang w:val="en-GB"/>
        </w:rPr>
      </w:pPr>
      <w:r w:rsidRPr="000F6836">
        <w:rPr>
          <w:lang w:val="en-GB"/>
        </w:rPr>
        <w:lastRenderedPageBreak/>
        <w:t>All values shall be reported net of reinsurance and other risk mitigating techniques.</w:t>
      </w:r>
    </w:p>
    <w:p w14:paraId="0DC6D095" w14:textId="77777777" w:rsidR="00616968" w:rsidRPr="000F6836" w:rsidRDefault="00616968" w:rsidP="00616968">
      <w:pPr>
        <w:rPr>
          <w:lang w:val="en-GB"/>
        </w:rPr>
      </w:pPr>
      <w:r w:rsidRPr="000F6836">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1F3CA266" w14:textId="77777777" w:rsidR="00616968" w:rsidRPr="000F6836" w:rsidRDefault="00616968" w:rsidP="00616968">
      <w:pPr>
        <w:rPr>
          <w:lang w:val="en-GB"/>
        </w:rPr>
      </w:pPr>
      <w:r w:rsidRPr="000F6836">
        <w:rPr>
          <w:lang w:val="en-GB"/>
        </w:rPr>
        <w:t>For group reporting the following specific requirements shall be met:</w:t>
      </w:r>
    </w:p>
    <w:p w14:paraId="742ED45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439594D4"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5C7B66E6"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322"/>
        <w:gridCol w:w="4550"/>
      </w:tblGrid>
      <w:tr w:rsidR="00616968" w:rsidRPr="000F6836" w14:paraId="7CA38E6A" w14:textId="77777777" w:rsidTr="00915624">
        <w:tc>
          <w:tcPr>
            <w:tcW w:w="2414" w:type="dxa"/>
            <w:tcBorders>
              <w:top w:val="single" w:sz="2" w:space="0" w:color="auto"/>
              <w:left w:val="single" w:sz="2" w:space="0" w:color="auto"/>
              <w:bottom w:val="single" w:sz="2" w:space="0" w:color="auto"/>
              <w:right w:val="single" w:sz="2" w:space="0" w:color="auto"/>
            </w:tcBorders>
          </w:tcPr>
          <w:p w14:paraId="05277640" w14:textId="77777777" w:rsidR="00616968" w:rsidRPr="000F6836" w:rsidRDefault="00616968" w:rsidP="00915624">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5F02FEB" w14:textId="77777777" w:rsidR="00616968" w:rsidRPr="000F6836" w:rsidRDefault="00616968" w:rsidP="00915624">
            <w:pPr>
              <w:pStyle w:val="NormalCentered"/>
              <w:rPr>
                <w:lang w:val="en-GB"/>
              </w:rPr>
            </w:pPr>
            <w:r w:rsidRPr="000F6836">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7A6B2CD3" w14:textId="77777777" w:rsidR="00616968" w:rsidRPr="000F6836" w:rsidRDefault="00616968" w:rsidP="00915624">
            <w:pPr>
              <w:pStyle w:val="NormalCentered"/>
              <w:rPr>
                <w:lang w:val="en-GB"/>
              </w:rPr>
            </w:pPr>
            <w:r w:rsidRPr="000F6836">
              <w:rPr>
                <w:lang w:val="en-GB"/>
              </w:rPr>
              <w:t>INSTRUCTIONS</w:t>
            </w:r>
          </w:p>
        </w:tc>
      </w:tr>
      <w:tr w:rsidR="00616968" w:rsidRPr="000F6836" w14:paraId="3CF89845" w14:textId="77777777" w:rsidTr="00915624">
        <w:tc>
          <w:tcPr>
            <w:tcW w:w="2414" w:type="dxa"/>
            <w:tcBorders>
              <w:top w:val="single" w:sz="2" w:space="0" w:color="auto"/>
              <w:left w:val="single" w:sz="2" w:space="0" w:color="auto"/>
              <w:bottom w:val="single" w:sz="2" w:space="0" w:color="auto"/>
              <w:right w:val="single" w:sz="2" w:space="0" w:color="auto"/>
            </w:tcBorders>
          </w:tcPr>
          <w:p w14:paraId="299B6AC6" w14:textId="77777777" w:rsidR="00616968" w:rsidRPr="000F6836" w:rsidRDefault="00616968" w:rsidP="00915624">
            <w:pPr>
              <w:pStyle w:val="NormalLeft"/>
              <w:rPr>
                <w:lang w:val="en-GB"/>
              </w:rPr>
            </w:pPr>
            <w:r w:rsidRPr="000F6836">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4A5C07EB" w14:textId="77777777" w:rsidR="00616968" w:rsidRPr="000F6836" w:rsidRDefault="00616968" w:rsidP="00915624">
            <w:pPr>
              <w:pStyle w:val="NormalLeft"/>
              <w:rPr>
                <w:lang w:val="en-GB"/>
              </w:rPr>
            </w:pPr>
            <w:r w:rsidRPr="000F6836">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47A8A1FB"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2B5AEB55" w14:textId="77777777" w:rsidR="00616968" w:rsidRPr="000F6836" w:rsidRDefault="00616968" w:rsidP="00915624">
            <w:pPr>
              <w:pStyle w:val="NormalLeft"/>
              <w:rPr>
                <w:lang w:val="en-GB"/>
              </w:rPr>
            </w:pPr>
            <w:r w:rsidRPr="000F6836">
              <w:rPr>
                <w:lang w:val="en-GB"/>
              </w:rPr>
              <w:t>1 — Article 112 (7) reporting</w:t>
            </w:r>
          </w:p>
          <w:p w14:paraId="5A02EADA" w14:textId="77777777" w:rsidR="00616968" w:rsidRPr="000F6836" w:rsidRDefault="00616968" w:rsidP="00915624">
            <w:pPr>
              <w:pStyle w:val="NormalLeft"/>
              <w:rPr>
                <w:lang w:val="en-GB"/>
              </w:rPr>
            </w:pPr>
            <w:r w:rsidRPr="000F6836">
              <w:rPr>
                <w:lang w:val="en-GB"/>
              </w:rPr>
              <w:t>2 — Regular reporting</w:t>
            </w:r>
          </w:p>
        </w:tc>
      </w:tr>
      <w:tr w:rsidR="00616968" w:rsidRPr="000F6836" w14:paraId="76212BA6" w14:textId="77777777" w:rsidTr="00915624">
        <w:tc>
          <w:tcPr>
            <w:tcW w:w="2414" w:type="dxa"/>
            <w:tcBorders>
              <w:top w:val="single" w:sz="2" w:space="0" w:color="auto"/>
              <w:left w:val="single" w:sz="2" w:space="0" w:color="auto"/>
              <w:bottom w:val="single" w:sz="2" w:space="0" w:color="auto"/>
              <w:right w:val="single" w:sz="2" w:space="0" w:color="auto"/>
            </w:tcBorders>
          </w:tcPr>
          <w:p w14:paraId="27F65833" w14:textId="77777777" w:rsidR="00616968" w:rsidRPr="000F6836" w:rsidRDefault="00616968" w:rsidP="00915624">
            <w:pPr>
              <w:pStyle w:val="NormalLeft"/>
              <w:rPr>
                <w:lang w:val="en-GB"/>
              </w:rPr>
            </w:pPr>
            <w:r w:rsidRPr="000F6836">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30A25ACB"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5F81F569"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17B0AAEB" w14:textId="77777777" w:rsidR="00616968" w:rsidRPr="000F6836" w:rsidRDefault="00616968" w:rsidP="00915624">
            <w:pPr>
              <w:pStyle w:val="NormalLeft"/>
              <w:rPr>
                <w:lang w:val="en-GB"/>
              </w:rPr>
            </w:pPr>
            <w:r w:rsidRPr="000F6836">
              <w:rPr>
                <w:lang w:val="en-GB"/>
              </w:rPr>
              <w:t>1 — RFF/MAP</w:t>
            </w:r>
          </w:p>
          <w:p w14:paraId="6F99B0D1" w14:textId="77777777" w:rsidR="00616968" w:rsidRPr="000F6836" w:rsidRDefault="00616968" w:rsidP="00915624">
            <w:pPr>
              <w:pStyle w:val="NormalLeft"/>
              <w:rPr>
                <w:lang w:val="en-GB"/>
              </w:rPr>
            </w:pPr>
            <w:r w:rsidRPr="000F6836">
              <w:rPr>
                <w:lang w:val="en-GB"/>
              </w:rPr>
              <w:t>2 — Remaining part</w:t>
            </w:r>
          </w:p>
        </w:tc>
      </w:tr>
      <w:tr w:rsidR="00616968" w:rsidRPr="000F6836" w14:paraId="1A819317" w14:textId="77777777" w:rsidTr="00915624">
        <w:tc>
          <w:tcPr>
            <w:tcW w:w="2414" w:type="dxa"/>
            <w:tcBorders>
              <w:top w:val="single" w:sz="2" w:space="0" w:color="auto"/>
              <w:left w:val="single" w:sz="2" w:space="0" w:color="auto"/>
              <w:bottom w:val="single" w:sz="2" w:space="0" w:color="auto"/>
              <w:right w:val="single" w:sz="2" w:space="0" w:color="auto"/>
            </w:tcBorders>
          </w:tcPr>
          <w:p w14:paraId="71946488" w14:textId="77777777" w:rsidR="00616968" w:rsidRPr="000F6836" w:rsidRDefault="00616968" w:rsidP="00915624">
            <w:pPr>
              <w:pStyle w:val="NormalLeft"/>
              <w:rPr>
                <w:lang w:val="en-GB"/>
              </w:rPr>
            </w:pPr>
            <w:r w:rsidRPr="000F6836">
              <w:rPr>
                <w:lang w:val="en-GB"/>
              </w:rPr>
              <w:t>Z0030</w:t>
            </w:r>
          </w:p>
        </w:tc>
        <w:tc>
          <w:tcPr>
            <w:tcW w:w="2322" w:type="dxa"/>
            <w:tcBorders>
              <w:top w:val="single" w:sz="2" w:space="0" w:color="auto"/>
              <w:left w:val="single" w:sz="2" w:space="0" w:color="auto"/>
              <w:bottom w:val="single" w:sz="2" w:space="0" w:color="auto"/>
              <w:right w:val="single" w:sz="2" w:space="0" w:color="auto"/>
            </w:tcBorders>
          </w:tcPr>
          <w:p w14:paraId="64E19E87" w14:textId="77777777" w:rsidR="00616968" w:rsidRPr="000F6836" w:rsidRDefault="00616968" w:rsidP="00915624">
            <w:pPr>
              <w:pStyle w:val="NormalLeft"/>
              <w:rPr>
                <w:lang w:val="en-GB"/>
              </w:rPr>
            </w:pPr>
            <w:r w:rsidRPr="000F6836">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0CCFC9E8" w14:textId="325A935F"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93BB9FA" w14:textId="77777777" w:rsidTr="00915624">
        <w:tc>
          <w:tcPr>
            <w:tcW w:w="2414" w:type="dxa"/>
            <w:tcBorders>
              <w:top w:val="single" w:sz="2" w:space="0" w:color="auto"/>
              <w:left w:val="single" w:sz="2" w:space="0" w:color="auto"/>
              <w:bottom w:val="single" w:sz="2" w:space="0" w:color="auto"/>
              <w:right w:val="single" w:sz="2" w:space="0" w:color="auto"/>
            </w:tcBorders>
          </w:tcPr>
          <w:p w14:paraId="77F4899B" w14:textId="77777777" w:rsidR="00616968" w:rsidRPr="000F6836" w:rsidRDefault="00616968" w:rsidP="00915624">
            <w:pPr>
              <w:pStyle w:val="NormalLeft"/>
              <w:rPr>
                <w:lang w:val="en-GB"/>
              </w:rPr>
            </w:pPr>
            <w:r w:rsidRPr="000F6836">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B4FFE9C" w14:textId="77777777" w:rsidR="00616968" w:rsidRPr="000F6836" w:rsidRDefault="00616968" w:rsidP="00915624">
            <w:pPr>
              <w:pStyle w:val="NormalLeft"/>
              <w:rPr>
                <w:lang w:val="en-GB"/>
              </w:rPr>
            </w:pPr>
            <w:r w:rsidRPr="000F6836">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46E797E3" w14:textId="77777777" w:rsidR="00616968" w:rsidRPr="000F6836" w:rsidRDefault="00616968" w:rsidP="00915624">
            <w:pPr>
              <w:pStyle w:val="NormalLeft"/>
              <w:rPr>
                <w:lang w:val="en-GB"/>
              </w:rPr>
            </w:pPr>
            <w:r w:rsidRPr="000F6836">
              <w:rPr>
                <w:lang w:val="en-GB"/>
              </w:rPr>
              <w:t xml:space="preserve">Identify whether a captive undertaking within the scope of group supervision used simplifications for the calculation of non–life premium and reserve risk. One of the </w:t>
            </w:r>
            <w:r w:rsidRPr="000F6836">
              <w:rPr>
                <w:lang w:val="en-GB"/>
              </w:rPr>
              <w:lastRenderedPageBreak/>
              <w:t>options in the following closed list shall be used:</w:t>
            </w:r>
          </w:p>
          <w:p w14:paraId="3DBACAFD" w14:textId="77777777" w:rsidR="00616968" w:rsidRPr="000F6836" w:rsidRDefault="00616968" w:rsidP="00915624">
            <w:pPr>
              <w:pStyle w:val="NormalLeft"/>
              <w:rPr>
                <w:lang w:val="en-GB"/>
              </w:rPr>
            </w:pPr>
            <w:r w:rsidRPr="000F6836">
              <w:rPr>
                <w:lang w:val="en-GB"/>
              </w:rPr>
              <w:t>1 — Simplifications used</w:t>
            </w:r>
          </w:p>
          <w:p w14:paraId="420A187D" w14:textId="77777777" w:rsidR="00616968" w:rsidRPr="000F6836" w:rsidRDefault="00616968" w:rsidP="00915624">
            <w:pPr>
              <w:pStyle w:val="NormalLeft"/>
              <w:rPr>
                <w:lang w:val="en-GB"/>
              </w:rPr>
            </w:pPr>
            <w:r w:rsidRPr="000F6836">
              <w:rPr>
                <w:lang w:val="en-GB"/>
              </w:rPr>
              <w:t>2 — Simplifications not used</w:t>
            </w:r>
          </w:p>
          <w:p w14:paraId="185A3F51" w14:textId="77777777" w:rsidR="00616968" w:rsidRPr="000F6836" w:rsidRDefault="00616968" w:rsidP="00915624">
            <w:pPr>
              <w:pStyle w:val="NormalLeft"/>
              <w:rPr>
                <w:lang w:val="en-GB"/>
              </w:rPr>
            </w:pPr>
            <w:r w:rsidRPr="000F6836">
              <w:rPr>
                <w:lang w:val="en-GB"/>
              </w:rPr>
              <w:t>If R0010/C0010 = 1, only C0060, C0070 and C0090 shall be filled in for R0100 — R0230.</w:t>
            </w:r>
          </w:p>
        </w:tc>
      </w:tr>
      <w:tr w:rsidR="00616968" w:rsidRPr="000F6836" w14:paraId="0DCB9FF6" w14:textId="77777777" w:rsidTr="00915624">
        <w:tc>
          <w:tcPr>
            <w:tcW w:w="2414" w:type="dxa"/>
            <w:tcBorders>
              <w:top w:val="single" w:sz="2" w:space="0" w:color="auto"/>
              <w:left w:val="single" w:sz="2" w:space="0" w:color="auto"/>
              <w:bottom w:val="single" w:sz="2" w:space="0" w:color="auto"/>
              <w:right w:val="single" w:sz="2" w:space="0" w:color="auto"/>
            </w:tcBorders>
          </w:tcPr>
          <w:p w14:paraId="635A8475" w14:textId="22707786" w:rsidR="00616968" w:rsidRPr="000F6836" w:rsidRDefault="00616968" w:rsidP="00915624">
            <w:pPr>
              <w:pStyle w:val="NormalLeft"/>
              <w:rPr>
                <w:lang w:val="en-GB"/>
              </w:rPr>
            </w:pPr>
            <w:r w:rsidRPr="000F6836">
              <w:rPr>
                <w:lang w:val="en-GB"/>
              </w:rPr>
              <w:lastRenderedPageBreak/>
              <w:t>R0011/C0010 </w:t>
            </w:r>
            <w:r w:rsidR="00915624" w:rsidRPr="000F6836">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22987823" w14:textId="1AB45174" w:rsidR="00616968" w:rsidRPr="000F6836" w:rsidRDefault="00616968" w:rsidP="00915624">
            <w:pPr>
              <w:pStyle w:val="NormalLeft"/>
              <w:rPr>
                <w:lang w:val="en-GB"/>
              </w:rPr>
            </w:pPr>
            <w:r w:rsidRPr="000F6836">
              <w:rPr>
                <w:lang w:val="en-GB"/>
              </w:rPr>
              <w:t>Simplifications used – non-life lapse risk </w:t>
            </w:r>
            <w:r w:rsidR="00915624" w:rsidRPr="000F6836">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4E45A550" w14:textId="79FAABD2"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non-life underwriting risk. The following options shall be used:</w:t>
            </w:r>
          </w:p>
          <w:p w14:paraId="60E3DCA8"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90a</w:t>
            </w:r>
          </w:p>
          <w:p w14:paraId="2094F6C5" w14:textId="19F26846" w:rsidR="00616968" w:rsidRPr="000F6836" w:rsidRDefault="00616968" w:rsidP="00915624">
            <w:pPr>
              <w:pStyle w:val="Point0"/>
              <w:rPr>
                <w:lang w:val="en-GB"/>
              </w:rPr>
            </w:pPr>
            <w:r w:rsidRPr="000F6836">
              <w:rPr>
                <w:lang w:val="en-GB"/>
              </w:rPr>
              <w:tab/>
              <w:t>9 –</w:t>
            </w:r>
            <w:r w:rsidRPr="000F6836">
              <w:rPr>
                <w:lang w:val="en-GB"/>
              </w:rPr>
              <w:tab/>
              <w:t>Simplification not used </w:t>
            </w:r>
            <w:r w:rsidR="00915624" w:rsidRPr="000F6836">
              <w:rPr>
                <w:lang w:val="en-GB"/>
              </w:rPr>
              <w:t xml:space="preserve"> </w:t>
            </w:r>
          </w:p>
        </w:tc>
      </w:tr>
      <w:tr w:rsidR="00616968" w:rsidRPr="000F6836" w14:paraId="50F42897" w14:textId="77777777" w:rsidTr="00915624">
        <w:tc>
          <w:tcPr>
            <w:tcW w:w="2414" w:type="dxa"/>
            <w:tcBorders>
              <w:top w:val="single" w:sz="2" w:space="0" w:color="auto"/>
              <w:left w:val="single" w:sz="2" w:space="0" w:color="auto"/>
              <w:bottom w:val="single" w:sz="2" w:space="0" w:color="auto"/>
              <w:right w:val="single" w:sz="2" w:space="0" w:color="auto"/>
            </w:tcBorders>
          </w:tcPr>
          <w:p w14:paraId="57C46347" w14:textId="77777777" w:rsidR="00616968" w:rsidRPr="000F6836" w:rsidRDefault="00616968" w:rsidP="00915624">
            <w:pPr>
              <w:pStyle w:val="NormalCentered"/>
              <w:rPr>
                <w:lang w:val="en-GB"/>
              </w:rPr>
            </w:pPr>
            <w:r w:rsidRPr="000F6836">
              <w:rPr>
                <w:i/>
                <w:lang w:val="en-GB"/>
              </w:rPr>
              <w:t>Non–life premium and Reserve Risk</w:t>
            </w:r>
          </w:p>
        </w:tc>
        <w:tc>
          <w:tcPr>
            <w:tcW w:w="2322" w:type="dxa"/>
            <w:tcBorders>
              <w:top w:val="single" w:sz="2" w:space="0" w:color="auto"/>
              <w:left w:val="single" w:sz="2" w:space="0" w:color="auto"/>
              <w:bottom w:val="single" w:sz="2" w:space="0" w:color="auto"/>
              <w:right w:val="single" w:sz="2" w:space="0" w:color="auto"/>
            </w:tcBorders>
          </w:tcPr>
          <w:p w14:paraId="24217C80"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33B20EF2" w14:textId="77777777" w:rsidR="00616968" w:rsidRPr="000F6836" w:rsidRDefault="00616968" w:rsidP="00915624">
            <w:pPr>
              <w:pStyle w:val="NormalCentered"/>
              <w:rPr>
                <w:lang w:val="en-GB"/>
              </w:rPr>
            </w:pPr>
          </w:p>
        </w:tc>
      </w:tr>
      <w:tr w:rsidR="00616968" w:rsidRPr="000F6836" w14:paraId="301AA9C6" w14:textId="77777777" w:rsidTr="00915624">
        <w:tc>
          <w:tcPr>
            <w:tcW w:w="2414" w:type="dxa"/>
            <w:tcBorders>
              <w:top w:val="single" w:sz="2" w:space="0" w:color="auto"/>
              <w:left w:val="single" w:sz="2" w:space="0" w:color="auto"/>
              <w:bottom w:val="single" w:sz="2" w:space="0" w:color="auto"/>
              <w:right w:val="single" w:sz="2" w:space="0" w:color="auto"/>
            </w:tcBorders>
          </w:tcPr>
          <w:p w14:paraId="41C5F80E" w14:textId="77777777" w:rsidR="00616968" w:rsidRPr="000F6836" w:rsidRDefault="00616968" w:rsidP="00915624">
            <w:pPr>
              <w:pStyle w:val="NormalLeft"/>
              <w:rPr>
                <w:lang w:val="en-GB"/>
              </w:rPr>
            </w:pPr>
            <w:r w:rsidRPr="000F6836">
              <w:rPr>
                <w:lang w:val="en-GB"/>
              </w:rPr>
              <w:t>R0100–R0210/ C0020</w:t>
            </w:r>
          </w:p>
        </w:tc>
        <w:tc>
          <w:tcPr>
            <w:tcW w:w="2322" w:type="dxa"/>
            <w:tcBorders>
              <w:top w:val="single" w:sz="2" w:space="0" w:color="auto"/>
              <w:left w:val="single" w:sz="2" w:space="0" w:color="auto"/>
              <w:bottom w:val="single" w:sz="2" w:space="0" w:color="auto"/>
              <w:right w:val="single" w:sz="2" w:space="0" w:color="auto"/>
            </w:tcBorders>
          </w:tcPr>
          <w:p w14:paraId="62CA0AB3" w14:textId="77777777" w:rsidR="00616968" w:rsidRPr="000F6836" w:rsidRDefault="00616968" w:rsidP="00915624">
            <w:pPr>
              <w:pStyle w:val="NormalLeft"/>
              <w:rPr>
                <w:lang w:val="en-GB"/>
              </w:rPr>
            </w:pPr>
            <w:r w:rsidRPr="000F6836">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7C095827" w14:textId="77777777" w:rsidR="00616968" w:rsidRPr="000F6836" w:rsidRDefault="00616968" w:rsidP="00915624">
            <w:pPr>
              <w:pStyle w:val="NormalLeft"/>
              <w:rPr>
                <w:lang w:val="en-GB"/>
              </w:rPr>
            </w:pPr>
            <w:r w:rsidRPr="000F6836">
              <w:rPr>
                <w:lang w:val="en-GB"/>
              </w:rPr>
              <w:t>This is the group specific standard deviation for premium risk for each segment as calculated by the group and approved or prescribed by the supervisory authority.</w:t>
            </w:r>
          </w:p>
          <w:p w14:paraId="0D87DC4A"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5AC77D48" w14:textId="77777777" w:rsidTr="00915624">
        <w:tc>
          <w:tcPr>
            <w:tcW w:w="2414" w:type="dxa"/>
            <w:tcBorders>
              <w:top w:val="single" w:sz="2" w:space="0" w:color="auto"/>
              <w:left w:val="single" w:sz="2" w:space="0" w:color="auto"/>
              <w:bottom w:val="single" w:sz="2" w:space="0" w:color="auto"/>
              <w:right w:val="single" w:sz="2" w:space="0" w:color="auto"/>
            </w:tcBorders>
          </w:tcPr>
          <w:p w14:paraId="09EFCED3" w14:textId="77777777" w:rsidR="00616968" w:rsidRPr="000F6836" w:rsidRDefault="00616968" w:rsidP="00915624">
            <w:pPr>
              <w:pStyle w:val="NormalLeft"/>
              <w:rPr>
                <w:lang w:val="en-GB"/>
              </w:rPr>
            </w:pPr>
            <w:r w:rsidRPr="000F6836">
              <w:rPr>
                <w:lang w:val="en-GB"/>
              </w:rPr>
              <w:t>R0100–R0210/ C0030</w:t>
            </w:r>
          </w:p>
        </w:tc>
        <w:tc>
          <w:tcPr>
            <w:tcW w:w="2322" w:type="dxa"/>
            <w:tcBorders>
              <w:top w:val="single" w:sz="2" w:space="0" w:color="auto"/>
              <w:left w:val="single" w:sz="2" w:space="0" w:color="auto"/>
              <w:bottom w:val="single" w:sz="2" w:space="0" w:color="auto"/>
              <w:right w:val="single" w:sz="2" w:space="0" w:color="auto"/>
            </w:tcBorders>
          </w:tcPr>
          <w:p w14:paraId="4FDE297A" w14:textId="77777777" w:rsidR="00616968" w:rsidRPr="000F6836" w:rsidRDefault="00616968" w:rsidP="00915624">
            <w:pPr>
              <w:pStyle w:val="NormalLeft"/>
              <w:rPr>
                <w:lang w:val="en-GB"/>
              </w:rPr>
            </w:pPr>
            <w:r w:rsidRPr="000F6836">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18EA0956" w14:textId="77777777" w:rsidR="00616968" w:rsidRPr="000F6836" w:rsidRDefault="00616968" w:rsidP="00915624">
            <w:pPr>
              <w:pStyle w:val="NormalLeft"/>
              <w:rPr>
                <w:lang w:val="en-GB"/>
              </w:rPr>
            </w:pPr>
            <w:r w:rsidRPr="000F6836">
              <w:rPr>
                <w:lang w:val="en-GB"/>
              </w:rPr>
              <w:t>Identify if the USP standard Deviation was applied gross or net. One of the options in the following closed list shall be used:</w:t>
            </w:r>
          </w:p>
          <w:p w14:paraId="6574DDD0" w14:textId="77777777" w:rsidR="00616968" w:rsidRPr="000F6836" w:rsidRDefault="00616968" w:rsidP="00915624">
            <w:pPr>
              <w:pStyle w:val="NormalLeft"/>
              <w:rPr>
                <w:lang w:val="en-GB"/>
              </w:rPr>
            </w:pPr>
            <w:r w:rsidRPr="000F6836">
              <w:rPr>
                <w:lang w:val="en-GB"/>
              </w:rPr>
              <w:t>1 — USP gross</w:t>
            </w:r>
          </w:p>
          <w:p w14:paraId="4F6E6FE5" w14:textId="77777777" w:rsidR="00616968" w:rsidRPr="000F6836" w:rsidRDefault="00616968" w:rsidP="00915624">
            <w:pPr>
              <w:pStyle w:val="NormalLeft"/>
              <w:rPr>
                <w:lang w:val="en-GB"/>
              </w:rPr>
            </w:pPr>
            <w:r w:rsidRPr="000F6836">
              <w:rPr>
                <w:lang w:val="en-GB"/>
              </w:rPr>
              <w:t>2 — USP net</w:t>
            </w:r>
          </w:p>
        </w:tc>
      </w:tr>
      <w:tr w:rsidR="00616968" w:rsidRPr="000F6836" w14:paraId="460AE559" w14:textId="77777777" w:rsidTr="00915624">
        <w:tc>
          <w:tcPr>
            <w:tcW w:w="2414" w:type="dxa"/>
            <w:tcBorders>
              <w:top w:val="single" w:sz="2" w:space="0" w:color="auto"/>
              <w:left w:val="single" w:sz="2" w:space="0" w:color="auto"/>
              <w:bottom w:val="single" w:sz="2" w:space="0" w:color="auto"/>
              <w:right w:val="single" w:sz="2" w:space="0" w:color="auto"/>
            </w:tcBorders>
          </w:tcPr>
          <w:p w14:paraId="321E0BDF" w14:textId="77777777" w:rsidR="00616968" w:rsidRPr="000F6836" w:rsidRDefault="00616968" w:rsidP="00915624">
            <w:pPr>
              <w:pStyle w:val="NormalLeft"/>
              <w:rPr>
                <w:lang w:val="en-GB"/>
              </w:rPr>
            </w:pPr>
            <w:r w:rsidRPr="000F6836">
              <w:rPr>
                <w:lang w:val="en-GB"/>
              </w:rPr>
              <w:t>R0100–R0210/C0040</w:t>
            </w:r>
          </w:p>
        </w:tc>
        <w:tc>
          <w:tcPr>
            <w:tcW w:w="2322" w:type="dxa"/>
            <w:tcBorders>
              <w:top w:val="single" w:sz="2" w:space="0" w:color="auto"/>
              <w:left w:val="single" w:sz="2" w:space="0" w:color="auto"/>
              <w:bottom w:val="single" w:sz="2" w:space="0" w:color="auto"/>
              <w:right w:val="single" w:sz="2" w:space="0" w:color="auto"/>
            </w:tcBorders>
          </w:tcPr>
          <w:p w14:paraId="45BA4640" w14:textId="77777777" w:rsidR="00616968" w:rsidRPr="000F6836" w:rsidRDefault="00616968" w:rsidP="00915624">
            <w:pPr>
              <w:pStyle w:val="NormalLeft"/>
              <w:rPr>
                <w:lang w:val="en-GB"/>
              </w:rPr>
            </w:pPr>
            <w:r w:rsidRPr="000F6836">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1625CFBB" w14:textId="77777777" w:rsidR="00616968" w:rsidRPr="000F6836" w:rsidRDefault="00616968" w:rsidP="00915624">
            <w:pPr>
              <w:pStyle w:val="NormalLeft"/>
              <w:rPr>
                <w:lang w:val="en-GB"/>
              </w:rPr>
            </w:pPr>
            <w:r w:rsidRPr="000F6836">
              <w:rPr>
                <w:lang w:val="en-GB"/>
              </w:rPr>
              <w:t>This is the group specific adjustment factor for non — proportional reinsurance of each segment allows groups to take into account the risk — mitigating effect of particular per risk excess of loss reinsurance — as calculated by the group and approved or prescribed by the supervisory authority.</w:t>
            </w:r>
          </w:p>
          <w:p w14:paraId="439F018A" w14:textId="77777777" w:rsidR="00616968" w:rsidRPr="000F6836" w:rsidRDefault="00616968" w:rsidP="00915624">
            <w:pPr>
              <w:pStyle w:val="NormalLeft"/>
              <w:rPr>
                <w:lang w:val="en-GB"/>
              </w:rPr>
            </w:pPr>
            <w:r w:rsidRPr="000F6836">
              <w:rPr>
                <w:lang w:val="en-GB"/>
              </w:rPr>
              <w:t>This item is not reported where no group specific parameter is used.</w:t>
            </w:r>
          </w:p>
        </w:tc>
      </w:tr>
      <w:tr w:rsidR="00616968" w:rsidRPr="000F6836" w14:paraId="79D61A0E" w14:textId="77777777" w:rsidTr="00915624">
        <w:tc>
          <w:tcPr>
            <w:tcW w:w="2414" w:type="dxa"/>
            <w:tcBorders>
              <w:top w:val="single" w:sz="2" w:space="0" w:color="auto"/>
              <w:left w:val="single" w:sz="2" w:space="0" w:color="auto"/>
              <w:bottom w:val="single" w:sz="2" w:space="0" w:color="auto"/>
              <w:right w:val="single" w:sz="2" w:space="0" w:color="auto"/>
            </w:tcBorders>
          </w:tcPr>
          <w:p w14:paraId="2B0D557C" w14:textId="77777777" w:rsidR="00616968" w:rsidRPr="000F6836" w:rsidRDefault="00616968" w:rsidP="00915624">
            <w:pPr>
              <w:pStyle w:val="NormalLeft"/>
              <w:rPr>
                <w:lang w:val="en-GB"/>
              </w:rPr>
            </w:pPr>
            <w:r w:rsidRPr="000F6836">
              <w:rPr>
                <w:lang w:val="en-GB"/>
              </w:rPr>
              <w:t>R0100–R0210/ C0050</w:t>
            </w:r>
          </w:p>
        </w:tc>
        <w:tc>
          <w:tcPr>
            <w:tcW w:w="2322" w:type="dxa"/>
            <w:tcBorders>
              <w:top w:val="single" w:sz="2" w:space="0" w:color="auto"/>
              <w:left w:val="single" w:sz="2" w:space="0" w:color="auto"/>
              <w:bottom w:val="single" w:sz="2" w:space="0" w:color="auto"/>
              <w:right w:val="single" w:sz="2" w:space="0" w:color="auto"/>
            </w:tcBorders>
          </w:tcPr>
          <w:p w14:paraId="39953AD5" w14:textId="77777777" w:rsidR="00616968" w:rsidRPr="000F6836" w:rsidRDefault="00616968" w:rsidP="00915624">
            <w:pPr>
              <w:pStyle w:val="NormalLeft"/>
              <w:rPr>
                <w:lang w:val="en-GB"/>
              </w:rPr>
            </w:pPr>
            <w:r w:rsidRPr="000F6836">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2CFECD7B" w14:textId="77777777" w:rsidR="00616968" w:rsidRPr="000F6836" w:rsidRDefault="00616968" w:rsidP="00915624">
            <w:pPr>
              <w:pStyle w:val="NormalLeft"/>
              <w:rPr>
                <w:lang w:val="en-GB"/>
              </w:rPr>
            </w:pPr>
            <w:r w:rsidRPr="000F6836">
              <w:rPr>
                <w:lang w:val="en-GB"/>
              </w:rPr>
              <w:t>This is the group specific standard deviation for reserve risk each segment as calculated by the group and approved or prescribed by the supervisory authority.</w:t>
            </w:r>
          </w:p>
          <w:p w14:paraId="461DA1D4" w14:textId="77777777" w:rsidR="00616968" w:rsidRPr="000F6836" w:rsidRDefault="00616968" w:rsidP="00915624">
            <w:pPr>
              <w:pStyle w:val="NormalLeft"/>
              <w:rPr>
                <w:lang w:val="en-GB"/>
              </w:rPr>
            </w:pPr>
            <w:r w:rsidRPr="000F6836">
              <w:rPr>
                <w:lang w:val="en-GB"/>
              </w:rPr>
              <w:lastRenderedPageBreak/>
              <w:t>This item is not reported where no group specific parameter is used.</w:t>
            </w:r>
          </w:p>
        </w:tc>
      </w:tr>
      <w:tr w:rsidR="00616968" w:rsidRPr="000F6836" w14:paraId="6BAECC6A" w14:textId="77777777" w:rsidTr="00915624">
        <w:tc>
          <w:tcPr>
            <w:tcW w:w="2414" w:type="dxa"/>
            <w:tcBorders>
              <w:top w:val="single" w:sz="2" w:space="0" w:color="auto"/>
              <w:left w:val="single" w:sz="2" w:space="0" w:color="auto"/>
              <w:bottom w:val="single" w:sz="2" w:space="0" w:color="auto"/>
              <w:right w:val="single" w:sz="2" w:space="0" w:color="auto"/>
            </w:tcBorders>
          </w:tcPr>
          <w:p w14:paraId="25B27556" w14:textId="77777777" w:rsidR="00616968" w:rsidRPr="000F6836" w:rsidRDefault="00616968" w:rsidP="00915624">
            <w:pPr>
              <w:pStyle w:val="NormalLeft"/>
              <w:rPr>
                <w:lang w:val="en-GB"/>
              </w:rPr>
            </w:pPr>
            <w:r w:rsidRPr="000F6836">
              <w:rPr>
                <w:lang w:val="en-GB"/>
              </w:rPr>
              <w:lastRenderedPageBreak/>
              <w:t>R0100–R0210/ C0060</w:t>
            </w:r>
          </w:p>
        </w:tc>
        <w:tc>
          <w:tcPr>
            <w:tcW w:w="2322" w:type="dxa"/>
            <w:tcBorders>
              <w:top w:val="single" w:sz="2" w:space="0" w:color="auto"/>
              <w:left w:val="single" w:sz="2" w:space="0" w:color="auto"/>
              <w:bottom w:val="single" w:sz="2" w:space="0" w:color="auto"/>
              <w:right w:val="single" w:sz="2" w:space="0" w:color="auto"/>
            </w:tcBorders>
          </w:tcPr>
          <w:p w14:paraId="4A4C2D99" w14:textId="77777777" w:rsidR="00616968" w:rsidRPr="000F6836" w:rsidRDefault="00616968" w:rsidP="00915624">
            <w:pPr>
              <w:pStyle w:val="NormalLeft"/>
              <w:rPr>
                <w:lang w:val="en-GB"/>
              </w:rPr>
            </w:pPr>
            <w:r w:rsidRPr="000F6836">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677E19C0" w14:textId="77777777" w:rsidR="00616968" w:rsidRPr="000F6836" w:rsidRDefault="00616968" w:rsidP="00915624">
            <w:pPr>
              <w:pStyle w:val="NormalLeft"/>
              <w:rPr>
                <w:lang w:val="en-GB"/>
              </w:rPr>
            </w:pPr>
            <w:r w:rsidRPr="000F6836">
              <w:rPr>
                <w:lang w:val="en-GB"/>
              </w:rPr>
              <w:t>The volume measure for premium risk for each line of business as defined in Annex I to Delegated Regulation (EU) 2015/35.</w:t>
            </w:r>
          </w:p>
        </w:tc>
      </w:tr>
      <w:tr w:rsidR="00616968" w:rsidRPr="000F6836" w14:paraId="16CA0652" w14:textId="77777777" w:rsidTr="00915624">
        <w:tc>
          <w:tcPr>
            <w:tcW w:w="2414" w:type="dxa"/>
            <w:tcBorders>
              <w:top w:val="single" w:sz="2" w:space="0" w:color="auto"/>
              <w:left w:val="single" w:sz="2" w:space="0" w:color="auto"/>
              <w:bottom w:val="single" w:sz="2" w:space="0" w:color="auto"/>
              <w:right w:val="single" w:sz="2" w:space="0" w:color="auto"/>
            </w:tcBorders>
          </w:tcPr>
          <w:p w14:paraId="2BE4ED67" w14:textId="77777777" w:rsidR="00616968" w:rsidRPr="000F6836" w:rsidRDefault="00616968" w:rsidP="00915624">
            <w:pPr>
              <w:pStyle w:val="NormalLeft"/>
              <w:rPr>
                <w:lang w:val="en-GB"/>
              </w:rPr>
            </w:pPr>
            <w:r w:rsidRPr="000F6836">
              <w:rPr>
                <w:lang w:val="en-GB"/>
              </w:rPr>
              <w:t>R0100–R0210/ C0070</w:t>
            </w:r>
          </w:p>
        </w:tc>
        <w:tc>
          <w:tcPr>
            <w:tcW w:w="2322" w:type="dxa"/>
            <w:tcBorders>
              <w:top w:val="single" w:sz="2" w:space="0" w:color="auto"/>
              <w:left w:val="single" w:sz="2" w:space="0" w:color="auto"/>
              <w:bottom w:val="single" w:sz="2" w:space="0" w:color="auto"/>
              <w:right w:val="single" w:sz="2" w:space="0" w:color="auto"/>
            </w:tcBorders>
          </w:tcPr>
          <w:p w14:paraId="08745BAB" w14:textId="77777777" w:rsidR="00616968" w:rsidRPr="000F6836" w:rsidRDefault="00616968" w:rsidP="00915624">
            <w:pPr>
              <w:pStyle w:val="NormalLeft"/>
              <w:rPr>
                <w:lang w:val="en-GB"/>
              </w:rPr>
            </w:pPr>
            <w:r w:rsidRPr="000F6836">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72ED5B07" w14:textId="77777777" w:rsidR="00616968" w:rsidRPr="000F6836" w:rsidRDefault="00616968" w:rsidP="00915624">
            <w:pPr>
              <w:pStyle w:val="NormalLeft"/>
              <w:rPr>
                <w:lang w:val="en-GB"/>
              </w:rPr>
            </w:pPr>
            <w:r w:rsidRPr="000F6836">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616968" w:rsidRPr="000F6836" w14:paraId="620C00F4" w14:textId="77777777" w:rsidTr="00915624">
        <w:tc>
          <w:tcPr>
            <w:tcW w:w="2414" w:type="dxa"/>
            <w:tcBorders>
              <w:top w:val="single" w:sz="2" w:space="0" w:color="auto"/>
              <w:left w:val="single" w:sz="2" w:space="0" w:color="auto"/>
              <w:bottom w:val="single" w:sz="2" w:space="0" w:color="auto"/>
              <w:right w:val="single" w:sz="2" w:space="0" w:color="auto"/>
            </w:tcBorders>
          </w:tcPr>
          <w:p w14:paraId="5F61251E" w14:textId="77777777" w:rsidR="00616968" w:rsidRPr="000F6836" w:rsidRDefault="00616968" w:rsidP="00915624">
            <w:pPr>
              <w:pStyle w:val="NormalLeft"/>
              <w:rPr>
                <w:lang w:val="en-GB"/>
              </w:rPr>
            </w:pPr>
            <w:r w:rsidRPr="000F6836">
              <w:rPr>
                <w:lang w:val="en-GB"/>
              </w:rPr>
              <w:t>R0100–R0210/ C0080</w:t>
            </w:r>
          </w:p>
        </w:tc>
        <w:tc>
          <w:tcPr>
            <w:tcW w:w="2322" w:type="dxa"/>
            <w:tcBorders>
              <w:top w:val="single" w:sz="2" w:space="0" w:color="auto"/>
              <w:left w:val="single" w:sz="2" w:space="0" w:color="auto"/>
              <w:bottom w:val="single" w:sz="2" w:space="0" w:color="auto"/>
              <w:right w:val="single" w:sz="2" w:space="0" w:color="auto"/>
            </w:tcBorders>
          </w:tcPr>
          <w:p w14:paraId="2CD9EBFB" w14:textId="77777777" w:rsidR="00616968" w:rsidRPr="000F6836" w:rsidRDefault="00616968" w:rsidP="00915624">
            <w:pPr>
              <w:pStyle w:val="NormalLeft"/>
              <w:rPr>
                <w:lang w:val="en-GB"/>
              </w:rPr>
            </w:pPr>
            <w:r w:rsidRPr="000F6836">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3F3ECE3B" w14:textId="77777777" w:rsidR="00616968" w:rsidRPr="000F6836" w:rsidRDefault="00616968" w:rsidP="00915624">
            <w:pPr>
              <w:pStyle w:val="NormalLeft"/>
              <w:rPr>
                <w:lang w:val="en-GB"/>
              </w:rPr>
            </w:pPr>
            <w:r w:rsidRPr="000F6836">
              <w:rPr>
                <w:lang w:val="en-GB"/>
              </w:rPr>
              <w:t>Geographical diversification used for the volume measure for each segment</w:t>
            </w:r>
          </w:p>
          <w:p w14:paraId="677A834D" w14:textId="77777777" w:rsidR="00616968" w:rsidRPr="000F6836" w:rsidRDefault="00616968" w:rsidP="00915624">
            <w:pPr>
              <w:pStyle w:val="NormalLeft"/>
              <w:rPr>
                <w:lang w:val="en-GB"/>
              </w:rPr>
            </w:pPr>
            <w:r w:rsidRPr="000F6836">
              <w:rPr>
                <w:lang w:val="en-GB"/>
              </w:rPr>
              <w:t>If the factor for geographical diversification is not calculated, then this item is set to the default value of 1.</w:t>
            </w:r>
          </w:p>
        </w:tc>
      </w:tr>
      <w:tr w:rsidR="00616968" w:rsidRPr="000F6836" w14:paraId="6A7E920B" w14:textId="77777777" w:rsidTr="00915624">
        <w:tc>
          <w:tcPr>
            <w:tcW w:w="2414" w:type="dxa"/>
            <w:tcBorders>
              <w:top w:val="single" w:sz="2" w:space="0" w:color="auto"/>
              <w:left w:val="single" w:sz="2" w:space="0" w:color="auto"/>
              <w:bottom w:val="single" w:sz="2" w:space="0" w:color="auto"/>
              <w:right w:val="single" w:sz="2" w:space="0" w:color="auto"/>
            </w:tcBorders>
          </w:tcPr>
          <w:p w14:paraId="018D84A2" w14:textId="77777777" w:rsidR="00616968" w:rsidRPr="000F6836" w:rsidRDefault="00616968" w:rsidP="00915624">
            <w:pPr>
              <w:pStyle w:val="NormalLeft"/>
              <w:rPr>
                <w:lang w:val="en-GB"/>
              </w:rPr>
            </w:pPr>
            <w:r w:rsidRPr="000F6836">
              <w:rPr>
                <w:lang w:val="en-GB"/>
              </w:rPr>
              <w:t>R0100–R0210/ C0090</w:t>
            </w:r>
          </w:p>
        </w:tc>
        <w:tc>
          <w:tcPr>
            <w:tcW w:w="2322" w:type="dxa"/>
            <w:tcBorders>
              <w:top w:val="single" w:sz="2" w:space="0" w:color="auto"/>
              <w:left w:val="single" w:sz="2" w:space="0" w:color="auto"/>
              <w:bottom w:val="single" w:sz="2" w:space="0" w:color="auto"/>
              <w:right w:val="single" w:sz="2" w:space="0" w:color="auto"/>
            </w:tcBorders>
          </w:tcPr>
          <w:p w14:paraId="2D25F539" w14:textId="77777777" w:rsidR="00616968" w:rsidRPr="000F6836" w:rsidRDefault="00616968" w:rsidP="00915624">
            <w:pPr>
              <w:pStyle w:val="NormalLeft"/>
              <w:rPr>
                <w:lang w:val="en-GB"/>
              </w:rPr>
            </w:pPr>
            <w:r w:rsidRPr="000F6836">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243D524B" w14:textId="77777777" w:rsidR="00616968" w:rsidRPr="000F6836" w:rsidRDefault="00616968" w:rsidP="00915624">
            <w:pPr>
              <w:pStyle w:val="NormalLeft"/>
              <w:rPr>
                <w:lang w:val="en-GB"/>
              </w:rPr>
            </w:pPr>
            <w:r w:rsidRPr="000F6836">
              <w:rPr>
                <w:lang w:val="en-GB"/>
              </w:rPr>
              <w:t>The volume measure for non — life premium and reserve risk for each segment</w:t>
            </w:r>
          </w:p>
          <w:p w14:paraId="5F8ACA45" w14:textId="77777777" w:rsidR="00616968" w:rsidRPr="000F6836" w:rsidRDefault="00616968" w:rsidP="00915624">
            <w:pPr>
              <w:pStyle w:val="NormalLeft"/>
              <w:rPr>
                <w:lang w:val="en-GB"/>
              </w:rPr>
            </w:pPr>
            <w:r w:rsidRPr="000F6836">
              <w:rPr>
                <w:lang w:val="en-GB"/>
              </w:rPr>
              <w:t>If R0010/C0010 = 1, this item shall represent the capital requirement for non — life premium and reserve risk of particular segment calculated using simplifications</w:t>
            </w:r>
          </w:p>
        </w:tc>
      </w:tr>
      <w:tr w:rsidR="00616968" w:rsidRPr="000F6836" w14:paraId="01E5C143" w14:textId="77777777" w:rsidTr="00915624">
        <w:tc>
          <w:tcPr>
            <w:tcW w:w="2414" w:type="dxa"/>
            <w:tcBorders>
              <w:top w:val="single" w:sz="2" w:space="0" w:color="auto"/>
              <w:left w:val="single" w:sz="2" w:space="0" w:color="auto"/>
              <w:bottom w:val="single" w:sz="2" w:space="0" w:color="auto"/>
              <w:right w:val="single" w:sz="2" w:space="0" w:color="auto"/>
            </w:tcBorders>
          </w:tcPr>
          <w:p w14:paraId="14B59168" w14:textId="77777777" w:rsidR="00616968" w:rsidRPr="000F6836" w:rsidRDefault="00616968" w:rsidP="00915624">
            <w:pPr>
              <w:pStyle w:val="NormalLeft"/>
              <w:rPr>
                <w:lang w:val="en-GB"/>
              </w:rPr>
            </w:pPr>
            <w:r w:rsidRPr="000F6836">
              <w:rPr>
                <w:lang w:val="en-GB"/>
              </w:rPr>
              <w:t>R0220/C0090</w:t>
            </w:r>
          </w:p>
        </w:tc>
        <w:tc>
          <w:tcPr>
            <w:tcW w:w="2322" w:type="dxa"/>
            <w:tcBorders>
              <w:top w:val="single" w:sz="2" w:space="0" w:color="auto"/>
              <w:left w:val="single" w:sz="2" w:space="0" w:color="auto"/>
              <w:bottom w:val="single" w:sz="2" w:space="0" w:color="auto"/>
              <w:right w:val="single" w:sz="2" w:space="0" w:color="auto"/>
            </w:tcBorders>
          </w:tcPr>
          <w:p w14:paraId="1497FB5B" w14:textId="77777777" w:rsidR="00616968" w:rsidRPr="000F6836" w:rsidRDefault="00616968" w:rsidP="00915624">
            <w:pPr>
              <w:pStyle w:val="NormalLeft"/>
              <w:rPr>
                <w:lang w:val="en-GB"/>
              </w:rPr>
            </w:pPr>
            <w:r w:rsidRPr="000F6836">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25928ADB" w14:textId="77777777" w:rsidR="00616968" w:rsidRPr="000F6836" w:rsidRDefault="00616968" w:rsidP="00915624">
            <w:pPr>
              <w:pStyle w:val="NormalLeft"/>
              <w:rPr>
                <w:lang w:val="en-GB"/>
              </w:rPr>
            </w:pPr>
            <w:r w:rsidRPr="000F6836">
              <w:rPr>
                <w:lang w:val="en-GB"/>
              </w:rPr>
              <w:t>The total volume measure for premium and reserve risk, equal to the sum of the volume measures for premium and reserve risk for all segments.</w:t>
            </w:r>
          </w:p>
        </w:tc>
      </w:tr>
      <w:tr w:rsidR="00616968" w:rsidRPr="000F6836" w14:paraId="510389E5" w14:textId="77777777" w:rsidTr="00915624">
        <w:tc>
          <w:tcPr>
            <w:tcW w:w="2414" w:type="dxa"/>
            <w:tcBorders>
              <w:top w:val="single" w:sz="2" w:space="0" w:color="auto"/>
              <w:left w:val="single" w:sz="2" w:space="0" w:color="auto"/>
              <w:bottom w:val="single" w:sz="2" w:space="0" w:color="auto"/>
              <w:right w:val="single" w:sz="2" w:space="0" w:color="auto"/>
            </w:tcBorders>
          </w:tcPr>
          <w:p w14:paraId="6633E8AD" w14:textId="77777777" w:rsidR="00616968" w:rsidRPr="000F6836" w:rsidRDefault="00616968" w:rsidP="00915624">
            <w:pPr>
              <w:pStyle w:val="NormalLeft"/>
              <w:rPr>
                <w:lang w:val="en-GB"/>
              </w:rPr>
            </w:pPr>
            <w:r w:rsidRPr="000F6836">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70721DAC" w14:textId="77777777" w:rsidR="00616968" w:rsidRPr="000F6836" w:rsidRDefault="00616968" w:rsidP="00915624">
            <w:pPr>
              <w:pStyle w:val="NormalLeft"/>
              <w:rPr>
                <w:lang w:val="en-GB"/>
              </w:rPr>
            </w:pPr>
            <w:r w:rsidRPr="000F6836">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63FF3790" w14:textId="2E6B476F" w:rsidR="00616968" w:rsidRPr="000F6836" w:rsidRDefault="00616968" w:rsidP="00915624">
            <w:pPr>
              <w:pStyle w:val="NormalLeft"/>
              <w:rPr>
                <w:lang w:val="en-GB"/>
              </w:rPr>
            </w:pPr>
            <w:r w:rsidRPr="000F6836">
              <w:rPr>
                <w:lang w:val="en-GB"/>
              </w:rPr>
              <w:t>This is the combined standard deviation for premium and reserve risk for all segments.</w:t>
            </w:r>
            <w:r w:rsidR="00915624" w:rsidRPr="000F6836">
              <w:rPr>
                <w:lang w:val="en-GB"/>
              </w:rPr>
              <w:t xml:space="preserve"> </w:t>
            </w:r>
          </w:p>
        </w:tc>
      </w:tr>
      <w:tr w:rsidR="00616968" w:rsidRPr="000F6836" w14:paraId="545B7CDD" w14:textId="77777777" w:rsidTr="00915624">
        <w:tc>
          <w:tcPr>
            <w:tcW w:w="2414" w:type="dxa"/>
            <w:tcBorders>
              <w:top w:val="single" w:sz="2" w:space="0" w:color="auto"/>
              <w:left w:val="single" w:sz="2" w:space="0" w:color="auto"/>
              <w:bottom w:val="single" w:sz="2" w:space="0" w:color="auto"/>
              <w:right w:val="single" w:sz="2" w:space="0" w:color="auto"/>
            </w:tcBorders>
          </w:tcPr>
          <w:p w14:paraId="0FCDF654" w14:textId="77777777" w:rsidR="00616968" w:rsidRPr="000F6836" w:rsidRDefault="00616968" w:rsidP="00915624">
            <w:pPr>
              <w:pStyle w:val="NormalLeft"/>
              <w:rPr>
                <w:lang w:val="en-GB"/>
              </w:rPr>
            </w:pPr>
            <w:r w:rsidRPr="000F6836">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6B6FA9B6" w14:textId="0B7D89CE" w:rsidR="00616968" w:rsidRPr="000F6836" w:rsidRDefault="00616968" w:rsidP="00915624">
            <w:pPr>
              <w:pStyle w:val="NormalLeft"/>
              <w:rPr>
                <w:lang w:val="en-GB"/>
              </w:rPr>
            </w:pPr>
            <w:r w:rsidRPr="000F6836">
              <w:rPr>
                <w:lang w:val="en-GB"/>
              </w:rPr>
              <w:t xml:space="preserve">Total </w:t>
            </w:r>
            <w:ins w:id="125" w:author="Author">
              <w:r w:rsidR="003D1A5E" w:rsidRPr="000F6836">
                <w:rPr>
                  <w:lang w:val="en-GB"/>
                </w:rPr>
                <w:t xml:space="preserve">solvency </w:t>
              </w:r>
            </w:ins>
            <w:r w:rsidRPr="000F6836">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5CEA9F9" w14:textId="79EEC35D" w:rsidR="00616968" w:rsidRPr="000F6836" w:rsidRDefault="00616968" w:rsidP="00915624">
            <w:pPr>
              <w:pStyle w:val="NormalLeft"/>
              <w:rPr>
                <w:lang w:val="en-GB"/>
              </w:rPr>
            </w:pPr>
            <w:r w:rsidRPr="000F6836">
              <w:rPr>
                <w:lang w:val="en-GB"/>
              </w:rPr>
              <w:t xml:space="preserve">This is the total </w:t>
            </w:r>
            <w:ins w:id="126" w:author="Author">
              <w:r w:rsidR="003D1A5E" w:rsidRPr="000F6836">
                <w:rPr>
                  <w:lang w:val="en-GB"/>
                </w:rPr>
                <w:t xml:space="preserve">solvency </w:t>
              </w:r>
            </w:ins>
            <w:r w:rsidRPr="000F6836">
              <w:rPr>
                <w:lang w:val="en-GB"/>
              </w:rPr>
              <w:t>capital charge for the non–life premium and reserve risk sub module.</w:t>
            </w:r>
          </w:p>
        </w:tc>
      </w:tr>
      <w:tr w:rsidR="00616968" w:rsidRPr="000F6836" w14:paraId="26ACEAF9" w14:textId="77777777" w:rsidTr="00915624">
        <w:tc>
          <w:tcPr>
            <w:tcW w:w="2414" w:type="dxa"/>
            <w:tcBorders>
              <w:top w:val="single" w:sz="2" w:space="0" w:color="auto"/>
              <w:left w:val="single" w:sz="2" w:space="0" w:color="auto"/>
              <w:bottom w:val="single" w:sz="2" w:space="0" w:color="auto"/>
              <w:right w:val="single" w:sz="2" w:space="0" w:color="auto"/>
            </w:tcBorders>
          </w:tcPr>
          <w:p w14:paraId="54D20818" w14:textId="77777777" w:rsidR="00616968" w:rsidRPr="000F6836" w:rsidRDefault="00616968" w:rsidP="00915624">
            <w:pPr>
              <w:pStyle w:val="NormalCentered"/>
              <w:rPr>
                <w:lang w:val="en-GB"/>
              </w:rPr>
            </w:pPr>
            <w:r w:rsidRPr="000F6836">
              <w:rPr>
                <w:i/>
                <w:iCs/>
                <w:lang w:val="en-GB"/>
              </w:rPr>
              <w:t>Non–life lapse risk</w:t>
            </w:r>
          </w:p>
        </w:tc>
        <w:tc>
          <w:tcPr>
            <w:tcW w:w="2322" w:type="dxa"/>
            <w:tcBorders>
              <w:top w:val="single" w:sz="2" w:space="0" w:color="auto"/>
              <w:left w:val="single" w:sz="2" w:space="0" w:color="auto"/>
              <w:bottom w:val="single" w:sz="2" w:space="0" w:color="auto"/>
              <w:right w:val="single" w:sz="2" w:space="0" w:color="auto"/>
            </w:tcBorders>
          </w:tcPr>
          <w:p w14:paraId="188D6A7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04395635" w14:textId="77777777" w:rsidR="00616968" w:rsidRPr="000F6836" w:rsidRDefault="00616968" w:rsidP="00915624">
            <w:pPr>
              <w:pStyle w:val="NormalCentered"/>
              <w:rPr>
                <w:lang w:val="en-GB"/>
              </w:rPr>
            </w:pPr>
          </w:p>
        </w:tc>
      </w:tr>
      <w:tr w:rsidR="00616968" w:rsidRPr="000F6836" w14:paraId="53F5EFD5" w14:textId="77777777" w:rsidTr="00915624">
        <w:tc>
          <w:tcPr>
            <w:tcW w:w="2414" w:type="dxa"/>
            <w:tcBorders>
              <w:top w:val="single" w:sz="2" w:space="0" w:color="auto"/>
              <w:left w:val="single" w:sz="2" w:space="0" w:color="auto"/>
              <w:bottom w:val="single" w:sz="2" w:space="0" w:color="auto"/>
              <w:right w:val="single" w:sz="2" w:space="0" w:color="auto"/>
            </w:tcBorders>
          </w:tcPr>
          <w:p w14:paraId="52BF2361" w14:textId="77777777" w:rsidR="00616968" w:rsidRPr="000F6836" w:rsidRDefault="00616968" w:rsidP="00915624">
            <w:pPr>
              <w:pStyle w:val="NormalLeft"/>
              <w:rPr>
                <w:lang w:val="en-GB"/>
              </w:rPr>
            </w:pPr>
            <w:r w:rsidRPr="000F6836">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09BD20AD" w14:textId="77777777" w:rsidR="00616968" w:rsidRPr="000F6836" w:rsidRDefault="00616968" w:rsidP="00915624">
            <w:pPr>
              <w:pStyle w:val="NormalLeft"/>
              <w:rPr>
                <w:lang w:val="en-GB"/>
              </w:rPr>
            </w:pPr>
            <w:r w:rsidRPr="000F6836">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79B378F" w14:textId="77777777" w:rsidR="00616968" w:rsidRPr="000F6836" w:rsidRDefault="00616968" w:rsidP="00915624">
            <w:pPr>
              <w:pStyle w:val="NormalLeft"/>
              <w:rPr>
                <w:lang w:val="en-GB"/>
              </w:rPr>
            </w:pPr>
            <w:r w:rsidRPr="000F6836">
              <w:rPr>
                <w:lang w:val="en-GB"/>
              </w:rPr>
              <w:t>This is the absolute value of the assets sensitive to the non–life lapse risk, before the shock.</w:t>
            </w:r>
          </w:p>
          <w:p w14:paraId="58AF30F4"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78DEE914" w14:textId="77777777" w:rsidTr="00915624">
        <w:tc>
          <w:tcPr>
            <w:tcW w:w="2414" w:type="dxa"/>
            <w:tcBorders>
              <w:top w:val="single" w:sz="2" w:space="0" w:color="auto"/>
              <w:left w:val="single" w:sz="2" w:space="0" w:color="auto"/>
              <w:bottom w:val="single" w:sz="2" w:space="0" w:color="auto"/>
              <w:right w:val="single" w:sz="2" w:space="0" w:color="auto"/>
            </w:tcBorders>
          </w:tcPr>
          <w:p w14:paraId="1CFEAD80" w14:textId="77777777" w:rsidR="00616968" w:rsidRPr="000F6836" w:rsidRDefault="00616968" w:rsidP="00915624">
            <w:pPr>
              <w:pStyle w:val="NormalLeft"/>
              <w:rPr>
                <w:lang w:val="en-GB"/>
              </w:rPr>
            </w:pPr>
            <w:r w:rsidRPr="000F6836">
              <w:rPr>
                <w:lang w:val="en-GB"/>
              </w:rPr>
              <w:lastRenderedPageBreak/>
              <w:t>R0400/C0120</w:t>
            </w:r>
          </w:p>
        </w:tc>
        <w:tc>
          <w:tcPr>
            <w:tcW w:w="2322" w:type="dxa"/>
            <w:tcBorders>
              <w:top w:val="single" w:sz="2" w:space="0" w:color="auto"/>
              <w:left w:val="single" w:sz="2" w:space="0" w:color="auto"/>
              <w:bottom w:val="single" w:sz="2" w:space="0" w:color="auto"/>
              <w:right w:val="single" w:sz="2" w:space="0" w:color="auto"/>
            </w:tcBorders>
          </w:tcPr>
          <w:p w14:paraId="7152C949" w14:textId="77777777" w:rsidR="00616968" w:rsidRPr="000F6836" w:rsidRDefault="00616968" w:rsidP="00915624">
            <w:pPr>
              <w:pStyle w:val="NormalLeft"/>
              <w:rPr>
                <w:lang w:val="en-GB"/>
              </w:rPr>
            </w:pPr>
            <w:r w:rsidRPr="000F6836">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000E1CB" w14:textId="77777777" w:rsidR="00616968" w:rsidRPr="000F6836" w:rsidRDefault="00616968" w:rsidP="00915624">
            <w:pPr>
              <w:pStyle w:val="NormalLeft"/>
              <w:rPr>
                <w:lang w:val="en-GB"/>
              </w:rPr>
            </w:pPr>
            <w:r w:rsidRPr="000F6836">
              <w:rPr>
                <w:lang w:val="en-GB"/>
              </w:rPr>
              <w:t>This is the absolute value of liabilities sensitive to the non–life lapse risk, before the shock.</w:t>
            </w:r>
          </w:p>
          <w:p w14:paraId="0CE2EE5C" w14:textId="3193BB76" w:rsidR="00616968" w:rsidRPr="000F6836" w:rsidRDefault="00616968" w:rsidP="00915624">
            <w:pPr>
              <w:pStyle w:val="NormalLeft"/>
              <w:rPr>
                <w:lang w:val="en-GB"/>
              </w:rPr>
            </w:pPr>
            <w:r w:rsidRPr="000F6836">
              <w:rPr>
                <w:lang w:val="en-GB"/>
              </w:rPr>
              <w:t xml:space="preserve">The amount of </w:t>
            </w:r>
            <w:ins w:id="127" w:author="Author">
              <w:r w:rsidR="00B27ECA" w:rsidRPr="000F6836">
                <w:rPr>
                  <w:lang w:val="en-GB"/>
                </w:rPr>
                <w:t xml:space="preserve">Technical Provisions </w:t>
              </w:r>
            </w:ins>
            <w:del w:id="128" w:author="Author">
              <w:r w:rsidRPr="000F6836" w:rsidDel="00B27ECA">
                <w:rPr>
                  <w:lang w:val="en-GB"/>
                </w:rPr>
                <w:delText xml:space="preserve">TP </w:delText>
              </w:r>
            </w:del>
            <w:r w:rsidRPr="000F6836">
              <w:rPr>
                <w:lang w:val="en-GB"/>
              </w:rPr>
              <w:t>shall be net of reinsurance and SPV recoverables.</w:t>
            </w:r>
          </w:p>
        </w:tc>
      </w:tr>
      <w:tr w:rsidR="00616968" w:rsidRPr="000F6836" w14:paraId="736FCF64" w14:textId="77777777" w:rsidTr="00915624">
        <w:tc>
          <w:tcPr>
            <w:tcW w:w="2414" w:type="dxa"/>
            <w:tcBorders>
              <w:top w:val="single" w:sz="2" w:space="0" w:color="auto"/>
              <w:left w:val="single" w:sz="2" w:space="0" w:color="auto"/>
              <w:bottom w:val="single" w:sz="2" w:space="0" w:color="auto"/>
              <w:right w:val="single" w:sz="2" w:space="0" w:color="auto"/>
            </w:tcBorders>
          </w:tcPr>
          <w:p w14:paraId="1AA0A42C" w14:textId="77777777" w:rsidR="00616968" w:rsidRPr="000F6836" w:rsidRDefault="00616968" w:rsidP="00915624">
            <w:pPr>
              <w:pStyle w:val="NormalLeft"/>
              <w:rPr>
                <w:lang w:val="en-GB"/>
              </w:rPr>
            </w:pPr>
            <w:r w:rsidRPr="000F6836">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1FC6E1DC" w14:textId="77777777" w:rsidR="00616968" w:rsidRPr="000F6836" w:rsidRDefault="00616968" w:rsidP="00915624">
            <w:pPr>
              <w:pStyle w:val="NormalLeft"/>
              <w:rPr>
                <w:lang w:val="en-GB"/>
              </w:rPr>
            </w:pPr>
            <w:r w:rsidRPr="000F6836">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BD37F67" w14:textId="77777777" w:rsidR="00616968" w:rsidRPr="000F6836" w:rsidRDefault="00616968" w:rsidP="00915624">
            <w:pPr>
              <w:pStyle w:val="NormalLeft"/>
              <w:rPr>
                <w:lang w:val="en-GB"/>
              </w:rPr>
            </w:pPr>
            <w:r w:rsidRPr="000F6836">
              <w:rPr>
                <w:lang w:val="en-GB"/>
              </w:rPr>
              <w:t>This is the absolute value of the assets sensitive to non–life lapse risk, after the shock.</w:t>
            </w:r>
          </w:p>
          <w:p w14:paraId="6BCB5B05" w14:textId="77777777" w:rsidR="00616968" w:rsidRPr="000F6836" w:rsidRDefault="00616968" w:rsidP="00915624">
            <w:pPr>
              <w:pStyle w:val="NormalLeft"/>
              <w:rPr>
                <w:lang w:val="en-GB"/>
              </w:rPr>
            </w:pPr>
            <w:r w:rsidRPr="000F6836">
              <w:rPr>
                <w:lang w:val="en-GB"/>
              </w:rPr>
              <w:t>Recoverables from reinsurance and SPVs shall not be included in this cell.</w:t>
            </w:r>
          </w:p>
        </w:tc>
      </w:tr>
      <w:tr w:rsidR="00616968" w:rsidRPr="000F6836" w14:paraId="3F97E75E" w14:textId="77777777" w:rsidTr="00915624">
        <w:tc>
          <w:tcPr>
            <w:tcW w:w="2414" w:type="dxa"/>
            <w:tcBorders>
              <w:top w:val="single" w:sz="2" w:space="0" w:color="auto"/>
              <w:left w:val="single" w:sz="2" w:space="0" w:color="auto"/>
              <w:bottom w:val="single" w:sz="2" w:space="0" w:color="auto"/>
              <w:right w:val="single" w:sz="2" w:space="0" w:color="auto"/>
            </w:tcBorders>
          </w:tcPr>
          <w:p w14:paraId="237423D8" w14:textId="77777777" w:rsidR="00616968" w:rsidRPr="000F6836" w:rsidRDefault="00616968" w:rsidP="00915624">
            <w:pPr>
              <w:pStyle w:val="NormalLeft"/>
              <w:rPr>
                <w:lang w:val="en-GB"/>
              </w:rPr>
            </w:pPr>
            <w:r w:rsidRPr="000F6836">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398FDA54" w14:textId="77777777" w:rsidR="00616968" w:rsidRPr="000F6836" w:rsidRDefault="00616968" w:rsidP="00915624">
            <w:pPr>
              <w:pStyle w:val="NormalLeft"/>
              <w:rPr>
                <w:lang w:val="en-GB"/>
              </w:rPr>
            </w:pPr>
            <w:r w:rsidRPr="000F6836">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5EB79F95" w14:textId="77777777" w:rsidR="00616968" w:rsidRPr="000F6836" w:rsidRDefault="00616968" w:rsidP="00915624">
            <w:pPr>
              <w:pStyle w:val="NormalLeft"/>
              <w:rPr>
                <w:lang w:val="en-GB"/>
              </w:rPr>
            </w:pPr>
            <w:r w:rsidRPr="000F6836">
              <w:rPr>
                <w:lang w:val="en-GB"/>
              </w:rPr>
              <w:t>This is the absolute value of the liabilities sensitive to non–life lapse risk, after the shock.</w:t>
            </w:r>
          </w:p>
          <w:p w14:paraId="4571F384" w14:textId="74551755" w:rsidR="00616968" w:rsidRPr="000F6836" w:rsidRDefault="00616968" w:rsidP="00915624">
            <w:pPr>
              <w:pStyle w:val="NormalLeft"/>
              <w:rPr>
                <w:lang w:val="en-GB"/>
              </w:rPr>
            </w:pPr>
            <w:r w:rsidRPr="000F6836">
              <w:rPr>
                <w:lang w:val="en-GB"/>
              </w:rPr>
              <w:t xml:space="preserve">The amount of </w:t>
            </w:r>
            <w:ins w:id="129" w:author="Author">
              <w:r w:rsidR="00B27ECA" w:rsidRPr="000F6836">
                <w:rPr>
                  <w:lang w:val="en-GB"/>
                </w:rPr>
                <w:t xml:space="preserve">Technical Provisions </w:t>
              </w:r>
            </w:ins>
            <w:del w:id="130" w:author="Author">
              <w:r w:rsidRPr="000F6836" w:rsidDel="00B27ECA">
                <w:rPr>
                  <w:lang w:val="en-GB"/>
                </w:rPr>
                <w:delText xml:space="preserve">TP </w:delText>
              </w:r>
            </w:del>
            <w:r w:rsidRPr="000F6836">
              <w:rPr>
                <w:lang w:val="en-GB"/>
              </w:rPr>
              <w:t>shall be net of reinsurance and SPV recoverables.</w:t>
            </w:r>
          </w:p>
        </w:tc>
      </w:tr>
      <w:tr w:rsidR="00616968" w:rsidRPr="000F6836" w14:paraId="32F30D6B" w14:textId="77777777" w:rsidTr="00915624">
        <w:tc>
          <w:tcPr>
            <w:tcW w:w="2414" w:type="dxa"/>
            <w:tcBorders>
              <w:top w:val="single" w:sz="2" w:space="0" w:color="auto"/>
              <w:left w:val="single" w:sz="2" w:space="0" w:color="auto"/>
              <w:bottom w:val="single" w:sz="2" w:space="0" w:color="auto"/>
              <w:right w:val="single" w:sz="2" w:space="0" w:color="auto"/>
            </w:tcBorders>
          </w:tcPr>
          <w:p w14:paraId="4193E7E0" w14:textId="77777777" w:rsidR="00616968" w:rsidRPr="000F6836" w:rsidRDefault="00616968" w:rsidP="00915624">
            <w:pPr>
              <w:pStyle w:val="NormalLeft"/>
              <w:rPr>
                <w:lang w:val="en-GB"/>
              </w:rPr>
            </w:pPr>
            <w:r w:rsidRPr="000F6836">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2335756" w14:textId="77777777" w:rsidR="00616968" w:rsidRPr="000F6836" w:rsidRDefault="00616968" w:rsidP="00915624">
            <w:pPr>
              <w:pStyle w:val="NormalLeft"/>
              <w:rPr>
                <w:lang w:val="en-GB"/>
              </w:rPr>
            </w:pPr>
            <w:r w:rsidRPr="000F6836">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66AA6BB6" w14:textId="77777777" w:rsidR="00616968" w:rsidRPr="000F6836" w:rsidRDefault="00616968" w:rsidP="00915624">
            <w:pPr>
              <w:pStyle w:val="NormalLeft"/>
              <w:rPr>
                <w:lang w:val="en-GB"/>
              </w:rPr>
            </w:pPr>
            <w:r w:rsidRPr="000F6836">
              <w:rPr>
                <w:lang w:val="en-GB"/>
              </w:rPr>
              <w:t>This is the capital charge for non–life underwriting lapse risk.</w:t>
            </w:r>
          </w:p>
        </w:tc>
      </w:tr>
      <w:tr w:rsidR="00616968" w:rsidRPr="000F6836" w14:paraId="4DAD65EF" w14:textId="77777777" w:rsidTr="00915624">
        <w:tc>
          <w:tcPr>
            <w:tcW w:w="2414" w:type="dxa"/>
            <w:tcBorders>
              <w:top w:val="single" w:sz="2" w:space="0" w:color="auto"/>
              <w:left w:val="single" w:sz="2" w:space="0" w:color="auto"/>
              <w:bottom w:val="single" w:sz="2" w:space="0" w:color="auto"/>
              <w:right w:val="single" w:sz="2" w:space="0" w:color="auto"/>
            </w:tcBorders>
          </w:tcPr>
          <w:p w14:paraId="315695B8" w14:textId="77777777" w:rsidR="00616968" w:rsidRPr="000F6836" w:rsidRDefault="00616968" w:rsidP="00915624">
            <w:pPr>
              <w:pStyle w:val="NormalCentered"/>
              <w:rPr>
                <w:lang w:val="en-GB"/>
              </w:rPr>
            </w:pPr>
            <w:r w:rsidRPr="000F6836">
              <w:rPr>
                <w:i/>
                <w:iCs/>
                <w:lang w:val="en-GB"/>
              </w:rPr>
              <w:t>Non–life catastrophe risk</w:t>
            </w:r>
          </w:p>
        </w:tc>
        <w:tc>
          <w:tcPr>
            <w:tcW w:w="2322" w:type="dxa"/>
            <w:tcBorders>
              <w:top w:val="single" w:sz="2" w:space="0" w:color="auto"/>
              <w:left w:val="single" w:sz="2" w:space="0" w:color="auto"/>
              <w:bottom w:val="single" w:sz="2" w:space="0" w:color="auto"/>
              <w:right w:val="single" w:sz="2" w:space="0" w:color="auto"/>
            </w:tcBorders>
          </w:tcPr>
          <w:p w14:paraId="61BA712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48931585" w14:textId="77777777" w:rsidR="00616968" w:rsidRPr="000F6836" w:rsidRDefault="00616968" w:rsidP="00915624">
            <w:pPr>
              <w:pStyle w:val="NormalCentered"/>
              <w:rPr>
                <w:lang w:val="en-GB"/>
              </w:rPr>
            </w:pPr>
          </w:p>
        </w:tc>
      </w:tr>
      <w:tr w:rsidR="00616968" w:rsidRPr="000F6836" w14:paraId="2C32137D" w14:textId="77777777" w:rsidTr="00915624">
        <w:tc>
          <w:tcPr>
            <w:tcW w:w="2414" w:type="dxa"/>
            <w:tcBorders>
              <w:top w:val="single" w:sz="2" w:space="0" w:color="auto"/>
              <w:left w:val="single" w:sz="2" w:space="0" w:color="auto"/>
              <w:bottom w:val="single" w:sz="2" w:space="0" w:color="auto"/>
              <w:right w:val="single" w:sz="2" w:space="0" w:color="auto"/>
            </w:tcBorders>
          </w:tcPr>
          <w:p w14:paraId="102C5AC4" w14:textId="77777777" w:rsidR="00616968" w:rsidRPr="000F6836" w:rsidRDefault="00616968" w:rsidP="00915624">
            <w:pPr>
              <w:pStyle w:val="NormalLeft"/>
              <w:rPr>
                <w:lang w:val="en-GB"/>
              </w:rPr>
            </w:pPr>
            <w:r w:rsidRPr="000F6836">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10A2DBFC" w14:textId="07324B4E" w:rsidR="00616968" w:rsidRPr="000F6836" w:rsidRDefault="003D1A5E" w:rsidP="00915624">
            <w:pPr>
              <w:pStyle w:val="NormalLeft"/>
              <w:rPr>
                <w:lang w:val="en-GB"/>
              </w:rPr>
            </w:pPr>
            <w:ins w:id="131" w:author="Author">
              <w:r w:rsidRPr="000F6836">
                <w:rPr>
                  <w:lang w:val="en-GB"/>
                </w:rPr>
                <w:t>Solvency c</w:t>
              </w:r>
            </w:ins>
            <w:del w:id="132" w:author="Author">
              <w:r w:rsidR="00616968" w:rsidRPr="000F6836" w:rsidDel="003D1A5E">
                <w:rPr>
                  <w:lang w:val="en-GB"/>
                </w:rPr>
                <w:delText>C</w:delText>
              </w:r>
            </w:del>
            <w:r w:rsidR="00616968" w:rsidRPr="000F6836">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52DE10A9" w14:textId="77777777" w:rsidR="00616968" w:rsidRPr="000F6836" w:rsidRDefault="00616968" w:rsidP="00915624">
            <w:pPr>
              <w:pStyle w:val="NormalLeft"/>
              <w:rPr>
                <w:lang w:val="en-GB"/>
              </w:rPr>
            </w:pPr>
            <w:r w:rsidRPr="000F6836">
              <w:rPr>
                <w:lang w:val="en-GB"/>
              </w:rPr>
              <w:t>This is the total non–life catastrophe risk capital requirement.</w:t>
            </w:r>
          </w:p>
        </w:tc>
      </w:tr>
      <w:tr w:rsidR="00616968" w:rsidRPr="000F6836" w14:paraId="68210D59" w14:textId="77777777" w:rsidTr="00915624">
        <w:tc>
          <w:tcPr>
            <w:tcW w:w="2414" w:type="dxa"/>
            <w:tcBorders>
              <w:top w:val="single" w:sz="2" w:space="0" w:color="auto"/>
              <w:left w:val="single" w:sz="2" w:space="0" w:color="auto"/>
              <w:bottom w:val="single" w:sz="2" w:space="0" w:color="auto"/>
              <w:right w:val="single" w:sz="2" w:space="0" w:color="auto"/>
            </w:tcBorders>
          </w:tcPr>
          <w:p w14:paraId="18227210" w14:textId="77777777" w:rsidR="00616968" w:rsidRPr="000F6836" w:rsidRDefault="00616968" w:rsidP="00915624">
            <w:pPr>
              <w:pStyle w:val="NormalCentered"/>
              <w:rPr>
                <w:lang w:val="en-GB"/>
              </w:rPr>
            </w:pPr>
            <w:r w:rsidRPr="000F6836">
              <w:rPr>
                <w:i/>
                <w:lang w:val="en-GB"/>
              </w:rPr>
              <w:t>Total non–life underwriting risk</w:t>
            </w:r>
          </w:p>
        </w:tc>
        <w:tc>
          <w:tcPr>
            <w:tcW w:w="2322" w:type="dxa"/>
            <w:tcBorders>
              <w:top w:val="single" w:sz="2" w:space="0" w:color="auto"/>
              <w:left w:val="single" w:sz="2" w:space="0" w:color="auto"/>
              <w:bottom w:val="single" w:sz="2" w:space="0" w:color="auto"/>
              <w:right w:val="single" w:sz="2" w:space="0" w:color="auto"/>
            </w:tcBorders>
          </w:tcPr>
          <w:p w14:paraId="7C7E8682" w14:textId="77777777" w:rsidR="00616968" w:rsidRPr="000F6836" w:rsidRDefault="00616968" w:rsidP="00915624">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CFB19FF" w14:textId="77777777" w:rsidR="00616968" w:rsidRPr="000F6836" w:rsidRDefault="00616968" w:rsidP="00915624">
            <w:pPr>
              <w:pStyle w:val="NormalCentered"/>
              <w:rPr>
                <w:lang w:val="en-GB"/>
              </w:rPr>
            </w:pPr>
          </w:p>
        </w:tc>
      </w:tr>
      <w:tr w:rsidR="00616968" w:rsidRPr="000F6836" w14:paraId="7DDD1713" w14:textId="77777777" w:rsidTr="00915624">
        <w:tc>
          <w:tcPr>
            <w:tcW w:w="2414" w:type="dxa"/>
            <w:tcBorders>
              <w:top w:val="single" w:sz="2" w:space="0" w:color="auto"/>
              <w:left w:val="single" w:sz="2" w:space="0" w:color="auto"/>
              <w:bottom w:val="single" w:sz="2" w:space="0" w:color="auto"/>
              <w:right w:val="single" w:sz="2" w:space="0" w:color="auto"/>
            </w:tcBorders>
          </w:tcPr>
          <w:p w14:paraId="5709F4A2" w14:textId="77777777" w:rsidR="00616968" w:rsidRPr="000F6836" w:rsidRDefault="00616968" w:rsidP="00915624">
            <w:pPr>
              <w:pStyle w:val="NormalLeft"/>
              <w:rPr>
                <w:lang w:val="en-GB"/>
              </w:rPr>
            </w:pPr>
            <w:r w:rsidRPr="000F6836">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33FADADF" w14:textId="77777777" w:rsidR="00616968" w:rsidRPr="000F6836" w:rsidRDefault="00616968" w:rsidP="00915624">
            <w:pPr>
              <w:pStyle w:val="NormalLeft"/>
              <w:rPr>
                <w:lang w:val="en-GB"/>
              </w:rPr>
            </w:pPr>
            <w:r w:rsidRPr="000F6836">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39AB65B1" w14:textId="77777777" w:rsidR="00616968" w:rsidRPr="000F6836" w:rsidRDefault="00616968" w:rsidP="00915624">
            <w:pPr>
              <w:pStyle w:val="NormalLeft"/>
              <w:rPr>
                <w:lang w:val="en-GB"/>
              </w:rPr>
            </w:pPr>
            <w:r w:rsidRPr="000F6836">
              <w:rPr>
                <w:lang w:val="en-GB"/>
              </w:rPr>
              <w:t>This is the diversification effect within the non–life underwriting risk sub–module as a result of the aggregation of the capital requirements premium and reserve risk, catastrophe risk and lapse risk.</w:t>
            </w:r>
          </w:p>
          <w:p w14:paraId="7F69187B" w14:textId="77777777" w:rsidR="00616968" w:rsidRPr="000F6836" w:rsidRDefault="00616968" w:rsidP="00915624">
            <w:pPr>
              <w:pStyle w:val="NormalLeft"/>
              <w:rPr>
                <w:lang w:val="en-GB"/>
              </w:rPr>
            </w:pPr>
            <w:r w:rsidRPr="000F6836">
              <w:rPr>
                <w:lang w:val="en-GB"/>
              </w:rPr>
              <w:t>Diversification shall be reported as a negative value if they reduce the capital requirement.</w:t>
            </w:r>
          </w:p>
        </w:tc>
      </w:tr>
      <w:tr w:rsidR="00616968" w:rsidRPr="000F6836" w14:paraId="6A1B4A34" w14:textId="77777777" w:rsidTr="00915624">
        <w:tc>
          <w:tcPr>
            <w:tcW w:w="2414" w:type="dxa"/>
            <w:tcBorders>
              <w:top w:val="single" w:sz="2" w:space="0" w:color="auto"/>
              <w:left w:val="single" w:sz="2" w:space="0" w:color="auto"/>
              <w:bottom w:val="single" w:sz="2" w:space="0" w:color="auto"/>
              <w:right w:val="single" w:sz="2" w:space="0" w:color="auto"/>
            </w:tcBorders>
          </w:tcPr>
          <w:p w14:paraId="25CB1F6D" w14:textId="77777777" w:rsidR="00616968" w:rsidRPr="000F6836" w:rsidRDefault="00616968" w:rsidP="00915624">
            <w:pPr>
              <w:pStyle w:val="NormalLeft"/>
              <w:rPr>
                <w:lang w:val="en-GB"/>
              </w:rPr>
            </w:pPr>
            <w:r w:rsidRPr="000F6836">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C81653F" w14:textId="77777777" w:rsidR="00616968" w:rsidRPr="000F6836" w:rsidRDefault="00616968" w:rsidP="00915624">
            <w:pPr>
              <w:pStyle w:val="NormalLeft"/>
              <w:rPr>
                <w:lang w:val="en-GB"/>
              </w:rPr>
            </w:pPr>
            <w:r w:rsidRPr="000F6836">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0B161B20" w14:textId="77777777" w:rsidR="00616968" w:rsidRPr="000F6836" w:rsidRDefault="00616968" w:rsidP="00915624">
            <w:pPr>
              <w:pStyle w:val="NormalLeft"/>
              <w:rPr>
                <w:lang w:val="en-GB"/>
              </w:rPr>
            </w:pPr>
            <w:r w:rsidRPr="000F6836">
              <w:rPr>
                <w:lang w:val="en-GB"/>
              </w:rPr>
              <w:t>This is the solvency capital requirement for non–life underwriting risk sub module.</w:t>
            </w:r>
          </w:p>
        </w:tc>
      </w:tr>
    </w:tbl>
    <w:p w14:paraId="33FA93D8" w14:textId="77777777" w:rsidR="00616968" w:rsidRPr="000F6836" w:rsidRDefault="00616968" w:rsidP="00616968">
      <w:pPr>
        <w:rPr>
          <w:lang w:val="en-GB"/>
        </w:rPr>
      </w:pPr>
    </w:p>
    <w:p w14:paraId="2F068EFA" w14:textId="77777777" w:rsidR="00616968" w:rsidRPr="000F6836" w:rsidRDefault="00616968" w:rsidP="00616968">
      <w:pPr>
        <w:pStyle w:val="ManualHeading2"/>
        <w:numPr>
          <w:ilvl w:val="0"/>
          <w:numId w:val="0"/>
        </w:numPr>
        <w:ind w:left="851" w:hanging="851"/>
        <w:rPr>
          <w:lang w:val="en-GB"/>
        </w:rPr>
      </w:pPr>
      <w:r w:rsidRPr="000F6836">
        <w:rPr>
          <w:i/>
          <w:lang w:val="en-GB"/>
        </w:rPr>
        <w:lastRenderedPageBreak/>
        <w:t>S.26.06 — Solvency Capital Requirements — Operational risk</w:t>
      </w:r>
    </w:p>
    <w:p w14:paraId="29A7C791" w14:textId="77777777" w:rsidR="00616968" w:rsidRPr="000F6836" w:rsidRDefault="00616968" w:rsidP="00616968">
      <w:pPr>
        <w:rPr>
          <w:lang w:val="en-GB"/>
        </w:rPr>
      </w:pPr>
      <w:r w:rsidRPr="000F6836">
        <w:rPr>
          <w:i/>
          <w:lang w:val="en-GB"/>
        </w:rPr>
        <w:t>General comments:</w:t>
      </w:r>
    </w:p>
    <w:p w14:paraId="249FC8BD"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20E4C3F1" w14:textId="33E3284B" w:rsidR="00616968" w:rsidRPr="000F6836" w:rsidRDefault="00616968" w:rsidP="00616968">
      <w:pPr>
        <w:rPr>
          <w:lang w:val="en-GB"/>
        </w:rPr>
      </w:pPr>
      <w:r w:rsidRPr="000F6836">
        <w:rPr>
          <w:lang w:val="en-GB"/>
        </w:rPr>
        <w:t>Template SR.26.06 has to be filled in for each ring–fenced fund (RFF), each matching adjustment portfolio (MAP) and for the remaining part. However, where a</w:t>
      </w:r>
      <w:ins w:id="133" w:author="Author">
        <w:r w:rsidR="00CD6339"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033DC0C2" w14:textId="77777777" w:rsidR="00616968" w:rsidRPr="000F6836" w:rsidRDefault="00616968" w:rsidP="00616968">
      <w:pPr>
        <w:rPr>
          <w:lang w:val="en-GB"/>
        </w:rPr>
      </w:pPr>
      <w:r w:rsidRPr="000F6836">
        <w:rPr>
          <w:lang w:val="en-GB"/>
        </w:rPr>
        <w:t>Template SR.26.06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187B89" w14:textId="77777777" w:rsidR="00616968" w:rsidRPr="000F6836" w:rsidRDefault="00616968" w:rsidP="00616968">
      <w:pPr>
        <w:rPr>
          <w:lang w:val="en-GB"/>
        </w:rPr>
      </w:pPr>
      <w:r w:rsidRPr="000F6836">
        <w:rPr>
          <w:lang w:val="en-GB"/>
        </w:rPr>
        <w:t>For group reporting the following specific requirements shall be met:</w:t>
      </w:r>
    </w:p>
    <w:p w14:paraId="0D48254B" w14:textId="77777777" w:rsidR="00616968" w:rsidRPr="000F6836" w:rsidRDefault="00616968" w:rsidP="00616968">
      <w:pPr>
        <w:pStyle w:val="Point0"/>
        <w:rPr>
          <w:lang w:val="en-GB"/>
        </w:rPr>
      </w:pPr>
      <w:r w:rsidRPr="000F6836">
        <w:rPr>
          <w:lang w:val="en-GB"/>
        </w:rPr>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23CB75A8"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4F6D657A"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671"/>
        <w:gridCol w:w="2508"/>
        <w:gridCol w:w="5107"/>
      </w:tblGrid>
      <w:tr w:rsidR="00616968" w:rsidRPr="000F6836" w14:paraId="7B68CE62" w14:textId="77777777" w:rsidTr="00915624">
        <w:tc>
          <w:tcPr>
            <w:tcW w:w="1671" w:type="dxa"/>
            <w:tcBorders>
              <w:top w:val="single" w:sz="2" w:space="0" w:color="auto"/>
              <w:left w:val="single" w:sz="2" w:space="0" w:color="auto"/>
              <w:bottom w:val="single" w:sz="2" w:space="0" w:color="auto"/>
              <w:right w:val="single" w:sz="2" w:space="0" w:color="auto"/>
            </w:tcBorders>
          </w:tcPr>
          <w:p w14:paraId="32DAE30C" w14:textId="77777777" w:rsidR="00616968" w:rsidRPr="000F6836" w:rsidRDefault="00616968" w:rsidP="0091562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12450227" w14:textId="77777777" w:rsidR="00616968" w:rsidRPr="000F6836" w:rsidRDefault="00616968" w:rsidP="00915624">
            <w:pPr>
              <w:pStyle w:val="NormalCentered"/>
              <w:rPr>
                <w:lang w:val="en-GB"/>
              </w:rPr>
            </w:pPr>
            <w:r w:rsidRPr="000F6836">
              <w:rPr>
                <w:i/>
                <w:iCs/>
                <w:lang w:val="en-GB"/>
              </w:rPr>
              <w:t>ITEM</w:t>
            </w:r>
          </w:p>
        </w:tc>
        <w:tc>
          <w:tcPr>
            <w:tcW w:w="5107" w:type="dxa"/>
            <w:tcBorders>
              <w:top w:val="single" w:sz="2" w:space="0" w:color="auto"/>
              <w:left w:val="single" w:sz="2" w:space="0" w:color="auto"/>
              <w:bottom w:val="single" w:sz="2" w:space="0" w:color="auto"/>
              <w:right w:val="single" w:sz="2" w:space="0" w:color="auto"/>
            </w:tcBorders>
          </w:tcPr>
          <w:p w14:paraId="7C704DE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ECD440E" w14:textId="77777777" w:rsidTr="00915624">
        <w:tc>
          <w:tcPr>
            <w:tcW w:w="1671" w:type="dxa"/>
            <w:tcBorders>
              <w:top w:val="single" w:sz="2" w:space="0" w:color="auto"/>
              <w:left w:val="single" w:sz="2" w:space="0" w:color="auto"/>
              <w:bottom w:val="single" w:sz="2" w:space="0" w:color="auto"/>
              <w:right w:val="single" w:sz="2" w:space="0" w:color="auto"/>
            </w:tcBorders>
          </w:tcPr>
          <w:p w14:paraId="7EC28C65" w14:textId="77777777" w:rsidR="00616968" w:rsidRPr="000F6836" w:rsidRDefault="00616968" w:rsidP="00915624">
            <w:pPr>
              <w:pStyle w:val="NormalLeft"/>
              <w:rPr>
                <w:lang w:val="en-GB"/>
              </w:rPr>
            </w:pPr>
            <w:r w:rsidRPr="000F6836">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890F635" w14:textId="77777777" w:rsidR="00616968" w:rsidRPr="000F6836" w:rsidRDefault="00616968" w:rsidP="00915624">
            <w:pPr>
              <w:pStyle w:val="NormalLeft"/>
              <w:rPr>
                <w:lang w:val="en-GB"/>
              </w:rPr>
            </w:pPr>
            <w:r w:rsidRPr="000F6836">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3C41F7F1" w14:textId="77777777" w:rsidR="00616968" w:rsidRPr="000F6836" w:rsidRDefault="00616968" w:rsidP="00915624">
            <w:pPr>
              <w:pStyle w:val="NormalLeft"/>
              <w:rPr>
                <w:lang w:val="en-GB"/>
              </w:rPr>
            </w:pPr>
            <w:r w:rsidRPr="000F6836">
              <w:rPr>
                <w:lang w:val="en-GB"/>
              </w:rPr>
              <w:t>Identifies whether the reported figures have been requested under Article 112 (7), to provide an estimate of the SCR using standard formula. One of the options in the following closed list shall be used:</w:t>
            </w:r>
          </w:p>
          <w:p w14:paraId="49D1A43A" w14:textId="77777777" w:rsidR="00616968" w:rsidRPr="000F6836" w:rsidRDefault="00616968" w:rsidP="00915624">
            <w:pPr>
              <w:pStyle w:val="NormalLeft"/>
              <w:rPr>
                <w:lang w:val="en-GB"/>
              </w:rPr>
            </w:pPr>
            <w:r w:rsidRPr="000F6836">
              <w:rPr>
                <w:lang w:val="en-GB"/>
              </w:rPr>
              <w:t>1 — Article 112 (7) reporting</w:t>
            </w:r>
          </w:p>
          <w:p w14:paraId="0A963072" w14:textId="77777777" w:rsidR="00616968" w:rsidRPr="000F6836" w:rsidRDefault="00616968" w:rsidP="00915624">
            <w:pPr>
              <w:pStyle w:val="NormalLeft"/>
              <w:rPr>
                <w:lang w:val="en-GB"/>
              </w:rPr>
            </w:pPr>
            <w:r w:rsidRPr="000F6836">
              <w:rPr>
                <w:lang w:val="en-GB"/>
              </w:rPr>
              <w:t>2 — Regular reporting</w:t>
            </w:r>
          </w:p>
        </w:tc>
      </w:tr>
      <w:tr w:rsidR="00616968" w:rsidRPr="000F6836" w14:paraId="6D9EAD86" w14:textId="77777777" w:rsidTr="00915624">
        <w:tc>
          <w:tcPr>
            <w:tcW w:w="1671" w:type="dxa"/>
            <w:tcBorders>
              <w:top w:val="single" w:sz="2" w:space="0" w:color="auto"/>
              <w:left w:val="single" w:sz="2" w:space="0" w:color="auto"/>
              <w:bottom w:val="single" w:sz="2" w:space="0" w:color="auto"/>
              <w:right w:val="single" w:sz="2" w:space="0" w:color="auto"/>
            </w:tcBorders>
          </w:tcPr>
          <w:p w14:paraId="63B8A13B" w14:textId="77777777" w:rsidR="00616968" w:rsidRPr="000F6836" w:rsidRDefault="00616968" w:rsidP="00915624">
            <w:pPr>
              <w:pStyle w:val="NormalLeft"/>
              <w:rPr>
                <w:lang w:val="en-GB"/>
              </w:rPr>
            </w:pPr>
            <w:r w:rsidRPr="000F6836">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D0E2D99"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63F82643"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41E0D6D2" w14:textId="77777777" w:rsidR="00616968" w:rsidRPr="000F6836" w:rsidRDefault="00616968" w:rsidP="00915624">
            <w:pPr>
              <w:pStyle w:val="NormalLeft"/>
              <w:rPr>
                <w:lang w:val="en-GB"/>
              </w:rPr>
            </w:pPr>
            <w:r w:rsidRPr="000F6836">
              <w:rPr>
                <w:lang w:val="en-GB"/>
              </w:rPr>
              <w:t>1 — RFF/MAP</w:t>
            </w:r>
          </w:p>
          <w:p w14:paraId="699E0124" w14:textId="77777777" w:rsidR="00616968" w:rsidRPr="000F6836" w:rsidRDefault="00616968" w:rsidP="00915624">
            <w:pPr>
              <w:pStyle w:val="NormalLeft"/>
              <w:rPr>
                <w:lang w:val="en-GB"/>
              </w:rPr>
            </w:pPr>
            <w:r w:rsidRPr="000F6836">
              <w:rPr>
                <w:lang w:val="en-GB"/>
              </w:rPr>
              <w:t>2 — Remaining part</w:t>
            </w:r>
          </w:p>
        </w:tc>
      </w:tr>
      <w:tr w:rsidR="00616968" w:rsidRPr="000F6836" w14:paraId="5FDF06AB" w14:textId="77777777" w:rsidTr="00915624">
        <w:tc>
          <w:tcPr>
            <w:tcW w:w="1671" w:type="dxa"/>
            <w:tcBorders>
              <w:top w:val="single" w:sz="2" w:space="0" w:color="auto"/>
              <w:left w:val="single" w:sz="2" w:space="0" w:color="auto"/>
              <w:bottom w:val="single" w:sz="2" w:space="0" w:color="auto"/>
              <w:right w:val="single" w:sz="2" w:space="0" w:color="auto"/>
            </w:tcBorders>
          </w:tcPr>
          <w:p w14:paraId="7B73D9A6" w14:textId="77777777" w:rsidR="00616968" w:rsidRPr="000F6836" w:rsidRDefault="00616968" w:rsidP="00915624">
            <w:pPr>
              <w:pStyle w:val="NormalLeft"/>
              <w:rPr>
                <w:lang w:val="en-GB"/>
              </w:rPr>
            </w:pPr>
            <w:r w:rsidRPr="000F6836">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2671ABC5" w14:textId="77777777" w:rsidR="00616968" w:rsidRPr="000F6836" w:rsidRDefault="00616968" w:rsidP="00915624">
            <w:pPr>
              <w:pStyle w:val="NormalLeft"/>
              <w:rPr>
                <w:lang w:val="en-GB"/>
              </w:rPr>
            </w:pPr>
            <w:r w:rsidRPr="000F6836">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6E5C2407" w14:textId="4A46F595" w:rsidR="00616968" w:rsidRPr="000F6836" w:rsidRDefault="00616968" w:rsidP="00915624">
            <w:pPr>
              <w:pStyle w:val="NormalLeft"/>
              <w:rPr>
                <w:lang w:val="en-GB"/>
              </w:rPr>
            </w:pPr>
            <w:r w:rsidRPr="000F6836">
              <w:rPr>
                <w:lang w:val="en-GB"/>
              </w:rPr>
              <w:t>When item Z0020 = 1, identification number for a ring</w:t>
            </w:r>
            <w:ins w:id="134" w:author="Author">
              <w:r w:rsidR="004E3AC8" w:rsidRPr="000F6836">
                <w:rPr>
                  <w:lang w:val="en-GB"/>
                </w:rPr>
                <w:t>-</w:t>
              </w:r>
            </w:ins>
            <w:del w:id="135" w:author="Author">
              <w:r w:rsidRPr="000F6836" w:rsidDel="004E3AC8">
                <w:rPr>
                  <w:lang w:val="en-GB"/>
                </w:rPr>
                <w:delText xml:space="preserve"> </w:delText>
              </w:r>
            </w:del>
            <w:r w:rsidRPr="000F6836">
              <w:rPr>
                <w:lang w:val="en-GB"/>
              </w:rPr>
              <w:t>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0BB26F6D" w14:textId="77777777" w:rsidTr="00915624">
        <w:tc>
          <w:tcPr>
            <w:tcW w:w="1671" w:type="dxa"/>
            <w:tcBorders>
              <w:top w:val="single" w:sz="2" w:space="0" w:color="auto"/>
              <w:left w:val="single" w:sz="2" w:space="0" w:color="auto"/>
              <w:bottom w:val="single" w:sz="2" w:space="0" w:color="auto"/>
              <w:right w:val="single" w:sz="2" w:space="0" w:color="auto"/>
            </w:tcBorders>
          </w:tcPr>
          <w:p w14:paraId="0A0FBE24" w14:textId="77777777" w:rsidR="00616968" w:rsidRPr="000F6836" w:rsidRDefault="00616968" w:rsidP="00915624">
            <w:pPr>
              <w:pStyle w:val="NormalLeft"/>
              <w:rPr>
                <w:lang w:val="en-GB"/>
              </w:rPr>
            </w:pPr>
            <w:r w:rsidRPr="000F6836">
              <w:rPr>
                <w:lang w:val="en-GB"/>
              </w:rPr>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18FE33C3" w14:textId="57C93399" w:rsidR="00616968" w:rsidRPr="000F6836" w:rsidRDefault="00616968" w:rsidP="00915624">
            <w:pPr>
              <w:pStyle w:val="NormalLeft"/>
              <w:rPr>
                <w:lang w:val="en-GB"/>
              </w:rPr>
            </w:pPr>
            <w:r w:rsidRPr="000F6836">
              <w:rPr>
                <w:lang w:val="en-GB"/>
              </w:rPr>
              <w:t>Life gross technical provisions (excluding risk margin)</w:t>
            </w:r>
            <w:ins w:id="136"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6B147AA8" w14:textId="3EA1E932" w:rsidR="00616968" w:rsidRPr="000F6836" w:rsidRDefault="00616968" w:rsidP="00915624">
            <w:pPr>
              <w:pStyle w:val="NormalLeft"/>
              <w:rPr>
                <w:lang w:val="en-GB"/>
              </w:rPr>
            </w:pPr>
            <w:r w:rsidRPr="000F6836">
              <w:rPr>
                <w:lang w:val="en-GB"/>
              </w:rPr>
              <w:t>This is technical provisions for life insurance obligations, ex</w:t>
            </w:r>
            <w:r w:rsidR="00915624" w:rsidRPr="000F6836">
              <w:rPr>
                <w:lang w:val="en-GB"/>
              </w:rPr>
              <w:t>cluding unit-linked</w:t>
            </w:r>
            <w:r w:rsidRPr="000F6836">
              <w:rPr>
                <w:lang w:val="en-GB"/>
              </w:rPr>
              <w:t>. For these purposes, technical provisions shall not include the risk margin, and shall be without deduction of recoverables from reinsurance contracts and special purpose vehicles.</w:t>
            </w:r>
          </w:p>
        </w:tc>
      </w:tr>
      <w:tr w:rsidR="00616968" w:rsidRPr="000F6836" w14:paraId="2D2DCFD4" w14:textId="77777777" w:rsidTr="00915624">
        <w:tc>
          <w:tcPr>
            <w:tcW w:w="1671" w:type="dxa"/>
            <w:tcBorders>
              <w:top w:val="single" w:sz="2" w:space="0" w:color="auto"/>
              <w:left w:val="single" w:sz="2" w:space="0" w:color="auto"/>
              <w:bottom w:val="single" w:sz="2" w:space="0" w:color="auto"/>
              <w:right w:val="single" w:sz="2" w:space="0" w:color="auto"/>
            </w:tcBorders>
          </w:tcPr>
          <w:p w14:paraId="57696DC1" w14:textId="77777777" w:rsidR="00616968" w:rsidRPr="000F6836" w:rsidRDefault="00616968" w:rsidP="00915624">
            <w:pPr>
              <w:pStyle w:val="NormalLeft"/>
              <w:rPr>
                <w:lang w:val="en-GB"/>
              </w:rPr>
            </w:pPr>
            <w:r w:rsidRPr="000F6836">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02A4780F" w14:textId="77777777" w:rsidR="00616968" w:rsidRPr="000F6836" w:rsidRDefault="00616968" w:rsidP="00915624">
            <w:pPr>
              <w:pStyle w:val="NormalLeft"/>
              <w:rPr>
                <w:lang w:val="en-GB"/>
              </w:rPr>
            </w:pPr>
            <w:r w:rsidRPr="000F6836">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7A9E7CFC" w14:textId="77777777" w:rsidR="00616968" w:rsidRPr="000F6836" w:rsidRDefault="00616968" w:rsidP="00915624">
            <w:pPr>
              <w:pStyle w:val="NormalLeft"/>
              <w:rPr>
                <w:lang w:val="en-GB"/>
              </w:rPr>
            </w:pPr>
            <w:r w:rsidRPr="000F6836">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616968" w:rsidRPr="000F6836" w14:paraId="47C28045" w14:textId="77777777" w:rsidTr="00915624">
        <w:tc>
          <w:tcPr>
            <w:tcW w:w="1671" w:type="dxa"/>
            <w:tcBorders>
              <w:top w:val="single" w:sz="2" w:space="0" w:color="auto"/>
              <w:left w:val="single" w:sz="2" w:space="0" w:color="auto"/>
              <w:bottom w:val="single" w:sz="2" w:space="0" w:color="auto"/>
              <w:right w:val="single" w:sz="2" w:space="0" w:color="auto"/>
            </w:tcBorders>
          </w:tcPr>
          <w:p w14:paraId="518AC15F" w14:textId="77777777" w:rsidR="00616968" w:rsidRPr="000F6836" w:rsidRDefault="00616968" w:rsidP="00915624">
            <w:pPr>
              <w:pStyle w:val="NormalLeft"/>
              <w:rPr>
                <w:lang w:val="en-GB"/>
              </w:rPr>
            </w:pPr>
            <w:r w:rsidRPr="000F6836">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3292CAE" w14:textId="77777777" w:rsidR="00616968" w:rsidRPr="000F6836" w:rsidRDefault="00616968" w:rsidP="00915624">
            <w:pPr>
              <w:pStyle w:val="NormalLeft"/>
              <w:rPr>
                <w:lang w:val="en-GB"/>
              </w:rPr>
            </w:pPr>
            <w:r w:rsidRPr="000F6836">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6DA400E0" w14:textId="77777777" w:rsidR="00616968" w:rsidRPr="000F6836" w:rsidRDefault="00616968" w:rsidP="00915624">
            <w:pPr>
              <w:pStyle w:val="NormalLeft"/>
              <w:rPr>
                <w:lang w:val="en-GB"/>
              </w:rPr>
            </w:pPr>
            <w:r w:rsidRPr="000F6836">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616968" w:rsidRPr="000F6836" w14:paraId="601D5E49" w14:textId="77777777" w:rsidTr="00915624">
        <w:tc>
          <w:tcPr>
            <w:tcW w:w="1671" w:type="dxa"/>
            <w:tcBorders>
              <w:top w:val="single" w:sz="2" w:space="0" w:color="auto"/>
              <w:left w:val="single" w:sz="2" w:space="0" w:color="auto"/>
              <w:bottom w:val="single" w:sz="2" w:space="0" w:color="auto"/>
              <w:right w:val="single" w:sz="2" w:space="0" w:color="auto"/>
            </w:tcBorders>
          </w:tcPr>
          <w:p w14:paraId="0BBFAA51" w14:textId="77777777" w:rsidR="00616968" w:rsidRPr="000F6836" w:rsidRDefault="00616968" w:rsidP="00915624">
            <w:pPr>
              <w:pStyle w:val="NormalLeft"/>
              <w:rPr>
                <w:lang w:val="en-GB"/>
              </w:rPr>
            </w:pPr>
            <w:r w:rsidRPr="000F6836">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52F59155" w14:textId="77777777" w:rsidR="00616968" w:rsidRPr="000F6836" w:rsidRDefault="00616968" w:rsidP="00915624">
            <w:pPr>
              <w:pStyle w:val="NormalLeft"/>
              <w:rPr>
                <w:lang w:val="en-GB"/>
              </w:rPr>
            </w:pPr>
            <w:r w:rsidRPr="000F6836">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31D554A7" w14:textId="77777777" w:rsidR="00616968" w:rsidRPr="000F6836" w:rsidRDefault="00616968" w:rsidP="00915624">
            <w:pPr>
              <w:pStyle w:val="NormalLeft"/>
              <w:rPr>
                <w:lang w:val="en-GB"/>
              </w:rPr>
            </w:pPr>
            <w:r w:rsidRPr="000F6836">
              <w:rPr>
                <w:lang w:val="en-GB"/>
              </w:rPr>
              <w:t>This is the capital requirement for operational risk based on technical provisions</w:t>
            </w:r>
          </w:p>
        </w:tc>
      </w:tr>
      <w:tr w:rsidR="00616968" w:rsidRPr="000F6836" w14:paraId="46DDD734" w14:textId="77777777" w:rsidTr="00915624">
        <w:tc>
          <w:tcPr>
            <w:tcW w:w="1671" w:type="dxa"/>
            <w:tcBorders>
              <w:top w:val="single" w:sz="2" w:space="0" w:color="auto"/>
              <w:left w:val="single" w:sz="2" w:space="0" w:color="auto"/>
              <w:bottom w:val="single" w:sz="2" w:space="0" w:color="auto"/>
              <w:right w:val="single" w:sz="2" w:space="0" w:color="auto"/>
            </w:tcBorders>
          </w:tcPr>
          <w:p w14:paraId="61B70BA1" w14:textId="77777777" w:rsidR="00616968" w:rsidRPr="000F6836" w:rsidRDefault="00616968" w:rsidP="00915624">
            <w:pPr>
              <w:pStyle w:val="NormalLeft"/>
              <w:rPr>
                <w:lang w:val="en-GB"/>
              </w:rPr>
            </w:pPr>
            <w:r w:rsidRPr="000F6836">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46461C05" w14:textId="052C135B" w:rsidR="00616968" w:rsidRPr="000F6836" w:rsidRDefault="00616968" w:rsidP="00915624">
            <w:pPr>
              <w:pStyle w:val="NormalLeft"/>
              <w:rPr>
                <w:lang w:val="en-GB"/>
              </w:rPr>
            </w:pPr>
            <w:r w:rsidRPr="000F6836">
              <w:rPr>
                <w:lang w:val="en-GB"/>
              </w:rPr>
              <w:t>Earned life gross premiums (previous 12 months)</w:t>
            </w:r>
            <w:ins w:id="137"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0AADC150" w14:textId="2B5CA9D3" w:rsidR="00616968" w:rsidRPr="000F6836" w:rsidRDefault="00616968" w:rsidP="00915624">
            <w:pPr>
              <w:pStyle w:val="NormalLeft"/>
              <w:rPr>
                <w:lang w:val="en-GB"/>
              </w:rPr>
            </w:pPr>
            <w:r w:rsidRPr="000F6836">
              <w:rPr>
                <w:lang w:val="en-GB"/>
              </w:rPr>
              <w:t>Premium earned during the previous 12 months for life insurance obligations, excluding unit-linked without deducting premium ceded to reinsurance</w:t>
            </w:r>
          </w:p>
        </w:tc>
      </w:tr>
      <w:tr w:rsidR="00616968" w:rsidRPr="000F6836" w14:paraId="766828F6" w14:textId="77777777" w:rsidTr="00915624">
        <w:tc>
          <w:tcPr>
            <w:tcW w:w="1671" w:type="dxa"/>
            <w:tcBorders>
              <w:top w:val="single" w:sz="2" w:space="0" w:color="auto"/>
              <w:left w:val="single" w:sz="2" w:space="0" w:color="auto"/>
              <w:bottom w:val="single" w:sz="2" w:space="0" w:color="auto"/>
              <w:right w:val="single" w:sz="2" w:space="0" w:color="auto"/>
            </w:tcBorders>
          </w:tcPr>
          <w:p w14:paraId="4795C81F" w14:textId="77777777" w:rsidR="00616968" w:rsidRPr="000F6836" w:rsidRDefault="00616968" w:rsidP="00915624">
            <w:pPr>
              <w:pStyle w:val="NormalLeft"/>
              <w:rPr>
                <w:lang w:val="en-GB"/>
              </w:rPr>
            </w:pPr>
            <w:r w:rsidRPr="000F6836">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82B2C1F" w14:textId="77777777" w:rsidR="00616968" w:rsidRPr="000F6836" w:rsidRDefault="00616968" w:rsidP="00915624">
            <w:pPr>
              <w:pStyle w:val="NormalLeft"/>
              <w:rPr>
                <w:lang w:val="en-GB"/>
              </w:rPr>
            </w:pPr>
            <w:r w:rsidRPr="000F6836">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0B487975" w14:textId="77777777" w:rsidR="00616968" w:rsidRPr="000F6836" w:rsidRDefault="00616968" w:rsidP="00915624">
            <w:pPr>
              <w:pStyle w:val="NormalLeft"/>
              <w:rPr>
                <w:lang w:val="en-GB"/>
              </w:rPr>
            </w:pPr>
            <w:r w:rsidRPr="000F6836">
              <w:rPr>
                <w:lang w:val="en-GB"/>
              </w:rPr>
              <w:t>Premium earned during the previous 12 months for life insurance obligations where the investment risk is borne by the policyholders without deducting premium ceded to reinsurance</w:t>
            </w:r>
          </w:p>
        </w:tc>
      </w:tr>
      <w:tr w:rsidR="00616968" w:rsidRPr="000F6836" w14:paraId="0505AE07" w14:textId="77777777" w:rsidTr="00915624">
        <w:tc>
          <w:tcPr>
            <w:tcW w:w="1671" w:type="dxa"/>
            <w:tcBorders>
              <w:top w:val="single" w:sz="2" w:space="0" w:color="auto"/>
              <w:left w:val="single" w:sz="2" w:space="0" w:color="auto"/>
              <w:bottom w:val="single" w:sz="2" w:space="0" w:color="auto"/>
              <w:right w:val="single" w:sz="2" w:space="0" w:color="auto"/>
            </w:tcBorders>
          </w:tcPr>
          <w:p w14:paraId="14F84CB2" w14:textId="77777777" w:rsidR="00616968" w:rsidRPr="000F6836" w:rsidRDefault="00616968" w:rsidP="00915624">
            <w:pPr>
              <w:pStyle w:val="NormalLeft"/>
              <w:rPr>
                <w:lang w:val="en-GB"/>
              </w:rPr>
            </w:pPr>
            <w:r w:rsidRPr="000F6836">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14A30EBA" w14:textId="77777777" w:rsidR="00616968" w:rsidRPr="000F6836" w:rsidRDefault="00616968" w:rsidP="00915624">
            <w:pPr>
              <w:pStyle w:val="NormalLeft"/>
              <w:rPr>
                <w:lang w:val="en-GB"/>
              </w:rPr>
            </w:pPr>
            <w:r w:rsidRPr="000F6836">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4E78A2AD" w14:textId="77777777" w:rsidR="00616968" w:rsidRPr="000F6836" w:rsidRDefault="00616968" w:rsidP="00915624">
            <w:pPr>
              <w:pStyle w:val="NormalLeft"/>
              <w:rPr>
                <w:lang w:val="en-GB"/>
              </w:rPr>
            </w:pPr>
            <w:r w:rsidRPr="000F6836">
              <w:rPr>
                <w:lang w:val="en-GB"/>
              </w:rPr>
              <w:t>Premium earned during the previous 12 months for non–life insurance obligations, without deducting premiums ceded to reinsurance</w:t>
            </w:r>
          </w:p>
        </w:tc>
      </w:tr>
      <w:tr w:rsidR="00616968" w:rsidRPr="000F6836" w14:paraId="07690E38" w14:textId="77777777" w:rsidTr="00915624">
        <w:tc>
          <w:tcPr>
            <w:tcW w:w="1671" w:type="dxa"/>
            <w:tcBorders>
              <w:top w:val="single" w:sz="2" w:space="0" w:color="auto"/>
              <w:left w:val="single" w:sz="2" w:space="0" w:color="auto"/>
              <w:bottom w:val="single" w:sz="2" w:space="0" w:color="auto"/>
              <w:right w:val="single" w:sz="2" w:space="0" w:color="auto"/>
            </w:tcBorders>
          </w:tcPr>
          <w:p w14:paraId="45F1FA97" w14:textId="77777777" w:rsidR="00616968" w:rsidRPr="000F6836" w:rsidRDefault="00616968" w:rsidP="00915624">
            <w:pPr>
              <w:pStyle w:val="NormalLeft"/>
              <w:rPr>
                <w:lang w:val="en-GB"/>
              </w:rPr>
            </w:pPr>
            <w:r w:rsidRPr="000F6836">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6F274799" w14:textId="616CC6D3" w:rsidR="00616968" w:rsidRPr="000F6836" w:rsidRDefault="00616968" w:rsidP="00915624">
            <w:pPr>
              <w:pStyle w:val="NormalLeft"/>
              <w:rPr>
                <w:lang w:val="en-GB"/>
              </w:rPr>
            </w:pPr>
            <w:r w:rsidRPr="000F6836">
              <w:rPr>
                <w:lang w:val="en-GB"/>
              </w:rPr>
              <w:t>Earned life gross premiums (12 months prior to the previous 12 months)</w:t>
            </w:r>
            <w:ins w:id="138" w:author="Author">
              <w:r w:rsidR="00891E7E" w:rsidRPr="00891E7E">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50F2A321" w14:textId="43D94D33" w:rsidR="00616968" w:rsidRPr="000F6836" w:rsidRDefault="00616968" w:rsidP="00915624">
            <w:pPr>
              <w:pStyle w:val="NormalLeft"/>
              <w:rPr>
                <w:lang w:val="en-GB"/>
              </w:rPr>
            </w:pPr>
            <w:r w:rsidRPr="000F6836">
              <w:rPr>
                <w:lang w:val="en-GB"/>
              </w:rPr>
              <w:t>Premium earned during the 12 months prior to the previous 12 months for life insurance obligations, excluding unit-linked without deducting premium ceded to reinsurance</w:t>
            </w:r>
          </w:p>
        </w:tc>
      </w:tr>
      <w:tr w:rsidR="00616968" w:rsidRPr="000F6836" w14:paraId="0132C9DE" w14:textId="77777777" w:rsidTr="00915624">
        <w:tc>
          <w:tcPr>
            <w:tcW w:w="1671" w:type="dxa"/>
            <w:tcBorders>
              <w:top w:val="single" w:sz="2" w:space="0" w:color="auto"/>
              <w:left w:val="single" w:sz="2" w:space="0" w:color="auto"/>
              <w:bottom w:val="single" w:sz="2" w:space="0" w:color="auto"/>
              <w:right w:val="single" w:sz="2" w:space="0" w:color="auto"/>
            </w:tcBorders>
          </w:tcPr>
          <w:p w14:paraId="64533D07" w14:textId="77777777" w:rsidR="00616968" w:rsidRPr="000F6836" w:rsidRDefault="00616968" w:rsidP="00915624">
            <w:pPr>
              <w:pStyle w:val="NormalLeft"/>
              <w:rPr>
                <w:lang w:val="en-GB"/>
              </w:rPr>
            </w:pPr>
            <w:r w:rsidRPr="000F6836">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685928B5" w14:textId="77777777" w:rsidR="00616968" w:rsidRPr="000F6836" w:rsidRDefault="00616968" w:rsidP="00915624">
            <w:pPr>
              <w:pStyle w:val="NormalLeft"/>
              <w:rPr>
                <w:lang w:val="en-GB"/>
              </w:rPr>
            </w:pPr>
            <w:r w:rsidRPr="000F6836">
              <w:rPr>
                <w:lang w:val="en-GB"/>
              </w:rPr>
              <w:t xml:space="preserve">Earned life gross premiums unit–linked </w:t>
            </w:r>
            <w:r w:rsidRPr="000F6836">
              <w:rPr>
                <w:lang w:val="en-GB"/>
              </w:rPr>
              <w:lastRenderedPageBreak/>
              <w:t>(12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3F7B8890" w14:textId="77777777" w:rsidR="00616968" w:rsidRPr="000F6836" w:rsidRDefault="00616968" w:rsidP="00915624">
            <w:pPr>
              <w:pStyle w:val="NormalLeft"/>
              <w:rPr>
                <w:lang w:val="en-GB"/>
              </w:rPr>
            </w:pPr>
            <w:r w:rsidRPr="000F6836">
              <w:rPr>
                <w:lang w:val="en-GB"/>
              </w:rPr>
              <w:lastRenderedPageBreak/>
              <w:t xml:space="preserve">Premium earned during the 12 months prior to the previous 12 months for life insurance obligations where the investment risk is borne by the policy </w:t>
            </w:r>
            <w:r w:rsidRPr="000F6836">
              <w:rPr>
                <w:lang w:val="en-GB"/>
              </w:rPr>
              <w:lastRenderedPageBreak/>
              <w:t>holders without deducting premium ceded to reinsurance.</w:t>
            </w:r>
          </w:p>
        </w:tc>
      </w:tr>
      <w:tr w:rsidR="00616968" w:rsidRPr="000F6836" w14:paraId="520E192C" w14:textId="77777777" w:rsidTr="00915624">
        <w:tc>
          <w:tcPr>
            <w:tcW w:w="1671" w:type="dxa"/>
            <w:tcBorders>
              <w:top w:val="single" w:sz="2" w:space="0" w:color="auto"/>
              <w:left w:val="single" w:sz="2" w:space="0" w:color="auto"/>
              <w:bottom w:val="single" w:sz="2" w:space="0" w:color="auto"/>
              <w:right w:val="single" w:sz="2" w:space="0" w:color="auto"/>
            </w:tcBorders>
          </w:tcPr>
          <w:p w14:paraId="1476FD0D" w14:textId="77777777" w:rsidR="00616968" w:rsidRPr="000F6836" w:rsidRDefault="00616968" w:rsidP="00915624">
            <w:pPr>
              <w:pStyle w:val="NormalLeft"/>
              <w:rPr>
                <w:lang w:val="en-GB"/>
              </w:rPr>
            </w:pPr>
            <w:r w:rsidRPr="000F6836">
              <w:rPr>
                <w:lang w:val="en-GB"/>
              </w:rPr>
              <w:lastRenderedPageBreak/>
              <w:t>R0250/C0020</w:t>
            </w:r>
          </w:p>
        </w:tc>
        <w:tc>
          <w:tcPr>
            <w:tcW w:w="2508" w:type="dxa"/>
            <w:tcBorders>
              <w:top w:val="single" w:sz="2" w:space="0" w:color="auto"/>
              <w:left w:val="single" w:sz="2" w:space="0" w:color="auto"/>
              <w:bottom w:val="single" w:sz="2" w:space="0" w:color="auto"/>
              <w:right w:val="single" w:sz="2" w:space="0" w:color="auto"/>
            </w:tcBorders>
          </w:tcPr>
          <w:p w14:paraId="33D6A66E" w14:textId="77777777" w:rsidR="00616968" w:rsidRPr="000F6836" w:rsidRDefault="00616968" w:rsidP="00915624">
            <w:pPr>
              <w:pStyle w:val="NormalLeft"/>
              <w:rPr>
                <w:lang w:val="en-GB"/>
              </w:rPr>
            </w:pPr>
            <w:r w:rsidRPr="000F6836">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4CBB8C9C" w14:textId="77777777" w:rsidR="00616968" w:rsidRPr="000F6836" w:rsidRDefault="00616968" w:rsidP="00915624">
            <w:pPr>
              <w:pStyle w:val="NormalLeft"/>
              <w:rPr>
                <w:lang w:val="en-GB"/>
              </w:rPr>
            </w:pPr>
            <w:r w:rsidRPr="000F6836">
              <w:rPr>
                <w:lang w:val="en-GB"/>
              </w:rPr>
              <w:t>Premium earned during the 12 months prior to the previous 12 months for non–life insurance obligations, without deducting premiums ceded to reinsurance</w:t>
            </w:r>
          </w:p>
        </w:tc>
      </w:tr>
      <w:tr w:rsidR="00616968" w:rsidRPr="000F6836" w14:paraId="4FB7815A" w14:textId="77777777" w:rsidTr="00915624">
        <w:tc>
          <w:tcPr>
            <w:tcW w:w="1671" w:type="dxa"/>
            <w:tcBorders>
              <w:top w:val="single" w:sz="2" w:space="0" w:color="auto"/>
              <w:left w:val="single" w:sz="2" w:space="0" w:color="auto"/>
              <w:bottom w:val="single" w:sz="2" w:space="0" w:color="auto"/>
              <w:right w:val="single" w:sz="2" w:space="0" w:color="auto"/>
            </w:tcBorders>
          </w:tcPr>
          <w:p w14:paraId="01E87CB6" w14:textId="77777777" w:rsidR="00616968" w:rsidRPr="000F6836" w:rsidRDefault="00616968" w:rsidP="00915624">
            <w:pPr>
              <w:pStyle w:val="NormalLeft"/>
              <w:rPr>
                <w:lang w:val="en-GB"/>
              </w:rPr>
            </w:pPr>
            <w:r w:rsidRPr="000F6836">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4F050FC8" w14:textId="77777777" w:rsidR="00616968" w:rsidRPr="000F6836" w:rsidRDefault="00616968" w:rsidP="00915624">
            <w:pPr>
              <w:pStyle w:val="NormalLeft"/>
              <w:rPr>
                <w:lang w:val="en-GB"/>
              </w:rPr>
            </w:pPr>
            <w:r w:rsidRPr="000F6836">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103B584F" w14:textId="77777777" w:rsidR="00616968" w:rsidRPr="000F6836" w:rsidRDefault="00616968" w:rsidP="00915624">
            <w:pPr>
              <w:pStyle w:val="NormalLeft"/>
              <w:rPr>
                <w:lang w:val="en-GB"/>
              </w:rPr>
            </w:pPr>
            <w:r w:rsidRPr="000F6836">
              <w:rPr>
                <w:lang w:val="en-GB"/>
              </w:rPr>
              <w:t>This is the capital requirement for operational risks based on earned premiums.</w:t>
            </w:r>
          </w:p>
        </w:tc>
      </w:tr>
      <w:tr w:rsidR="00616968" w:rsidRPr="000F6836" w14:paraId="55BC6F60" w14:textId="77777777" w:rsidTr="00915624">
        <w:tc>
          <w:tcPr>
            <w:tcW w:w="1671" w:type="dxa"/>
            <w:tcBorders>
              <w:top w:val="single" w:sz="2" w:space="0" w:color="auto"/>
              <w:left w:val="single" w:sz="2" w:space="0" w:color="auto"/>
              <w:bottom w:val="single" w:sz="2" w:space="0" w:color="auto"/>
              <w:right w:val="single" w:sz="2" w:space="0" w:color="auto"/>
            </w:tcBorders>
          </w:tcPr>
          <w:p w14:paraId="4DEA2B71" w14:textId="77777777" w:rsidR="00616968" w:rsidRPr="000F6836" w:rsidRDefault="00616968" w:rsidP="00915624">
            <w:pPr>
              <w:pStyle w:val="NormalLeft"/>
              <w:rPr>
                <w:lang w:val="en-GB"/>
              </w:rPr>
            </w:pPr>
            <w:r w:rsidRPr="000F6836">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2B916E69" w14:textId="77777777" w:rsidR="00616968" w:rsidRPr="000F6836" w:rsidRDefault="00616968" w:rsidP="00915624">
            <w:pPr>
              <w:pStyle w:val="NormalLeft"/>
              <w:rPr>
                <w:lang w:val="en-GB"/>
              </w:rPr>
            </w:pPr>
            <w:r w:rsidRPr="000F6836">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5457C41" w14:textId="77777777" w:rsidR="00616968" w:rsidRPr="000F6836" w:rsidRDefault="00616968" w:rsidP="00915624">
            <w:pPr>
              <w:pStyle w:val="NormalLeft"/>
              <w:rPr>
                <w:lang w:val="en-GB"/>
              </w:rPr>
            </w:pPr>
            <w:r w:rsidRPr="000F6836">
              <w:rPr>
                <w:lang w:val="en-GB"/>
              </w:rPr>
              <w:t>This is the capital requirement for operational risk before capping adjustment</w:t>
            </w:r>
          </w:p>
        </w:tc>
      </w:tr>
      <w:tr w:rsidR="00616968" w:rsidRPr="000F6836" w14:paraId="0EF0BAF4" w14:textId="77777777" w:rsidTr="00915624">
        <w:tc>
          <w:tcPr>
            <w:tcW w:w="1671" w:type="dxa"/>
            <w:tcBorders>
              <w:top w:val="single" w:sz="2" w:space="0" w:color="auto"/>
              <w:left w:val="single" w:sz="2" w:space="0" w:color="auto"/>
              <w:bottom w:val="single" w:sz="2" w:space="0" w:color="auto"/>
              <w:right w:val="single" w:sz="2" w:space="0" w:color="auto"/>
            </w:tcBorders>
          </w:tcPr>
          <w:p w14:paraId="3909A4B2" w14:textId="77777777" w:rsidR="00616968" w:rsidRPr="000F6836" w:rsidRDefault="00616968" w:rsidP="00915624">
            <w:pPr>
              <w:pStyle w:val="NormalLeft"/>
              <w:rPr>
                <w:lang w:val="en-GB"/>
              </w:rPr>
            </w:pPr>
            <w:r w:rsidRPr="000F6836">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42000CF1" w14:textId="77777777" w:rsidR="00616968" w:rsidRPr="000F6836" w:rsidRDefault="00616968" w:rsidP="00915624">
            <w:pPr>
              <w:pStyle w:val="NormalLeft"/>
              <w:rPr>
                <w:lang w:val="en-GB"/>
              </w:rPr>
            </w:pPr>
            <w:r w:rsidRPr="000F6836">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16FD4FF2" w14:textId="77777777" w:rsidR="00616968" w:rsidRPr="000F6836" w:rsidRDefault="00616968" w:rsidP="00915624">
            <w:pPr>
              <w:pStyle w:val="NormalLeft"/>
              <w:rPr>
                <w:lang w:val="en-GB"/>
              </w:rPr>
            </w:pPr>
            <w:r w:rsidRPr="000F6836">
              <w:rPr>
                <w:lang w:val="en-GB"/>
              </w:rPr>
              <w:t>This is the result of the cap percentage applied to the Basic SCR.</w:t>
            </w:r>
          </w:p>
        </w:tc>
      </w:tr>
      <w:tr w:rsidR="00616968" w:rsidRPr="000F6836" w14:paraId="3EB792E3" w14:textId="77777777" w:rsidTr="00915624">
        <w:tc>
          <w:tcPr>
            <w:tcW w:w="1671" w:type="dxa"/>
            <w:tcBorders>
              <w:top w:val="single" w:sz="2" w:space="0" w:color="auto"/>
              <w:left w:val="single" w:sz="2" w:space="0" w:color="auto"/>
              <w:bottom w:val="single" w:sz="2" w:space="0" w:color="auto"/>
              <w:right w:val="single" w:sz="2" w:space="0" w:color="auto"/>
            </w:tcBorders>
          </w:tcPr>
          <w:p w14:paraId="4440D36B" w14:textId="77777777" w:rsidR="00616968" w:rsidRPr="000F6836" w:rsidRDefault="00616968" w:rsidP="00915624">
            <w:pPr>
              <w:pStyle w:val="NormalLeft"/>
              <w:rPr>
                <w:lang w:val="en-GB"/>
              </w:rPr>
            </w:pPr>
            <w:r w:rsidRPr="000F6836">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05FB933B" w14:textId="77777777" w:rsidR="00616968" w:rsidRPr="000F6836" w:rsidRDefault="00616968" w:rsidP="00915624">
            <w:pPr>
              <w:pStyle w:val="NormalLeft"/>
              <w:rPr>
                <w:lang w:val="en-GB"/>
              </w:rPr>
            </w:pPr>
            <w:r w:rsidRPr="000F6836">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1F4BEC5E" w14:textId="77777777" w:rsidR="00616968" w:rsidRPr="000F6836" w:rsidRDefault="00616968" w:rsidP="00915624">
            <w:pPr>
              <w:pStyle w:val="NormalLeft"/>
              <w:rPr>
                <w:lang w:val="en-GB"/>
              </w:rPr>
            </w:pPr>
            <w:r w:rsidRPr="000F6836">
              <w:rPr>
                <w:lang w:val="en-GB"/>
              </w:rPr>
              <w:t>This is the capital requirement for operational risk after capping adjustment.</w:t>
            </w:r>
          </w:p>
        </w:tc>
      </w:tr>
      <w:tr w:rsidR="00616968" w:rsidRPr="000F6836" w14:paraId="4420AEA3" w14:textId="77777777" w:rsidTr="00915624">
        <w:tc>
          <w:tcPr>
            <w:tcW w:w="1671" w:type="dxa"/>
            <w:tcBorders>
              <w:top w:val="single" w:sz="2" w:space="0" w:color="auto"/>
              <w:left w:val="single" w:sz="2" w:space="0" w:color="auto"/>
              <w:bottom w:val="single" w:sz="2" w:space="0" w:color="auto"/>
              <w:right w:val="single" w:sz="2" w:space="0" w:color="auto"/>
            </w:tcBorders>
          </w:tcPr>
          <w:p w14:paraId="238AE5E9" w14:textId="77777777" w:rsidR="00616968" w:rsidRPr="000F6836" w:rsidRDefault="00616968" w:rsidP="00915624">
            <w:pPr>
              <w:pStyle w:val="NormalLeft"/>
              <w:rPr>
                <w:lang w:val="en-GB"/>
              </w:rPr>
            </w:pPr>
            <w:r w:rsidRPr="000F6836">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22A2CE26" w14:textId="77777777" w:rsidR="00616968" w:rsidRPr="000F6836" w:rsidRDefault="00616968" w:rsidP="00915624">
            <w:pPr>
              <w:pStyle w:val="NormalLeft"/>
              <w:rPr>
                <w:lang w:val="en-GB"/>
              </w:rPr>
            </w:pPr>
            <w:r w:rsidRPr="000F6836">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5ACB4B9D" w14:textId="77777777" w:rsidR="00616968" w:rsidRPr="000F6836" w:rsidRDefault="00616968" w:rsidP="00915624">
            <w:pPr>
              <w:pStyle w:val="NormalLeft"/>
              <w:rPr>
                <w:lang w:val="en-GB"/>
              </w:rPr>
            </w:pPr>
            <w:r w:rsidRPr="000F6836">
              <w:rPr>
                <w:lang w:val="en-GB"/>
              </w:rPr>
              <w:t>This is the amount of expenses incurred in the previous 12 months in respect of life insurance where the investment risk is borne by the policyholders.</w:t>
            </w:r>
          </w:p>
        </w:tc>
      </w:tr>
      <w:tr w:rsidR="00616968" w:rsidRPr="000F6836" w14:paraId="650FB057" w14:textId="77777777" w:rsidTr="00915624">
        <w:tc>
          <w:tcPr>
            <w:tcW w:w="1671" w:type="dxa"/>
            <w:tcBorders>
              <w:top w:val="single" w:sz="2" w:space="0" w:color="auto"/>
              <w:left w:val="single" w:sz="2" w:space="0" w:color="auto"/>
              <w:bottom w:val="single" w:sz="2" w:space="0" w:color="auto"/>
              <w:right w:val="single" w:sz="2" w:space="0" w:color="auto"/>
            </w:tcBorders>
          </w:tcPr>
          <w:p w14:paraId="34D86C92" w14:textId="77777777" w:rsidR="00616968" w:rsidRPr="000F6836" w:rsidRDefault="00616968" w:rsidP="00915624">
            <w:pPr>
              <w:pStyle w:val="NormalLeft"/>
              <w:rPr>
                <w:lang w:val="en-GB"/>
              </w:rPr>
            </w:pPr>
            <w:r w:rsidRPr="000F6836">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6DC9F035" w14:textId="77777777" w:rsidR="00616968" w:rsidRPr="000F6836" w:rsidRDefault="00616968" w:rsidP="00915624">
            <w:pPr>
              <w:pStyle w:val="NormalLeft"/>
              <w:rPr>
                <w:lang w:val="en-GB"/>
              </w:rPr>
            </w:pPr>
            <w:r w:rsidRPr="000F6836">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771112EB" w14:textId="77777777" w:rsidR="00616968" w:rsidRPr="000F6836" w:rsidRDefault="00616968" w:rsidP="00915624">
            <w:pPr>
              <w:pStyle w:val="NormalLeft"/>
              <w:rPr>
                <w:lang w:val="en-GB"/>
              </w:rPr>
            </w:pPr>
            <w:r w:rsidRPr="000F6836">
              <w:rPr>
                <w:lang w:val="en-GB"/>
              </w:rPr>
              <w:t>This is the capital charge for operational risk.</w:t>
            </w:r>
          </w:p>
        </w:tc>
      </w:tr>
    </w:tbl>
    <w:p w14:paraId="25ECD3E5" w14:textId="77777777" w:rsidR="00616968" w:rsidRPr="000F6836" w:rsidRDefault="00616968" w:rsidP="00616968">
      <w:pPr>
        <w:rPr>
          <w:lang w:val="en-GB"/>
        </w:rPr>
      </w:pPr>
    </w:p>
    <w:p w14:paraId="0989CD50" w14:textId="77777777" w:rsidR="00616968" w:rsidRPr="000F6836" w:rsidRDefault="00616968" w:rsidP="00616968">
      <w:pPr>
        <w:pStyle w:val="ManualHeading2"/>
        <w:numPr>
          <w:ilvl w:val="0"/>
          <w:numId w:val="0"/>
        </w:numPr>
        <w:ind w:left="851" w:hanging="851"/>
        <w:rPr>
          <w:lang w:val="en-GB"/>
        </w:rPr>
      </w:pPr>
      <w:r w:rsidRPr="000F6836">
        <w:rPr>
          <w:i/>
          <w:lang w:val="en-GB"/>
        </w:rPr>
        <w:t>S.26.07 — Solvency Capital Requirement — Simplifications</w:t>
      </w:r>
    </w:p>
    <w:p w14:paraId="069636BB" w14:textId="77777777" w:rsidR="00616968" w:rsidRPr="000F6836" w:rsidRDefault="00616968" w:rsidP="00616968">
      <w:pPr>
        <w:rPr>
          <w:lang w:val="en-GB"/>
        </w:rPr>
      </w:pPr>
      <w:r w:rsidRPr="000F6836">
        <w:rPr>
          <w:i/>
          <w:lang w:val="en-GB"/>
        </w:rPr>
        <w:t>General comments:</w:t>
      </w:r>
    </w:p>
    <w:p w14:paraId="4BBE4E0B"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5EC4D8FB" w14:textId="3B690605" w:rsidR="00616968" w:rsidRPr="000F6836" w:rsidRDefault="00616968" w:rsidP="00616968">
      <w:pPr>
        <w:rPr>
          <w:lang w:val="en-GB"/>
        </w:rPr>
      </w:pPr>
      <w:r w:rsidRPr="000F6836">
        <w:rPr>
          <w:lang w:val="en-GB"/>
        </w:rPr>
        <w:t>Template SR.26.07 has to be filled in for each ring–fenced fund (RFF), each matching adjustment portfolio (MAP) and for the remaining part. However, where a</w:t>
      </w:r>
      <w:ins w:id="139"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40C4FEFC" w14:textId="77777777" w:rsidR="00616968" w:rsidRPr="000F6836" w:rsidRDefault="00616968" w:rsidP="00616968">
      <w:pPr>
        <w:rPr>
          <w:lang w:val="en-GB"/>
        </w:rPr>
      </w:pPr>
      <w:r w:rsidRPr="000F6836">
        <w:rPr>
          <w:lang w:val="en-GB"/>
        </w:rPr>
        <w:t>Template SR.26.07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6076CF4E" w14:textId="77777777" w:rsidR="00616968" w:rsidRPr="000F6836" w:rsidRDefault="00616968" w:rsidP="00616968">
      <w:pPr>
        <w:rPr>
          <w:lang w:val="en-GB"/>
        </w:rPr>
      </w:pPr>
      <w:r w:rsidRPr="000F6836">
        <w:rPr>
          <w:lang w:val="en-GB"/>
        </w:rPr>
        <w:t>For group reporting the following specific requirements shall be met:</w:t>
      </w:r>
    </w:p>
    <w:p w14:paraId="48FBC14C" w14:textId="77777777" w:rsidR="00616968" w:rsidRPr="000F6836" w:rsidRDefault="00616968" w:rsidP="00616968">
      <w:pPr>
        <w:pStyle w:val="Point0"/>
        <w:rPr>
          <w:lang w:val="en-GB"/>
        </w:rPr>
      </w:pPr>
      <w:r w:rsidRPr="000F6836">
        <w:rPr>
          <w:lang w:val="en-GB"/>
        </w:rPr>
        <w:lastRenderedPageBreak/>
        <w:tab/>
        <w:t>a)</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7D3351E7" w14:textId="77777777" w:rsidR="00616968" w:rsidRPr="000F6836" w:rsidRDefault="00616968" w:rsidP="00616968">
      <w:pPr>
        <w:pStyle w:val="Point0"/>
        <w:rPr>
          <w:lang w:val="en-GB"/>
        </w:rPr>
      </w:pPr>
      <w:r w:rsidRPr="000F6836">
        <w:rPr>
          <w:lang w:val="en-GB"/>
        </w:rPr>
        <w:tab/>
        <w:t>b)</w:t>
      </w:r>
      <w:r w:rsidRPr="000F6836">
        <w:rPr>
          <w:lang w:val="en-GB"/>
        </w:rPr>
        <w:tab/>
        <w:t>When combination method is being used, this information is to be submitted only for the part of the group calculated with method 1 as defined in Article 230 of Directive 2009/138/EC, and;</w:t>
      </w:r>
    </w:p>
    <w:p w14:paraId="34DA0E31" w14:textId="77777777" w:rsidR="00616968" w:rsidRPr="000F6836" w:rsidRDefault="00616968" w:rsidP="00616968">
      <w:pPr>
        <w:pStyle w:val="Point0"/>
        <w:rPr>
          <w:lang w:val="en-GB"/>
        </w:rPr>
      </w:pPr>
      <w:r w:rsidRPr="000F6836">
        <w:rPr>
          <w:lang w:val="en-GB"/>
        </w:rPr>
        <w:tab/>
        <w:t>c)</w:t>
      </w:r>
      <w:r w:rsidRPr="000F6836">
        <w:rPr>
          <w:lang w:val="en-GB"/>
        </w:rPr>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786"/>
        <w:gridCol w:w="4086"/>
      </w:tblGrid>
      <w:tr w:rsidR="00616968" w:rsidRPr="000F6836" w14:paraId="6BF35A22" w14:textId="77777777" w:rsidTr="00915624">
        <w:tc>
          <w:tcPr>
            <w:tcW w:w="2414" w:type="dxa"/>
            <w:tcBorders>
              <w:top w:val="single" w:sz="2" w:space="0" w:color="auto"/>
              <w:left w:val="single" w:sz="2" w:space="0" w:color="auto"/>
              <w:bottom w:val="single" w:sz="2" w:space="0" w:color="auto"/>
              <w:right w:val="single" w:sz="2" w:space="0" w:color="auto"/>
            </w:tcBorders>
          </w:tcPr>
          <w:p w14:paraId="2C5F50A2" w14:textId="77777777" w:rsidR="00616968" w:rsidRPr="000F6836" w:rsidRDefault="00616968" w:rsidP="00915624">
            <w:pPr>
              <w:adjustRightInd w:val="0"/>
              <w:spacing w:before="0" w:after="0"/>
              <w:jc w:val="left"/>
              <w:rPr>
                <w:lang w:val="en-GB"/>
              </w:rPr>
            </w:pPr>
          </w:p>
        </w:tc>
        <w:tc>
          <w:tcPr>
            <w:tcW w:w="2786" w:type="dxa"/>
            <w:tcBorders>
              <w:top w:val="single" w:sz="2" w:space="0" w:color="auto"/>
              <w:left w:val="single" w:sz="2" w:space="0" w:color="auto"/>
              <w:bottom w:val="single" w:sz="2" w:space="0" w:color="auto"/>
              <w:right w:val="single" w:sz="2" w:space="0" w:color="auto"/>
            </w:tcBorders>
          </w:tcPr>
          <w:p w14:paraId="5FA520BB" w14:textId="77777777" w:rsidR="00616968" w:rsidRPr="000F6836" w:rsidRDefault="00616968" w:rsidP="00915624">
            <w:pPr>
              <w:pStyle w:val="NormalCentered"/>
              <w:rPr>
                <w:lang w:val="en-GB"/>
              </w:rPr>
            </w:pPr>
            <w:r w:rsidRPr="000F6836">
              <w:rPr>
                <w:i/>
                <w:iCs/>
                <w:lang w:val="en-GB"/>
              </w:rPr>
              <w:t>ITEM</w:t>
            </w:r>
          </w:p>
        </w:tc>
        <w:tc>
          <w:tcPr>
            <w:tcW w:w="4086" w:type="dxa"/>
            <w:tcBorders>
              <w:top w:val="single" w:sz="2" w:space="0" w:color="auto"/>
              <w:left w:val="single" w:sz="2" w:space="0" w:color="auto"/>
              <w:bottom w:val="single" w:sz="2" w:space="0" w:color="auto"/>
              <w:right w:val="single" w:sz="2" w:space="0" w:color="auto"/>
            </w:tcBorders>
          </w:tcPr>
          <w:p w14:paraId="5CE58385" w14:textId="77777777" w:rsidR="00616968" w:rsidRPr="000F6836" w:rsidRDefault="00616968" w:rsidP="00915624">
            <w:pPr>
              <w:pStyle w:val="NormalCentered"/>
              <w:rPr>
                <w:lang w:val="en-GB"/>
              </w:rPr>
            </w:pPr>
            <w:r w:rsidRPr="000F6836">
              <w:rPr>
                <w:i/>
                <w:iCs/>
                <w:lang w:val="en-GB"/>
              </w:rPr>
              <w:t>INSTRUCTIONS</w:t>
            </w:r>
          </w:p>
        </w:tc>
      </w:tr>
      <w:tr w:rsidR="00616968" w:rsidRPr="000F6836" w14:paraId="172EB061" w14:textId="77777777" w:rsidTr="00915624">
        <w:tc>
          <w:tcPr>
            <w:tcW w:w="2414" w:type="dxa"/>
            <w:tcBorders>
              <w:top w:val="single" w:sz="2" w:space="0" w:color="auto"/>
              <w:left w:val="single" w:sz="2" w:space="0" w:color="auto"/>
              <w:bottom w:val="single" w:sz="2" w:space="0" w:color="auto"/>
              <w:right w:val="single" w:sz="2" w:space="0" w:color="auto"/>
            </w:tcBorders>
          </w:tcPr>
          <w:p w14:paraId="71D5BBDD" w14:textId="77777777" w:rsidR="00616968" w:rsidRPr="000F6836" w:rsidRDefault="00616968" w:rsidP="00915624">
            <w:pPr>
              <w:pStyle w:val="NormalLeft"/>
              <w:rPr>
                <w:lang w:val="en-GB"/>
              </w:rPr>
            </w:pPr>
            <w:r w:rsidRPr="000F6836">
              <w:rPr>
                <w:lang w:val="en-GB"/>
              </w:rPr>
              <w:t>Z0010</w:t>
            </w:r>
          </w:p>
        </w:tc>
        <w:tc>
          <w:tcPr>
            <w:tcW w:w="2786" w:type="dxa"/>
            <w:tcBorders>
              <w:top w:val="single" w:sz="2" w:space="0" w:color="auto"/>
              <w:left w:val="single" w:sz="2" w:space="0" w:color="auto"/>
              <w:bottom w:val="single" w:sz="2" w:space="0" w:color="auto"/>
              <w:right w:val="single" w:sz="2" w:space="0" w:color="auto"/>
            </w:tcBorders>
          </w:tcPr>
          <w:p w14:paraId="2F9514AF" w14:textId="77777777" w:rsidR="00616968" w:rsidRPr="000F6836" w:rsidRDefault="00616968" w:rsidP="00915624">
            <w:pPr>
              <w:pStyle w:val="NormalLeft"/>
              <w:rPr>
                <w:lang w:val="en-GB"/>
              </w:rPr>
            </w:pPr>
            <w:r w:rsidRPr="000F6836">
              <w:rPr>
                <w:lang w:val="en-GB"/>
              </w:rPr>
              <w:t>Article 112</w:t>
            </w:r>
          </w:p>
        </w:tc>
        <w:tc>
          <w:tcPr>
            <w:tcW w:w="4086" w:type="dxa"/>
            <w:tcBorders>
              <w:top w:val="single" w:sz="2" w:space="0" w:color="auto"/>
              <w:left w:val="single" w:sz="2" w:space="0" w:color="auto"/>
              <w:bottom w:val="single" w:sz="2" w:space="0" w:color="auto"/>
              <w:right w:val="single" w:sz="2" w:space="0" w:color="auto"/>
            </w:tcBorders>
          </w:tcPr>
          <w:p w14:paraId="054739BF" w14:textId="77777777" w:rsidR="00616968" w:rsidRPr="000F6836" w:rsidRDefault="00616968" w:rsidP="00915624">
            <w:pPr>
              <w:pStyle w:val="NormalLeft"/>
              <w:rPr>
                <w:lang w:val="en-GB"/>
              </w:rPr>
            </w:pPr>
            <w:r w:rsidRPr="000F6836">
              <w:rPr>
                <w:lang w:val="en-GB"/>
              </w:rPr>
              <w:t>Identifies whether the reported figures have been requested under Article 112(7), to provide an estimate of the SCR using standard formula. One of the options in the following closed list shall be used:</w:t>
            </w:r>
          </w:p>
          <w:p w14:paraId="187F0265" w14:textId="77777777" w:rsidR="00616968" w:rsidRPr="000F6836" w:rsidRDefault="00616968" w:rsidP="00915624">
            <w:pPr>
              <w:pStyle w:val="NormalLeft"/>
              <w:rPr>
                <w:lang w:val="en-GB"/>
              </w:rPr>
            </w:pPr>
            <w:r w:rsidRPr="000F6836">
              <w:rPr>
                <w:lang w:val="en-GB"/>
              </w:rPr>
              <w:t>1 — Article 112(7) reporting</w:t>
            </w:r>
          </w:p>
          <w:p w14:paraId="5B8BA465" w14:textId="77777777" w:rsidR="00616968" w:rsidRPr="000F6836" w:rsidRDefault="00616968" w:rsidP="00915624">
            <w:pPr>
              <w:pStyle w:val="NormalLeft"/>
              <w:rPr>
                <w:lang w:val="en-GB"/>
              </w:rPr>
            </w:pPr>
            <w:r w:rsidRPr="000F6836">
              <w:rPr>
                <w:lang w:val="en-GB"/>
              </w:rPr>
              <w:t>2 — Regular reporting</w:t>
            </w:r>
          </w:p>
        </w:tc>
      </w:tr>
      <w:tr w:rsidR="00616968" w:rsidRPr="000F6836" w14:paraId="05C7B179" w14:textId="77777777" w:rsidTr="00915624">
        <w:tc>
          <w:tcPr>
            <w:tcW w:w="2414" w:type="dxa"/>
            <w:tcBorders>
              <w:top w:val="single" w:sz="2" w:space="0" w:color="auto"/>
              <w:left w:val="single" w:sz="2" w:space="0" w:color="auto"/>
              <w:bottom w:val="single" w:sz="2" w:space="0" w:color="auto"/>
              <w:right w:val="single" w:sz="2" w:space="0" w:color="auto"/>
            </w:tcBorders>
          </w:tcPr>
          <w:p w14:paraId="75312C1D" w14:textId="77777777" w:rsidR="00616968" w:rsidRPr="000F6836" w:rsidRDefault="00616968" w:rsidP="00915624">
            <w:pPr>
              <w:pStyle w:val="NormalLeft"/>
              <w:rPr>
                <w:lang w:val="en-GB"/>
              </w:rPr>
            </w:pPr>
            <w:r w:rsidRPr="000F6836">
              <w:rPr>
                <w:lang w:val="en-GB"/>
              </w:rPr>
              <w:t>Z0020</w:t>
            </w:r>
          </w:p>
        </w:tc>
        <w:tc>
          <w:tcPr>
            <w:tcW w:w="2786" w:type="dxa"/>
            <w:tcBorders>
              <w:top w:val="single" w:sz="2" w:space="0" w:color="auto"/>
              <w:left w:val="single" w:sz="2" w:space="0" w:color="auto"/>
              <w:bottom w:val="single" w:sz="2" w:space="0" w:color="auto"/>
              <w:right w:val="single" w:sz="2" w:space="0" w:color="auto"/>
            </w:tcBorders>
          </w:tcPr>
          <w:p w14:paraId="7A763B2F"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24C97495"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5F8A515E" w14:textId="77777777" w:rsidR="00616968" w:rsidRPr="000F6836" w:rsidRDefault="00616968" w:rsidP="00915624">
            <w:pPr>
              <w:pStyle w:val="NormalLeft"/>
              <w:rPr>
                <w:lang w:val="en-GB"/>
              </w:rPr>
            </w:pPr>
            <w:r w:rsidRPr="000F6836">
              <w:rPr>
                <w:lang w:val="en-GB"/>
              </w:rPr>
              <w:t>1 — RFF/MAP</w:t>
            </w:r>
          </w:p>
          <w:p w14:paraId="586069CD" w14:textId="77777777" w:rsidR="00616968" w:rsidRPr="000F6836" w:rsidRDefault="00616968" w:rsidP="00915624">
            <w:pPr>
              <w:pStyle w:val="NormalLeft"/>
              <w:rPr>
                <w:lang w:val="en-GB"/>
              </w:rPr>
            </w:pPr>
            <w:r w:rsidRPr="000F6836">
              <w:rPr>
                <w:lang w:val="en-GB"/>
              </w:rPr>
              <w:t>2 — Remaining part</w:t>
            </w:r>
          </w:p>
        </w:tc>
      </w:tr>
      <w:tr w:rsidR="00616968" w:rsidRPr="000F6836" w14:paraId="3B17075E" w14:textId="77777777" w:rsidTr="00915624">
        <w:tc>
          <w:tcPr>
            <w:tcW w:w="2414" w:type="dxa"/>
            <w:tcBorders>
              <w:top w:val="single" w:sz="2" w:space="0" w:color="auto"/>
              <w:left w:val="single" w:sz="2" w:space="0" w:color="auto"/>
              <w:bottom w:val="single" w:sz="2" w:space="0" w:color="auto"/>
              <w:right w:val="single" w:sz="2" w:space="0" w:color="auto"/>
            </w:tcBorders>
          </w:tcPr>
          <w:p w14:paraId="58F013D2" w14:textId="77777777" w:rsidR="00616968" w:rsidRPr="000F6836" w:rsidRDefault="00616968" w:rsidP="00915624">
            <w:pPr>
              <w:pStyle w:val="NormalLeft"/>
              <w:rPr>
                <w:lang w:val="en-GB"/>
              </w:rPr>
            </w:pPr>
            <w:r w:rsidRPr="000F6836">
              <w:rPr>
                <w:lang w:val="en-GB"/>
              </w:rPr>
              <w:t>Z0030</w:t>
            </w:r>
          </w:p>
        </w:tc>
        <w:tc>
          <w:tcPr>
            <w:tcW w:w="2786" w:type="dxa"/>
            <w:tcBorders>
              <w:top w:val="single" w:sz="2" w:space="0" w:color="auto"/>
              <w:left w:val="single" w:sz="2" w:space="0" w:color="auto"/>
              <w:bottom w:val="single" w:sz="2" w:space="0" w:color="auto"/>
              <w:right w:val="single" w:sz="2" w:space="0" w:color="auto"/>
            </w:tcBorders>
          </w:tcPr>
          <w:p w14:paraId="0D354738" w14:textId="77777777" w:rsidR="00616968" w:rsidRPr="000F6836" w:rsidRDefault="00616968" w:rsidP="00915624">
            <w:pPr>
              <w:pStyle w:val="NormalLeft"/>
              <w:rPr>
                <w:lang w:val="en-GB"/>
              </w:rPr>
            </w:pPr>
            <w:r w:rsidRPr="000F6836">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020883B" w14:textId="1DB5BD54"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4F7C966" w14:textId="77777777" w:rsidTr="00915624">
        <w:tc>
          <w:tcPr>
            <w:tcW w:w="2414" w:type="dxa"/>
            <w:tcBorders>
              <w:top w:val="single" w:sz="2" w:space="0" w:color="auto"/>
              <w:left w:val="single" w:sz="2" w:space="0" w:color="auto"/>
              <w:bottom w:val="single" w:sz="2" w:space="0" w:color="auto"/>
              <w:right w:val="single" w:sz="2" w:space="0" w:color="auto"/>
            </w:tcBorders>
          </w:tcPr>
          <w:p w14:paraId="7D826302" w14:textId="77777777" w:rsidR="00616968" w:rsidRPr="000F6836" w:rsidRDefault="00616968" w:rsidP="00915624">
            <w:pPr>
              <w:pStyle w:val="NormalLeft"/>
              <w:rPr>
                <w:lang w:val="en-GB"/>
              </w:rPr>
            </w:pPr>
            <w:r w:rsidRPr="000F6836">
              <w:rPr>
                <w:lang w:val="en-GB"/>
              </w:rPr>
              <w:t>Z0040</w:t>
            </w:r>
          </w:p>
        </w:tc>
        <w:tc>
          <w:tcPr>
            <w:tcW w:w="2786" w:type="dxa"/>
            <w:tcBorders>
              <w:top w:val="single" w:sz="2" w:space="0" w:color="auto"/>
              <w:left w:val="single" w:sz="2" w:space="0" w:color="auto"/>
              <w:bottom w:val="single" w:sz="2" w:space="0" w:color="auto"/>
              <w:right w:val="single" w:sz="2" w:space="0" w:color="auto"/>
            </w:tcBorders>
          </w:tcPr>
          <w:p w14:paraId="0E1D36F8" w14:textId="77777777" w:rsidR="00616968" w:rsidRPr="000F6836" w:rsidRDefault="00616968" w:rsidP="00915624">
            <w:pPr>
              <w:pStyle w:val="NormalLeft"/>
              <w:rPr>
                <w:lang w:val="en-GB"/>
              </w:rPr>
            </w:pPr>
            <w:r w:rsidRPr="000F6836">
              <w:rPr>
                <w:lang w:val="en-GB"/>
              </w:rPr>
              <w:t>Currency for interest rate risk (captives)</w:t>
            </w:r>
          </w:p>
        </w:tc>
        <w:tc>
          <w:tcPr>
            <w:tcW w:w="4086" w:type="dxa"/>
            <w:tcBorders>
              <w:top w:val="single" w:sz="2" w:space="0" w:color="auto"/>
              <w:left w:val="single" w:sz="2" w:space="0" w:color="auto"/>
              <w:bottom w:val="single" w:sz="2" w:space="0" w:color="auto"/>
              <w:right w:val="single" w:sz="2" w:space="0" w:color="auto"/>
            </w:tcBorders>
          </w:tcPr>
          <w:p w14:paraId="11D289A9" w14:textId="77777777" w:rsidR="00616968" w:rsidRPr="000F6836" w:rsidRDefault="00616968" w:rsidP="00915624">
            <w:pPr>
              <w:pStyle w:val="NormalLeft"/>
              <w:rPr>
                <w:lang w:val="en-GB"/>
              </w:rPr>
            </w:pPr>
            <w:r w:rsidRPr="000F6836">
              <w:rPr>
                <w:lang w:val="en-GB"/>
              </w:rPr>
              <w:t>Identify the ISO 4217 alphabetic code of the currency of issue. Each currency shall be reported in a different line.</w:t>
            </w:r>
          </w:p>
        </w:tc>
      </w:tr>
      <w:tr w:rsidR="00616968" w:rsidRPr="000F6836" w14:paraId="2A4CB595" w14:textId="77777777" w:rsidTr="00915624">
        <w:tc>
          <w:tcPr>
            <w:tcW w:w="2414" w:type="dxa"/>
            <w:tcBorders>
              <w:top w:val="single" w:sz="2" w:space="0" w:color="auto"/>
              <w:left w:val="single" w:sz="2" w:space="0" w:color="auto"/>
              <w:bottom w:val="single" w:sz="2" w:space="0" w:color="auto"/>
              <w:right w:val="single" w:sz="2" w:space="0" w:color="auto"/>
            </w:tcBorders>
          </w:tcPr>
          <w:p w14:paraId="40F61FF4" w14:textId="77777777" w:rsidR="00616968" w:rsidRPr="000F6836" w:rsidRDefault="00616968" w:rsidP="00915624">
            <w:pPr>
              <w:pStyle w:val="NormalCentered"/>
              <w:rPr>
                <w:lang w:val="en-GB"/>
              </w:rPr>
            </w:pPr>
            <w:r w:rsidRPr="000F6836">
              <w:rPr>
                <w:i/>
                <w:iCs/>
                <w:lang w:val="en-GB"/>
              </w:rPr>
              <w:t>Market risk (including captives)</w:t>
            </w:r>
          </w:p>
        </w:tc>
        <w:tc>
          <w:tcPr>
            <w:tcW w:w="2786" w:type="dxa"/>
            <w:tcBorders>
              <w:top w:val="single" w:sz="2" w:space="0" w:color="auto"/>
              <w:left w:val="single" w:sz="2" w:space="0" w:color="auto"/>
              <w:bottom w:val="single" w:sz="2" w:space="0" w:color="auto"/>
              <w:right w:val="single" w:sz="2" w:space="0" w:color="auto"/>
            </w:tcBorders>
          </w:tcPr>
          <w:p w14:paraId="3D349B93"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6411844" w14:textId="77777777" w:rsidR="00616968" w:rsidRPr="000F6836" w:rsidRDefault="00616968" w:rsidP="00915624">
            <w:pPr>
              <w:pStyle w:val="NormalCentered"/>
              <w:rPr>
                <w:lang w:val="en-GB"/>
              </w:rPr>
            </w:pPr>
          </w:p>
        </w:tc>
      </w:tr>
      <w:tr w:rsidR="00616968" w:rsidRPr="000F6836" w14:paraId="2F738458" w14:textId="77777777" w:rsidTr="00915624">
        <w:tc>
          <w:tcPr>
            <w:tcW w:w="2414" w:type="dxa"/>
            <w:tcBorders>
              <w:top w:val="single" w:sz="2" w:space="0" w:color="auto"/>
              <w:left w:val="single" w:sz="2" w:space="0" w:color="auto"/>
              <w:bottom w:val="single" w:sz="2" w:space="0" w:color="auto"/>
              <w:right w:val="single" w:sz="2" w:space="0" w:color="auto"/>
            </w:tcBorders>
          </w:tcPr>
          <w:p w14:paraId="5BDED68A" w14:textId="77777777" w:rsidR="00616968" w:rsidRPr="000F6836" w:rsidRDefault="00616968" w:rsidP="00915624">
            <w:pPr>
              <w:pStyle w:val="NormalLeft"/>
              <w:rPr>
                <w:lang w:val="en-GB"/>
              </w:rPr>
            </w:pPr>
            <w:r w:rsidRPr="000F6836">
              <w:rPr>
                <w:lang w:val="en-GB"/>
              </w:rPr>
              <w:t>R0010/C0010–C0070</w:t>
            </w:r>
          </w:p>
        </w:tc>
        <w:tc>
          <w:tcPr>
            <w:tcW w:w="2786" w:type="dxa"/>
            <w:tcBorders>
              <w:top w:val="single" w:sz="2" w:space="0" w:color="auto"/>
              <w:left w:val="single" w:sz="2" w:space="0" w:color="auto"/>
              <w:bottom w:val="single" w:sz="2" w:space="0" w:color="auto"/>
              <w:right w:val="single" w:sz="2" w:space="0" w:color="auto"/>
            </w:tcBorders>
          </w:tcPr>
          <w:p w14:paraId="0ED95BEE" w14:textId="77777777" w:rsidR="00616968" w:rsidRPr="000F6836" w:rsidRDefault="00616968" w:rsidP="00915624">
            <w:pPr>
              <w:pStyle w:val="NormalLeft"/>
              <w:rPr>
                <w:lang w:val="en-GB"/>
              </w:rPr>
            </w:pPr>
            <w:r w:rsidRPr="000F6836">
              <w:rPr>
                <w:lang w:val="en-GB"/>
              </w:rPr>
              <w:t>Spread risk (bonds and loans) — Market value — by credit quality step</w:t>
            </w:r>
          </w:p>
        </w:tc>
        <w:tc>
          <w:tcPr>
            <w:tcW w:w="4086" w:type="dxa"/>
            <w:tcBorders>
              <w:top w:val="single" w:sz="2" w:space="0" w:color="auto"/>
              <w:left w:val="single" w:sz="2" w:space="0" w:color="auto"/>
              <w:bottom w:val="single" w:sz="2" w:space="0" w:color="auto"/>
              <w:right w:val="single" w:sz="2" w:space="0" w:color="auto"/>
            </w:tcBorders>
          </w:tcPr>
          <w:p w14:paraId="43A86D3D" w14:textId="77777777" w:rsidR="00616968" w:rsidRPr="000F6836" w:rsidRDefault="00616968" w:rsidP="00915624">
            <w:pPr>
              <w:pStyle w:val="NormalLeft"/>
              <w:rPr>
                <w:lang w:val="en-GB"/>
              </w:rPr>
            </w:pPr>
            <w:r w:rsidRPr="000F6836">
              <w:rPr>
                <w:lang w:val="en-GB"/>
              </w:rPr>
              <w:t>Market value of the assets subject to a capital requirement for spread risk on bonds and loans for each credit quality step where a credit assessment by a nominated ECAI is available.</w:t>
            </w:r>
          </w:p>
        </w:tc>
      </w:tr>
      <w:tr w:rsidR="00616968" w:rsidRPr="000F6836" w14:paraId="4D021AD1" w14:textId="77777777" w:rsidTr="00915624">
        <w:tc>
          <w:tcPr>
            <w:tcW w:w="2414" w:type="dxa"/>
            <w:tcBorders>
              <w:top w:val="single" w:sz="2" w:space="0" w:color="auto"/>
              <w:left w:val="single" w:sz="2" w:space="0" w:color="auto"/>
              <w:bottom w:val="single" w:sz="2" w:space="0" w:color="auto"/>
              <w:right w:val="single" w:sz="2" w:space="0" w:color="auto"/>
            </w:tcBorders>
          </w:tcPr>
          <w:p w14:paraId="7DA8ECDF" w14:textId="77777777" w:rsidR="00616968" w:rsidRPr="000F6836" w:rsidRDefault="00616968" w:rsidP="00915624">
            <w:pPr>
              <w:pStyle w:val="NormalLeft"/>
              <w:rPr>
                <w:lang w:val="en-GB"/>
              </w:rPr>
            </w:pPr>
            <w:r w:rsidRPr="000F6836">
              <w:rPr>
                <w:lang w:val="en-GB"/>
              </w:rPr>
              <w:lastRenderedPageBreak/>
              <w:t>R0010/C0080</w:t>
            </w:r>
          </w:p>
        </w:tc>
        <w:tc>
          <w:tcPr>
            <w:tcW w:w="2786" w:type="dxa"/>
            <w:tcBorders>
              <w:top w:val="single" w:sz="2" w:space="0" w:color="auto"/>
              <w:left w:val="single" w:sz="2" w:space="0" w:color="auto"/>
              <w:bottom w:val="single" w:sz="2" w:space="0" w:color="auto"/>
              <w:right w:val="single" w:sz="2" w:space="0" w:color="auto"/>
            </w:tcBorders>
          </w:tcPr>
          <w:p w14:paraId="54941D19" w14:textId="77777777" w:rsidR="00616968" w:rsidRPr="000F6836" w:rsidRDefault="00616968" w:rsidP="00915624">
            <w:pPr>
              <w:pStyle w:val="NormalLeft"/>
              <w:rPr>
                <w:lang w:val="en-GB"/>
              </w:rPr>
            </w:pPr>
            <w:r w:rsidRPr="000F6836">
              <w:rPr>
                <w:lang w:val="en-GB"/>
              </w:rPr>
              <w:t>Spread risk (bonds and loans) — Market value — No rating available</w:t>
            </w:r>
          </w:p>
        </w:tc>
        <w:tc>
          <w:tcPr>
            <w:tcW w:w="4086" w:type="dxa"/>
            <w:tcBorders>
              <w:top w:val="single" w:sz="2" w:space="0" w:color="auto"/>
              <w:left w:val="single" w:sz="2" w:space="0" w:color="auto"/>
              <w:bottom w:val="single" w:sz="2" w:space="0" w:color="auto"/>
              <w:right w:val="single" w:sz="2" w:space="0" w:color="auto"/>
            </w:tcBorders>
          </w:tcPr>
          <w:p w14:paraId="512D2C1C" w14:textId="77777777" w:rsidR="00616968" w:rsidRPr="000F6836" w:rsidRDefault="00616968" w:rsidP="00915624">
            <w:pPr>
              <w:pStyle w:val="NormalLeft"/>
              <w:rPr>
                <w:lang w:val="en-GB"/>
              </w:rPr>
            </w:pPr>
            <w:r w:rsidRPr="000F6836">
              <w:rPr>
                <w:lang w:val="en-GB"/>
              </w:rPr>
              <w:t>Market value of the assets subject to a capital requirement for spread risk on bonds and loans where no credit assessment by a nominated ECAI is available.</w:t>
            </w:r>
          </w:p>
        </w:tc>
      </w:tr>
      <w:tr w:rsidR="00616968" w:rsidRPr="000F6836" w14:paraId="19C937D8" w14:textId="77777777" w:rsidTr="00915624">
        <w:tc>
          <w:tcPr>
            <w:tcW w:w="2414" w:type="dxa"/>
            <w:tcBorders>
              <w:top w:val="single" w:sz="2" w:space="0" w:color="auto"/>
              <w:left w:val="single" w:sz="2" w:space="0" w:color="auto"/>
              <w:bottom w:val="single" w:sz="2" w:space="0" w:color="auto"/>
              <w:right w:val="single" w:sz="2" w:space="0" w:color="auto"/>
            </w:tcBorders>
          </w:tcPr>
          <w:p w14:paraId="64CBAC4D" w14:textId="77777777" w:rsidR="00616968" w:rsidRPr="000F6836" w:rsidRDefault="00616968" w:rsidP="00915624">
            <w:pPr>
              <w:pStyle w:val="NormalLeft"/>
              <w:rPr>
                <w:lang w:val="en-GB"/>
              </w:rPr>
            </w:pPr>
            <w:r w:rsidRPr="000F6836">
              <w:rPr>
                <w:lang w:val="en-GB"/>
              </w:rPr>
              <w:t>R0020/C0010–C0070</w:t>
            </w:r>
          </w:p>
        </w:tc>
        <w:tc>
          <w:tcPr>
            <w:tcW w:w="2786" w:type="dxa"/>
            <w:tcBorders>
              <w:top w:val="single" w:sz="2" w:space="0" w:color="auto"/>
              <w:left w:val="single" w:sz="2" w:space="0" w:color="auto"/>
              <w:bottom w:val="single" w:sz="2" w:space="0" w:color="auto"/>
              <w:right w:val="single" w:sz="2" w:space="0" w:color="auto"/>
            </w:tcBorders>
          </w:tcPr>
          <w:p w14:paraId="749DE0C8" w14:textId="77777777" w:rsidR="00616968" w:rsidRPr="000F6836" w:rsidRDefault="00616968" w:rsidP="00915624">
            <w:pPr>
              <w:pStyle w:val="NormalLeft"/>
              <w:rPr>
                <w:lang w:val="en-GB"/>
              </w:rPr>
            </w:pPr>
            <w:r w:rsidRPr="000F6836">
              <w:rPr>
                <w:lang w:val="en-GB"/>
              </w:rPr>
              <w:t>Spread risk (bonds and loans) — Modified duration — by credit quality step</w:t>
            </w:r>
          </w:p>
        </w:tc>
        <w:tc>
          <w:tcPr>
            <w:tcW w:w="4086" w:type="dxa"/>
            <w:tcBorders>
              <w:top w:val="single" w:sz="2" w:space="0" w:color="auto"/>
              <w:left w:val="single" w:sz="2" w:space="0" w:color="auto"/>
              <w:bottom w:val="single" w:sz="2" w:space="0" w:color="auto"/>
              <w:right w:val="single" w:sz="2" w:space="0" w:color="auto"/>
            </w:tcBorders>
          </w:tcPr>
          <w:p w14:paraId="67C55E8D" w14:textId="77777777" w:rsidR="00616968" w:rsidRPr="000F6836" w:rsidRDefault="00616968" w:rsidP="00915624">
            <w:pPr>
              <w:pStyle w:val="NormalLeft"/>
              <w:rPr>
                <w:lang w:val="en-GB"/>
              </w:rPr>
            </w:pPr>
            <w:r w:rsidRPr="000F6836">
              <w:rPr>
                <w:lang w:val="en-GB"/>
              </w:rPr>
              <w:t>Modified duration in years of the assets subject to a capital requirement for spread risk on bonds and loans for each credit quality step where a credit assessment by a nominated ECAI is available.</w:t>
            </w:r>
          </w:p>
        </w:tc>
      </w:tr>
      <w:tr w:rsidR="00616968" w:rsidRPr="000F6836" w14:paraId="22D57CF0" w14:textId="77777777" w:rsidTr="00915624">
        <w:tc>
          <w:tcPr>
            <w:tcW w:w="2414" w:type="dxa"/>
            <w:tcBorders>
              <w:top w:val="single" w:sz="2" w:space="0" w:color="auto"/>
              <w:left w:val="single" w:sz="2" w:space="0" w:color="auto"/>
              <w:bottom w:val="single" w:sz="2" w:space="0" w:color="auto"/>
              <w:right w:val="single" w:sz="2" w:space="0" w:color="auto"/>
            </w:tcBorders>
          </w:tcPr>
          <w:p w14:paraId="57700D2B" w14:textId="77777777" w:rsidR="00616968" w:rsidRPr="000F6836" w:rsidRDefault="00616968" w:rsidP="00915624">
            <w:pPr>
              <w:pStyle w:val="NormalLeft"/>
              <w:rPr>
                <w:lang w:val="en-GB"/>
              </w:rPr>
            </w:pPr>
            <w:r w:rsidRPr="000F6836">
              <w:rPr>
                <w:lang w:val="en-GB"/>
              </w:rPr>
              <w:t>R0020/C0080</w:t>
            </w:r>
          </w:p>
        </w:tc>
        <w:tc>
          <w:tcPr>
            <w:tcW w:w="2786" w:type="dxa"/>
            <w:tcBorders>
              <w:top w:val="single" w:sz="2" w:space="0" w:color="auto"/>
              <w:left w:val="single" w:sz="2" w:space="0" w:color="auto"/>
              <w:bottom w:val="single" w:sz="2" w:space="0" w:color="auto"/>
              <w:right w:val="single" w:sz="2" w:space="0" w:color="auto"/>
            </w:tcBorders>
          </w:tcPr>
          <w:p w14:paraId="00B61134" w14:textId="77777777" w:rsidR="00616968" w:rsidRPr="000F6836" w:rsidRDefault="00616968" w:rsidP="00915624">
            <w:pPr>
              <w:pStyle w:val="NormalLeft"/>
              <w:rPr>
                <w:lang w:val="en-GB"/>
              </w:rPr>
            </w:pPr>
            <w:r w:rsidRPr="000F6836">
              <w:rPr>
                <w:lang w:val="en-GB"/>
              </w:rPr>
              <w:t>Spread risk (bonds and loans) — Modified duration — No rating available</w:t>
            </w:r>
          </w:p>
        </w:tc>
        <w:tc>
          <w:tcPr>
            <w:tcW w:w="4086" w:type="dxa"/>
            <w:tcBorders>
              <w:top w:val="single" w:sz="2" w:space="0" w:color="auto"/>
              <w:left w:val="single" w:sz="2" w:space="0" w:color="auto"/>
              <w:bottom w:val="single" w:sz="2" w:space="0" w:color="auto"/>
              <w:right w:val="single" w:sz="2" w:space="0" w:color="auto"/>
            </w:tcBorders>
          </w:tcPr>
          <w:p w14:paraId="63BE9E8D" w14:textId="77777777" w:rsidR="00616968" w:rsidRPr="000F6836" w:rsidRDefault="00616968" w:rsidP="00915624">
            <w:pPr>
              <w:pStyle w:val="NormalLeft"/>
              <w:rPr>
                <w:lang w:val="en-GB"/>
              </w:rPr>
            </w:pPr>
            <w:r w:rsidRPr="000F6836">
              <w:rPr>
                <w:lang w:val="en-GB"/>
              </w:rPr>
              <w:t>Modified duration in years of the assets subject to a capital requirement for spread risk on bonds and loans where no credit assessment by a nominated ECAI is available.</w:t>
            </w:r>
          </w:p>
        </w:tc>
      </w:tr>
      <w:tr w:rsidR="00616968" w:rsidRPr="000F6836" w14:paraId="2EF0A0CB" w14:textId="77777777" w:rsidTr="00915624">
        <w:tc>
          <w:tcPr>
            <w:tcW w:w="2414" w:type="dxa"/>
            <w:tcBorders>
              <w:top w:val="single" w:sz="2" w:space="0" w:color="auto"/>
              <w:left w:val="single" w:sz="2" w:space="0" w:color="auto"/>
              <w:bottom w:val="single" w:sz="2" w:space="0" w:color="auto"/>
              <w:right w:val="single" w:sz="2" w:space="0" w:color="auto"/>
            </w:tcBorders>
          </w:tcPr>
          <w:p w14:paraId="7326CFD6" w14:textId="77777777" w:rsidR="00616968" w:rsidRPr="000F6836" w:rsidRDefault="00616968" w:rsidP="00915624">
            <w:pPr>
              <w:pStyle w:val="NormalLeft"/>
              <w:rPr>
                <w:lang w:val="en-GB"/>
              </w:rPr>
            </w:pPr>
            <w:r w:rsidRPr="000F6836">
              <w:rPr>
                <w:lang w:val="en-GB"/>
              </w:rPr>
              <w:t>R0030/C0090</w:t>
            </w:r>
          </w:p>
        </w:tc>
        <w:tc>
          <w:tcPr>
            <w:tcW w:w="2786" w:type="dxa"/>
            <w:tcBorders>
              <w:top w:val="single" w:sz="2" w:space="0" w:color="auto"/>
              <w:left w:val="single" w:sz="2" w:space="0" w:color="auto"/>
              <w:bottom w:val="single" w:sz="2" w:space="0" w:color="auto"/>
              <w:right w:val="single" w:sz="2" w:space="0" w:color="auto"/>
            </w:tcBorders>
          </w:tcPr>
          <w:p w14:paraId="33003DFA" w14:textId="77777777" w:rsidR="00616968" w:rsidRPr="000F6836" w:rsidRDefault="00616968" w:rsidP="00915624">
            <w:pPr>
              <w:pStyle w:val="NormalLeft"/>
              <w:rPr>
                <w:lang w:val="en-GB"/>
              </w:rPr>
            </w:pPr>
            <w:r w:rsidRPr="000F6836">
              <w:rPr>
                <w:lang w:val="en-GB"/>
              </w:rPr>
              <w:t>Spread risk (bonds and loans) — Increase in unit–linked and index–linked technical provisions</w:t>
            </w:r>
          </w:p>
        </w:tc>
        <w:tc>
          <w:tcPr>
            <w:tcW w:w="4086" w:type="dxa"/>
            <w:tcBorders>
              <w:top w:val="single" w:sz="2" w:space="0" w:color="auto"/>
              <w:left w:val="single" w:sz="2" w:space="0" w:color="auto"/>
              <w:bottom w:val="single" w:sz="2" w:space="0" w:color="auto"/>
              <w:right w:val="single" w:sz="2" w:space="0" w:color="auto"/>
            </w:tcBorders>
          </w:tcPr>
          <w:p w14:paraId="2B5675C4" w14:textId="77777777" w:rsidR="00616968" w:rsidRPr="000F6836" w:rsidRDefault="00616968" w:rsidP="00915624">
            <w:pPr>
              <w:pStyle w:val="NormalLeft"/>
              <w:rPr>
                <w:lang w:val="en-GB"/>
              </w:rPr>
            </w:pPr>
            <w:r w:rsidRPr="000F6836">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616968" w:rsidRPr="000F6836" w14:paraId="62DB1B53" w14:textId="77777777" w:rsidTr="00915624">
        <w:tc>
          <w:tcPr>
            <w:tcW w:w="2414" w:type="dxa"/>
            <w:tcBorders>
              <w:top w:val="single" w:sz="2" w:space="0" w:color="auto"/>
              <w:left w:val="single" w:sz="2" w:space="0" w:color="auto"/>
              <w:bottom w:val="single" w:sz="2" w:space="0" w:color="auto"/>
              <w:right w:val="single" w:sz="2" w:space="0" w:color="auto"/>
            </w:tcBorders>
          </w:tcPr>
          <w:p w14:paraId="60555540" w14:textId="77777777" w:rsidR="00616968" w:rsidRPr="000F6836" w:rsidRDefault="00616968" w:rsidP="00915624">
            <w:pPr>
              <w:pStyle w:val="NormalCentered"/>
              <w:rPr>
                <w:lang w:val="en-GB"/>
              </w:rPr>
            </w:pPr>
            <w:r w:rsidRPr="000F6836">
              <w:rPr>
                <w:i/>
                <w:iCs/>
                <w:lang w:val="en-GB"/>
              </w:rPr>
              <w:t>Interest rate risk (captives)</w:t>
            </w:r>
          </w:p>
        </w:tc>
        <w:tc>
          <w:tcPr>
            <w:tcW w:w="2786" w:type="dxa"/>
            <w:tcBorders>
              <w:top w:val="single" w:sz="2" w:space="0" w:color="auto"/>
              <w:left w:val="single" w:sz="2" w:space="0" w:color="auto"/>
              <w:bottom w:val="single" w:sz="2" w:space="0" w:color="auto"/>
              <w:right w:val="single" w:sz="2" w:space="0" w:color="auto"/>
            </w:tcBorders>
          </w:tcPr>
          <w:p w14:paraId="44B4595B"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5D4E17B" w14:textId="77777777" w:rsidR="00616968" w:rsidRPr="000F6836" w:rsidRDefault="00616968" w:rsidP="00915624">
            <w:pPr>
              <w:pStyle w:val="NormalCentered"/>
              <w:rPr>
                <w:lang w:val="en-GB"/>
              </w:rPr>
            </w:pPr>
          </w:p>
        </w:tc>
      </w:tr>
      <w:tr w:rsidR="00616968" w:rsidRPr="000F6836" w14:paraId="00F18B7A" w14:textId="77777777" w:rsidTr="00915624">
        <w:tc>
          <w:tcPr>
            <w:tcW w:w="2414" w:type="dxa"/>
            <w:tcBorders>
              <w:top w:val="single" w:sz="2" w:space="0" w:color="auto"/>
              <w:left w:val="single" w:sz="2" w:space="0" w:color="auto"/>
              <w:bottom w:val="single" w:sz="2" w:space="0" w:color="auto"/>
              <w:right w:val="single" w:sz="2" w:space="0" w:color="auto"/>
            </w:tcBorders>
          </w:tcPr>
          <w:p w14:paraId="0AB431B9" w14:textId="77777777" w:rsidR="00616968" w:rsidRPr="000F6836" w:rsidRDefault="00616968" w:rsidP="00915624">
            <w:pPr>
              <w:pStyle w:val="NormalLeft"/>
              <w:rPr>
                <w:lang w:val="en-GB"/>
              </w:rPr>
            </w:pPr>
            <w:r w:rsidRPr="000F6836">
              <w:rPr>
                <w:lang w:val="en-GB"/>
              </w:rPr>
              <w:t>R0040/C0100</w:t>
            </w:r>
          </w:p>
        </w:tc>
        <w:tc>
          <w:tcPr>
            <w:tcW w:w="2786" w:type="dxa"/>
            <w:tcBorders>
              <w:top w:val="single" w:sz="2" w:space="0" w:color="auto"/>
              <w:left w:val="single" w:sz="2" w:space="0" w:color="auto"/>
              <w:bottom w:val="single" w:sz="2" w:space="0" w:color="auto"/>
              <w:right w:val="single" w:sz="2" w:space="0" w:color="auto"/>
            </w:tcBorders>
          </w:tcPr>
          <w:p w14:paraId="3DE42F45" w14:textId="77777777" w:rsidR="00616968" w:rsidRPr="000F6836" w:rsidRDefault="00616968" w:rsidP="00915624">
            <w:pPr>
              <w:pStyle w:val="NormalLeft"/>
              <w:rPr>
                <w:lang w:val="en-GB"/>
              </w:rPr>
            </w:pPr>
            <w:r w:rsidRPr="000F6836">
              <w:rPr>
                <w:lang w:val="en-GB"/>
              </w:rPr>
              <w:t>Interest rate risk (captives) — Capital requirement — Interest rate up — by currency</w:t>
            </w:r>
          </w:p>
        </w:tc>
        <w:tc>
          <w:tcPr>
            <w:tcW w:w="4086" w:type="dxa"/>
            <w:tcBorders>
              <w:top w:val="single" w:sz="2" w:space="0" w:color="auto"/>
              <w:left w:val="single" w:sz="2" w:space="0" w:color="auto"/>
              <w:bottom w:val="single" w:sz="2" w:space="0" w:color="auto"/>
              <w:right w:val="single" w:sz="2" w:space="0" w:color="auto"/>
            </w:tcBorders>
          </w:tcPr>
          <w:p w14:paraId="75F63238" w14:textId="77777777" w:rsidR="00616968" w:rsidRPr="000F6836" w:rsidRDefault="00616968" w:rsidP="00915624">
            <w:pPr>
              <w:pStyle w:val="NormalLeft"/>
              <w:rPr>
                <w:lang w:val="en-GB"/>
              </w:rPr>
            </w:pPr>
            <w:r w:rsidRPr="000F6836">
              <w:rPr>
                <w:lang w:val="en-GB"/>
              </w:rPr>
              <w:t>Capital requirement for the risk of an increase in the term structure of interest rates according to the captive simplified calculation for each currency reported.</w:t>
            </w:r>
          </w:p>
        </w:tc>
      </w:tr>
      <w:tr w:rsidR="00616968" w:rsidRPr="000F6836" w14:paraId="45F1F17C" w14:textId="77777777" w:rsidTr="00915624">
        <w:tc>
          <w:tcPr>
            <w:tcW w:w="2414" w:type="dxa"/>
            <w:tcBorders>
              <w:top w:val="single" w:sz="2" w:space="0" w:color="auto"/>
              <w:left w:val="single" w:sz="2" w:space="0" w:color="auto"/>
              <w:bottom w:val="single" w:sz="2" w:space="0" w:color="auto"/>
              <w:right w:val="single" w:sz="2" w:space="0" w:color="auto"/>
            </w:tcBorders>
          </w:tcPr>
          <w:p w14:paraId="4D8087FC" w14:textId="77777777" w:rsidR="00616968" w:rsidRPr="000F6836" w:rsidRDefault="00616968" w:rsidP="00915624">
            <w:pPr>
              <w:pStyle w:val="NormalLeft"/>
              <w:rPr>
                <w:lang w:val="en-GB"/>
              </w:rPr>
            </w:pPr>
            <w:r w:rsidRPr="000F6836">
              <w:rPr>
                <w:lang w:val="en-GB"/>
              </w:rPr>
              <w:t>R0040/C0110</w:t>
            </w:r>
          </w:p>
        </w:tc>
        <w:tc>
          <w:tcPr>
            <w:tcW w:w="2786" w:type="dxa"/>
            <w:tcBorders>
              <w:top w:val="single" w:sz="2" w:space="0" w:color="auto"/>
              <w:left w:val="single" w:sz="2" w:space="0" w:color="auto"/>
              <w:bottom w:val="single" w:sz="2" w:space="0" w:color="auto"/>
              <w:right w:val="single" w:sz="2" w:space="0" w:color="auto"/>
            </w:tcBorders>
          </w:tcPr>
          <w:p w14:paraId="56ED9F05" w14:textId="77777777" w:rsidR="00616968" w:rsidRPr="000F6836" w:rsidRDefault="00616968" w:rsidP="00915624">
            <w:pPr>
              <w:pStyle w:val="NormalLeft"/>
              <w:rPr>
                <w:lang w:val="en-GB"/>
              </w:rPr>
            </w:pPr>
            <w:r w:rsidRPr="000F6836">
              <w:rPr>
                <w:lang w:val="en-GB"/>
              </w:rPr>
              <w:t>Interest rate risk (Captives) — Capital requirement — Interest rate down — by currency</w:t>
            </w:r>
          </w:p>
        </w:tc>
        <w:tc>
          <w:tcPr>
            <w:tcW w:w="4086" w:type="dxa"/>
            <w:tcBorders>
              <w:top w:val="single" w:sz="2" w:space="0" w:color="auto"/>
              <w:left w:val="single" w:sz="2" w:space="0" w:color="auto"/>
              <w:bottom w:val="single" w:sz="2" w:space="0" w:color="auto"/>
              <w:right w:val="single" w:sz="2" w:space="0" w:color="auto"/>
            </w:tcBorders>
          </w:tcPr>
          <w:p w14:paraId="74FA6B43" w14:textId="77777777" w:rsidR="00616968" w:rsidRPr="000F6836" w:rsidRDefault="00616968" w:rsidP="00915624">
            <w:pPr>
              <w:pStyle w:val="NormalLeft"/>
              <w:rPr>
                <w:lang w:val="en-GB"/>
              </w:rPr>
            </w:pPr>
            <w:r w:rsidRPr="000F6836">
              <w:rPr>
                <w:lang w:val="en-GB"/>
              </w:rPr>
              <w:t>Capital requirement for the risk of a decrease in the term structure of interest rates according to the captive simplified calculation for each currency reported.</w:t>
            </w:r>
          </w:p>
        </w:tc>
      </w:tr>
      <w:tr w:rsidR="00616968" w:rsidRPr="000F6836" w14:paraId="50906392" w14:textId="77777777" w:rsidTr="00915624">
        <w:tc>
          <w:tcPr>
            <w:tcW w:w="2414" w:type="dxa"/>
            <w:tcBorders>
              <w:top w:val="single" w:sz="2" w:space="0" w:color="auto"/>
              <w:left w:val="single" w:sz="2" w:space="0" w:color="auto"/>
              <w:bottom w:val="single" w:sz="2" w:space="0" w:color="auto"/>
              <w:right w:val="single" w:sz="2" w:space="0" w:color="auto"/>
            </w:tcBorders>
          </w:tcPr>
          <w:p w14:paraId="6DC9FD88" w14:textId="77777777" w:rsidR="00616968" w:rsidRPr="000F6836" w:rsidRDefault="00616968" w:rsidP="00915624">
            <w:pPr>
              <w:pStyle w:val="NormalCentered"/>
              <w:rPr>
                <w:lang w:val="en-GB"/>
              </w:rPr>
            </w:pPr>
            <w:r w:rsidRPr="000F6836">
              <w:rPr>
                <w:i/>
                <w:iCs/>
                <w:lang w:val="en-GB"/>
              </w:rPr>
              <w:t>Life underwriting risk</w:t>
            </w:r>
          </w:p>
        </w:tc>
        <w:tc>
          <w:tcPr>
            <w:tcW w:w="2786" w:type="dxa"/>
            <w:tcBorders>
              <w:top w:val="single" w:sz="2" w:space="0" w:color="auto"/>
              <w:left w:val="single" w:sz="2" w:space="0" w:color="auto"/>
              <w:bottom w:val="single" w:sz="2" w:space="0" w:color="auto"/>
              <w:right w:val="single" w:sz="2" w:space="0" w:color="auto"/>
            </w:tcBorders>
          </w:tcPr>
          <w:p w14:paraId="7910424A"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FCC02B2" w14:textId="77777777" w:rsidR="00616968" w:rsidRPr="000F6836" w:rsidRDefault="00616968" w:rsidP="00915624">
            <w:pPr>
              <w:pStyle w:val="NormalCentered"/>
              <w:rPr>
                <w:lang w:val="en-GB"/>
              </w:rPr>
            </w:pPr>
          </w:p>
        </w:tc>
      </w:tr>
      <w:tr w:rsidR="00616968" w:rsidRPr="000F6836" w14:paraId="7A02E7E7" w14:textId="77777777" w:rsidTr="00915624">
        <w:tc>
          <w:tcPr>
            <w:tcW w:w="2414" w:type="dxa"/>
            <w:tcBorders>
              <w:top w:val="single" w:sz="2" w:space="0" w:color="auto"/>
              <w:left w:val="single" w:sz="2" w:space="0" w:color="auto"/>
              <w:bottom w:val="single" w:sz="2" w:space="0" w:color="auto"/>
              <w:right w:val="single" w:sz="2" w:space="0" w:color="auto"/>
            </w:tcBorders>
          </w:tcPr>
          <w:p w14:paraId="4E48AA16" w14:textId="77777777" w:rsidR="00616968" w:rsidRPr="000F6836" w:rsidRDefault="00616968" w:rsidP="00915624">
            <w:pPr>
              <w:pStyle w:val="NormalLeft"/>
              <w:rPr>
                <w:lang w:val="en-GB"/>
              </w:rPr>
            </w:pPr>
            <w:r w:rsidRPr="000F6836">
              <w:rPr>
                <w:lang w:val="en-GB"/>
              </w:rPr>
              <w:t>R0100/C0120</w:t>
            </w:r>
          </w:p>
        </w:tc>
        <w:tc>
          <w:tcPr>
            <w:tcW w:w="2786" w:type="dxa"/>
            <w:tcBorders>
              <w:top w:val="single" w:sz="2" w:space="0" w:color="auto"/>
              <w:left w:val="single" w:sz="2" w:space="0" w:color="auto"/>
              <w:bottom w:val="single" w:sz="2" w:space="0" w:color="auto"/>
              <w:right w:val="single" w:sz="2" w:space="0" w:color="auto"/>
            </w:tcBorders>
          </w:tcPr>
          <w:p w14:paraId="54B1E3DC" w14:textId="77777777" w:rsidR="00616968" w:rsidRPr="000F6836" w:rsidRDefault="00616968" w:rsidP="00915624">
            <w:pPr>
              <w:pStyle w:val="NormalLeft"/>
              <w:rPr>
                <w:lang w:val="en-GB"/>
              </w:rPr>
            </w:pPr>
            <w:r w:rsidRPr="000F6836">
              <w:rPr>
                <w:lang w:val="en-GB"/>
              </w:rPr>
              <w:t>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477F4EE8" w14:textId="77777777" w:rsidR="00616968" w:rsidRPr="000F6836" w:rsidRDefault="00616968" w:rsidP="00915624">
            <w:pPr>
              <w:pStyle w:val="NormalLeft"/>
              <w:rPr>
                <w:lang w:val="en-GB"/>
              </w:rPr>
            </w:pPr>
            <w:r w:rsidRPr="000F6836">
              <w:rPr>
                <w:lang w:val="en-GB"/>
              </w:rPr>
              <w:t>Sum of positive capitals at risk as defined in Article 91 of Delegated Regulation (EU) 2015/35 for all obligations subject to mortality risk.</w:t>
            </w:r>
          </w:p>
        </w:tc>
      </w:tr>
      <w:tr w:rsidR="00616968" w:rsidRPr="000F6836" w14:paraId="1E335DC1" w14:textId="77777777" w:rsidTr="00915624">
        <w:tc>
          <w:tcPr>
            <w:tcW w:w="2414" w:type="dxa"/>
            <w:tcBorders>
              <w:top w:val="single" w:sz="2" w:space="0" w:color="auto"/>
              <w:left w:val="single" w:sz="2" w:space="0" w:color="auto"/>
              <w:bottom w:val="single" w:sz="2" w:space="0" w:color="auto"/>
              <w:right w:val="single" w:sz="2" w:space="0" w:color="auto"/>
            </w:tcBorders>
          </w:tcPr>
          <w:p w14:paraId="5C879003" w14:textId="77777777" w:rsidR="00616968" w:rsidRPr="000F6836" w:rsidRDefault="00616968" w:rsidP="00915624">
            <w:pPr>
              <w:pStyle w:val="NormalLeft"/>
              <w:rPr>
                <w:lang w:val="en-GB"/>
              </w:rPr>
            </w:pPr>
            <w:r w:rsidRPr="000F6836">
              <w:rPr>
                <w:lang w:val="en-GB"/>
              </w:rPr>
              <w:t>R0100/C0160</w:t>
            </w:r>
          </w:p>
        </w:tc>
        <w:tc>
          <w:tcPr>
            <w:tcW w:w="2786" w:type="dxa"/>
            <w:tcBorders>
              <w:top w:val="single" w:sz="2" w:space="0" w:color="auto"/>
              <w:left w:val="single" w:sz="2" w:space="0" w:color="auto"/>
              <w:bottom w:val="single" w:sz="2" w:space="0" w:color="auto"/>
              <w:right w:val="single" w:sz="2" w:space="0" w:color="auto"/>
            </w:tcBorders>
          </w:tcPr>
          <w:p w14:paraId="57ACB01C" w14:textId="77777777" w:rsidR="00616968" w:rsidRPr="000F6836" w:rsidRDefault="00616968" w:rsidP="00915624">
            <w:pPr>
              <w:pStyle w:val="NormalLeft"/>
              <w:rPr>
                <w:lang w:val="en-GB"/>
              </w:rPr>
            </w:pPr>
            <w:r w:rsidRPr="000F6836">
              <w:rPr>
                <w:lang w:val="en-GB"/>
              </w:rPr>
              <w:t xml:space="preserve">Mortality risk — Average rate </w:t>
            </w:r>
            <w:del w:id="140" w:author="Author">
              <w:r w:rsidRPr="000F6836" w:rsidDel="009838EC">
                <w:rPr>
                  <w:lang w:val="en-GB"/>
                </w:rPr>
                <w:delText>(</w:delText>
              </w:r>
            </w:del>
            <w:r w:rsidRPr="000F6836">
              <w:rPr>
                <w:lang w:val="en-GB"/>
              </w:rPr>
              <w:t>t+1</w:t>
            </w:r>
            <w:del w:id="141"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16ED0707" w14:textId="77777777" w:rsidR="00616968" w:rsidRPr="000F6836" w:rsidRDefault="00616968" w:rsidP="00915624">
            <w:pPr>
              <w:pStyle w:val="NormalLeft"/>
              <w:rPr>
                <w:lang w:val="en-GB"/>
              </w:rPr>
            </w:pPr>
            <w:r w:rsidRPr="000F6836">
              <w:rPr>
                <w:lang w:val="en-GB"/>
              </w:rPr>
              <w:t xml:space="preserve">Average mortality rate during the following 12 (t + 1) months weighted </w:t>
            </w:r>
            <w:r w:rsidRPr="000F6836">
              <w:rPr>
                <w:lang w:val="en-GB"/>
              </w:rPr>
              <w:lastRenderedPageBreak/>
              <w:t>by sum insured for policies with a positive capital at risk.</w:t>
            </w:r>
          </w:p>
        </w:tc>
      </w:tr>
      <w:tr w:rsidR="00616968" w:rsidRPr="000F6836" w14:paraId="3F95E307" w14:textId="77777777" w:rsidTr="00915624">
        <w:tc>
          <w:tcPr>
            <w:tcW w:w="2414" w:type="dxa"/>
            <w:tcBorders>
              <w:top w:val="single" w:sz="2" w:space="0" w:color="auto"/>
              <w:left w:val="single" w:sz="2" w:space="0" w:color="auto"/>
              <w:bottom w:val="single" w:sz="2" w:space="0" w:color="auto"/>
              <w:right w:val="single" w:sz="2" w:space="0" w:color="auto"/>
            </w:tcBorders>
          </w:tcPr>
          <w:p w14:paraId="33A07028" w14:textId="77777777" w:rsidR="00616968" w:rsidRPr="000F6836" w:rsidRDefault="00616968" w:rsidP="00915624">
            <w:pPr>
              <w:pStyle w:val="NormalLeft"/>
              <w:rPr>
                <w:lang w:val="en-GB"/>
              </w:rPr>
            </w:pPr>
            <w:r w:rsidRPr="000F6836">
              <w:rPr>
                <w:lang w:val="en-GB"/>
              </w:rPr>
              <w:lastRenderedPageBreak/>
              <w:t>R0100/C0180</w:t>
            </w:r>
          </w:p>
        </w:tc>
        <w:tc>
          <w:tcPr>
            <w:tcW w:w="2786" w:type="dxa"/>
            <w:tcBorders>
              <w:top w:val="single" w:sz="2" w:space="0" w:color="auto"/>
              <w:left w:val="single" w:sz="2" w:space="0" w:color="auto"/>
              <w:bottom w:val="single" w:sz="2" w:space="0" w:color="auto"/>
              <w:right w:val="single" w:sz="2" w:space="0" w:color="auto"/>
            </w:tcBorders>
          </w:tcPr>
          <w:p w14:paraId="2CFB8D78" w14:textId="77777777" w:rsidR="00616968" w:rsidRPr="000F6836" w:rsidRDefault="00616968" w:rsidP="00915624">
            <w:pPr>
              <w:pStyle w:val="NormalLeft"/>
              <w:rPr>
                <w:lang w:val="en-GB"/>
              </w:rPr>
            </w:pPr>
            <w:r w:rsidRPr="000F6836">
              <w:rPr>
                <w:lang w:val="en-GB"/>
              </w:rPr>
              <w:t>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496EED64" w14:textId="77777777" w:rsidR="00616968" w:rsidRPr="000F6836" w:rsidRDefault="00616968" w:rsidP="00915624">
            <w:pPr>
              <w:pStyle w:val="NormalLeft"/>
              <w:rPr>
                <w:lang w:val="en-GB"/>
              </w:rPr>
            </w:pPr>
            <w:r w:rsidRPr="000F6836">
              <w:rPr>
                <w:lang w:val="en-GB"/>
              </w:rPr>
              <w:t>Modified duration in years of all payments payable on death included in the best estimate for policies with a positive capital at risk.</w:t>
            </w:r>
          </w:p>
        </w:tc>
      </w:tr>
      <w:tr w:rsidR="00616968" w:rsidRPr="000F6836" w14:paraId="2E1173F9" w14:textId="77777777" w:rsidTr="00915624">
        <w:tc>
          <w:tcPr>
            <w:tcW w:w="2414" w:type="dxa"/>
            <w:tcBorders>
              <w:top w:val="single" w:sz="2" w:space="0" w:color="auto"/>
              <w:left w:val="single" w:sz="2" w:space="0" w:color="auto"/>
              <w:bottom w:val="single" w:sz="2" w:space="0" w:color="auto"/>
              <w:right w:val="single" w:sz="2" w:space="0" w:color="auto"/>
            </w:tcBorders>
          </w:tcPr>
          <w:p w14:paraId="74336B3E" w14:textId="77777777" w:rsidR="00616968" w:rsidRPr="000F6836" w:rsidRDefault="00616968" w:rsidP="00915624">
            <w:pPr>
              <w:pStyle w:val="NormalLeft"/>
              <w:rPr>
                <w:lang w:val="en-GB"/>
              </w:rPr>
            </w:pPr>
            <w:r w:rsidRPr="000F6836">
              <w:rPr>
                <w:lang w:val="en-GB"/>
              </w:rPr>
              <w:t>R0110/C0150</w:t>
            </w:r>
          </w:p>
        </w:tc>
        <w:tc>
          <w:tcPr>
            <w:tcW w:w="2786" w:type="dxa"/>
            <w:tcBorders>
              <w:top w:val="single" w:sz="2" w:space="0" w:color="auto"/>
              <w:left w:val="single" w:sz="2" w:space="0" w:color="auto"/>
              <w:bottom w:val="single" w:sz="2" w:space="0" w:color="auto"/>
              <w:right w:val="single" w:sz="2" w:space="0" w:color="auto"/>
            </w:tcBorders>
          </w:tcPr>
          <w:p w14:paraId="73A61258" w14:textId="77777777" w:rsidR="00616968" w:rsidRPr="000F6836" w:rsidRDefault="00616968" w:rsidP="00915624">
            <w:pPr>
              <w:pStyle w:val="NormalLeft"/>
              <w:rPr>
                <w:lang w:val="en-GB"/>
              </w:rPr>
            </w:pPr>
            <w:r w:rsidRPr="000F6836">
              <w:rPr>
                <w:lang w:val="en-GB"/>
              </w:rPr>
              <w:t>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51ABEAB" w14:textId="77777777" w:rsidR="00616968" w:rsidRPr="000F6836" w:rsidRDefault="00616968" w:rsidP="00915624">
            <w:pPr>
              <w:pStyle w:val="NormalLeft"/>
              <w:rPr>
                <w:lang w:val="en-GB"/>
              </w:rPr>
            </w:pPr>
            <w:r w:rsidRPr="000F6836">
              <w:rPr>
                <w:lang w:val="en-GB"/>
              </w:rPr>
              <w:t>Best estimate of obligations subject to longevity risk.</w:t>
            </w:r>
          </w:p>
        </w:tc>
      </w:tr>
      <w:tr w:rsidR="00616968" w:rsidRPr="000F6836" w14:paraId="2C56055E" w14:textId="77777777" w:rsidTr="00915624">
        <w:tc>
          <w:tcPr>
            <w:tcW w:w="2414" w:type="dxa"/>
            <w:tcBorders>
              <w:top w:val="single" w:sz="2" w:space="0" w:color="auto"/>
              <w:left w:val="single" w:sz="2" w:space="0" w:color="auto"/>
              <w:bottom w:val="single" w:sz="2" w:space="0" w:color="auto"/>
              <w:right w:val="single" w:sz="2" w:space="0" w:color="auto"/>
            </w:tcBorders>
          </w:tcPr>
          <w:p w14:paraId="6E9AE6BB" w14:textId="77777777" w:rsidR="00616968" w:rsidRPr="000F6836" w:rsidRDefault="00616968" w:rsidP="00915624">
            <w:pPr>
              <w:pStyle w:val="NormalLeft"/>
              <w:rPr>
                <w:lang w:val="en-GB"/>
              </w:rPr>
            </w:pPr>
            <w:r w:rsidRPr="000F6836">
              <w:rPr>
                <w:lang w:val="en-GB"/>
              </w:rPr>
              <w:t>R0110/C0160</w:t>
            </w:r>
          </w:p>
        </w:tc>
        <w:tc>
          <w:tcPr>
            <w:tcW w:w="2786" w:type="dxa"/>
            <w:tcBorders>
              <w:top w:val="single" w:sz="2" w:space="0" w:color="auto"/>
              <w:left w:val="single" w:sz="2" w:space="0" w:color="auto"/>
              <w:bottom w:val="single" w:sz="2" w:space="0" w:color="auto"/>
              <w:right w:val="single" w:sz="2" w:space="0" w:color="auto"/>
            </w:tcBorders>
          </w:tcPr>
          <w:p w14:paraId="47927484" w14:textId="77777777" w:rsidR="00616968" w:rsidRPr="000F6836" w:rsidRDefault="00616968" w:rsidP="00915624">
            <w:pPr>
              <w:pStyle w:val="NormalLeft"/>
              <w:rPr>
                <w:lang w:val="en-GB"/>
              </w:rPr>
            </w:pPr>
            <w:r w:rsidRPr="000F6836">
              <w:rPr>
                <w:lang w:val="en-GB"/>
              </w:rPr>
              <w:t xml:space="preserve">Longevity risk — Average rate </w:t>
            </w:r>
            <w:del w:id="142" w:author="Author">
              <w:r w:rsidRPr="000F6836" w:rsidDel="009838EC">
                <w:rPr>
                  <w:lang w:val="en-GB"/>
                </w:rPr>
                <w:delText>(</w:delText>
              </w:r>
            </w:del>
            <w:r w:rsidRPr="000F6836">
              <w:rPr>
                <w:lang w:val="en-GB"/>
              </w:rPr>
              <w:t>t+1</w:t>
            </w:r>
            <w:del w:id="143"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588CCB09"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where a decrease in the mortality rate leads to an increase in technical provisions.</w:t>
            </w:r>
          </w:p>
        </w:tc>
      </w:tr>
      <w:tr w:rsidR="00616968" w:rsidRPr="000F6836" w14:paraId="7FE63134" w14:textId="77777777" w:rsidTr="00915624">
        <w:tc>
          <w:tcPr>
            <w:tcW w:w="2414" w:type="dxa"/>
            <w:tcBorders>
              <w:top w:val="single" w:sz="2" w:space="0" w:color="auto"/>
              <w:left w:val="single" w:sz="2" w:space="0" w:color="auto"/>
              <w:bottom w:val="single" w:sz="2" w:space="0" w:color="auto"/>
              <w:right w:val="single" w:sz="2" w:space="0" w:color="auto"/>
            </w:tcBorders>
          </w:tcPr>
          <w:p w14:paraId="7B18AC9B" w14:textId="77777777" w:rsidR="00616968" w:rsidRPr="000F6836" w:rsidRDefault="00616968" w:rsidP="00915624">
            <w:pPr>
              <w:pStyle w:val="NormalLeft"/>
              <w:rPr>
                <w:lang w:val="en-GB"/>
              </w:rPr>
            </w:pPr>
            <w:r w:rsidRPr="000F6836">
              <w:rPr>
                <w:lang w:val="en-GB"/>
              </w:rPr>
              <w:t>R0110/C0190</w:t>
            </w:r>
          </w:p>
        </w:tc>
        <w:tc>
          <w:tcPr>
            <w:tcW w:w="2786" w:type="dxa"/>
            <w:tcBorders>
              <w:top w:val="single" w:sz="2" w:space="0" w:color="auto"/>
              <w:left w:val="single" w:sz="2" w:space="0" w:color="auto"/>
              <w:bottom w:val="single" w:sz="2" w:space="0" w:color="auto"/>
              <w:right w:val="single" w:sz="2" w:space="0" w:color="auto"/>
            </w:tcBorders>
          </w:tcPr>
          <w:p w14:paraId="7CA29EC1" w14:textId="77777777" w:rsidR="00616968" w:rsidRPr="000F6836" w:rsidRDefault="00616968" w:rsidP="00915624">
            <w:pPr>
              <w:pStyle w:val="NormalLeft"/>
              <w:rPr>
                <w:lang w:val="en-GB"/>
              </w:rPr>
            </w:pPr>
            <w:r w:rsidRPr="000F6836">
              <w:rPr>
                <w:lang w:val="en-GB"/>
              </w:rPr>
              <w:t>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05B15A69" w14:textId="77777777" w:rsidR="00616968" w:rsidRPr="000F6836" w:rsidRDefault="00616968" w:rsidP="00915624">
            <w:pPr>
              <w:pStyle w:val="NormalLeft"/>
              <w:rPr>
                <w:lang w:val="en-GB"/>
              </w:rPr>
            </w:pPr>
            <w:r w:rsidRPr="000F6836">
              <w:rPr>
                <w:lang w:val="en-GB"/>
              </w:rPr>
              <w:t>Modified duration in years of all payments to beneficiaries included in the best estimate for policies where a decrease in the mortality rate leads to an increase in technical provisions.</w:t>
            </w:r>
          </w:p>
        </w:tc>
      </w:tr>
      <w:tr w:rsidR="00616968" w:rsidRPr="000F6836" w14:paraId="4D588B30" w14:textId="77777777" w:rsidTr="00915624">
        <w:tc>
          <w:tcPr>
            <w:tcW w:w="2414" w:type="dxa"/>
            <w:tcBorders>
              <w:top w:val="single" w:sz="2" w:space="0" w:color="auto"/>
              <w:left w:val="single" w:sz="2" w:space="0" w:color="auto"/>
              <w:bottom w:val="single" w:sz="2" w:space="0" w:color="auto"/>
              <w:right w:val="single" w:sz="2" w:space="0" w:color="auto"/>
            </w:tcBorders>
          </w:tcPr>
          <w:p w14:paraId="3CFA8789" w14:textId="77777777" w:rsidR="00616968" w:rsidRPr="000F6836" w:rsidRDefault="00616968" w:rsidP="00915624">
            <w:pPr>
              <w:pStyle w:val="NormalLeft"/>
              <w:rPr>
                <w:lang w:val="en-GB"/>
              </w:rPr>
            </w:pPr>
            <w:r w:rsidRPr="000F6836">
              <w:rPr>
                <w:lang w:val="en-GB"/>
              </w:rPr>
              <w:t>R0120/C0120</w:t>
            </w:r>
          </w:p>
        </w:tc>
        <w:tc>
          <w:tcPr>
            <w:tcW w:w="2786" w:type="dxa"/>
            <w:tcBorders>
              <w:top w:val="single" w:sz="2" w:space="0" w:color="auto"/>
              <w:left w:val="single" w:sz="2" w:space="0" w:color="auto"/>
              <w:bottom w:val="single" w:sz="2" w:space="0" w:color="auto"/>
              <w:right w:val="single" w:sz="2" w:space="0" w:color="auto"/>
            </w:tcBorders>
          </w:tcPr>
          <w:p w14:paraId="722E5F1E" w14:textId="77777777" w:rsidR="00616968" w:rsidRPr="000F6836" w:rsidRDefault="00616968" w:rsidP="00915624">
            <w:pPr>
              <w:pStyle w:val="NormalLeft"/>
              <w:rPr>
                <w:lang w:val="en-GB"/>
              </w:rPr>
            </w:pPr>
            <w:r w:rsidRPr="000F6836">
              <w:rPr>
                <w:lang w:val="en-GB"/>
              </w:rPr>
              <w:t>Disability–morbidity risk — Capital at risk</w:t>
            </w:r>
          </w:p>
        </w:tc>
        <w:tc>
          <w:tcPr>
            <w:tcW w:w="4086" w:type="dxa"/>
            <w:tcBorders>
              <w:top w:val="single" w:sz="2" w:space="0" w:color="auto"/>
              <w:left w:val="single" w:sz="2" w:space="0" w:color="auto"/>
              <w:bottom w:val="single" w:sz="2" w:space="0" w:color="auto"/>
              <w:right w:val="single" w:sz="2" w:space="0" w:color="auto"/>
            </w:tcBorders>
          </w:tcPr>
          <w:p w14:paraId="7804059F" w14:textId="77777777" w:rsidR="00616968" w:rsidRPr="000F6836" w:rsidRDefault="00616968" w:rsidP="00915624">
            <w:pPr>
              <w:pStyle w:val="NormalLeft"/>
              <w:rPr>
                <w:lang w:val="en-GB"/>
              </w:rPr>
            </w:pPr>
            <w:r w:rsidRPr="000F6836">
              <w:rPr>
                <w:lang w:val="en-GB"/>
              </w:rPr>
              <w:t>Sum of positive capitals at risk as defined in Article 93 of Delegated Regulation (EU) 2015/35 for all obligations subject to disability–morbidity risk.</w:t>
            </w:r>
          </w:p>
        </w:tc>
      </w:tr>
      <w:tr w:rsidR="00616968" w:rsidRPr="000F6836" w14:paraId="4D9D469E" w14:textId="77777777" w:rsidTr="00915624">
        <w:tc>
          <w:tcPr>
            <w:tcW w:w="2414" w:type="dxa"/>
            <w:tcBorders>
              <w:top w:val="single" w:sz="2" w:space="0" w:color="auto"/>
              <w:left w:val="single" w:sz="2" w:space="0" w:color="auto"/>
              <w:bottom w:val="single" w:sz="2" w:space="0" w:color="auto"/>
              <w:right w:val="single" w:sz="2" w:space="0" w:color="auto"/>
            </w:tcBorders>
          </w:tcPr>
          <w:p w14:paraId="58E095F7" w14:textId="77777777" w:rsidR="00616968" w:rsidRPr="000F6836" w:rsidRDefault="00616968" w:rsidP="00915624">
            <w:pPr>
              <w:pStyle w:val="NormalLeft"/>
              <w:rPr>
                <w:lang w:val="en-GB"/>
              </w:rPr>
            </w:pPr>
            <w:r w:rsidRPr="000F6836">
              <w:rPr>
                <w:lang w:val="en-GB"/>
              </w:rPr>
              <w:t>R0120/C0130</w:t>
            </w:r>
          </w:p>
        </w:tc>
        <w:tc>
          <w:tcPr>
            <w:tcW w:w="2786" w:type="dxa"/>
            <w:tcBorders>
              <w:top w:val="single" w:sz="2" w:space="0" w:color="auto"/>
              <w:left w:val="single" w:sz="2" w:space="0" w:color="auto"/>
              <w:bottom w:val="single" w:sz="2" w:space="0" w:color="auto"/>
              <w:right w:val="single" w:sz="2" w:space="0" w:color="auto"/>
            </w:tcBorders>
          </w:tcPr>
          <w:p w14:paraId="3AE6034A" w14:textId="77777777" w:rsidR="00616968" w:rsidRPr="000F6836" w:rsidRDefault="00616968" w:rsidP="00915624">
            <w:pPr>
              <w:pStyle w:val="NormalLeft"/>
              <w:rPr>
                <w:lang w:val="en-GB"/>
              </w:rPr>
            </w:pPr>
            <w:r w:rsidRPr="000F6836">
              <w:rPr>
                <w:lang w:val="en-GB"/>
              </w:rPr>
              <w:t>Disability–morbidity risk — Capital at risk t+1</w:t>
            </w:r>
          </w:p>
        </w:tc>
        <w:tc>
          <w:tcPr>
            <w:tcW w:w="4086" w:type="dxa"/>
            <w:tcBorders>
              <w:top w:val="single" w:sz="2" w:space="0" w:color="auto"/>
              <w:left w:val="single" w:sz="2" w:space="0" w:color="auto"/>
              <w:bottom w:val="single" w:sz="2" w:space="0" w:color="auto"/>
              <w:right w:val="single" w:sz="2" w:space="0" w:color="auto"/>
            </w:tcBorders>
          </w:tcPr>
          <w:p w14:paraId="25191091" w14:textId="77777777" w:rsidR="00616968" w:rsidRPr="000F6836" w:rsidRDefault="00616968" w:rsidP="00915624">
            <w:pPr>
              <w:pStyle w:val="NormalLeft"/>
              <w:rPr>
                <w:lang w:val="en-GB"/>
              </w:rPr>
            </w:pPr>
            <w:r w:rsidRPr="000F6836">
              <w:rPr>
                <w:lang w:val="en-GB"/>
              </w:rPr>
              <w:t>Capital at risk as defined in R0120/C0120 after 12 months.</w:t>
            </w:r>
          </w:p>
        </w:tc>
      </w:tr>
      <w:tr w:rsidR="00616968" w:rsidRPr="000F6836" w14:paraId="2F14CE3C" w14:textId="77777777" w:rsidTr="00915624">
        <w:tc>
          <w:tcPr>
            <w:tcW w:w="2414" w:type="dxa"/>
            <w:tcBorders>
              <w:top w:val="single" w:sz="2" w:space="0" w:color="auto"/>
              <w:left w:val="single" w:sz="2" w:space="0" w:color="auto"/>
              <w:bottom w:val="single" w:sz="2" w:space="0" w:color="auto"/>
              <w:right w:val="single" w:sz="2" w:space="0" w:color="auto"/>
            </w:tcBorders>
          </w:tcPr>
          <w:p w14:paraId="25AB013A" w14:textId="77777777" w:rsidR="00616968" w:rsidRPr="000F6836" w:rsidRDefault="00616968" w:rsidP="00915624">
            <w:pPr>
              <w:pStyle w:val="NormalLeft"/>
              <w:rPr>
                <w:lang w:val="en-GB"/>
              </w:rPr>
            </w:pPr>
            <w:r w:rsidRPr="000F6836">
              <w:rPr>
                <w:lang w:val="en-GB"/>
              </w:rPr>
              <w:t>R0120/C0150</w:t>
            </w:r>
          </w:p>
        </w:tc>
        <w:tc>
          <w:tcPr>
            <w:tcW w:w="2786" w:type="dxa"/>
            <w:tcBorders>
              <w:top w:val="single" w:sz="2" w:space="0" w:color="auto"/>
              <w:left w:val="single" w:sz="2" w:space="0" w:color="auto"/>
              <w:bottom w:val="single" w:sz="2" w:space="0" w:color="auto"/>
              <w:right w:val="single" w:sz="2" w:space="0" w:color="auto"/>
            </w:tcBorders>
          </w:tcPr>
          <w:p w14:paraId="2C5AE224" w14:textId="77777777" w:rsidR="00616968" w:rsidRPr="000F6836" w:rsidRDefault="00616968" w:rsidP="00915624">
            <w:pPr>
              <w:pStyle w:val="NormalLeft"/>
              <w:rPr>
                <w:lang w:val="en-GB"/>
              </w:rPr>
            </w:pPr>
            <w:r w:rsidRPr="000F6836">
              <w:rPr>
                <w:lang w:val="en-GB"/>
              </w:rPr>
              <w:t>Disability–morbidity risk — Best estimate</w:t>
            </w:r>
          </w:p>
        </w:tc>
        <w:tc>
          <w:tcPr>
            <w:tcW w:w="4086" w:type="dxa"/>
            <w:tcBorders>
              <w:top w:val="single" w:sz="2" w:space="0" w:color="auto"/>
              <w:left w:val="single" w:sz="2" w:space="0" w:color="auto"/>
              <w:bottom w:val="single" w:sz="2" w:space="0" w:color="auto"/>
              <w:right w:val="single" w:sz="2" w:space="0" w:color="auto"/>
            </w:tcBorders>
          </w:tcPr>
          <w:p w14:paraId="35A25147" w14:textId="77777777" w:rsidR="00616968" w:rsidRPr="000F6836" w:rsidRDefault="00616968" w:rsidP="00915624">
            <w:pPr>
              <w:pStyle w:val="NormalLeft"/>
              <w:rPr>
                <w:lang w:val="en-GB"/>
              </w:rPr>
            </w:pPr>
            <w:r w:rsidRPr="000F6836">
              <w:rPr>
                <w:lang w:val="en-GB"/>
              </w:rPr>
              <w:t>Best estimate of obligations subject to disability–morbidity risk.</w:t>
            </w:r>
          </w:p>
        </w:tc>
      </w:tr>
      <w:tr w:rsidR="00616968" w:rsidRPr="000F6836" w14:paraId="7FF0321A" w14:textId="77777777" w:rsidTr="00915624">
        <w:tc>
          <w:tcPr>
            <w:tcW w:w="2414" w:type="dxa"/>
            <w:tcBorders>
              <w:top w:val="single" w:sz="2" w:space="0" w:color="auto"/>
              <w:left w:val="single" w:sz="2" w:space="0" w:color="auto"/>
              <w:bottom w:val="single" w:sz="2" w:space="0" w:color="auto"/>
              <w:right w:val="single" w:sz="2" w:space="0" w:color="auto"/>
            </w:tcBorders>
          </w:tcPr>
          <w:p w14:paraId="4C38AB8A" w14:textId="77777777" w:rsidR="00616968" w:rsidRPr="000F6836" w:rsidRDefault="00616968" w:rsidP="00915624">
            <w:pPr>
              <w:pStyle w:val="NormalLeft"/>
              <w:rPr>
                <w:lang w:val="en-GB"/>
              </w:rPr>
            </w:pPr>
            <w:r w:rsidRPr="000F6836">
              <w:rPr>
                <w:lang w:val="en-GB"/>
              </w:rPr>
              <w:t>R0120/C0160</w:t>
            </w:r>
          </w:p>
        </w:tc>
        <w:tc>
          <w:tcPr>
            <w:tcW w:w="2786" w:type="dxa"/>
            <w:tcBorders>
              <w:top w:val="single" w:sz="2" w:space="0" w:color="auto"/>
              <w:left w:val="single" w:sz="2" w:space="0" w:color="auto"/>
              <w:bottom w:val="single" w:sz="2" w:space="0" w:color="auto"/>
              <w:right w:val="single" w:sz="2" w:space="0" w:color="auto"/>
            </w:tcBorders>
          </w:tcPr>
          <w:p w14:paraId="35199B82" w14:textId="77777777" w:rsidR="00616968" w:rsidRPr="000F6836" w:rsidRDefault="00616968" w:rsidP="00915624">
            <w:pPr>
              <w:pStyle w:val="NormalLeft"/>
              <w:rPr>
                <w:lang w:val="en-GB"/>
              </w:rPr>
            </w:pPr>
            <w:r w:rsidRPr="000F6836">
              <w:rPr>
                <w:lang w:val="en-GB"/>
              </w:rPr>
              <w:t xml:space="preserve">Disability–morbidity risk — Average rate </w:t>
            </w:r>
            <w:del w:id="144" w:author="Author">
              <w:r w:rsidRPr="000F6836" w:rsidDel="009838EC">
                <w:rPr>
                  <w:lang w:val="en-GB"/>
                </w:rPr>
                <w:delText>(</w:delText>
              </w:r>
            </w:del>
            <w:r w:rsidRPr="000F6836">
              <w:rPr>
                <w:lang w:val="en-GB"/>
              </w:rPr>
              <w:t>t+1</w:t>
            </w:r>
            <w:del w:id="145"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326FA3EB" w14:textId="77777777" w:rsidR="00616968" w:rsidRPr="000F6836" w:rsidRDefault="00616968" w:rsidP="00915624">
            <w:pPr>
              <w:pStyle w:val="NormalLeft"/>
              <w:rPr>
                <w:lang w:val="en-GB"/>
              </w:rPr>
            </w:pPr>
            <w:r w:rsidRPr="000F6836">
              <w:rPr>
                <w:lang w:val="en-GB"/>
              </w:rPr>
              <w:t>Average disability–morbidity rate during the following 12 months (t+1) weighted by sum insured for policies with a positive capital at risk.</w:t>
            </w:r>
          </w:p>
        </w:tc>
      </w:tr>
      <w:tr w:rsidR="00616968" w:rsidRPr="000F6836" w14:paraId="3D3B38D2" w14:textId="77777777" w:rsidTr="00915624">
        <w:tc>
          <w:tcPr>
            <w:tcW w:w="2414" w:type="dxa"/>
            <w:tcBorders>
              <w:top w:val="single" w:sz="2" w:space="0" w:color="auto"/>
              <w:left w:val="single" w:sz="2" w:space="0" w:color="auto"/>
              <w:bottom w:val="single" w:sz="2" w:space="0" w:color="auto"/>
              <w:right w:val="single" w:sz="2" w:space="0" w:color="auto"/>
            </w:tcBorders>
          </w:tcPr>
          <w:p w14:paraId="3CBF1771" w14:textId="77777777" w:rsidR="00616968" w:rsidRPr="000F6836" w:rsidRDefault="00616968" w:rsidP="00915624">
            <w:pPr>
              <w:pStyle w:val="NormalLeft"/>
              <w:rPr>
                <w:lang w:val="en-GB"/>
              </w:rPr>
            </w:pPr>
            <w:r w:rsidRPr="000F6836">
              <w:rPr>
                <w:lang w:val="en-GB"/>
              </w:rPr>
              <w:t>R0120/C0170</w:t>
            </w:r>
          </w:p>
        </w:tc>
        <w:tc>
          <w:tcPr>
            <w:tcW w:w="2786" w:type="dxa"/>
            <w:tcBorders>
              <w:top w:val="single" w:sz="2" w:space="0" w:color="auto"/>
              <w:left w:val="single" w:sz="2" w:space="0" w:color="auto"/>
              <w:bottom w:val="single" w:sz="2" w:space="0" w:color="auto"/>
              <w:right w:val="single" w:sz="2" w:space="0" w:color="auto"/>
            </w:tcBorders>
          </w:tcPr>
          <w:p w14:paraId="09F3179B" w14:textId="77777777" w:rsidR="00616968" w:rsidRPr="000F6836" w:rsidRDefault="00616968" w:rsidP="00915624">
            <w:pPr>
              <w:pStyle w:val="NormalLeft"/>
              <w:rPr>
                <w:lang w:val="en-GB"/>
              </w:rPr>
            </w:pPr>
            <w:r w:rsidRPr="000F6836">
              <w:rPr>
                <w:lang w:val="en-GB"/>
              </w:rPr>
              <w:t>Disability–morbidity risk — Average rate t+2</w:t>
            </w:r>
          </w:p>
        </w:tc>
        <w:tc>
          <w:tcPr>
            <w:tcW w:w="4086" w:type="dxa"/>
            <w:tcBorders>
              <w:top w:val="single" w:sz="2" w:space="0" w:color="auto"/>
              <w:left w:val="single" w:sz="2" w:space="0" w:color="auto"/>
              <w:bottom w:val="single" w:sz="2" w:space="0" w:color="auto"/>
              <w:right w:val="single" w:sz="2" w:space="0" w:color="auto"/>
            </w:tcBorders>
          </w:tcPr>
          <w:p w14:paraId="4DDD48B5" w14:textId="77777777" w:rsidR="00616968" w:rsidRPr="000F6836" w:rsidRDefault="00616968" w:rsidP="00915624">
            <w:pPr>
              <w:pStyle w:val="NormalLeft"/>
              <w:rPr>
                <w:lang w:val="en-GB"/>
              </w:rPr>
            </w:pPr>
            <w:r w:rsidRPr="000F6836">
              <w:rPr>
                <w:lang w:val="en-GB"/>
              </w:rPr>
              <w:t>Average disability–morbidity rate during the 12 months after the following 12 months (t+2) weighted by sum insured for policies with a positive capital at risk.</w:t>
            </w:r>
          </w:p>
        </w:tc>
      </w:tr>
      <w:tr w:rsidR="00616968" w:rsidRPr="000F6836" w14:paraId="2DE3B02F" w14:textId="77777777" w:rsidTr="00915624">
        <w:tc>
          <w:tcPr>
            <w:tcW w:w="2414" w:type="dxa"/>
            <w:tcBorders>
              <w:top w:val="single" w:sz="2" w:space="0" w:color="auto"/>
              <w:left w:val="single" w:sz="2" w:space="0" w:color="auto"/>
              <w:bottom w:val="single" w:sz="2" w:space="0" w:color="auto"/>
              <w:right w:val="single" w:sz="2" w:space="0" w:color="auto"/>
            </w:tcBorders>
          </w:tcPr>
          <w:p w14:paraId="23FFADCD" w14:textId="77777777" w:rsidR="00616968" w:rsidRPr="000F6836" w:rsidRDefault="00616968" w:rsidP="00915624">
            <w:pPr>
              <w:pStyle w:val="NormalLeft"/>
              <w:rPr>
                <w:lang w:val="en-GB"/>
              </w:rPr>
            </w:pPr>
            <w:r w:rsidRPr="000F6836">
              <w:rPr>
                <w:lang w:val="en-GB"/>
              </w:rPr>
              <w:t>R0120/C0180</w:t>
            </w:r>
          </w:p>
        </w:tc>
        <w:tc>
          <w:tcPr>
            <w:tcW w:w="2786" w:type="dxa"/>
            <w:tcBorders>
              <w:top w:val="single" w:sz="2" w:space="0" w:color="auto"/>
              <w:left w:val="single" w:sz="2" w:space="0" w:color="auto"/>
              <w:bottom w:val="single" w:sz="2" w:space="0" w:color="auto"/>
              <w:right w:val="single" w:sz="2" w:space="0" w:color="auto"/>
            </w:tcBorders>
          </w:tcPr>
          <w:p w14:paraId="22BB5F53" w14:textId="77777777" w:rsidR="00616968" w:rsidRPr="000F6836" w:rsidRDefault="00616968" w:rsidP="00915624">
            <w:pPr>
              <w:pStyle w:val="NormalLeft"/>
              <w:rPr>
                <w:lang w:val="en-GB"/>
              </w:rPr>
            </w:pPr>
            <w:r w:rsidRPr="000F6836">
              <w:rPr>
                <w:lang w:val="en-GB"/>
              </w:rPr>
              <w:t>Disability–morbidity risk — Modified duration</w:t>
            </w:r>
          </w:p>
        </w:tc>
        <w:tc>
          <w:tcPr>
            <w:tcW w:w="4086" w:type="dxa"/>
            <w:tcBorders>
              <w:top w:val="single" w:sz="2" w:space="0" w:color="auto"/>
              <w:left w:val="single" w:sz="2" w:space="0" w:color="auto"/>
              <w:bottom w:val="single" w:sz="2" w:space="0" w:color="auto"/>
              <w:right w:val="single" w:sz="2" w:space="0" w:color="auto"/>
            </w:tcBorders>
          </w:tcPr>
          <w:p w14:paraId="0944C26E" w14:textId="77777777" w:rsidR="00616968" w:rsidRPr="000F6836" w:rsidRDefault="00616968" w:rsidP="00915624">
            <w:pPr>
              <w:pStyle w:val="NormalLeft"/>
              <w:rPr>
                <w:lang w:val="en-GB"/>
              </w:rPr>
            </w:pPr>
            <w:r w:rsidRPr="000F6836">
              <w:rPr>
                <w:lang w:val="en-GB"/>
              </w:rPr>
              <w:t>Modified duration in years of all payments on disability–morbidity included in the best estimate for policies with a positive capital at risk.</w:t>
            </w:r>
          </w:p>
        </w:tc>
      </w:tr>
      <w:tr w:rsidR="00616968" w:rsidRPr="000F6836" w14:paraId="6AE96A58" w14:textId="77777777" w:rsidTr="00915624">
        <w:tc>
          <w:tcPr>
            <w:tcW w:w="2414" w:type="dxa"/>
            <w:tcBorders>
              <w:top w:val="single" w:sz="2" w:space="0" w:color="auto"/>
              <w:left w:val="single" w:sz="2" w:space="0" w:color="auto"/>
              <w:bottom w:val="single" w:sz="2" w:space="0" w:color="auto"/>
              <w:right w:val="single" w:sz="2" w:space="0" w:color="auto"/>
            </w:tcBorders>
          </w:tcPr>
          <w:p w14:paraId="12EAB3B9" w14:textId="77777777" w:rsidR="00616968" w:rsidRPr="000F6836" w:rsidRDefault="00616968" w:rsidP="00915624">
            <w:pPr>
              <w:pStyle w:val="NormalLeft"/>
              <w:rPr>
                <w:lang w:val="en-GB"/>
              </w:rPr>
            </w:pPr>
            <w:r w:rsidRPr="000F6836">
              <w:rPr>
                <w:lang w:val="en-GB"/>
              </w:rPr>
              <w:lastRenderedPageBreak/>
              <w:t>R0120/C0200</w:t>
            </w:r>
          </w:p>
        </w:tc>
        <w:tc>
          <w:tcPr>
            <w:tcW w:w="2786" w:type="dxa"/>
            <w:tcBorders>
              <w:top w:val="single" w:sz="2" w:space="0" w:color="auto"/>
              <w:left w:val="single" w:sz="2" w:space="0" w:color="auto"/>
              <w:bottom w:val="single" w:sz="2" w:space="0" w:color="auto"/>
              <w:right w:val="single" w:sz="2" w:space="0" w:color="auto"/>
            </w:tcBorders>
          </w:tcPr>
          <w:p w14:paraId="50FD7FF8" w14:textId="77777777" w:rsidR="00616968" w:rsidRPr="000F6836" w:rsidRDefault="00616968" w:rsidP="00915624">
            <w:pPr>
              <w:pStyle w:val="NormalLeft"/>
              <w:rPr>
                <w:lang w:val="en-GB"/>
              </w:rPr>
            </w:pPr>
            <w:r w:rsidRPr="000F6836">
              <w:rPr>
                <w:lang w:val="en-GB"/>
              </w:rPr>
              <w:t>Disability–morbidity risk — Termination rates</w:t>
            </w:r>
          </w:p>
        </w:tc>
        <w:tc>
          <w:tcPr>
            <w:tcW w:w="4086" w:type="dxa"/>
            <w:tcBorders>
              <w:top w:val="single" w:sz="2" w:space="0" w:color="auto"/>
              <w:left w:val="single" w:sz="2" w:space="0" w:color="auto"/>
              <w:bottom w:val="single" w:sz="2" w:space="0" w:color="auto"/>
              <w:right w:val="single" w:sz="2" w:space="0" w:color="auto"/>
            </w:tcBorders>
          </w:tcPr>
          <w:p w14:paraId="28233D0A" w14:textId="77777777" w:rsidR="00616968" w:rsidRPr="000F6836" w:rsidRDefault="00616968" w:rsidP="00915624">
            <w:pPr>
              <w:pStyle w:val="NormalLeft"/>
              <w:rPr>
                <w:lang w:val="en-GB"/>
              </w:rPr>
            </w:pPr>
            <w:r w:rsidRPr="000F6836">
              <w:rPr>
                <w:lang w:val="en-GB"/>
              </w:rPr>
              <w:t>Expected termination rates during the following 12 months (t+1) for policies with a positive capital at risk.</w:t>
            </w:r>
          </w:p>
        </w:tc>
      </w:tr>
      <w:tr w:rsidR="00616968" w:rsidRPr="000F6836" w14:paraId="69C79DAA" w14:textId="77777777" w:rsidTr="00915624">
        <w:tc>
          <w:tcPr>
            <w:tcW w:w="2414" w:type="dxa"/>
            <w:tcBorders>
              <w:top w:val="single" w:sz="2" w:space="0" w:color="auto"/>
              <w:left w:val="single" w:sz="2" w:space="0" w:color="auto"/>
              <w:bottom w:val="single" w:sz="2" w:space="0" w:color="auto"/>
              <w:right w:val="single" w:sz="2" w:space="0" w:color="auto"/>
            </w:tcBorders>
          </w:tcPr>
          <w:p w14:paraId="17A19746" w14:textId="77777777" w:rsidR="00616968" w:rsidRPr="000F6836" w:rsidRDefault="00616968" w:rsidP="00915624">
            <w:pPr>
              <w:pStyle w:val="NormalLeft"/>
              <w:rPr>
                <w:lang w:val="en-GB"/>
              </w:rPr>
            </w:pPr>
            <w:r w:rsidRPr="000F6836">
              <w:rPr>
                <w:lang w:val="en-GB"/>
              </w:rPr>
              <w:t>R0130/C0140</w:t>
            </w:r>
          </w:p>
        </w:tc>
        <w:tc>
          <w:tcPr>
            <w:tcW w:w="2786" w:type="dxa"/>
            <w:tcBorders>
              <w:top w:val="single" w:sz="2" w:space="0" w:color="auto"/>
              <w:left w:val="single" w:sz="2" w:space="0" w:color="auto"/>
              <w:bottom w:val="single" w:sz="2" w:space="0" w:color="auto"/>
              <w:right w:val="single" w:sz="2" w:space="0" w:color="auto"/>
            </w:tcBorders>
          </w:tcPr>
          <w:p w14:paraId="2D352216" w14:textId="77777777" w:rsidR="00616968" w:rsidRPr="000F6836" w:rsidRDefault="00616968" w:rsidP="00915624">
            <w:pPr>
              <w:pStyle w:val="NormalLeft"/>
              <w:rPr>
                <w:lang w:val="en-GB"/>
              </w:rPr>
            </w:pPr>
            <w:r w:rsidRPr="000F6836">
              <w:rPr>
                <w:lang w:val="en-GB"/>
              </w:rPr>
              <w:t>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6A696EAC" w14:textId="77777777" w:rsidR="00616968" w:rsidRPr="000F6836" w:rsidRDefault="00616968" w:rsidP="00915624">
            <w:pPr>
              <w:pStyle w:val="NormalLeft"/>
              <w:rPr>
                <w:lang w:val="en-GB"/>
              </w:rPr>
            </w:pPr>
            <w:r w:rsidRPr="000F6836">
              <w:rPr>
                <w:lang w:val="en-GB"/>
              </w:rPr>
              <w:t>Sum of all positive surrender strains as defined in Article 95 of Delegated Regulation (EU) 2015/35.</w:t>
            </w:r>
          </w:p>
        </w:tc>
      </w:tr>
      <w:tr w:rsidR="00616968" w:rsidRPr="000F6836" w14:paraId="0F33DFA0" w14:textId="77777777" w:rsidTr="00915624">
        <w:tc>
          <w:tcPr>
            <w:tcW w:w="2414" w:type="dxa"/>
            <w:tcBorders>
              <w:top w:val="single" w:sz="2" w:space="0" w:color="auto"/>
              <w:left w:val="single" w:sz="2" w:space="0" w:color="auto"/>
              <w:bottom w:val="single" w:sz="2" w:space="0" w:color="auto"/>
              <w:right w:val="single" w:sz="2" w:space="0" w:color="auto"/>
            </w:tcBorders>
          </w:tcPr>
          <w:p w14:paraId="29F87327" w14:textId="77777777" w:rsidR="00616968" w:rsidRPr="000F6836" w:rsidRDefault="00616968" w:rsidP="00915624">
            <w:pPr>
              <w:pStyle w:val="NormalLeft"/>
              <w:rPr>
                <w:lang w:val="en-GB"/>
              </w:rPr>
            </w:pPr>
            <w:r w:rsidRPr="000F6836">
              <w:rPr>
                <w:lang w:val="en-GB"/>
              </w:rPr>
              <w:t>R0130/C0160</w:t>
            </w:r>
          </w:p>
        </w:tc>
        <w:tc>
          <w:tcPr>
            <w:tcW w:w="2786" w:type="dxa"/>
            <w:tcBorders>
              <w:top w:val="single" w:sz="2" w:space="0" w:color="auto"/>
              <w:left w:val="single" w:sz="2" w:space="0" w:color="auto"/>
              <w:bottom w:val="single" w:sz="2" w:space="0" w:color="auto"/>
              <w:right w:val="single" w:sz="2" w:space="0" w:color="auto"/>
            </w:tcBorders>
          </w:tcPr>
          <w:p w14:paraId="3B666454" w14:textId="77777777" w:rsidR="00616968" w:rsidRPr="000F6836" w:rsidRDefault="00616968" w:rsidP="00915624">
            <w:pPr>
              <w:pStyle w:val="NormalLeft"/>
              <w:rPr>
                <w:lang w:val="en-GB"/>
              </w:rPr>
            </w:pPr>
            <w:r w:rsidRPr="000F6836">
              <w:rPr>
                <w:lang w:val="en-GB"/>
              </w:rPr>
              <w:t xml:space="preserve">Lapse risk (up) — Average rate </w:t>
            </w:r>
            <w:del w:id="146" w:author="Author">
              <w:r w:rsidRPr="000F6836" w:rsidDel="009838EC">
                <w:rPr>
                  <w:lang w:val="en-GB"/>
                </w:rPr>
                <w:delText>(</w:delText>
              </w:r>
            </w:del>
            <w:r w:rsidRPr="000F6836">
              <w:rPr>
                <w:lang w:val="en-GB"/>
              </w:rPr>
              <w:t>t+1</w:t>
            </w:r>
            <w:del w:id="147"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223B717" w14:textId="77777777" w:rsidR="00616968" w:rsidRPr="000F6836" w:rsidRDefault="00616968" w:rsidP="00915624">
            <w:pPr>
              <w:pStyle w:val="NormalLeft"/>
              <w:rPr>
                <w:lang w:val="en-GB"/>
              </w:rPr>
            </w:pPr>
            <w:r w:rsidRPr="000F6836">
              <w:rPr>
                <w:lang w:val="en-GB"/>
              </w:rPr>
              <w:t>Average lapse rate for policies with positive surrender strains.</w:t>
            </w:r>
          </w:p>
        </w:tc>
      </w:tr>
      <w:tr w:rsidR="00616968" w:rsidRPr="000F6836" w14:paraId="7ED14ECF" w14:textId="77777777" w:rsidTr="00915624">
        <w:tc>
          <w:tcPr>
            <w:tcW w:w="2414" w:type="dxa"/>
            <w:tcBorders>
              <w:top w:val="single" w:sz="2" w:space="0" w:color="auto"/>
              <w:left w:val="single" w:sz="2" w:space="0" w:color="auto"/>
              <w:bottom w:val="single" w:sz="2" w:space="0" w:color="auto"/>
              <w:right w:val="single" w:sz="2" w:space="0" w:color="auto"/>
            </w:tcBorders>
          </w:tcPr>
          <w:p w14:paraId="5416B0AD" w14:textId="77777777" w:rsidR="00616968" w:rsidRPr="000F6836" w:rsidRDefault="00616968" w:rsidP="00915624">
            <w:pPr>
              <w:pStyle w:val="NormalLeft"/>
              <w:rPr>
                <w:lang w:val="en-GB"/>
              </w:rPr>
            </w:pPr>
            <w:r w:rsidRPr="000F6836">
              <w:rPr>
                <w:lang w:val="en-GB"/>
              </w:rPr>
              <w:t>R0130/C0190</w:t>
            </w:r>
          </w:p>
        </w:tc>
        <w:tc>
          <w:tcPr>
            <w:tcW w:w="2786" w:type="dxa"/>
            <w:tcBorders>
              <w:top w:val="single" w:sz="2" w:space="0" w:color="auto"/>
              <w:left w:val="single" w:sz="2" w:space="0" w:color="auto"/>
              <w:bottom w:val="single" w:sz="2" w:space="0" w:color="auto"/>
              <w:right w:val="single" w:sz="2" w:space="0" w:color="auto"/>
            </w:tcBorders>
          </w:tcPr>
          <w:p w14:paraId="0584B57E" w14:textId="77777777" w:rsidR="00616968" w:rsidRPr="000F6836" w:rsidRDefault="00616968" w:rsidP="00915624">
            <w:pPr>
              <w:pStyle w:val="NormalLeft"/>
              <w:rPr>
                <w:lang w:val="en-GB"/>
              </w:rPr>
            </w:pPr>
            <w:r w:rsidRPr="000F6836">
              <w:rPr>
                <w:lang w:val="en-GB"/>
              </w:rPr>
              <w:t>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4F3351AE" w14:textId="77777777" w:rsidR="00616968" w:rsidRPr="000F6836" w:rsidRDefault="00616968" w:rsidP="00915624">
            <w:pPr>
              <w:pStyle w:val="NormalLeft"/>
              <w:rPr>
                <w:lang w:val="en-GB"/>
              </w:rPr>
            </w:pPr>
            <w:r w:rsidRPr="000F6836">
              <w:rPr>
                <w:lang w:val="en-GB"/>
              </w:rPr>
              <w:t>Average period in years over which the policies with a positive surrender strain run off.</w:t>
            </w:r>
          </w:p>
        </w:tc>
      </w:tr>
      <w:tr w:rsidR="00616968" w:rsidRPr="000F6836" w14:paraId="025BDCF7" w14:textId="77777777" w:rsidTr="00915624">
        <w:tc>
          <w:tcPr>
            <w:tcW w:w="2414" w:type="dxa"/>
            <w:tcBorders>
              <w:top w:val="single" w:sz="2" w:space="0" w:color="auto"/>
              <w:left w:val="single" w:sz="2" w:space="0" w:color="auto"/>
              <w:bottom w:val="single" w:sz="2" w:space="0" w:color="auto"/>
              <w:right w:val="single" w:sz="2" w:space="0" w:color="auto"/>
            </w:tcBorders>
          </w:tcPr>
          <w:p w14:paraId="3EC949CB" w14:textId="77777777" w:rsidR="00616968" w:rsidRPr="000F6836" w:rsidRDefault="00616968" w:rsidP="00915624">
            <w:pPr>
              <w:pStyle w:val="NormalLeft"/>
              <w:rPr>
                <w:lang w:val="en-GB"/>
              </w:rPr>
            </w:pPr>
            <w:r w:rsidRPr="000F6836">
              <w:rPr>
                <w:lang w:val="en-GB"/>
              </w:rPr>
              <w:t>R0140/C0140</w:t>
            </w:r>
          </w:p>
        </w:tc>
        <w:tc>
          <w:tcPr>
            <w:tcW w:w="2786" w:type="dxa"/>
            <w:tcBorders>
              <w:top w:val="single" w:sz="2" w:space="0" w:color="auto"/>
              <w:left w:val="single" w:sz="2" w:space="0" w:color="auto"/>
              <w:bottom w:val="single" w:sz="2" w:space="0" w:color="auto"/>
              <w:right w:val="single" w:sz="2" w:space="0" w:color="auto"/>
            </w:tcBorders>
          </w:tcPr>
          <w:p w14:paraId="4B20CE7B" w14:textId="77777777" w:rsidR="00616968" w:rsidRPr="000F6836" w:rsidRDefault="00616968" w:rsidP="00915624">
            <w:pPr>
              <w:pStyle w:val="NormalLeft"/>
              <w:rPr>
                <w:lang w:val="en-GB"/>
              </w:rPr>
            </w:pPr>
            <w:r w:rsidRPr="000F6836">
              <w:rPr>
                <w:lang w:val="en-GB"/>
              </w:rPr>
              <w:t>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449E2770" w14:textId="77777777" w:rsidR="00616968" w:rsidRPr="000F6836" w:rsidRDefault="00616968" w:rsidP="00915624">
            <w:pPr>
              <w:pStyle w:val="NormalLeft"/>
              <w:rPr>
                <w:lang w:val="en-GB"/>
              </w:rPr>
            </w:pPr>
            <w:r w:rsidRPr="000F6836">
              <w:rPr>
                <w:lang w:val="en-GB"/>
              </w:rPr>
              <w:t>Sum of all negative surrender strains as defined in Article 95 of Delegated Regulation (EU) 2015/35.</w:t>
            </w:r>
          </w:p>
        </w:tc>
      </w:tr>
      <w:tr w:rsidR="00616968" w:rsidRPr="000F6836" w14:paraId="72383138" w14:textId="77777777" w:rsidTr="00915624">
        <w:tc>
          <w:tcPr>
            <w:tcW w:w="2414" w:type="dxa"/>
            <w:tcBorders>
              <w:top w:val="single" w:sz="2" w:space="0" w:color="auto"/>
              <w:left w:val="single" w:sz="2" w:space="0" w:color="auto"/>
              <w:bottom w:val="single" w:sz="2" w:space="0" w:color="auto"/>
              <w:right w:val="single" w:sz="2" w:space="0" w:color="auto"/>
            </w:tcBorders>
          </w:tcPr>
          <w:p w14:paraId="1938AB14" w14:textId="77777777" w:rsidR="00616968" w:rsidRPr="000F6836" w:rsidRDefault="00616968" w:rsidP="00915624">
            <w:pPr>
              <w:pStyle w:val="NormalLeft"/>
              <w:rPr>
                <w:lang w:val="en-GB"/>
              </w:rPr>
            </w:pPr>
            <w:r w:rsidRPr="000F6836">
              <w:rPr>
                <w:lang w:val="en-GB"/>
              </w:rPr>
              <w:t>R0140/C0160</w:t>
            </w:r>
          </w:p>
        </w:tc>
        <w:tc>
          <w:tcPr>
            <w:tcW w:w="2786" w:type="dxa"/>
            <w:tcBorders>
              <w:top w:val="single" w:sz="2" w:space="0" w:color="auto"/>
              <w:left w:val="single" w:sz="2" w:space="0" w:color="auto"/>
              <w:bottom w:val="single" w:sz="2" w:space="0" w:color="auto"/>
              <w:right w:val="single" w:sz="2" w:space="0" w:color="auto"/>
            </w:tcBorders>
          </w:tcPr>
          <w:p w14:paraId="2E07CC5A" w14:textId="77777777" w:rsidR="00616968" w:rsidRPr="000F6836" w:rsidRDefault="00616968" w:rsidP="00915624">
            <w:pPr>
              <w:pStyle w:val="NormalLeft"/>
              <w:rPr>
                <w:lang w:val="en-GB"/>
              </w:rPr>
            </w:pPr>
            <w:r w:rsidRPr="000F6836">
              <w:rPr>
                <w:lang w:val="en-GB"/>
              </w:rPr>
              <w:t xml:space="preserve">Lapse risk (down) — Average rate </w:t>
            </w:r>
            <w:del w:id="148" w:author="Author">
              <w:r w:rsidRPr="000F6836" w:rsidDel="009838EC">
                <w:rPr>
                  <w:lang w:val="en-GB"/>
                </w:rPr>
                <w:delText>(</w:delText>
              </w:r>
            </w:del>
            <w:r w:rsidRPr="000F6836">
              <w:rPr>
                <w:lang w:val="en-GB"/>
              </w:rPr>
              <w:t>t+1</w:t>
            </w:r>
            <w:del w:id="149" w:author="Author">
              <w:r w:rsidRPr="000F6836" w:rsidDel="009838EC">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7C375802" w14:textId="77777777" w:rsidR="00616968" w:rsidRPr="000F6836" w:rsidRDefault="00616968" w:rsidP="00915624">
            <w:pPr>
              <w:pStyle w:val="NormalLeft"/>
              <w:rPr>
                <w:lang w:val="en-GB"/>
              </w:rPr>
            </w:pPr>
            <w:r w:rsidRPr="000F6836">
              <w:rPr>
                <w:lang w:val="en-GB"/>
              </w:rPr>
              <w:t>Average lapse rate for policies with negative surrender strains.</w:t>
            </w:r>
          </w:p>
        </w:tc>
      </w:tr>
      <w:tr w:rsidR="00616968" w:rsidRPr="000F6836" w14:paraId="07CC5EB9" w14:textId="77777777" w:rsidTr="00915624">
        <w:tc>
          <w:tcPr>
            <w:tcW w:w="2414" w:type="dxa"/>
            <w:tcBorders>
              <w:top w:val="single" w:sz="2" w:space="0" w:color="auto"/>
              <w:left w:val="single" w:sz="2" w:space="0" w:color="auto"/>
              <w:bottom w:val="single" w:sz="2" w:space="0" w:color="auto"/>
              <w:right w:val="single" w:sz="2" w:space="0" w:color="auto"/>
            </w:tcBorders>
          </w:tcPr>
          <w:p w14:paraId="70C53225" w14:textId="77777777" w:rsidR="00616968" w:rsidRPr="000F6836" w:rsidRDefault="00616968" w:rsidP="00915624">
            <w:pPr>
              <w:pStyle w:val="NormalLeft"/>
              <w:rPr>
                <w:lang w:val="en-GB"/>
              </w:rPr>
            </w:pPr>
            <w:r w:rsidRPr="000F6836">
              <w:rPr>
                <w:lang w:val="en-GB"/>
              </w:rPr>
              <w:t>R0140/C0190</w:t>
            </w:r>
          </w:p>
        </w:tc>
        <w:tc>
          <w:tcPr>
            <w:tcW w:w="2786" w:type="dxa"/>
            <w:tcBorders>
              <w:top w:val="single" w:sz="2" w:space="0" w:color="auto"/>
              <w:left w:val="single" w:sz="2" w:space="0" w:color="auto"/>
              <w:bottom w:val="single" w:sz="2" w:space="0" w:color="auto"/>
              <w:right w:val="single" w:sz="2" w:space="0" w:color="auto"/>
            </w:tcBorders>
          </w:tcPr>
          <w:p w14:paraId="58219892" w14:textId="77777777" w:rsidR="00616968" w:rsidRPr="000F6836" w:rsidRDefault="00616968" w:rsidP="00915624">
            <w:pPr>
              <w:pStyle w:val="NormalLeft"/>
              <w:rPr>
                <w:lang w:val="en-GB"/>
              </w:rPr>
            </w:pPr>
            <w:r w:rsidRPr="000F6836">
              <w:rPr>
                <w:lang w:val="en-GB"/>
              </w:rPr>
              <w:t>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BE6FEDE" w14:textId="77777777" w:rsidR="00616968" w:rsidRPr="000F6836" w:rsidRDefault="00616968" w:rsidP="00915624">
            <w:pPr>
              <w:pStyle w:val="NormalLeft"/>
              <w:rPr>
                <w:lang w:val="en-GB"/>
              </w:rPr>
            </w:pPr>
            <w:r w:rsidRPr="000F6836">
              <w:rPr>
                <w:lang w:val="en-GB"/>
              </w:rPr>
              <w:t>Average period in years over which the policies with a negative surrender strain run off.</w:t>
            </w:r>
          </w:p>
        </w:tc>
      </w:tr>
      <w:tr w:rsidR="00616968" w:rsidRPr="000F6836" w14:paraId="425FDC56" w14:textId="77777777" w:rsidTr="00915624">
        <w:tc>
          <w:tcPr>
            <w:tcW w:w="2414" w:type="dxa"/>
            <w:tcBorders>
              <w:top w:val="single" w:sz="2" w:space="0" w:color="auto"/>
              <w:left w:val="single" w:sz="2" w:space="0" w:color="auto"/>
              <w:bottom w:val="single" w:sz="2" w:space="0" w:color="auto"/>
              <w:right w:val="single" w:sz="2" w:space="0" w:color="auto"/>
            </w:tcBorders>
          </w:tcPr>
          <w:p w14:paraId="465A8B0A" w14:textId="77777777" w:rsidR="00616968" w:rsidRPr="000F6836" w:rsidRDefault="00616968" w:rsidP="00915624">
            <w:pPr>
              <w:pStyle w:val="NormalLeft"/>
              <w:rPr>
                <w:lang w:val="en-GB"/>
              </w:rPr>
            </w:pPr>
            <w:r w:rsidRPr="000F6836">
              <w:rPr>
                <w:lang w:val="en-GB"/>
              </w:rPr>
              <w:t>R0150/C0180</w:t>
            </w:r>
          </w:p>
        </w:tc>
        <w:tc>
          <w:tcPr>
            <w:tcW w:w="2786" w:type="dxa"/>
            <w:tcBorders>
              <w:top w:val="single" w:sz="2" w:space="0" w:color="auto"/>
              <w:left w:val="single" w:sz="2" w:space="0" w:color="auto"/>
              <w:bottom w:val="single" w:sz="2" w:space="0" w:color="auto"/>
              <w:right w:val="single" w:sz="2" w:space="0" w:color="auto"/>
            </w:tcBorders>
          </w:tcPr>
          <w:p w14:paraId="1A94E271" w14:textId="77777777" w:rsidR="00616968" w:rsidRPr="000F6836" w:rsidRDefault="00616968" w:rsidP="00915624">
            <w:pPr>
              <w:pStyle w:val="NormalLeft"/>
              <w:rPr>
                <w:lang w:val="en-GB"/>
              </w:rPr>
            </w:pPr>
            <w:r w:rsidRPr="000F6836">
              <w:rPr>
                <w:lang w:val="en-GB"/>
              </w:rPr>
              <w:t>Life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5CBFBA6D" w14:textId="77777777" w:rsidR="00616968" w:rsidRPr="000F6836" w:rsidRDefault="00616968" w:rsidP="00915624">
            <w:pPr>
              <w:pStyle w:val="NormalLeft"/>
              <w:rPr>
                <w:lang w:val="en-GB"/>
              </w:rPr>
            </w:pPr>
            <w:r w:rsidRPr="000F6836">
              <w:rPr>
                <w:lang w:val="en-GB"/>
              </w:rPr>
              <w:t>Modified duration in years of the cash flows included in the best estimate of life insurance and reinsurance obligations.</w:t>
            </w:r>
          </w:p>
        </w:tc>
      </w:tr>
      <w:tr w:rsidR="00616968" w:rsidRPr="000F6836" w14:paraId="08E3509C" w14:textId="77777777" w:rsidTr="00915624">
        <w:tc>
          <w:tcPr>
            <w:tcW w:w="2414" w:type="dxa"/>
            <w:tcBorders>
              <w:top w:val="single" w:sz="2" w:space="0" w:color="auto"/>
              <w:left w:val="single" w:sz="2" w:space="0" w:color="auto"/>
              <w:bottom w:val="single" w:sz="2" w:space="0" w:color="auto"/>
              <w:right w:val="single" w:sz="2" w:space="0" w:color="auto"/>
            </w:tcBorders>
          </w:tcPr>
          <w:p w14:paraId="7294A8EE" w14:textId="77777777" w:rsidR="00616968" w:rsidRPr="000F6836" w:rsidRDefault="00616968" w:rsidP="00915624">
            <w:pPr>
              <w:pStyle w:val="NormalLeft"/>
              <w:rPr>
                <w:lang w:val="en-GB"/>
              </w:rPr>
            </w:pPr>
            <w:r w:rsidRPr="000F6836">
              <w:rPr>
                <w:lang w:val="en-GB"/>
              </w:rPr>
              <w:t>R0150/C0210</w:t>
            </w:r>
          </w:p>
        </w:tc>
        <w:tc>
          <w:tcPr>
            <w:tcW w:w="2786" w:type="dxa"/>
            <w:tcBorders>
              <w:top w:val="single" w:sz="2" w:space="0" w:color="auto"/>
              <w:left w:val="single" w:sz="2" w:space="0" w:color="auto"/>
              <w:bottom w:val="single" w:sz="2" w:space="0" w:color="auto"/>
              <w:right w:val="single" w:sz="2" w:space="0" w:color="auto"/>
            </w:tcBorders>
          </w:tcPr>
          <w:p w14:paraId="4C219C8F" w14:textId="77777777" w:rsidR="00616968" w:rsidRPr="000F6836" w:rsidRDefault="00616968" w:rsidP="00915624">
            <w:pPr>
              <w:pStyle w:val="NormalLeft"/>
              <w:rPr>
                <w:lang w:val="en-GB"/>
              </w:rPr>
            </w:pPr>
            <w:r w:rsidRPr="000F6836">
              <w:rPr>
                <w:lang w:val="en-GB"/>
              </w:rPr>
              <w:t>Life expense risk — Payments</w:t>
            </w:r>
          </w:p>
        </w:tc>
        <w:tc>
          <w:tcPr>
            <w:tcW w:w="4086" w:type="dxa"/>
            <w:tcBorders>
              <w:top w:val="single" w:sz="2" w:space="0" w:color="auto"/>
              <w:left w:val="single" w:sz="2" w:space="0" w:color="auto"/>
              <w:bottom w:val="single" w:sz="2" w:space="0" w:color="auto"/>
              <w:right w:val="single" w:sz="2" w:space="0" w:color="auto"/>
            </w:tcBorders>
          </w:tcPr>
          <w:p w14:paraId="407FFB95" w14:textId="77777777" w:rsidR="00616968" w:rsidRPr="000F6836" w:rsidRDefault="00616968" w:rsidP="00915624">
            <w:pPr>
              <w:pStyle w:val="NormalLeft"/>
              <w:rPr>
                <w:lang w:val="en-GB"/>
              </w:rPr>
            </w:pPr>
            <w:r w:rsidRPr="000F6836">
              <w:rPr>
                <w:lang w:val="en-GB"/>
              </w:rPr>
              <w:t>Expenses paid related to life insurance and reinsurance during the last 12 months.</w:t>
            </w:r>
          </w:p>
        </w:tc>
      </w:tr>
      <w:tr w:rsidR="00616968" w:rsidRPr="000F6836" w14:paraId="71B02D48" w14:textId="77777777" w:rsidTr="00915624">
        <w:tc>
          <w:tcPr>
            <w:tcW w:w="2414" w:type="dxa"/>
            <w:tcBorders>
              <w:top w:val="single" w:sz="2" w:space="0" w:color="auto"/>
              <w:left w:val="single" w:sz="2" w:space="0" w:color="auto"/>
              <w:bottom w:val="single" w:sz="2" w:space="0" w:color="auto"/>
              <w:right w:val="single" w:sz="2" w:space="0" w:color="auto"/>
            </w:tcBorders>
          </w:tcPr>
          <w:p w14:paraId="13981D1B" w14:textId="77777777" w:rsidR="00616968" w:rsidRPr="000F6836" w:rsidRDefault="00616968" w:rsidP="00915624">
            <w:pPr>
              <w:pStyle w:val="NormalLeft"/>
              <w:rPr>
                <w:lang w:val="en-GB"/>
              </w:rPr>
            </w:pPr>
            <w:r w:rsidRPr="000F6836">
              <w:rPr>
                <w:lang w:val="en-GB"/>
              </w:rPr>
              <w:t>R0150/C0220</w:t>
            </w:r>
          </w:p>
        </w:tc>
        <w:tc>
          <w:tcPr>
            <w:tcW w:w="2786" w:type="dxa"/>
            <w:tcBorders>
              <w:top w:val="single" w:sz="2" w:space="0" w:color="auto"/>
              <w:left w:val="single" w:sz="2" w:space="0" w:color="auto"/>
              <w:bottom w:val="single" w:sz="2" w:space="0" w:color="auto"/>
              <w:right w:val="single" w:sz="2" w:space="0" w:color="auto"/>
            </w:tcBorders>
          </w:tcPr>
          <w:p w14:paraId="4DA163A2" w14:textId="77777777" w:rsidR="00616968" w:rsidRPr="000F6836" w:rsidRDefault="00616968" w:rsidP="00915624">
            <w:pPr>
              <w:pStyle w:val="NormalLeft"/>
              <w:rPr>
                <w:lang w:val="en-GB"/>
              </w:rPr>
            </w:pPr>
            <w:r w:rsidRPr="000F6836">
              <w:rPr>
                <w:lang w:val="en-GB"/>
              </w:rPr>
              <w:t>Life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43781AFD" w14:textId="77777777" w:rsidR="00616968" w:rsidRPr="000F6836" w:rsidRDefault="00616968" w:rsidP="00915624">
            <w:pPr>
              <w:pStyle w:val="NormalLeft"/>
              <w:rPr>
                <w:lang w:val="en-GB"/>
              </w:rPr>
            </w:pPr>
            <w:r w:rsidRPr="000F6836">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616968" w:rsidRPr="000F6836" w14:paraId="7017C9A4" w14:textId="77777777" w:rsidTr="00915624">
        <w:tc>
          <w:tcPr>
            <w:tcW w:w="2414" w:type="dxa"/>
            <w:tcBorders>
              <w:top w:val="single" w:sz="2" w:space="0" w:color="auto"/>
              <w:left w:val="single" w:sz="2" w:space="0" w:color="auto"/>
              <w:bottom w:val="single" w:sz="2" w:space="0" w:color="auto"/>
              <w:right w:val="single" w:sz="2" w:space="0" w:color="auto"/>
            </w:tcBorders>
          </w:tcPr>
          <w:p w14:paraId="0EC6070A" w14:textId="0F5AC3D9" w:rsidR="00616968" w:rsidRPr="000F6836" w:rsidRDefault="00616968" w:rsidP="00915624">
            <w:pPr>
              <w:pStyle w:val="NormalLeft"/>
              <w:rPr>
                <w:lang w:val="en-GB"/>
              </w:rPr>
            </w:pPr>
            <w:r w:rsidRPr="000F6836">
              <w:rPr>
                <w:lang w:val="en-GB"/>
              </w:rPr>
              <w:t>R0160/C0</w:t>
            </w:r>
            <w:ins w:id="150" w:author="Author">
              <w:r w:rsidR="00864823" w:rsidRPr="000F6836">
                <w:rPr>
                  <w:lang w:val="en-GB"/>
                </w:rPr>
                <w:t>1</w:t>
              </w:r>
            </w:ins>
            <w:r w:rsidRPr="000F6836">
              <w:rPr>
                <w:lang w:val="en-GB"/>
              </w:rPr>
              <w:t>2</w:t>
            </w:r>
            <w:del w:id="151" w:author="Author">
              <w:r w:rsidRPr="000F6836" w:rsidDel="00864823">
                <w:rPr>
                  <w:lang w:val="en-GB"/>
                </w:rPr>
                <w:delText>3</w:delText>
              </w:r>
            </w:del>
            <w:r w:rsidRPr="000F6836">
              <w:rPr>
                <w:lang w:val="en-GB"/>
              </w:rPr>
              <w:t>0</w:t>
            </w:r>
          </w:p>
        </w:tc>
        <w:tc>
          <w:tcPr>
            <w:tcW w:w="2786" w:type="dxa"/>
            <w:tcBorders>
              <w:top w:val="single" w:sz="2" w:space="0" w:color="auto"/>
              <w:left w:val="single" w:sz="2" w:space="0" w:color="auto"/>
              <w:bottom w:val="single" w:sz="2" w:space="0" w:color="auto"/>
              <w:right w:val="single" w:sz="2" w:space="0" w:color="auto"/>
            </w:tcBorders>
          </w:tcPr>
          <w:p w14:paraId="5E08C30D" w14:textId="77777777" w:rsidR="00616968" w:rsidRPr="000F6836" w:rsidRDefault="00616968" w:rsidP="00915624">
            <w:pPr>
              <w:pStyle w:val="NormalLeft"/>
              <w:rPr>
                <w:lang w:val="en-GB"/>
              </w:rPr>
            </w:pPr>
            <w:r w:rsidRPr="000F6836">
              <w:rPr>
                <w:lang w:val="en-GB"/>
              </w:rPr>
              <w:t>Life catastrophe risk — Capital at risk</w:t>
            </w:r>
          </w:p>
        </w:tc>
        <w:tc>
          <w:tcPr>
            <w:tcW w:w="4086" w:type="dxa"/>
            <w:tcBorders>
              <w:top w:val="single" w:sz="2" w:space="0" w:color="auto"/>
              <w:left w:val="single" w:sz="2" w:space="0" w:color="auto"/>
              <w:bottom w:val="single" w:sz="2" w:space="0" w:color="auto"/>
              <w:right w:val="single" w:sz="2" w:space="0" w:color="auto"/>
            </w:tcBorders>
          </w:tcPr>
          <w:p w14:paraId="112FC150" w14:textId="77777777" w:rsidR="00616968" w:rsidRPr="000F6836" w:rsidRDefault="00616968" w:rsidP="00915624">
            <w:pPr>
              <w:pStyle w:val="NormalLeft"/>
              <w:rPr>
                <w:lang w:val="en-GB"/>
              </w:rPr>
            </w:pPr>
            <w:r w:rsidRPr="000F6836">
              <w:rPr>
                <w:lang w:val="en-GB"/>
              </w:rPr>
              <w:t>Sum of positive capitals at risk as defined in Article 96 of Delegated Regulation (EU) 2015/35.</w:t>
            </w:r>
          </w:p>
        </w:tc>
      </w:tr>
      <w:tr w:rsidR="00616968" w:rsidRPr="000F6836" w14:paraId="2196B6F5" w14:textId="77777777" w:rsidTr="00915624">
        <w:tc>
          <w:tcPr>
            <w:tcW w:w="2414" w:type="dxa"/>
            <w:tcBorders>
              <w:top w:val="single" w:sz="2" w:space="0" w:color="auto"/>
              <w:left w:val="single" w:sz="2" w:space="0" w:color="auto"/>
              <w:bottom w:val="single" w:sz="2" w:space="0" w:color="auto"/>
              <w:right w:val="single" w:sz="2" w:space="0" w:color="auto"/>
            </w:tcBorders>
          </w:tcPr>
          <w:p w14:paraId="5B9F7F87" w14:textId="77777777" w:rsidR="00616968" w:rsidRPr="000F6836" w:rsidRDefault="00616968" w:rsidP="00915624">
            <w:pPr>
              <w:pStyle w:val="NormalCentered"/>
              <w:rPr>
                <w:lang w:val="en-GB"/>
              </w:rPr>
            </w:pPr>
            <w:r w:rsidRPr="000F6836">
              <w:rPr>
                <w:i/>
                <w:iCs/>
                <w:lang w:val="en-GB"/>
              </w:rPr>
              <w:t>Health underwriting risk</w:t>
            </w:r>
          </w:p>
        </w:tc>
        <w:tc>
          <w:tcPr>
            <w:tcW w:w="2786" w:type="dxa"/>
            <w:tcBorders>
              <w:top w:val="single" w:sz="2" w:space="0" w:color="auto"/>
              <w:left w:val="single" w:sz="2" w:space="0" w:color="auto"/>
              <w:bottom w:val="single" w:sz="2" w:space="0" w:color="auto"/>
              <w:right w:val="single" w:sz="2" w:space="0" w:color="auto"/>
            </w:tcBorders>
          </w:tcPr>
          <w:p w14:paraId="10EC4E10"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547B847E" w14:textId="77777777" w:rsidR="00616968" w:rsidRPr="000F6836" w:rsidRDefault="00616968" w:rsidP="00915624">
            <w:pPr>
              <w:pStyle w:val="NormalCentered"/>
              <w:rPr>
                <w:lang w:val="en-GB"/>
              </w:rPr>
            </w:pPr>
          </w:p>
        </w:tc>
      </w:tr>
      <w:tr w:rsidR="00616968" w:rsidRPr="000F6836" w14:paraId="30B44B09" w14:textId="77777777" w:rsidTr="00915624">
        <w:tc>
          <w:tcPr>
            <w:tcW w:w="2414" w:type="dxa"/>
            <w:tcBorders>
              <w:top w:val="single" w:sz="2" w:space="0" w:color="auto"/>
              <w:left w:val="single" w:sz="2" w:space="0" w:color="auto"/>
              <w:bottom w:val="single" w:sz="2" w:space="0" w:color="auto"/>
              <w:right w:val="single" w:sz="2" w:space="0" w:color="auto"/>
            </w:tcBorders>
          </w:tcPr>
          <w:p w14:paraId="2DF59F09" w14:textId="77777777" w:rsidR="00616968" w:rsidRPr="000F6836" w:rsidRDefault="00616968" w:rsidP="00915624">
            <w:pPr>
              <w:pStyle w:val="NormalLeft"/>
              <w:rPr>
                <w:lang w:val="en-GB"/>
              </w:rPr>
            </w:pPr>
            <w:r w:rsidRPr="000F6836">
              <w:rPr>
                <w:lang w:val="en-GB"/>
              </w:rPr>
              <w:t>R0200/C0120</w:t>
            </w:r>
          </w:p>
        </w:tc>
        <w:tc>
          <w:tcPr>
            <w:tcW w:w="2786" w:type="dxa"/>
            <w:tcBorders>
              <w:top w:val="single" w:sz="2" w:space="0" w:color="auto"/>
              <w:left w:val="single" w:sz="2" w:space="0" w:color="auto"/>
              <w:bottom w:val="single" w:sz="2" w:space="0" w:color="auto"/>
              <w:right w:val="single" w:sz="2" w:space="0" w:color="auto"/>
            </w:tcBorders>
          </w:tcPr>
          <w:p w14:paraId="42E2E16E" w14:textId="77777777" w:rsidR="00616968" w:rsidRPr="000F6836" w:rsidRDefault="00616968" w:rsidP="00915624">
            <w:pPr>
              <w:pStyle w:val="NormalLeft"/>
              <w:rPr>
                <w:lang w:val="en-GB"/>
              </w:rPr>
            </w:pPr>
            <w:r w:rsidRPr="000F6836">
              <w:rPr>
                <w:lang w:val="en-GB"/>
              </w:rPr>
              <w:t>Health 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14EF058A" w14:textId="77777777" w:rsidR="00616968" w:rsidRPr="000F6836" w:rsidRDefault="00616968" w:rsidP="00915624">
            <w:pPr>
              <w:pStyle w:val="NormalLeft"/>
              <w:rPr>
                <w:lang w:val="en-GB"/>
              </w:rPr>
            </w:pPr>
            <w:r w:rsidRPr="000F6836">
              <w:rPr>
                <w:lang w:val="en-GB"/>
              </w:rPr>
              <w:t xml:space="preserve">Sum of positive capitals at risk as defined in Article 97 of Delegated </w:t>
            </w:r>
            <w:r w:rsidRPr="000F6836">
              <w:rPr>
                <w:lang w:val="en-GB"/>
              </w:rPr>
              <w:lastRenderedPageBreak/>
              <w:t>Regulation (EU) 2015/35 for all obligations subject to health mortality risk.</w:t>
            </w:r>
          </w:p>
        </w:tc>
      </w:tr>
      <w:tr w:rsidR="00616968" w:rsidRPr="000F6836" w14:paraId="1620A65A" w14:textId="77777777" w:rsidTr="00915624">
        <w:tc>
          <w:tcPr>
            <w:tcW w:w="2414" w:type="dxa"/>
            <w:tcBorders>
              <w:top w:val="single" w:sz="2" w:space="0" w:color="auto"/>
              <w:left w:val="single" w:sz="2" w:space="0" w:color="auto"/>
              <w:bottom w:val="single" w:sz="2" w:space="0" w:color="auto"/>
              <w:right w:val="single" w:sz="2" w:space="0" w:color="auto"/>
            </w:tcBorders>
          </w:tcPr>
          <w:p w14:paraId="0FAF7230" w14:textId="77777777" w:rsidR="00616968" w:rsidRPr="000F6836" w:rsidRDefault="00616968" w:rsidP="00915624">
            <w:pPr>
              <w:pStyle w:val="NormalLeft"/>
              <w:rPr>
                <w:lang w:val="en-GB"/>
              </w:rPr>
            </w:pPr>
            <w:r w:rsidRPr="000F6836">
              <w:rPr>
                <w:lang w:val="en-GB"/>
              </w:rPr>
              <w:lastRenderedPageBreak/>
              <w:t>R0200/C0160</w:t>
            </w:r>
          </w:p>
        </w:tc>
        <w:tc>
          <w:tcPr>
            <w:tcW w:w="2786" w:type="dxa"/>
            <w:tcBorders>
              <w:top w:val="single" w:sz="2" w:space="0" w:color="auto"/>
              <w:left w:val="single" w:sz="2" w:space="0" w:color="auto"/>
              <w:bottom w:val="single" w:sz="2" w:space="0" w:color="auto"/>
              <w:right w:val="single" w:sz="2" w:space="0" w:color="auto"/>
            </w:tcBorders>
          </w:tcPr>
          <w:p w14:paraId="58BC4DB7" w14:textId="77777777" w:rsidR="00616968" w:rsidRPr="000F6836" w:rsidRDefault="00616968" w:rsidP="00915624">
            <w:pPr>
              <w:pStyle w:val="NormalLeft"/>
              <w:rPr>
                <w:lang w:val="en-GB"/>
              </w:rPr>
            </w:pPr>
            <w:r w:rsidRPr="000F6836">
              <w:rPr>
                <w:lang w:val="en-GB"/>
              </w:rPr>
              <w:t xml:space="preserve">Health mortality risk — Average rate </w:t>
            </w:r>
            <w:del w:id="152" w:author="Author">
              <w:r w:rsidRPr="000F6836" w:rsidDel="003500F2">
                <w:rPr>
                  <w:lang w:val="en-GB"/>
                </w:rPr>
                <w:delText>(</w:delText>
              </w:r>
            </w:del>
            <w:r w:rsidRPr="000F6836">
              <w:rPr>
                <w:lang w:val="en-GB"/>
              </w:rPr>
              <w:t>t+1</w:t>
            </w:r>
            <w:del w:id="153" w:author="Author">
              <w:r w:rsidRPr="000F6836" w:rsidDel="003500F2">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4AFE3AC0"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with a positive capital at risk.</w:t>
            </w:r>
          </w:p>
        </w:tc>
      </w:tr>
      <w:tr w:rsidR="00616968" w:rsidRPr="000F6836" w14:paraId="1C9DBA80" w14:textId="77777777" w:rsidTr="00915624">
        <w:tc>
          <w:tcPr>
            <w:tcW w:w="2414" w:type="dxa"/>
            <w:tcBorders>
              <w:top w:val="single" w:sz="2" w:space="0" w:color="auto"/>
              <w:left w:val="single" w:sz="2" w:space="0" w:color="auto"/>
              <w:bottom w:val="single" w:sz="2" w:space="0" w:color="auto"/>
              <w:right w:val="single" w:sz="2" w:space="0" w:color="auto"/>
            </w:tcBorders>
          </w:tcPr>
          <w:p w14:paraId="7D9A92EC" w14:textId="77777777" w:rsidR="00616968" w:rsidRPr="000F6836" w:rsidRDefault="00616968" w:rsidP="00915624">
            <w:pPr>
              <w:pStyle w:val="NormalLeft"/>
              <w:rPr>
                <w:lang w:val="en-GB"/>
              </w:rPr>
            </w:pPr>
            <w:r w:rsidRPr="000F6836">
              <w:rPr>
                <w:lang w:val="en-GB"/>
              </w:rPr>
              <w:t>R0200/C0180</w:t>
            </w:r>
          </w:p>
        </w:tc>
        <w:tc>
          <w:tcPr>
            <w:tcW w:w="2786" w:type="dxa"/>
            <w:tcBorders>
              <w:top w:val="single" w:sz="2" w:space="0" w:color="auto"/>
              <w:left w:val="single" w:sz="2" w:space="0" w:color="auto"/>
              <w:bottom w:val="single" w:sz="2" w:space="0" w:color="auto"/>
              <w:right w:val="single" w:sz="2" w:space="0" w:color="auto"/>
            </w:tcBorders>
          </w:tcPr>
          <w:p w14:paraId="2E036BD6" w14:textId="77777777" w:rsidR="00616968" w:rsidRPr="000F6836" w:rsidRDefault="00616968" w:rsidP="00915624">
            <w:pPr>
              <w:pStyle w:val="NormalLeft"/>
              <w:rPr>
                <w:lang w:val="en-GB"/>
              </w:rPr>
            </w:pPr>
            <w:r w:rsidRPr="000F6836">
              <w:rPr>
                <w:lang w:val="en-GB"/>
              </w:rPr>
              <w:t>Health 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544CAD35" w14:textId="77777777" w:rsidR="00616968" w:rsidRPr="000F6836" w:rsidRDefault="00616968" w:rsidP="00915624">
            <w:pPr>
              <w:pStyle w:val="NormalLeft"/>
              <w:rPr>
                <w:lang w:val="en-GB"/>
              </w:rPr>
            </w:pPr>
            <w:r w:rsidRPr="000F6836">
              <w:rPr>
                <w:lang w:val="en-GB"/>
              </w:rPr>
              <w:t>Modified duration in years of all payments payable on death included in the best estimate for policies with a positive capital at risk.</w:t>
            </w:r>
          </w:p>
        </w:tc>
      </w:tr>
      <w:tr w:rsidR="00616968" w:rsidRPr="000F6836" w14:paraId="76E8799E" w14:textId="77777777" w:rsidTr="00915624">
        <w:tc>
          <w:tcPr>
            <w:tcW w:w="2414" w:type="dxa"/>
            <w:tcBorders>
              <w:top w:val="single" w:sz="2" w:space="0" w:color="auto"/>
              <w:left w:val="single" w:sz="2" w:space="0" w:color="auto"/>
              <w:bottom w:val="single" w:sz="2" w:space="0" w:color="auto"/>
              <w:right w:val="single" w:sz="2" w:space="0" w:color="auto"/>
            </w:tcBorders>
          </w:tcPr>
          <w:p w14:paraId="6A0877B8" w14:textId="77777777" w:rsidR="00616968" w:rsidRPr="000F6836" w:rsidRDefault="00616968" w:rsidP="00915624">
            <w:pPr>
              <w:pStyle w:val="NormalLeft"/>
              <w:rPr>
                <w:lang w:val="en-GB"/>
              </w:rPr>
            </w:pPr>
            <w:r w:rsidRPr="000F6836">
              <w:rPr>
                <w:lang w:val="en-GB"/>
              </w:rPr>
              <w:t>R0210/C0150</w:t>
            </w:r>
          </w:p>
        </w:tc>
        <w:tc>
          <w:tcPr>
            <w:tcW w:w="2786" w:type="dxa"/>
            <w:tcBorders>
              <w:top w:val="single" w:sz="2" w:space="0" w:color="auto"/>
              <w:left w:val="single" w:sz="2" w:space="0" w:color="auto"/>
              <w:bottom w:val="single" w:sz="2" w:space="0" w:color="auto"/>
              <w:right w:val="single" w:sz="2" w:space="0" w:color="auto"/>
            </w:tcBorders>
          </w:tcPr>
          <w:p w14:paraId="61E5C906" w14:textId="77777777" w:rsidR="00616968" w:rsidRPr="000F6836" w:rsidRDefault="00616968" w:rsidP="00915624">
            <w:pPr>
              <w:pStyle w:val="NormalLeft"/>
              <w:rPr>
                <w:lang w:val="en-GB"/>
              </w:rPr>
            </w:pPr>
            <w:r w:rsidRPr="000F6836">
              <w:rPr>
                <w:lang w:val="en-GB"/>
              </w:rPr>
              <w:t>Health longevity risk — Best estimate</w:t>
            </w:r>
          </w:p>
        </w:tc>
        <w:tc>
          <w:tcPr>
            <w:tcW w:w="4086" w:type="dxa"/>
            <w:tcBorders>
              <w:top w:val="single" w:sz="2" w:space="0" w:color="auto"/>
              <w:left w:val="single" w:sz="2" w:space="0" w:color="auto"/>
              <w:bottom w:val="single" w:sz="2" w:space="0" w:color="auto"/>
              <w:right w:val="single" w:sz="2" w:space="0" w:color="auto"/>
            </w:tcBorders>
          </w:tcPr>
          <w:p w14:paraId="475DDCB2" w14:textId="77777777" w:rsidR="00616968" w:rsidRPr="000F6836" w:rsidRDefault="00616968" w:rsidP="00915624">
            <w:pPr>
              <w:pStyle w:val="NormalLeft"/>
              <w:rPr>
                <w:lang w:val="en-GB"/>
              </w:rPr>
            </w:pPr>
            <w:r w:rsidRPr="000F6836">
              <w:rPr>
                <w:lang w:val="en-GB"/>
              </w:rPr>
              <w:t>Best estimate of obligations subject to health longevity risk.</w:t>
            </w:r>
          </w:p>
        </w:tc>
      </w:tr>
      <w:tr w:rsidR="00616968" w:rsidRPr="000F6836" w14:paraId="46C206F6" w14:textId="77777777" w:rsidTr="00915624">
        <w:tc>
          <w:tcPr>
            <w:tcW w:w="2414" w:type="dxa"/>
            <w:tcBorders>
              <w:top w:val="single" w:sz="2" w:space="0" w:color="auto"/>
              <w:left w:val="single" w:sz="2" w:space="0" w:color="auto"/>
              <w:bottom w:val="single" w:sz="2" w:space="0" w:color="auto"/>
              <w:right w:val="single" w:sz="2" w:space="0" w:color="auto"/>
            </w:tcBorders>
          </w:tcPr>
          <w:p w14:paraId="4F8EA440" w14:textId="77777777" w:rsidR="00616968" w:rsidRPr="000F6836" w:rsidRDefault="00616968" w:rsidP="00915624">
            <w:pPr>
              <w:pStyle w:val="NormalLeft"/>
              <w:rPr>
                <w:lang w:val="en-GB"/>
              </w:rPr>
            </w:pPr>
            <w:r w:rsidRPr="000F6836">
              <w:rPr>
                <w:lang w:val="en-GB"/>
              </w:rPr>
              <w:t>R0210/C0160</w:t>
            </w:r>
          </w:p>
        </w:tc>
        <w:tc>
          <w:tcPr>
            <w:tcW w:w="2786" w:type="dxa"/>
            <w:tcBorders>
              <w:top w:val="single" w:sz="2" w:space="0" w:color="auto"/>
              <w:left w:val="single" w:sz="2" w:space="0" w:color="auto"/>
              <w:bottom w:val="single" w:sz="2" w:space="0" w:color="auto"/>
              <w:right w:val="single" w:sz="2" w:space="0" w:color="auto"/>
            </w:tcBorders>
          </w:tcPr>
          <w:p w14:paraId="2E3FFCD9" w14:textId="77777777" w:rsidR="00616968" w:rsidRPr="000F6836" w:rsidRDefault="00616968" w:rsidP="00915624">
            <w:pPr>
              <w:pStyle w:val="NormalLeft"/>
              <w:rPr>
                <w:lang w:val="en-GB"/>
              </w:rPr>
            </w:pPr>
            <w:r w:rsidRPr="000F6836">
              <w:rPr>
                <w:lang w:val="en-GB"/>
              </w:rPr>
              <w:t xml:space="preserve">Health longevity risk — Average rate </w:t>
            </w:r>
            <w:del w:id="154" w:author="Author">
              <w:r w:rsidRPr="000F6836" w:rsidDel="00522B88">
                <w:rPr>
                  <w:lang w:val="en-GB"/>
                </w:rPr>
                <w:delText>(</w:delText>
              </w:r>
            </w:del>
            <w:r w:rsidRPr="000F6836">
              <w:rPr>
                <w:lang w:val="en-GB"/>
              </w:rPr>
              <w:t>t+1</w:t>
            </w:r>
            <w:del w:id="155"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7D3E340" w14:textId="77777777" w:rsidR="00616968" w:rsidRPr="000F6836" w:rsidRDefault="00616968" w:rsidP="00915624">
            <w:pPr>
              <w:pStyle w:val="NormalLeft"/>
              <w:rPr>
                <w:lang w:val="en-GB"/>
              </w:rPr>
            </w:pPr>
            <w:r w:rsidRPr="000F6836">
              <w:rPr>
                <w:lang w:val="en-GB"/>
              </w:rPr>
              <w:t>Average mortality rate during the following 12 months (t+1) weighted by sum insured for policies where a decrease in the mortality rate leads to an increase in technical provisions.</w:t>
            </w:r>
          </w:p>
        </w:tc>
      </w:tr>
      <w:tr w:rsidR="00616968" w:rsidRPr="000F6836" w14:paraId="4A3EA680" w14:textId="77777777" w:rsidTr="00915624">
        <w:tc>
          <w:tcPr>
            <w:tcW w:w="2414" w:type="dxa"/>
            <w:tcBorders>
              <w:top w:val="single" w:sz="2" w:space="0" w:color="auto"/>
              <w:left w:val="single" w:sz="2" w:space="0" w:color="auto"/>
              <w:bottom w:val="single" w:sz="2" w:space="0" w:color="auto"/>
              <w:right w:val="single" w:sz="2" w:space="0" w:color="auto"/>
            </w:tcBorders>
          </w:tcPr>
          <w:p w14:paraId="1C91D6BF" w14:textId="77777777" w:rsidR="00616968" w:rsidRPr="000F6836" w:rsidRDefault="00616968" w:rsidP="00915624">
            <w:pPr>
              <w:pStyle w:val="NormalLeft"/>
              <w:rPr>
                <w:lang w:val="en-GB"/>
              </w:rPr>
            </w:pPr>
            <w:r w:rsidRPr="000F6836">
              <w:rPr>
                <w:lang w:val="en-GB"/>
              </w:rPr>
              <w:t>R0210/C0180</w:t>
            </w:r>
          </w:p>
        </w:tc>
        <w:tc>
          <w:tcPr>
            <w:tcW w:w="2786" w:type="dxa"/>
            <w:tcBorders>
              <w:top w:val="single" w:sz="2" w:space="0" w:color="auto"/>
              <w:left w:val="single" w:sz="2" w:space="0" w:color="auto"/>
              <w:bottom w:val="single" w:sz="2" w:space="0" w:color="auto"/>
              <w:right w:val="single" w:sz="2" w:space="0" w:color="auto"/>
            </w:tcBorders>
          </w:tcPr>
          <w:p w14:paraId="21E82CE3" w14:textId="77777777" w:rsidR="00616968" w:rsidRPr="000F6836" w:rsidRDefault="00616968" w:rsidP="00915624">
            <w:pPr>
              <w:pStyle w:val="NormalLeft"/>
              <w:rPr>
                <w:lang w:val="en-GB"/>
              </w:rPr>
            </w:pPr>
            <w:r w:rsidRPr="000F6836">
              <w:rPr>
                <w:lang w:val="en-GB"/>
              </w:rPr>
              <w:t>Health 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630ECF96" w14:textId="77777777" w:rsidR="00616968" w:rsidRPr="000F6836" w:rsidRDefault="00616968" w:rsidP="00915624">
            <w:pPr>
              <w:pStyle w:val="NormalLeft"/>
              <w:rPr>
                <w:lang w:val="en-GB"/>
              </w:rPr>
            </w:pPr>
            <w:r w:rsidRPr="000F6836">
              <w:rPr>
                <w:lang w:val="en-GB"/>
              </w:rPr>
              <w:t>Modified duration in years of all payments to beneficiaries included in the best estimate for policies where a decrease in the mortality rate leads to an increase in technical provisions.</w:t>
            </w:r>
          </w:p>
        </w:tc>
      </w:tr>
      <w:tr w:rsidR="00616968" w:rsidRPr="000F6836" w14:paraId="3851F798" w14:textId="77777777" w:rsidTr="00915624">
        <w:tc>
          <w:tcPr>
            <w:tcW w:w="2414" w:type="dxa"/>
            <w:tcBorders>
              <w:top w:val="single" w:sz="2" w:space="0" w:color="auto"/>
              <w:left w:val="single" w:sz="2" w:space="0" w:color="auto"/>
              <w:bottom w:val="single" w:sz="2" w:space="0" w:color="auto"/>
              <w:right w:val="single" w:sz="2" w:space="0" w:color="auto"/>
            </w:tcBorders>
          </w:tcPr>
          <w:p w14:paraId="608663C0" w14:textId="77777777" w:rsidR="00616968" w:rsidRPr="000F6836" w:rsidRDefault="00616968" w:rsidP="00915624">
            <w:pPr>
              <w:pStyle w:val="NormalLeft"/>
              <w:rPr>
                <w:lang w:val="en-GB"/>
              </w:rPr>
            </w:pPr>
            <w:r w:rsidRPr="000F6836">
              <w:rPr>
                <w:lang w:val="en-GB"/>
              </w:rPr>
              <w:t>R0220/C0180</w:t>
            </w:r>
          </w:p>
        </w:tc>
        <w:tc>
          <w:tcPr>
            <w:tcW w:w="2786" w:type="dxa"/>
            <w:tcBorders>
              <w:top w:val="single" w:sz="2" w:space="0" w:color="auto"/>
              <w:left w:val="single" w:sz="2" w:space="0" w:color="auto"/>
              <w:bottom w:val="single" w:sz="2" w:space="0" w:color="auto"/>
              <w:right w:val="single" w:sz="2" w:space="0" w:color="auto"/>
            </w:tcBorders>
          </w:tcPr>
          <w:p w14:paraId="1EADA221" w14:textId="77777777" w:rsidR="00616968" w:rsidRPr="000F6836" w:rsidRDefault="00616968" w:rsidP="00915624">
            <w:pPr>
              <w:pStyle w:val="NormalLeft"/>
              <w:rPr>
                <w:lang w:val="en-GB"/>
              </w:rPr>
            </w:pPr>
            <w:r w:rsidRPr="000F6836">
              <w:rPr>
                <w:lang w:val="en-GB"/>
              </w:rPr>
              <w:t>Health disability–morbidity risk (medical expense) — Modified duration</w:t>
            </w:r>
          </w:p>
        </w:tc>
        <w:tc>
          <w:tcPr>
            <w:tcW w:w="4086" w:type="dxa"/>
            <w:tcBorders>
              <w:top w:val="single" w:sz="2" w:space="0" w:color="auto"/>
              <w:left w:val="single" w:sz="2" w:space="0" w:color="auto"/>
              <w:bottom w:val="single" w:sz="2" w:space="0" w:color="auto"/>
              <w:right w:val="single" w:sz="2" w:space="0" w:color="auto"/>
            </w:tcBorders>
          </w:tcPr>
          <w:p w14:paraId="06319C9D" w14:textId="77777777" w:rsidR="00616968" w:rsidRPr="000F6836" w:rsidRDefault="00616968" w:rsidP="00915624">
            <w:pPr>
              <w:pStyle w:val="NormalLeft"/>
              <w:rPr>
                <w:lang w:val="en-GB"/>
              </w:rPr>
            </w:pPr>
            <w:r w:rsidRPr="000F6836">
              <w:rPr>
                <w:lang w:val="en-GB"/>
              </w:rPr>
              <w:t>Modified duration in years of the cash flows included in the best estimate of medical expense insurance and reinsurance obligations.</w:t>
            </w:r>
          </w:p>
        </w:tc>
      </w:tr>
      <w:tr w:rsidR="00616968" w:rsidRPr="000F6836" w14:paraId="501004C7" w14:textId="77777777" w:rsidTr="00915624">
        <w:tc>
          <w:tcPr>
            <w:tcW w:w="2414" w:type="dxa"/>
            <w:tcBorders>
              <w:top w:val="single" w:sz="2" w:space="0" w:color="auto"/>
              <w:left w:val="single" w:sz="2" w:space="0" w:color="auto"/>
              <w:bottom w:val="single" w:sz="2" w:space="0" w:color="auto"/>
              <w:right w:val="single" w:sz="2" w:space="0" w:color="auto"/>
            </w:tcBorders>
          </w:tcPr>
          <w:p w14:paraId="3B9463C7" w14:textId="77777777" w:rsidR="00616968" w:rsidRPr="000F6836" w:rsidRDefault="00616968" w:rsidP="00915624">
            <w:pPr>
              <w:pStyle w:val="NormalLeft"/>
              <w:rPr>
                <w:lang w:val="en-GB"/>
              </w:rPr>
            </w:pPr>
            <w:r w:rsidRPr="000F6836">
              <w:rPr>
                <w:lang w:val="en-GB"/>
              </w:rPr>
              <w:t>R0220/C0210</w:t>
            </w:r>
          </w:p>
        </w:tc>
        <w:tc>
          <w:tcPr>
            <w:tcW w:w="2786" w:type="dxa"/>
            <w:tcBorders>
              <w:top w:val="single" w:sz="2" w:space="0" w:color="auto"/>
              <w:left w:val="single" w:sz="2" w:space="0" w:color="auto"/>
              <w:bottom w:val="single" w:sz="2" w:space="0" w:color="auto"/>
              <w:right w:val="single" w:sz="2" w:space="0" w:color="auto"/>
            </w:tcBorders>
          </w:tcPr>
          <w:p w14:paraId="46C48FCD" w14:textId="77777777" w:rsidR="00616968" w:rsidRPr="000F6836" w:rsidRDefault="00616968" w:rsidP="00915624">
            <w:pPr>
              <w:pStyle w:val="NormalLeft"/>
              <w:rPr>
                <w:lang w:val="en-GB"/>
              </w:rPr>
            </w:pPr>
            <w:r w:rsidRPr="000F6836">
              <w:rPr>
                <w:lang w:val="en-GB"/>
              </w:rPr>
              <w:t>Health disability–morbidity risk (medical expense) — Payments</w:t>
            </w:r>
          </w:p>
        </w:tc>
        <w:tc>
          <w:tcPr>
            <w:tcW w:w="4086" w:type="dxa"/>
            <w:tcBorders>
              <w:top w:val="single" w:sz="2" w:space="0" w:color="auto"/>
              <w:left w:val="single" w:sz="2" w:space="0" w:color="auto"/>
              <w:bottom w:val="single" w:sz="2" w:space="0" w:color="auto"/>
              <w:right w:val="single" w:sz="2" w:space="0" w:color="auto"/>
            </w:tcBorders>
          </w:tcPr>
          <w:p w14:paraId="7DCD8263" w14:textId="77777777" w:rsidR="00616968" w:rsidRPr="000F6836" w:rsidRDefault="00616968" w:rsidP="00915624">
            <w:pPr>
              <w:pStyle w:val="NormalLeft"/>
              <w:rPr>
                <w:lang w:val="en-GB"/>
              </w:rPr>
            </w:pPr>
            <w:r w:rsidRPr="000F6836">
              <w:rPr>
                <w:lang w:val="en-GB"/>
              </w:rPr>
              <w:t>Expenses paid related to medical expense insurance and reinsurance during the last 12 months.</w:t>
            </w:r>
          </w:p>
        </w:tc>
      </w:tr>
      <w:tr w:rsidR="00616968" w:rsidRPr="000F6836" w14:paraId="2A9F3EFF" w14:textId="77777777" w:rsidTr="00915624">
        <w:tc>
          <w:tcPr>
            <w:tcW w:w="2414" w:type="dxa"/>
            <w:tcBorders>
              <w:top w:val="single" w:sz="2" w:space="0" w:color="auto"/>
              <w:left w:val="single" w:sz="2" w:space="0" w:color="auto"/>
              <w:bottom w:val="single" w:sz="2" w:space="0" w:color="auto"/>
              <w:right w:val="single" w:sz="2" w:space="0" w:color="auto"/>
            </w:tcBorders>
          </w:tcPr>
          <w:p w14:paraId="11942707" w14:textId="77777777" w:rsidR="00616968" w:rsidRPr="000F6836" w:rsidRDefault="00616968" w:rsidP="00915624">
            <w:pPr>
              <w:pStyle w:val="NormalLeft"/>
              <w:rPr>
                <w:lang w:val="en-GB"/>
              </w:rPr>
            </w:pPr>
            <w:r w:rsidRPr="000F6836">
              <w:rPr>
                <w:lang w:val="en-GB"/>
              </w:rPr>
              <w:t>R0220/C0220</w:t>
            </w:r>
          </w:p>
        </w:tc>
        <w:tc>
          <w:tcPr>
            <w:tcW w:w="2786" w:type="dxa"/>
            <w:tcBorders>
              <w:top w:val="single" w:sz="2" w:space="0" w:color="auto"/>
              <w:left w:val="single" w:sz="2" w:space="0" w:color="auto"/>
              <w:bottom w:val="single" w:sz="2" w:space="0" w:color="auto"/>
              <w:right w:val="single" w:sz="2" w:space="0" w:color="auto"/>
            </w:tcBorders>
          </w:tcPr>
          <w:p w14:paraId="7BA9FE1F" w14:textId="77777777" w:rsidR="00616968" w:rsidRPr="000F6836" w:rsidRDefault="00616968" w:rsidP="00915624">
            <w:pPr>
              <w:pStyle w:val="NormalLeft"/>
              <w:rPr>
                <w:lang w:val="en-GB"/>
              </w:rPr>
            </w:pPr>
            <w:r w:rsidRPr="000F6836">
              <w:rPr>
                <w:lang w:val="en-GB"/>
              </w:rPr>
              <w:t>Health disability–morbidity risk (medical expense) — Average inflation rate</w:t>
            </w:r>
          </w:p>
        </w:tc>
        <w:tc>
          <w:tcPr>
            <w:tcW w:w="4086" w:type="dxa"/>
            <w:tcBorders>
              <w:top w:val="single" w:sz="2" w:space="0" w:color="auto"/>
              <w:left w:val="single" w:sz="2" w:space="0" w:color="auto"/>
              <w:bottom w:val="single" w:sz="2" w:space="0" w:color="auto"/>
              <w:right w:val="single" w:sz="2" w:space="0" w:color="auto"/>
            </w:tcBorders>
          </w:tcPr>
          <w:p w14:paraId="4386EF83" w14:textId="77777777" w:rsidR="00616968" w:rsidRPr="000F6836" w:rsidRDefault="00616968" w:rsidP="00915624">
            <w:pPr>
              <w:pStyle w:val="NormalLeft"/>
              <w:rPr>
                <w:lang w:val="en-GB"/>
              </w:rPr>
            </w:pPr>
            <w:r w:rsidRPr="000F6836">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616968" w:rsidRPr="000F6836" w14:paraId="04444A7E" w14:textId="77777777" w:rsidTr="00915624">
        <w:tc>
          <w:tcPr>
            <w:tcW w:w="2414" w:type="dxa"/>
            <w:tcBorders>
              <w:top w:val="single" w:sz="2" w:space="0" w:color="auto"/>
              <w:left w:val="single" w:sz="2" w:space="0" w:color="auto"/>
              <w:bottom w:val="single" w:sz="2" w:space="0" w:color="auto"/>
              <w:right w:val="single" w:sz="2" w:space="0" w:color="auto"/>
            </w:tcBorders>
          </w:tcPr>
          <w:p w14:paraId="3A407E46" w14:textId="77777777" w:rsidR="00616968" w:rsidRPr="000F6836" w:rsidRDefault="00616968" w:rsidP="00915624">
            <w:pPr>
              <w:pStyle w:val="NormalLeft"/>
              <w:rPr>
                <w:lang w:val="en-GB"/>
              </w:rPr>
            </w:pPr>
            <w:r w:rsidRPr="000F6836">
              <w:rPr>
                <w:lang w:val="en-GB"/>
              </w:rPr>
              <w:t>R0230/C0120</w:t>
            </w:r>
          </w:p>
        </w:tc>
        <w:tc>
          <w:tcPr>
            <w:tcW w:w="2786" w:type="dxa"/>
            <w:tcBorders>
              <w:top w:val="single" w:sz="2" w:space="0" w:color="auto"/>
              <w:left w:val="single" w:sz="2" w:space="0" w:color="auto"/>
              <w:bottom w:val="single" w:sz="2" w:space="0" w:color="auto"/>
              <w:right w:val="single" w:sz="2" w:space="0" w:color="auto"/>
            </w:tcBorders>
          </w:tcPr>
          <w:p w14:paraId="573921C3" w14:textId="77777777" w:rsidR="00616968" w:rsidRPr="000F6836" w:rsidRDefault="00616968" w:rsidP="00915624">
            <w:pPr>
              <w:pStyle w:val="NormalLeft"/>
              <w:rPr>
                <w:lang w:val="en-GB"/>
              </w:rPr>
            </w:pPr>
            <w:r w:rsidRPr="000F6836">
              <w:rPr>
                <w:lang w:val="en-GB"/>
              </w:rPr>
              <w:t>Health disability–morbidity risk (income protection) — Capital at risk</w:t>
            </w:r>
          </w:p>
        </w:tc>
        <w:tc>
          <w:tcPr>
            <w:tcW w:w="4086" w:type="dxa"/>
            <w:tcBorders>
              <w:top w:val="single" w:sz="2" w:space="0" w:color="auto"/>
              <w:left w:val="single" w:sz="2" w:space="0" w:color="auto"/>
              <w:bottom w:val="single" w:sz="2" w:space="0" w:color="auto"/>
              <w:right w:val="single" w:sz="2" w:space="0" w:color="auto"/>
            </w:tcBorders>
          </w:tcPr>
          <w:p w14:paraId="45D129FB" w14:textId="77777777" w:rsidR="00616968" w:rsidRPr="000F6836" w:rsidRDefault="00616968" w:rsidP="00915624">
            <w:pPr>
              <w:pStyle w:val="NormalLeft"/>
              <w:rPr>
                <w:lang w:val="en-GB"/>
              </w:rPr>
            </w:pPr>
            <w:r w:rsidRPr="000F6836">
              <w:rPr>
                <w:lang w:val="en-GB"/>
              </w:rPr>
              <w:t>Sum of positive capitals at risk as defined in Article 100 of Delegated Regulation (EU) 2015/35 for all obligations subject to disability–morbidity risk (income protection).</w:t>
            </w:r>
          </w:p>
        </w:tc>
      </w:tr>
      <w:tr w:rsidR="00616968" w:rsidRPr="000F6836" w14:paraId="21E4FD41" w14:textId="77777777" w:rsidTr="00915624">
        <w:tc>
          <w:tcPr>
            <w:tcW w:w="2414" w:type="dxa"/>
            <w:tcBorders>
              <w:top w:val="single" w:sz="2" w:space="0" w:color="auto"/>
              <w:left w:val="single" w:sz="2" w:space="0" w:color="auto"/>
              <w:bottom w:val="single" w:sz="2" w:space="0" w:color="auto"/>
              <w:right w:val="single" w:sz="2" w:space="0" w:color="auto"/>
            </w:tcBorders>
          </w:tcPr>
          <w:p w14:paraId="4AEA821D" w14:textId="77777777" w:rsidR="00616968" w:rsidRPr="000F6836" w:rsidRDefault="00616968" w:rsidP="00915624">
            <w:pPr>
              <w:pStyle w:val="NormalLeft"/>
              <w:rPr>
                <w:lang w:val="en-GB"/>
              </w:rPr>
            </w:pPr>
            <w:r w:rsidRPr="000F6836">
              <w:rPr>
                <w:lang w:val="en-GB"/>
              </w:rPr>
              <w:lastRenderedPageBreak/>
              <w:t>R0230/C0130</w:t>
            </w:r>
          </w:p>
        </w:tc>
        <w:tc>
          <w:tcPr>
            <w:tcW w:w="2786" w:type="dxa"/>
            <w:tcBorders>
              <w:top w:val="single" w:sz="2" w:space="0" w:color="auto"/>
              <w:left w:val="single" w:sz="2" w:space="0" w:color="auto"/>
              <w:bottom w:val="single" w:sz="2" w:space="0" w:color="auto"/>
              <w:right w:val="single" w:sz="2" w:space="0" w:color="auto"/>
            </w:tcBorders>
          </w:tcPr>
          <w:p w14:paraId="218E712C" w14:textId="77777777" w:rsidR="00616968" w:rsidRPr="000F6836" w:rsidRDefault="00616968" w:rsidP="00915624">
            <w:pPr>
              <w:pStyle w:val="NormalLeft"/>
              <w:rPr>
                <w:lang w:val="en-GB"/>
              </w:rPr>
            </w:pPr>
            <w:r w:rsidRPr="000F6836">
              <w:rPr>
                <w:lang w:val="en-GB"/>
              </w:rPr>
              <w:t>Health disability–morbidity risk (income protection) — Capital at risk t+1</w:t>
            </w:r>
          </w:p>
        </w:tc>
        <w:tc>
          <w:tcPr>
            <w:tcW w:w="4086" w:type="dxa"/>
            <w:tcBorders>
              <w:top w:val="single" w:sz="2" w:space="0" w:color="auto"/>
              <w:left w:val="single" w:sz="2" w:space="0" w:color="auto"/>
              <w:bottom w:val="single" w:sz="2" w:space="0" w:color="auto"/>
              <w:right w:val="single" w:sz="2" w:space="0" w:color="auto"/>
            </w:tcBorders>
          </w:tcPr>
          <w:p w14:paraId="70986844" w14:textId="77777777" w:rsidR="00616968" w:rsidRPr="000F6836" w:rsidRDefault="00616968" w:rsidP="00915624">
            <w:pPr>
              <w:pStyle w:val="NormalLeft"/>
              <w:rPr>
                <w:lang w:val="en-GB"/>
              </w:rPr>
            </w:pPr>
            <w:r w:rsidRPr="000F6836">
              <w:rPr>
                <w:lang w:val="en-GB"/>
              </w:rPr>
              <w:t>Capital at risk as defined in R0230/C0120 after 12 months.</w:t>
            </w:r>
          </w:p>
        </w:tc>
      </w:tr>
      <w:tr w:rsidR="00616968" w:rsidRPr="000F6836" w14:paraId="4125F7B5" w14:textId="77777777" w:rsidTr="00915624">
        <w:tc>
          <w:tcPr>
            <w:tcW w:w="2414" w:type="dxa"/>
            <w:tcBorders>
              <w:top w:val="single" w:sz="2" w:space="0" w:color="auto"/>
              <w:left w:val="single" w:sz="2" w:space="0" w:color="auto"/>
              <w:bottom w:val="single" w:sz="2" w:space="0" w:color="auto"/>
              <w:right w:val="single" w:sz="2" w:space="0" w:color="auto"/>
            </w:tcBorders>
          </w:tcPr>
          <w:p w14:paraId="68D46686" w14:textId="77777777" w:rsidR="00616968" w:rsidRPr="000F6836" w:rsidRDefault="00616968" w:rsidP="00915624">
            <w:pPr>
              <w:pStyle w:val="NormalLeft"/>
              <w:rPr>
                <w:lang w:val="en-GB"/>
              </w:rPr>
            </w:pPr>
            <w:r w:rsidRPr="000F6836">
              <w:rPr>
                <w:lang w:val="en-GB"/>
              </w:rPr>
              <w:t>R0230/C0150</w:t>
            </w:r>
          </w:p>
        </w:tc>
        <w:tc>
          <w:tcPr>
            <w:tcW w:w="2786" w:type="dxa"/>
            <w:tcBorders>
              <w:top w:val="single" w:sz="2" w:space="0" w:color="auto"/>
              <w:left w:val="single" w:sz="2" w:space="0" w:color="auto"/>
              <w:bottom w:val="single" w:sz="2" w:space="0" w:color="auto"/>
              <w:right w:val="single" w:sz="2" w:space="0" w:color="auto"/>
            </w:tcBorders>
          </w:tcPr>
          <w:p w14:paraId="376E208F" w14:textId="77777777" w:rsidR="00616968" w:rsidRPr="000F6836" w:rsidRDefault="00616968" w:rsidP="00915624">
            <w:pPr>
              <w:pStyle w:val="NormalLeft"/>
              <w:rPr>
                <w:lang w:val="en-GB"/>
              </w:rPr>
            </w:pPr>
            <w:r w:rsidRPr="000F6836">
              <w:rPr>
                <w:lang w:val="en-GB"/>
              </w:rPr>
              <w:t>Health disability–morbidity risk (income protection) — Best estimate</w:t>
            </w:r>
          </w:p>
        </w:tc>
        <w:tc>
          <w:tcPr>
            <w:tcW w:w="4086" w:type="dxa"/>
            <w:tcBorders>
              <w:top w:val="single" w:sz="2" w:space="0" w:color="auto"/>
              <w:left w:val="single" w:sz="2" w:space="0" w:color="auto"/>
              <w:bottom w:val="single" w:sz="2" w:space="0" w:color="auto"/>
              <w:right w:val="single" w:sz="2" w:space="0" w:color="auto"/>
            </w:tcBorders>
          </w:tcPr>
          <w:p w14:paraId="16E3EDC9" w14:textId="77777777" w:rsidR="00616968" w:rsidRPr="000F6836" w:rsidRDefault="00616968" w:rsidP="00915624">
            <w:pPr>
              <w:pStyle w:val="NormalLeft"/>
              <w:rPr>
                <w:lang w:val="en-GB"/>
              </w:rPr>
            </w:pPr>
            <w:r w:rsidRPr="000F6836">
              <w:rPr>
                <w:lang w:val="en-GB"/>
              </w:rPr>
              <w:t>Best estimate of obligations subject to disability–morbidity risk.</w:t>
            </w:r>
          </w:p>
        </w:tc>
      </w:tr>
      <w:tr w:rsidR="00616968" w:rsidRPr="000F6836" w14:paraId="61D2CB87" w14:textId="77777777" w:rsidTr="00915624">
        <w:tc>
          <w:tcPr>
            <w:tcW w:w="2414" w:type="dxa"/>
            <w:tcBorders>
              <w:top w:val="single" w:sz="2" w:space="0" w:color="auto"/>
              <w:left w:val="single" w:sz="2" w:space="0" w:color="auto"/>
              <w:bottom w:val="single" w:sz="2" w:space="0" w:color="auto"/>
              <w:right w:val="single" w:sz="2" w:space="0" w:color="auto"/>
            </w:tcBorders>
          </w:tcPr>
          <w:p w14:paraId="689CC3BA" w14:textId="77777777" w:rsidR="00616968" w:rsidRPr="000F6836" w:rsidRDefault="00616968" w:rsidP="00915624">
            <w:pPr>
              <w:pStyle w:val="NormalLeft"/>
              <w:rPr>
                <w:lang w:val="en-GB"/>
              </w:rPr>
            </w:pPr>
            <w:r w:rsidRPr="000F6836">
              <w:rPr>
                <w:lang w:val="en-GB"/>
              </w:rPr>
              <w:t>R0230/C0160</w:t>
            </w:r>
          </w:p>
        </w:tc>
        <w:tc>
          <w:tcPr>
            <w:tcW w:w="2786" w:type="dxa"/>
            <w:tcBorders>
              <w:top w:val="single" w:sz="2" w:space="0" w:color="auto"/>
              <w:left w:val="single" w:sz="2" w:space="0" w:color="auto"/>
              <w:bottom w:val="single" w:sz="2" w:space="0" w:color="auto"/>
              <w:right w:val="single" w:sz="2" w:space="0" w:color="auto"/>
            </w:tcBorders>
          </w:tcPr>
          <w:p w14:paraId="610DA2C4" w14:textId="77777777" w:rsidR="00616968" w:rsidRPr="000F6836" w:rsidRDefault="00616968" w:rsidP="00915624">
            <w:pPr>
              <w:pStyle w:val="NormalLeft"/>
              <w:rPr>
                <w:lang w:val="en-GB"/>
              </w:rPr>
            </w:pPr>
            <w:r w:rsidRPr="000F6836">
              <w:rPr>
                <w:lang w:val="en-GB"/>
              </w:rPr>
              <w:t xml:space="preserve">Health disability–morbidity risk (income protection) — Average rate </w:t>
            </w:r>
            <w:del w:id="156" w:author="Author">
              <w:r w:rsidRPr="000F6836" w:rsidDel="00522B88">
                <w:rPr>
                  <w:lang w:val="en-GB"/>
                </w:rPr>
                <w:delText>(</w:delText>
              </w:r>
            </w:del>
            <w:r w:rsidRPr="000F6836">
              <w:rPr>
                <w:lang w:val="en-GB"/>
              </w:rPr>
              <w:t>t+1</w:t>
            </w:r>
            <w:del w:id="157"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632A1E21" w14:textId="77777777" w:rsidR="00616968" w:rsidRPr="000F6836" w:rsidRDefault="00616968" w:rsidP="00915624">
            <w:pPr>
              <w:pStyle w:val="NormalLeft"/>
              <w:rPr>
                <w:lang w:val="en-GB"/>
              </w:rPr>
            </w:pPr>
            <w:r w:rsidRPr="000F6836">
              <w:rPr>
                <w:lang w:val="en-GB"/>
              </w:rPr>
              <w:t>Average disability–morbidity rate during the following 12 months (t+1) weighted by sum insured for policies with a positive capital at risk.</w:t>
            </w:r>
          </w:p>
        </w:tc>
      </w:tr>
      <w:tr w:rsidR="00616968" w:rsidRPr="000F6836" w14:paraId="28E45858" w14:textId="77777777" w:rsidTr="00915624">
        <w:tc>
          <w:tcPr>
            <w:tcW w:w="2414" w:type="dxa"/>
            <w:tcBorders>
              <w:top w:val="single" w:sz="2" w:space="0" w:color="auto"/>
              <w:left w:val="single" w:sz="2" w:space="0" w:color="auto"/>
              <w:bottom w:val="single" w:sz="2" w:space="0" w:color="auto"/>
              <w:right w:val="single" w:sz="2" w:space="0" w:color="auto"/>
            </w:tcBorders>
          </w:tcPr>
          <w:p w14:paraId="6ED6D753" w14:textId="77777777" w:rsidR="00616968" w:rsidRPr="000F6836" w:rsidRDefault="00616968" w:rsidP="00915624">
            <w:pPr>
              <w:pStyle w:val="NormalLeft"/>
              <w:rPr>
                <w:lang w:val="en-GB"/>
              </w:rPr>
            </w:pPr>
            <w:r w:rsidRPr="000F6836">
              <w:rPr>
                <w:lang w:val="en-GB"/>
              </w:rPr>
              <w:t>R0230/C0170</w:t>
            </w:r>
          </w:p>
        </w:tc>
        <w:tc>
          <w:tcPr>
            <w:tcW w:w="2786" w:type="dxa"/>
            <w:tcBorders>
              <w:top w:val="single" w:sz="2" w:space="0" w:color="auto"/>
              <w:left w:val="single" w:sz="2" w:space="0" w:color="auto"/>
              <w:bottom w:val="single" w:sz="2" w:space="0" w:color="auto"/>
              <w:right w:val="single" w:sz="2" w:space="0" w:color="auto"/>
            </w:tcBorders>
          </w:tcPr>
          <w:p w14:paraId="430F90D3" w14:textId="77777777" w:rsidR="00616968" w:rsidRPr="000F6836" w:rsidRDefault="00616968" w:rsidP="00915624">
            <w:pPr>
              <w:pStyle w:val="NormalLeft"/>
              <w:rPr>
                <w:lang w:val="en-GB"/>
              </w:rPr>
            </w:pPr>
            <w:r w:rsidRPr="000F6836">
              <w:rPr>
                <w:lang w:val="en-GB"/>
              </w:rPr>
              <w:t>Health disability–morbidity risk (income protection) — Average rate t+2</w:t>
            </w:r>
          </w:p>
        </w:tc>
        <w:tc>
          <w:tcPr>
            <w:tcW w:w="4086" w:type="dxa"/>
            <w:tcBorders>
              <w:top w:val="single" w:sz="2" w:space="0" w:color="auto"/>
              <w:left w:val="single" w:sz="2" w:space="0" w:color="auto"/>
              <w:bottom w:val="single" w:sz="2" w:space="0" w:color="auto"/>
              <w:right w:val="single" w:sz="2" w:space="0" w:color="auto"/>
            </w:tcBorders>
          </w:tcPr>
          <w:p w14:paraId="4733CA4A" w14:textId="77777777" w:rsidR="00616968" w:rsidRPr="000F6836" w:rsidRDefault="00616968" w:rsidP="00915624">
            <w:pPr>
              <w:pStyle w:val="NormalLeft"/>
              <w:rPr>
                <w:lang w:val="en-GB"/>
              </w:rPr>
            </w:pPr>
            <w:r w:rsidRPr="000F6836">
              <w:rPr>
                <w:lang w:val="en-GB"/>
              </w:rPr>
              <w:t>Average disability–morbidity rate during the 12 months after the following 12 months (t+2) weighted by sum insured for policies with a positive capital at risk.</w:t>
            </w:r>
          </w:p>
        </w:tc>
      </w:tr>
      <w:tr w:rsidR="00616968" w:rsidRPr="000F6836" w14:paraId="5CC35F68" w14:textId="77777777" w:rsidTr="00915624">
        <w:tc>
          <w:tcPr>
            <w:tcW w:w="2414" w:type="dxa"/>
            <w:tcBorders>
              <w:top w:val="single" w:sz="2" w:space="0" w:color="auto"/>
              <w:left w:val="single" w:sz="2" w:space="0" w:color="auto"/>
              <w:bottom w:val="single" w:sz="2" w:space="0" w:color="auto"/>
              <w:right w:val="single" w:sz="2" w:space="0" w:color="auto"/>
            </w:tcBorders>
          </w:tcPr>
          <w:p w14:paraId="5B1DEB2E" w14:textId="77777777" w:rsidR="00616968" w:rsidRPr="000F6836" w:rsidRDefault="00616968" w:rsidP="00915624">
            <w:pPr>
              <w:pStyle w:val="NormalLeft"/>
              <w:rPr>
                <w:lang w:val="en-GB"/>
              </w:rPr>
            </w:pPr>
            <w:r w:rsidRPr="000F6836">
              <w:rPr>
                <w:lang w:val="en-GB"/>
              </w:rPr>
              <w:t>R0230/C0180</w:t>
            </w:r>
          </w:p>
        </w:tc>
        <w:tc>
          <w:tcPr>
            <w:tcW w:w="2786" w:type="dxa"/>
            <w:tcBorders>
              <w:top w:val="single" w:sz="2" w:space="0" w:color="auto"/>
              <w:left w:val="single" w:sz="2" w:space="0" w:color="auto"/>
              <w:bottom w:val="single" w:sz="2" w:space="0" w:color="auto"/>
              <w:right w:val="single" w:sz="2" w:space="0" w:color="auto"/>
            </w:tcBorders>
          </w:tcPr>
          <w:p w14:paraId="25D41AEE" w14:textId="77777777" w:rsidR="00616968" w:rsidRPr="000F6836" w:rsidRDefault="00616968" w:rsidP="00915624">
            <w:pPr>
              <w:pStyle w:val="NormalLeft"/>
              <w:rPr>
                <w:lang w:val="en-GB"/>
              </w:rPr>
            </w:pPr>
            <w:r w:rsidRPr="000F6836">
              <w:rPr>
                <w:lang w:val="en-GB"/>
              </w:rPr>
              <w:t>Health disability–morbidity risk (income protection) — Modified duration</w:t>
            </w:r>
          </w:p>
        </w:tc>
        <w:tc>
          <w:tcPr>
            <w:tcW w:w="4086" w:type="dxa"/>
            <w:tcBorders>
              <w:top w:val="single" w:sz="2" w:space="0" w:color="auto"/>
              <w:left w:val="single" w:sz="2" w:space="0" w:color="auto"/>
              <w:bottom w:val="single" w:sz="2" w:space="0" w:color="auto"/>
              <w:right w:val="single" w:sz="2" w:space="0" w:color="auto"/>
            </w:tcBorders>
          </w:tcPr>
          <w:p w14:paraId="5519E06C" w14:textId="77777777" w:rsidR="00616968" w:rsidRPr="000F6836" w:rsidRDefault="00616968" w:rsidP="00915624">
            <w:pPr>
              <w:pStyle w:val="NormalLeft"/>
              <w:rPr>
                <w:lang w:val="en-GB"/>
              </w:rPr>
            </w:pPr>
            <w:r w:rsidRPr="000F6836">
              <w:rPr>
                <w:lang w:val="en-GB"/>
              </w:rPr>
              <w:t>Modified duration in years of all payments on disability–morbidity included in the best estimate for policies with a positive capital at risk.</w:t>
            </w:r>
          </w:p>
        </w:tc>
      </w:tr>
      <w:tr w:rsidR="00616968" w:rsidRPr="000F6836" w14:paraId="17F7359D" w14:textId="77777777" w:rsidTr="00915624">
        <w:tc>
          <w:tcPr>
            <w:tcW w:w="2414" w:type="dxa"/>
            <w:tcBorders>
              <w:top w:val="single" w:sz="2" w:space="0" w:color="auto"/>
              <w:left w:val="single" w:sz="2" w:space="0" w:color="auto"/>
              <w:bottom w:val="single" w:sz="2" w:space="0" w:color="auto"/>
              <w:right w:val="single" w:sz="2" w:space="0" w:color="auto"/>
            </w:tcBorders>
          </w:tcPr>
          <w:p w14:paraId="4E300042" w14:textId="77777777" w:rsidR="00616968" w:rsidRPr="000F6836" w:rsidRDefault="00616968" w:rsidP="00915624">
            <w:pPr>
              <w:pStyle w:val="NormalLeft"/>
              <w:rPr>
                <w:lang w:val="en-GB"/>
              </w:rPr>
            </w:pPr>
            <w:r w:rsidRPr="000F6836">
              <w:rPr>
                <w:lang w:val="en-GB"/>
              </w:rPr>
              <w:t>R0230/C0200</w:t>
            </w:r>
          </w:p>
        </w:tc>
        <w:tc>
          <w:tcPr>
            <w:tcW w:w="2786" w:type="dxa"/>
            <w:tcBorders>
              <w:top w:val="single" w:sz="2" w:space="0" w:color="auto"/>
              <w:left w:val="single" w:sz="2" w:space="0" w:color="auto"/>
              <w:bottom w:val="single" w:sz="2" w:space="0" w:color="auto"/>
              <w:right w:val="single" w:sz="2" w:space="0" w:color="auto"/>
            </w:tcBorders>
          </w:tcPr>
          <w:p w14:paraId="2286B7E6" w14:textId="77777777" w:rsidR="00616968" w:rsidRPr="000F6836" w:rsidRDefault="00616968" w:rsidP="00915624">
            <w:pPr>
              <w:pStyle w:val="NormalLeft"/>
              <w:rPr>
                <w:lang w:val="en-GB"/>
              </w:rPr>
            </w:pPr>
            <w:r w:rsidRPr="000F6836">
              <w:rPr>
                <w:lang w:val="en-GB"/>
              </w:rPr>
              <w:t>Health disability–morbidity risk (income protection) — Termination rates</w:t>
            </w:r>
          </w:p>
        </w:tc>
        <w:tc>
          <w:tcPr>
            <w:tcW w:w="4086" w:type="dxa"/>
            <w:tcBorders>
              <w:top w:val="single" w:sz="2" w:space="0" w:color="auto"/>
              <w:left w:val="single" w:sz="2" w:space="0" w:color="auto"/>
              <w:bottom w:val="single" w:sz="2" w:space="0" w:color="auto"/>
              <w:right w:val="single" w:sz="2" w:space="0" w:color="auto"/>
            </w:tcBorders>
          </w:tcPr>
          <w:p w14:paraId="2549B6D1" w14:textId="77777777" w:rsidR="00616968" w:rsidRPr="000F6836" w:rsidRDefault="00616968" w:rsidP="00915624">
            <w:pPr>
              <w:pStyle w:val="NormalLeft"/>
              <w:rPr>
                <w:lang w:val="en-GB"/>
              </w:rPr>
            </w:pPr>
            <w:r w:rsidRPr="000F6836">
              <w:rPr>
                <w:lang w:val="en-GB"/>
              </w:rPr>
              <w:t>Expected termination rates during the following 12 months for policies with a positive capital at risk.</w:t>
            </w:r>
          </w:p>
        </w:tc>
      </w:tr>
      <w:tr w:rsidR="00616968" w:rsidRPr="000F6836" w14:paraId="33632C75" w14:textId="77777777" w:rsidTr="00915624">
        <w:tc>
          <w:tcPr>
            <w:tcW w:w="2414" w:type="dxa"/>
            <w:tcBorders>
              <w:top w:val="single" w:sz="2" w:space="0" w:color="auto"/>
              <w:left w:val="single" w:sz="2" w:space="0" w:color="auto"/>
              <w:bottom w:val="single" w:sz="2" w:space="0" w:color="auto"/>
              <w:right w:val="single" w:sz="2" w:space="0" w:color="auto"/>
            </w:tcBorders>
          </w:tcPr>
          <w:p w14:paraId="01D078AB" w14:textId="77777777" w:rsidR="00616968" w:rsidRPr="000F6836" w:rsidRDefault="00616968" w:rsidP="00915624">
            <w:pPr>
              <w:pStyle w:val="NormalLeft"/>
              <w:rPr>
                <w:lang w:val="en-GB"/>
              </w:rPr>
            </w:pPr>
            <w:r w:rsidRPr="000F6836">
              <w:rPr>
                <w:lang w:val="en-GB"/>
              </w:rPr>
              <w:t>R0240/C0140</w:t>
            </w:r>
          </w:p>
        </w:tc>
        <w:tc>
          <w:tcPr>
            <w:tcW w:w="2786" w:type="dxa"/>
            <w:tcBorders>
              <w:top w:val="single" w:sz="2" w:space="0" w:color="auto"/>
              <w:left w:val="single" w:sz="2" w:space="0" w:color="auto"/>
              <w:bottom w:val="single" w:sz="2" w:space="0" w:color="auto"/>
              <w:right w:val="single" w:sz="2" w:space="0" w:color="auto"/>
            </w:tcBorders>
          </w:tcPr>
          <w:p w14:paraId="35B1E72D" w14:textId="77777777" w:rsidR="00616968" w:rsidRPr="000F6836" w:rsidRDefault="00616968" w:rsidP="00915624">
            <w:pPr>
              <w:pStyle w:val="NormalLeft"/>
              <w:rPr>
                <w:lang w:val="en-GB"/>
              </w:rPr>
            </w:pPr>
            <w:r w:rsidRPr="000F6836">
              <w:rPr>
                <w:lang w:val="en-GB"/>
              </w:rPr>
              <w:t>Health SLT 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04FE85E4" w14:textId="77777777" w:rsidR="00616968" w:rsidRPr="000F6836" w:rsidRDefault="00616968" w:rsidP="00915624">
            <w:pPr>
              <w:pStyle w:val="NormalLeft"/>
              <w:rPr>
                <w:lang w:val="en-GB"/>
              </w:rPr>
            </w:pPr>
            <w:r w:rsidRPr="000F6836">
              <w:rPr>
                <w:lang w:val="en-GB"/>
              </w:rPr>
              <w:t>Sum of all positive surrender strains as defined in Article 102 of Delegated Regulation (EU) 2015/35.</w:t>
            </w:r>
          </w:p>
        </w:tc>
      </w:tr>
      <w:tr w:rsidR="00616968" w:rsidRPr="000F6836" w14:paraId="6139373A" w14:textId="77777777" w:rsidTr="00915624">
        <w:tc>
          <w:tcPr>
            <w:tcW w:w="2414" w:type="dxa"/>
            <w:tcBorders>
              <w:top w:val="single" w:sz="2" w:space="0" w:color="auto"/>
              <w:left w:val="single" w:sz="2" w:space="0" w:color="auto"/>
              <w:bottom w:val="single" w:sz="2" w:space="0" w:color="auto"/>
              <w:right w:val="single" w:sz="2" w:space="0" w:color="auto"/>
            </w:tcBorders>
          </w:tcPr>
          <w:p w14:paraId="7EAD59EB" w14:textId="77777777" w:rsidR="00616968" w:rsidRPr="000F6836" w:rsidRDefault="00616968" w:rsidP="00915624">
            <w:pPr>
              <w:pStyle w:val="NormalLeft"/>
              <w:rPr>
                <w:lang w:val="en-GB"/>
              </w:rPr>
            </w:pPr>
            <w:r w:rsidRPr="000F6836">
              <w:rPr>
                <w:lang w:val="en-GB"/>
              </w:rPr>
              <w:t>R0240/C0160</w:t>
            </w:r>
          </w:p>
        </w:tc>
        <w:tc>
          <w:tcPr>
            <w:tcW w:w="2786" w:type="dxa"/>
            <w:tcBorders>
              <w:top w:val="single" w:sz="2" w:space="0" w:color="auto"/>
              <w:left w:val="single" w:sz="2" w:space="0" w:color="auto"/>
              <w:bottom w:val="single" w:sz="2" w:space="0" w:color="auto"/>
              <w:right w:val="single" w:sz="2" w:space="0" w:color="auto"/>
            </w:tcBorders>
          </w:tcPr>
          <w:p w14:paraId="5B5F8F45" w14:textId="77777777" w:rsidR="00616968" w:rsidRPr="000F6836" w:rsidRDefault="00616968" w:rsidP="00915624">
            <w:pPr>
              <w:pStyle w:val="NormalLeft"/>
              <w:rPr>
                <w:lang w:val="en-GB"/>
              </w:rPr>
            </w:pPr>
            <w:r w:rsidRPr="000F6836">
              <w:rPr>
                <w:lang w:val="en-GB"/>
              </w:rPr>
              <w:t xml:space="preserve">Health SLT lapse risk (up) — Average rate </w:t>
            </w:r>
            <w:del w:id="158" w:author="Author">
              <w:r w:rsidRPr="000F6836" w:rsidDel="00522B88">
                <w:rPr>
                  <w:lang w:val="en-GB"/>
                </w:rPr>
                <w:delText>(</w:delText>
              </w:r>
            </w:del>
            <w:r w:rsidRPr="000F6836">
              <w:rPr>
                <w:lang w:val="en-GB"/>
              </w:rPr>
              <w:t>t+1</w:t>
            </w:r>
            <w:del w:id="159"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7C08307D" w14:textId="77777777" w:rsidR="00616968" w:rsidRPr="000F6836" w:rsidRDefault="00616968" w:rsidP="00915624">
            <w:pPr>
              <w:pStyle w:val="NormalLeft"/>
              <w:rPr>
                <w:lang w:val="en-GB"/>
              </w:rPr>
            </w:pPr>
            <w:r w:rsidRPr="000F6836">
              <w:rPr>
                <w:lang w:val="en-GB"/>
              </w:rPr>
              <w:t>Average lapse rate for policies with positive surrender strains.</w:t>
            </w:r>
          </w:p>
        </w:tc>
      </w:tr>
      <w:tr w:rsidR="00616968" w:rsidRPr="000F6836" w14:paraId="04ADDB38" w14:textId="77777777" w:rsidTr="00915624">
        <w:tc>
          <w:tcPr>
            <w:tcW w:w="2414" w:type="dxa"/>
            <w:tcBorders>
              <w:top w:val="single" w:sz="2" w:space="0" w:color="auto"/>
              <w:left w:val="single" w:sz="2" w:space="0" w:color="auto"/>
              <w:bottom w:val="single" w:sz="2" w:space="0" w:color="auto"/>
              <w:right w:val="single" w:sz="2" w:space="0" w:color="auto"/>
            </w:tcBorders>
          </w:tcPr>
          <w:p w14:paraId="6B0883CF" w14:textId="77777777" w:rsidR="00616968" w:rsidRPr="000F6836" w:rsidRDefault="00616968" w:rsidP="00915624">
            <w:pPr>
              <w:pStyle w:val="NormalLeft"/>
              <w:rPr>
                <w:lang w:val="en-GB"/>
              </w:rPr>
            </w:pPr>
            <w:r w:rsidRPr="000F6836">
              <w:rPr>
                <w:lang w:val="en-GB"/>
              </w:rPr>
              <w:t>R0240/C0190</w:t>
            </w:r>
          </w:p>
        </w:tc>
        <w:tc>
          <w:tcPr>
            <w:tcW w:w="2786" w:type="dxa"/>
            <w:tcBorders>
              <w:top w:val="single" w:sz="2" w:space="0" w:color="auto"/>
              <w:left w:val="single" w:sz="2" w:space="0" w:color="auto"/>
              <w:bottom w:val="single" w:sz="2" w:space="0" w:color="auto"/>
              <w:right w:val="single" w:sz="2" w:space="0" w:color="auto"/>
            </w:tcBorders>
          </w:tcPr>
          <w:p w14:paraId="40B590F0" w14:textId="77777777" w:rsidR="00616968" w:rsidRPr="000F6836" w:rsidRDefault="00616968" w:rsidP="00915624">
            <w:pPr>
              <w:pStyle w:val="NormalLeft"/>
              <w:rPr>
                <w:lang w:val="en-GB"/>
              </w:rPr>
            </w:pPr>
            <w:r w:rsidRPr="000F6836">
              <w:rPr>
                <w:lang w:val="en-GB"/>
              </w:rPr>
              <w:t>Health SLT 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10862108" w14:textId="77777777" w:rsidR="00616968" w:rsidRPr="000F6836" w:rsidRDefault="00616968" w:rsidP="00915624">
            <w:pPr>
              <w:pStyle w:val="NormalLeft"/>
              <w:rPr>
                <w:lang w:val="en-GB"/>
              </w:rPr>
            </w:pPr>
            <w:r w:rsidRPr="000F6836">
              <w:rPr>
                <w:lang w:val="en-GB"/>
              </w:rPr>
              <w:t>Average period in years over which the policies with a positive surrender strain run off.</w:t>
            </w:r>
          </w:p>
        </w:tc>
      </w:tr>
      <w:tr w:rsidR="00616968" w:rsidRPr="000F6836" w14:paraId="638BAC8F" w14:textId="77777777" w:rsidTr="00915624">
        <w:tc>
          <w:tcPr>
            <w:tcW w:w="2414" w:type="dxa"/>
            <w:tcBorders>
              <w:top w:val="single" w:sz="2" w:space="0" w:color="auto"/>
              <w:left w:val="single" w:sz="2" w:space="0" w:color="auto"/>
              <w:bottom w:val="single" w:sz="2" w:space="0" w:color="auto"/>
              <w:right w:val="single" w:sz="2" w:space="0" w:color="auto"/>
            </w:tcBorders>
          </w:tcPr>
          <w:p w14:paraId="1CBFA65F" w14:textId="77777777" w:rsidR="00616968" w:rsidRPr="000F6836" w:rsidRDefault="00616968" w:rsidP="00915624">
            <w:pPr>
              <w:pStyle w:val="NormalLeft"/>
              <w:rPr>
                <w:lang w:val="en-GB"/>
              </w:rPr>
            </w:pPr>
            <w:r w:rsidRPr="000F6836">
              <w:rPr>
                <w:lang w:val="en-GB"/>
              </w:rPr>
              <w:t>R0250/C0140</w:t>
            </w:r>
          </w:p>
        </w:tc>
        <w:tc>
          <w:tcPr>
            <w:tcW w:w="2786" w:type="dxa"/>
            <w:tcBorders>
              <w:top w:val="single" w:sz="2" w:space="0" w:color="auto"/>
              <w:left w:val="single" w:sz="2" w:space="0" w:color="auto"/>
              <w:bottom w:val="single" w:sz="2" w:space="0" w:color="auto"/>
              <w:right w:val="single" w:sz="2" w:space="0" w:color="auto"/>
            </w:tcBorders>
          </w:tcPr>
          <w:p w14:paraId="7F5E58BC" w14:textId="77777777" w:rsidR="00616968" w:rsidRPr="000F6836" w:rsidRDefault="00616968" w:rsidP="00915624">
            <w:pPr>
              <w:pStyle w:val="NormalLeft"/>
              <w:rPr>
                <w:lang w:val="en-GB"/>
              </w:rPr>
            </w:pPr>
            <w:r w:rsidRPr="000F6836">
              <w:rPr>
                <w:lang w:val="en-GB"/>
              </w:rPr>
              <w:t>Health SLT 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617F1669" w14:textId="77777777" w:rsidR="00616968" w:rsidRPr="000F6836" w:rsidRDefault="00616968" w:rsidP="00915624">
            <w:pPr>
              <w:pStyle w:val="NormalLeft"/>
              <w:rPr>
                <w:lang w:val="en-GB"/>
              </w:rPr>
            </w:pPr>
            <w:r w:rsidRPr="000F6836">
              <w:rPr>
                <w:lang w:val="en-GB"/>
              </w:rPr>
              <w:t>Sum of all negative surrender strains as defined in Article 102 of Delegated Regulation (EU) 2015/35.</w:t>
            </w:r>
          </w:p>
        </w:tc>
      </w:tr>
      <w:tr w:rsidR="00616968" w:rsidRPr="000F6836" w14:paraId="296682DA" w14:textId="77777777" w:rsidTr="00915624">
        <w:tc>
          <w:tcPr>
            <w:tcW w:w="2414" w:type="dxa"/>
            <w:tcBorders>
              <w:top w:val="single" w:sz="2" w:space="0" w:color="auto"/>
              <w:left w:val="single" w:sz="2" w:space="0" w:color="auto"/>
              <w:bottom w:val="single" w:sz="2" w:space="0" w:color="auto"/>
              <w:right w:val="single" w:sz="2" w:space="0" w:color="auto"/>
            </w:tcBorders>
          </w:tcPr>
          <w:p w14:paraId="0067D1CE" w14:textId="77777777" w:rsidR="00616968" w:rsidRPr="000F6836" w:rsidRDefault="00616968" w:rsidP="00915624">
            <w:pPr>
              <w:pStyle w:val="NormalLeft"/>
              <w:rPr>
                <w:lang w:val="en-GB"/>
              </w:rPr>
            </w:pPr>
            <w:r w:rsidRPr="000F6836">
              <w:rPr>
                <w:lang w:val="en-GB"/>
              </w:rPr>
              <w:t>R0250/C0160</w:t>
            </w:r>
          </w:p>
        </w:tc>
        <w:tc>
          <w:tcPr>
            <w:tcW w:w="2786" w:type="dxa"/>
            <w:tcBorders>
              <w:top w:val="single" w:sz="2" w:space="0" w:color="auto"/>
              <w:left w:val="single" w:sz="2" w:space="0" w:color="auto"/>
              <w:bottom w:val="single" w:sz="2" w:space="0" w:color="auto"/>
              <w:right w:val="single" w:sz="2" w:space="0" w:color="auto"/>
            </w:tcBorders>
          </w:tcPr>
          <w:p w14:paraId="29E875DF" w14:textId="77777777" w:rsidR="00616968" w:rsidRPr="000F6836" w:rsidRDefault="00616968" w:rsidP="00915624">
            <w:pPr>
              <w:pStyle w:val="NormalLeft"/>
              <w:rPr>
                <w:lang w:val="en-GB"/>
              </w:rPr>
            </w:pPr>
            <w:r w:rsidRPr="000F6836">
              <w:rPr>
                <w:lang w:val="en-GB"/>
              </w:rPr>
              <w:t xml:space="preserve">Health SLT lapse risk (down) — Average rate </w:t>
            </w:r>
            <w:del w:id="160" w:author="Author">
              <w:r w:rsidRPr="000F6836" w:rsidDel="00522B88">
                <w:rPr>
                  <w:lang w:val="en-GB"/>
                </w:rPr>
                <w:delText>(</w:delText>
              </w:r>
            </w:del>
            <w:r w:rsidRPr="000F6836">
              <w:rPr>
                <w:lang w:val="en-GB"/>
              </w:rPr>
              <w:t>t+1</w:t>
            </w:r>
            <w:del w:id="161" w:author="Author">
              <w:r w:rsidRPr="000F6836" w:rsidDel="00522B88">
                <w:rPr>
                  <w:lang w:val="en-GB"/>
                </w:rPr>
                <w:delText>)</w:delText>
              </w:r>
            </w:del>
          </w:p>
        </w:tc>
        <w:tc>
          <w:tcPr>
            <w:tcW w:w="4086" w:type="dxa"/>
            <w:tcBorders>
              <w:top w:val="single" w:sz="2" w:space="0" w:color="auto"/>
              <w:left w:val="single" w:sz="2" w:space="0" w:color="auto"/>
              <w:bottom w:val="single" w:sz="2" w:space="0" w:color="auto"/>
              <w:right w:val="single" w:sz="2" w:space="0" w:color="auto"/>
            </w:tcBorders>
          </w:tcPr>
          <w:p w14:paraId="55FEC208" w14:textId="77777777" w:rsidR="00616968" w:rsidRPr="000F6836" w:rsidRDefault="00616968" w:rsidP="00915624">
            <w:pPr>
              <w:pStyle w:val="NormalLeft"/>
              <w:rPr>
                <w:lang w:val="en-GB"/>
              </w:rPr>
            </w:pPr>
            <w:r w:rsidRPr="000F6836">
              <w:rPr>
                <w:lang w:val="en-GB"/>
              </w:rPr>
              <w:t>Average lapse rate for policies with negative surrender strains.</w:t>
            </w:r>
          </w:p>
        </w:tc>
      </w:tr>
      <w:tr w:rsidR="00616968" w:rsidRPr="000F6836" w14:paraId="73F36A71" w14:textId="77777777" w:rsidTr="00915624">
        <w:tc>
          <w:tcPr>
            <w:tcW w:w="2414" w:type="dxa"/>
            <w:tcBorders>
              <w:top w:val="single" w:sz="2" w:space="0" w:color="auto"/>
              <w:left w:val="single" w:sz="2" w:space="0" w:color="auto"/>
              <w:bottom w:val="single" w:sz="2" w:space="0" w:color="auto"/>
              <w:right w:val="single" w:sz="2" w:space="0" w:color="auto"/>
            </w:tcBorders>
          </w:tcPr>
          <w:p w14:paraId="5CB6A5C8" w14:textId="77777777" w:rsidR="00616968" w:rsidRPr="000F6836" w:rsidRDefault="00616968" w:rsidP="00915624">
            <w:pPr>
              <w:pStyle w:val="NormalLeft"/>
              <w:rPr>
                <w:lang w:val="en-GB"/>
              </w:rPr>
            </w:pPr>
            <w:r w:rsidRPr="000F6836">
              <w:rPr>
                <w:lang w:val="en-GB"/>
              </w:rPr>
              <w:lastRenderedPageBreak/>
              <w:t>R0250/C0190</w:t>
            </w:r>
          </w:p>
        </w:tc>
        <w:tc>
          <w:tcPr>
            <w:tcW w:w="2786" w:type="dxa"/>
            <w:tcBorders>
              <w:top w:val="single" w:sz="2" w:space="0" w:color="auto"/>
              <w:left w:val="single" w:sz="2" w:space="0" w:color="auto"/>
              <w:bottom w:val="single" w:sz="2" w:space="0" w:color="auto"/>
              <w:right w:val="single" w:sz="2" w:space="0" w:color="auto"/>
            </w:tcBorders>
          </w:tcPr>
          <w:p w14:paraId="6602D986" w14:textId="77777777" w:rsidR="00616968" w:rsidRPr="000F6836" w:rsidRDefault="00616968" w:rsidP="00915624">
            <w:pPr>
              <w:pStyle w:val="NormalLeft"/>
              <w:rPr>
                <w:lang w:val="en-GB"/>
              </w:rPr>
            </w:pPr>
            <w:r w:rsidRPr="000F6836">
              <w:rPr>
                <w:lang w:val="en-GB"/>
              </w:rPr>
              <w:t>Health SLT 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65FCACA" w14:textId="77777777" w:rsidR="00616968" w:rsidRPr="000F6836" w:rsidRDefault="00616968" w:rsidP="00915624">
            <w:pPr>
              <w:pStyle w:val="NormalLeft"/>
              <w:rPr>
                <w:lang w:val="en-GB"/>
              </w:rPr>
            </w:pPr>
            <w:r w:rsidRPr="000F6836">
              <w:rPr>
                <w:lang w:val="en-GB"/>
              </w:rPr>
              <w:t>Average period in years over which the policies with a negative surrender strain run off.</w:t>
            </w:r>
          </w:p>
        </w:tc>
      </w:tr>
      <w:tr w:rsidR="00616968" w:rsidRPr="000F6836" w14:paraId="5C4BD0D7" w14:textId="77777777" w:rsidTr="00915624">
        <w:tc>
          <w:tcPr>
            <w:tcW w:w="2414" w:type="dxa"/>
            <w:tcBorders>
              <w:top w:val="single" w:sz="2" w:space="0" w:color="auto"/>
              <w:left w:val="single" w:sz="2" w:space="0" w:color="auto"/>
              <w:bottom w:val="single" w:sz="2" w:space="0" w:color="auto"/>
              <w:right w:val="single" w:sz="2" w:space="0" w:color="auto"/>
            </w:tcBorders>
          </w:tcPr>
          <w:p w14:paraId="5C4760B1" w14:textId="77777777" w:rsidR="00616968" w:rsidRPr="000F6836" w:rsidRDefault="00616968" w:rsidP="00915624">
            <w:pPr>
              <w:pStyle w:val="NormalLeft"/>
              <w:rPr>
                <w:lang w:val="en-GB"/>
              </w:rPr>
            </w:pPr>
            <w:r w:rsidRPr="000F6836">
              <w:rPr>
                <w:lang w:val="en-GB"/>
              </w:rPr>
              <w:t>R0260/C0180</w:t>
            </w:r>
          </w:p>
        </w:tc>
        <w:tc>
          <w:tcPr>
            <w:tcW w:w="2786" w:type="dxa"/>
            <w:tcBorders>
              <w:top w:val="single" w:sz="2" w:space="0" w:color="auto"/>
              <w:left w:val="single" w:sz="2" w:space="0" w:color="auto"/>
              <w:bottom w:val="single" w:sz="2" w:space="0" w:color="auto"/>
              <w:right w:val="single" w:sz="2" w:space="0" w:color="auto"/>
            </w:tcBorders>
          </w:tcPr>
          <w:p w14:paraId="39555904" w14:textId="77777777" w:rsidR="00616968" w:rsidRPr="000F6836" w:rsidRDefault="00616968" w:rsidP="00915624">
            <w:pPr>
              <w:pStyle w:val="NormalLeft"/>
              <w:rPr>
                <w:lang w:val="en-GB"/>
              </w:rPr>
            </w:pPr>
            <w:r w:rsidRPr="000F6836">
              <w:rPr>
                <w:lang w:val="en-GB"/>
              </w:rPr>
              <w:t>Health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1A44CBD1" w14:textId="77777777" w:rsidR="00616968" w:rsidRPr="000F6836" w:rsidRDefault="00616968" w:rsidP="00915624">
            <w:pPr>
              <w:pStyle w:val="NormalLeft"/>
              <w:rPr>
                <w:lang w:val="en-GB"/>
              </w:rPr>
            </w:pPr>
            <w:r w:rsidRPr="000F6836">
              <w:rPr>
                <w:lang w:val="en-GB"/>
              </w:rPr>
              <w:t>Modified duration in years of the cash flows included in the best estimate of health insurance and reinsurance obligations.</w:t>
            </w:r>
          </w:p>
        </w:tc>
      </w:tr>
      <w:tr w:rsidR="00616968" w:rsidRPr="000F6836" w14:paraId="2AE0BF0B" w14:textId="77777777" w:rsidTr="00915624">
        <w:tc>
          <w:tcPr>
            <w:tcW w:w="2414" w:type="dxa"/>
            <w:tcBorders>
              <w:top w:val="single" w:sz="2" w:space="0" w:color="auto"/>
              <w:left w:val="single" w:sz="2" w:space="0" w:color="auto"/>
              <w:bottom w:val="single" w:sz="2" w:space="0" w:color="auto"/>
              <w:right w:val="single" w:sz="2" w:space="0" w:color="auto"/>
            </w:tcBorders>
          </w:tcPr>
          <w:p w14:paraId="63979F9F" w14:textId="77777777" w:rsidR="00616968" w:rsidRPr="000F6836" w:rsidRDefault="00616968" w:rsidP="00915624">
            <w:pPr>
              <w:pStyle w:val="NormalLeft"/>
              <w:rPr>
                <w:lang w:val="en-GB"/>
              </w:rPr>
            </w:pPr>
            <w:r w:rsidRPr="000F6836">
              <w:rPr>
                <w:lang w:val="en-GB"/>
              </w:rPr>
              <w:t>R0260/C0210</w:t>
            </w:r>
          </w:p>
        </w:tc>
        <w:tc>
          <w:tcPr>
            <w:tcW w:w="2786" w:type="dxa"/>
            <w:tcBorders>
              <w:top w:val="single" w:sz="2" w:space="0" w:color="auto"/>
              <w:left w:val="single" w:sz="2" w:space="0" w:color="auto"/>
              <w:bottom w:val="single" w:sz="2" w:space="0" w:color="auto"/>
              <w:right w:val="single" w:sz="2" w:space="0" w:color="auto"/>
            </w:tcBorders>
          </w:tcPr>
          <w:p w14:paraId="4AD37698" w14:textId="77777777" w:rsidR="00616968" w:rsidRPr="000F6836" w:rsidRDefault="00616968" w:rsidP="00915624">
            <w:pPr>
              <w:pStyle w:val="NormalLeft"/>
              <w:rPr>
                <w:lang w:val="en-GB"/>
              </w:rPr>
            </w:pPr>
            <w:r w:rsidRPr="000F6836">
              <w:rPr>
                <w:lang w:val="en-GB"/>
              </w:rPr>
              <w:t>Health expense risk — Payments</w:t>
            </w:r>
          </w:p>
        </w:tc>
        <w:tc>
          <w:tcPr>
            <w:tcW w:w="4086" w:type="dxa"/>
            <w:tcBorders>
              <w:top w:val="single" w:sz="2" w:space="0" w:color="auto"/>
              <w:left w:val="single" w:sz="2" w:space="0" w:color="auto"/>
              <w:bottom w:val="single" w:sz="2" w:space="0" w:color="auto"/>
              <w:right w:val="single" w:sz="2" w:space="0" w:color="auto"/>
            </w:tcBorders>
          </w:tcPr>
          <w:p w14:paraId="2D798B46" w14:textId="77777777" w:rsidR="00616968" w:rsidRPr="000F6836" w:rsidRDefault="00616968" w:rsidP="00915624">
            <w:pPr>
              <w:pStyle w:val="NormalLeft"/>
              <w:rPr>
                <w:lang w:val="en-GB"/>
              </w:rPr>
            </w:pPr>
            <w:r w:rsidRPr="000F6836">
              <w:rPr>
                <w:lang w:val="en-GB"/>
              </w:rPr>
              <w:t>Expenses paid related to health insurance and reinsurance during the last 12 months.</w:t>
            </w:r>
          </w:p>
        </w:tc>
      </w:tr>
      <w:tr w:rsidR="00616968" w:rsidRPr="000F6836" w14:paraId="747433A3" w14:textId="77777777" w:rsidTr="00915624">
        <w:tc>
          <w:tcPr>
            <w:tcW w:w="2414" w:type="dxa"/>
            <w:tcBorders>
              <w:top w:val="single" w:sz="2" w:space="0" w:color="auto"/>
              <w:left w:val="single" w:sz="2" w:space="0" w:color="auto"/>
              <w:bottom w:val="single" w:sz="2" w:space="0" w:color="auto"/>
              <w:right w:val="single" w:sz="2" w:space="0" w:color="auto"/>
            </w:tcBorders>
          </w:tcPr>
          <w:p w14:paraId="0B0DCED5" w14:textId="77777777" w:rsidR="00616968" w:rsidRPr="000F6836" w:rsidRDefault="00616968" w:rsidP="00915624">
            <w:pPr>
              <w:pStyle w:val="NormalLeft"/>
              <w:rPr>
                <w:lang w:val="en-GB"/>
              </w:rPr>
            </w:pPr>
            <w:r w:rsidRPr="000F6836">
              <w:rPr>
                <w:lang w:val="en-GB"/>
              </w:rPr>
              <w:t>R0260/C0220</w:t>
            </w:r>
          </w:p>
        </w:tc>
        <w:tc>
          <w:tcPr>
            <w:tcW w:w="2786" w:type="dxa"/>
            <w:tcBorders>
              <w:top w:val="single" w:sz="2" w:space="0" w:color="auto"/>
              <w:left w:val="single" w:sz="2" w:space="0" w:color="auto"/>
              <w:bottom w:val="single" w:sz="2" w:space="0" w:color="auto"/>
              <w:right w:val="single" w:sz="2" w:space="0" w:color="auto"/>
            </w:tcBorders>
          </w:tcPr>
          <w:p w14:paraId="2BC47FF2" w14:textId="77777777" w:rsidR="00616968" w:rsidRPr="000F6836" w:rsidRDefault="00616968" w:rsidP="00915624">
            <w:pPr>
              <w:pStyle w:val="NormalLeft"/>
              <w:rPr>
                <w:lang w:val="en-GB"/>
              </w:rPr>
            </w:pPr>
            <w:r w:rsidRPr="000F6836">
              <w:rPr>
                <w:lang w:val="en-GB"/>
              </w:rPr>
              <w:t>Health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2C6D3417" w14:textId="77777777" w:rsidR="00616968" w:rsidRPr="000F6836" w:rsidRDefault="00616968" w:rsidP="00915624">
            <w:pPr>
              <w:pStyle w:val="NormalLeft"/>
              <w:rPr>
                <w:lang w:val="en-GB"/>
              </w:rPr>
            </w:pPr>
            <w:r w:rsidRPr="000F6836">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616968" w:rsidRPr="000F6836" w14:paraId="72BA787D" w14:textId="77777777" w:rsidTr="00915624">
        <w:tc>
          <w:tcPr>
            <w:tcW w:w="2414" w:type="dxa"/>
            <w:tcBorders>
              <w:top w:val="single" w:sz="2" w:space="0" w:color="auto"/>
              <w:left w:val="single" w:sz="2" w:space="0" w:color="auto"/>
              <w:bottom w:val="single" w:sz="2" w:space="0" w:color="auto"/>
              <w:right w:val="single" w:sz="2" w:space="0" w:color="auto"/>
            </w:tcBorders>
          </w:tcPr>
          <w:p w14:paraId="28EDF9E3" w14:textId="77777777" w:rsidR="00616968" w:rsidRPr="000F6836" w:rsidRDefault="00616968" w:rsidP="00915624">
            <w:pPr>
              <w:pStyle w:val="NormalCentered"/>
              <w:rPr>
                <w:lang w:val="en-GB"/>
              </w:rPr>
            </w:pPr>
            <w:r w:rsidRPr="000F6836">
              <w:rPr>
                <w:i/>
                <w:lang w:val="en-GB"/>
              </w:rPr>
              <w:t>Market risk — Market risk concentrations</w:t>
            </w:r>
          </w:p>
        </w:tc>
        <w:tc>
          <w:tcPr>
            <w:tcW w:w="2786" w:type="dxa"/>
            <w:tcBorders>
              <w:top w:val="single" w:sz="2" w:space="0" w:color="auto"/>
              <w:left w:val="single" w:sz="2" w:space="0" w:color="auto"/>
              <w:bottom w:val="single" w:sz="2" w:space="0" w:color="auto"/>
              <w:right w:val="single" w:sz="2" w:space="0" w:color="auto"/>
            </w:tcBorders>
          </w:tcPr>
          <w:p w14:paraId="4C98551A"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B05A5E8" w14:textId="77777777" w:rsidR="00616968" w:rsidRPr="000F6836" w:rsidRDefault="00616968" w:rsidP="00915624">
            <w:pPr>
              <w:pStyle w:val="NormalCentered"/>
              <w:rPr>
                <w:lang w:val="en-GB"/>
              </w:rPr>
            </w:pPr>
          </w:p>
        </w:tc>
      </w:tr>
      <w:tr w:rsidR="00616968" w:rsidRPr="000F6836" w14:paraId="40E594B8" w14:textId="77777777" w:rsidTr="00915624">
        <w:tc>
          <w:tcPr>
            <w:tcW w:w="2414" w:type="dxa"/>
            <w:tcBorders>
              <w:top w:val="single" w:sz="2" w:space="0" w:color="auto"/>
              <w:left w:val="single" w:sz="2" w:space="0" w:color="auto"/>
              <w:bottom w:val="single" w:sz="2" w:space="0" w:color="auto"/>
              <w:right w:val="single" w:sz="2" w:space="0" w:color="auto"/>
            </w:tcBorders>
          </w:tcPr>
          <w:p w14:paraId="76AD50FD" w14:textId="66F944D7" w:rsidR="00616968" w:rsidRPr="000F6836" w:rsidRDefault="00616968" w:rsidP="00915624">
            <w:pPr>
              <w:pStyle w:val="NormalLeft"/>
              <w:rPr>
                <w:lang w:val="en-GB"/>
              </w:rPr>
            </w:pPr>
            <w:r w:rsidRPr="000F6836">
              <w:rPr>
                <w:lang w:val="en-GB"/>
              </w:rPr>
              <w:t>R0300/C0300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208E43B" w14:textId="28964CF8" w:rsidR="00616968" w:rsidRPr="000F6836" w:rsidRDefault="00616968" w:rsidP="00915624">
            <w:pPr>
              <w:pStyle w:val="NormalLeft"/>
              <w:rPr>
                <w:lang w:val="en-GB"/>
              </w:rPr>
            </w:pPr>
            <w:r w:rsidRPr="000F6836">
              <w:rPr>
                <w:lang w:val="en-GB"/>
              </w:rPr>
              <w:t>Debt portfolio share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28A20B" w14:textId="7D4B2174" w:rsidR="00616968" w:rsidRPr="000F6836" w:rsidRDefault="00616968" w:rsidP="00915624">
            <w:pPr>
              <w:pStyle w:val="NormalLeft"/>
              <w:rPr>
                <w:lang w:val="en-GB"/>
              </w:rPr>
            </w:pPr>
            <w:r w:rsidRPr="000F6836">
              <w:rPr>
                <w:lang w:val="en-GB"/>
              </w:rPr>
              <w:t>The share of the debt portfolio for which a simplified SCR calculation has been made.</w:t>
            </w:r>
          </w:p>
          <w:p w14:paraId="63DD6E83" w14:textId="6B26C606" w:rsidR="00616968" w:rsidRPr="000F6836" w:rsidRDefault="00616968" w:rsidP="00915624">
            <w:pPr>
              <w:pStyle w:val="NormalLeft"/>
              <w:rPr>
                <w:lang w:val="en-GB"/>
              </w:rPr>
            </w:pPr>
            <w:r w:rsidRPr="000F6836">
              <w:rPr>
                <w:lang w:val="en-GB"/>
              </w:rPr>
              <w:t>To be reported only in case undertaking is exempted from reporting template S.06.02 </w:t>
            </w:r>
            <w:r w:rsidR="00915624" w:rsidRPr="000F6836">
              <w:rPr>
                <w:lang w:val="en-GB"/>
              </w:rPr>
              <w:t xml:space="preserve"> </w:t>
            </w:r>
          </w:p>
        </w:tc>
      </w:tr>
      <w:tr w:rsidR="00616968" w:rsidRPr="000F6836" w14:paraId="52F56A4C" w14:textId="77777777" w:rsidTr="00915624">
        <w:tc>
          <w:tcPr>
            <w:tcW w:w="2414" w:type="dxa"/>
            <w:tcBorders>
              <w:top w:val="single" w:sz="2" w:space="0" w:color="auto"/>
              <w:left w:val="single" w:sz="2" w:space="0" w:color="auto"/>
              <w:bottom w:val="single" w:sz="2" w:space="0" w:color="auto"/>
              <w:right w:val="single" w:sz="2" w:space="0" w:color="auto"/>
            </w:tcBorders>
          </w:tcPr>
          <w:p w14:paraId="42873DB8" w14:textId="77777777" w:rsidR="00616968" w:rsidRPr="000F6836" w:rsidRDefault="00616968" w:rsidP="00915624">
            <w:pPr>
              <w:pStyle w:val="NormalCentered"/>
              <w:rPr>
                <w:lang w:val="en-GB"/>
              </w:rPr>
            </w:pPr>
            <w:r w:rsidRPr="000F6836">
              <w:rPr>
                <w:i/>
                <w:iCs/>
                <w:lang w:val="en-GB"/>
              </w:rPr>
              <w:t>NAT CAT simplifications</w:t>
            </w:r>
          </w:p>
        </w:tc>
        <w:tc>
          <w:tcPr>
            <w:tcW w:w="2786" w:type="dxa"/>
            <w:tcBorders>
              <w:top w:val="single" w:sz="2" w:space="0" w:color="auto"/>
              <w:left w:val="single" w:sz="2" w:space="0" w:color="auto"/>
              <w:bottom w:val="single" w:sz="2" w:space="0" w:color="auto"/>
              <w:right w:val="single" w:sz="2" w:space="0" w:color="auto"/>
            </w:tcBorders>
          </w:tcPr>
          <w:p w14:paraId="5957A4BE" w14:textId="77777777" w:rsidR="00616968" w:rsidRPr="000F6836" w:rsidRDefault="00616968" w:rsidP="00915624">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1257F241" w14:textId="77777777" w:rsidR="00616968" w:rsidRPr="000F6836" w:rsidRDefault="00616968" w:rsidP="00915624">
            <w:pPr>
              <w:pStyle w:val="NormalCentered"/>
              <w:rPr>
                <w:lang w:val="en-GB"/>
              </w:rPr>
            </w:pPr>
          </w:p>
        </w:tc>
      </w:tr>
      <w:tr w:rsidR="00616968" w:rsidRPr="000F6836" w14:paraId="6A34B574" w14:textId="77777777" w:rsidTr="00915624">
        <w:tc>
          <w:tcPr>
            <w:tcW w:w="2414" w:type="dxa"/>
            <w:tcBorders>
              <w:top w:val="single" w:sz="2" w:space="0" w:color="auto"/>
              <w:left w:val="single" w:sz="2" w:space="0" w:color="auto"/>
              <w:bottom w:val="single" w:sz="2" w:space="0" w:color="auto"/>
              <w:right w:val="single" w:sz="2" w:space="0" w:color="auto"/>
            </w:tcBorders>
          </w:tcPr>
          <w:p w14:paraId="2BFBD8C7" w14:textId="7CA999F1" w:rsidR="00616968" w:rsidRPr="000F6836" w:rsidRDefault="00616968" w:rsidP="00915624">
            <w:pPr>
              <w:pStyle w:val="NormalLeft"/>
              <w:rPr>
                <w:lang w:val="en-GB"/>
              </w:rPr>
            </w:pPr>
            <w:del w:id="162" w:author="Author">
              <w:r w:rsidRPr="000F6836" w:rsidDel="005160F3">
                <w:rPr>
                  <w:lang w:val="en-GB"/>
                </w:rPr>
                <w:delText>R0400/C0320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77B804BC" w14:textId="3BBD7789" w:rsidR="00616968" w:rsidRPr="000F6836" w:rsidRDefault="00616968" w:rsidP="00915624">
            <w:pPr>
              <w:pStyle w:val="NormalLeft"/>
              <w:rPr>
                <w:lang w:val="en-GB"/>
              </w:rPr>
            </w:pPr>
            <w:del w:id="163" w:author="Author">
              <w:r w:rsidRPr="000F6836" w:rsidDel="005160F3">
                <w:rPr>
                  <w:lang w:val="en-GB"/>
                </w:rPr>
                <w:delText>Windstorm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699A9435" w14:textId="1914262C" w:rsidR="00616968" w:rsidRPr="000F6836" w:rsidRDefault="00616968" w:rsidP="00915624">
            <w:pPr>
              <w:pStyle w:val="NormalLeft"/>
              <w:rPr>
                <w:lang w:val="en-GB"/>
              </w:rPr>
            </w:pPr>
            <w:del w:id="164" w:author="Author">
              <w:r w:rsidRPr="000F6836" w:rsidDel="005160F3">
                <w:rPr>
                  <w:lang w:val="en-GB"/>
                </w:rPr>
                <w:delText>Include risk weight used in windstorm simplifications </w:delText>
              </w:r>
              <w:r w:rsidR="00915624" w:rsidRPr="000F6836" w:rsidDel="005160F3">
                <w:rPr>
                  <w:lang w:val="en-GB"/>
                </w:rPr>
                <w:delText xml:space="preserve"> </w:delText>
              </w:r>
            </w:del>
          </w:p>
        </w:tc>
      </w:tr>
      <w:tr w:rsidR="00616968" w:rsidRPr="000F6836" w14:paraId="6B7E9D38" w14:textId="77777777" w:rsidTr="00915624">
        <w:tc>
          <w:tcPr>
            <w:tcW w:w="2414" w:type="dxa"/>
            <w:tcBorders>
              <w:top w:val="single" w:sz="2" w:space="0" w:color="auto"/>
              <w:left w:val="single" w:sz="2" w:space="0" w:color="auto"/>
              <w:bottom w:val="single" w:sz="2" w:space="0" w:color="auto"/>
              <w:right w:val="single" w:sz="2" w:space="0" w:color="auto"/>
            </w:tcBorders>
          </w:tcPr>
          <w:p w14:paraId="03221B2E" w14:textId="48EF8B5B" w:rsidR="00616968" w:rsidRPr="000F6836" w:rsidRDefault="00616968" w:rsidP="00915624">
            <w:pPr>
              <w:pStyle w:val="NormalLeft"/>
              <w:rPr>
                <w:lang w:val="en-GB"/>
              </w:rPr>
            </w:pPr>
            <w:r w:rsidRPr="000F6836">
              <w:rPr>
                <w:lang w:val="en-GB"/>
              </w:rPr>
              <w:t>R0400/C0330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E7966BD" w14:textId="2D4B1E48" w:rsidR="00616968" w:rsidRPr="000F6836" w:rsidRDefault="00616968" w:rsidP="00915624">
            <w:pPr>
              <w:pStyle w:val="NormalLeft"/>
              <w:rPr>
                <w:lang w:val="en-GB"/>
              </w:rPr>
            </w:pPr>
            <w:r w:rsidRPr="000F6836">
              <w:rPr>
                <w:lang w:val="en-GB"/>
              </w:rPr>
              <w:t>Windstorm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22672EE4" w14:textId="64414F99" w:rsidR="00616968" w:rsidRPr="000F6836" w:rsidRDefault="00616968" w:rsidP="00915624">
            <w:pPr>
              <w:pStyle w:val="NormalLeft"/>
              <w:rPr>
                <w:lang w:val="en-GB"/>
              </w:rPr>
            </w:pPr>
            <w:r w:rsidRPr="000F6836">
              <w:rPr>
                <w:lang w:val="en-GB"/>
              </w:rPr>
              <w:t>Include sum of exposures subject to windstorm simplifications </w:t>
            </w:r>
            <w:r w:rsidR="00915624" w:rsidRPr="000F6836">
              <w:rPr>
                <w:lang w:val="en-GB"/>
              </w:rPr>
              <w:t xml:space="preserve"> </w:t>
            </w:r>
          </w:p>
        </w:tc>
      </w:tr>
      <w:tr w:rsidR="00616968" w:rsidRPr="000F6836" w14:paraId="54242B0C" w14:textId="77777777" w:rsidTr="00915624">
        <w:tc>
          <w:tcPr>
            <w:tcW w:w="2414" w:type="dxa"/>
            <w:tcBorders>
              <w:top w:val="single" w:sz="2" w:space="0" w:color="auto"/>
              <w:left w:val="single" w:sz="2" w:space="0" w:color="auto"/>
              <w:bottom w:val="single" w:sz="2" w:space="0" w:color="auto"/>
              <w:right w:val="single" w:sz="2" w:space="0" w:color="auto"/>
            </w:tcBorders>
          </w:tcPr>
          <w:p w14:paraId="7362569D" w14:textId="2F8FC364" w:rsidR="00616968" w:rsidRPr="000F6836" w:rsidRDefault="00616968" w:rsidP="00915624">
            <w:pPr>
              <w:pStyle w:val="NormalLeft"/>
              <w:rPr>
                <w:lang w:val="en-GB"/>
              </w:rPr>
            </w:pPr>
            <w:del w:id="165" w:author="Author">
              <w:r w:rsidRPr="000F6836" w:rsidDel="00B27ECA">
                <w:rPr>
                  <w:lang w:val="en-GB"/>
                </w:rPr>
                <w:delText>R0410/C0320 </w:delText>
              </w:r>
              <w:r w:rsidR="00915624" w:rsidRPr="000F6836" w:rsidDel="00B27ECA">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1EA1CD2F" w14:textId="0B98AC0A" w:rsidR="00616968" w:rsidRPr="000F6836" w:rsidRDefault="00616968" w:rsidP="00915624">
            <w:pPr>
              <w:pStyle w:val="NormalLeft"/>
              <w:rPr>
                <w:lang w:val="en-GB"/>
              </w:rPr>
            </w:pPr>
            <w:del w:id="166" w:author="Author">
              <w:r w:rsidRPr="000F6836" w:rsidDel="00B27ECA">
                <w:rPr>
                  <w:lang w:val="en-GB"/>
                </w:rPr>
                <w:delText>Hail – risk weight chosen in the NAT CAT simplifications </w:delText>
              </w:r>
              <w:r w:rsidR="00915624" w:rsidRPr="000F6836" w:rsidDel="00B27ECA">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40493933" w14:textId="7FD0B14C" w:rsidR="00616968" w:rsidRPr="000F6836" w:rsidRDefault="00616968" w:rsidP="00915624">
            <w:pPr>
              <w:pStyle w:val="NormalLeft"/>
              <w:rPr>
                <w:lang w:val="en-GB"/>
              </w:rPr>
            </w:pPr>
            <w:del w:id="167" w:author="Author">
              <w:r w:rsidRPr="000F6836" w:rsidDel="00B27ECA">
                <w:rPr>
                  <w:lang w:val="en-GB"/>
                </w:rPr>
                <w:delText>Include risk weight chosen in hail simplifications </w:delText>
              </w:r>
              <w:r w:rsidR="00915624" w:rsidRPr="000F6836" w:rsidDel="00B27ECA">
                <w:rPr>
                  <w:lang w:val="en-GB"/>
                </w:rPr>
                <w:delText xml:space="preserve"> </w:delText>
              </w:r>
            </w:del>
          </w:p>
        </w:tc>
      </w:tr>
      <w:tr w:rsidR="00616968" w:rsidRPr="000F6836" w14:paraId="6D8FAE8E" w14:textId="77777777" w:rsidTr="00915624">
        <w:tc>
          <w:tcPr>
            <w:tcW w:w="2414" w:type="dxa"/>
            <w:tcBorders>
              <w:top w:val="single" w:sz="2" w:space="0" w:color="auto"/>
              <w:left w:val="single" w:sz="2" w:space="0" w:color="auto"/>
              <w:bottom w:val="single" w:sz="2" w:space="0" w:color="auto"/>
              <w:right w:val="single" w:sz="2" w:space="0" w:color="auto"/>
            </w:tcBorders>
          </w:tcPr>
          <w:p w14:paraId="0A945D2E" w14:textId="4A296213" w:rsidR="00616968" w:rsidRPr="000F6836" w:rsidRDefault="00616968" w:rsidP="00915624">
            <w:pPr>
              <w:pStyle w:val="NormalLeft"/>
              <w:rPr>
                <w:lang w:val="en-GB"/>
              </w:rPr>
            </w:pPr>
            <w:r w:rsidRPr="000F6836">
              <w:rPr>
                <w:lang w:val="en-GB"/>
              </w:rPr>
              <w:t>R0410/C0330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78C75DD0" w14:textId="3210132C" w:rsidR="00616968" w:rsidRPr="000F6836" w:rsidRDefault="00616968" w:rsidP="00915624">
            <w:pPr>
              <w:pStyle w:val="NormalLeft"/>
              <w:rPr>
                <w:lang w:val="en-GB"/>
              </w:rPr>
            </w:pPr>
            <w:r w:rsidRPr="000F6836">
              <w:rPr>
                <w:lang w:val="en-GB"/>
              </w:rPr>
              <w:t>Hail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1366E5EF" w14:textId="653B08DA" w:rsidR="00616968" w:rsidRPr="000F6836" w:rsidRDefault="00616968" w:rsidP="00915624">
            <w:pPr>
              <w:pStyle w:val="NormalLeft"/>
              <w:rPr>
                <w:lang w:val="en-GB"/>
              </w:rPr>
            </w:pPr>
            <w:r w:rsidRPr="000F6836">
              <w:rPr>
                <w:lang w:val="en-GB"/>
              </w:rPr>
              <w:t>Include sum of exposures subject to hail simplifications </w:t>
            </w:r>
            <w:r w:rsidR="00915624" w:rsidRPr="000F6836">
              <w:rPr>
                <w:lang w:val="en-GB"/>
              </w:rPr>
              <w:t xml:space="preserve"> </w:t>
            </w:r>
          </w:p>
        </w:tc>
      </w:tr>
      <w:tr w:rsidR="00616968" w:rsidRPr="000F6836" w14:paraId="182D9681" w14:textId="77777777" w:rsidTr="00915624">
        <w:tc>
          <w:tcPr>
            <w:tcW w:w="2414" w:type="dxa"/>
            <w:tcBorders>
              <w:top w:val="single" w:sz="2" w:space="0" w:color="auto"/>
              <w:left w:val="single" w:sz="2" w:space="0" w:color="auto"/>
              <w:bottom w:val="single" w:sz="2" w:space="0" w:color="auto"/>
              <w:right w:val="single" w:sz="2" w:space="0" w:color="auto"/>
            </w:tcBorders>
          </w:tcPr>
          <w:p w14:paraId="3C286849" w14:textId="21045551" w:rsidR="00616968" w:rsidRPr="000F6836" w:rsidRDefault="00616968" w:rsidP="00915624">
            <w:pPr>
              <w:pStyle w:val="NormalLeft"/>
              <w:rPr>
                <w:lang w:val="en-GB"/>
              </w:rPr>
            </w:pPr>
            <w:del w:id="168" w:author="Author">
              <w:r w:rsidRPr="000F6836" w:rsidDel="005160F3">
                <w:rPr>
                  <w:lang w:val="en-GB"/>
                </w:rPr>
                <w:lastRenderedPageBreak/>
                <w:delText>R0420/C0320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7535852B" w14:textId="7711F8F4" w:rsidR="00616968" w:rsidRPr="000F6836" w:rsidRDefault="00616968" w:rsidP="00915624">
            <w:pPr>
              <w:pStyle w:val="NormalLeft"/>
              <w:rPr>
                <w:lang w:val="en-GB"/>
              </w:rPr>
            </w:pPr>
            <w:del w:id="169" w:author="Author">
              <w:r w:rsidRPr="000F6836" w:rsidDel="005160F3">
                <w:rPr>
                  <w:lang w:val="en-GB"/>
                </w:rPr>
                <w:delText>Earthquake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2142BBDB" w14:textId="1805CE24" w:rsidR="00616968" w:rsidRPr="000F6836" w:rsidRDefault="00616968" w:rsidP="00915624">
            <w:pPr>
              <w:pStyle w:val="NormalLeft"/>
              <w:rPr>
                <w:lang w:val="en-GB"/>
              </w:rPr>
            </w:pPr>
            <w:del w:id="170" w:author="Author">
              <w:r w:rsidRPr="000F6836" w:rsidDel="005160F3">
                <w:rPr>
                  <w:lang w:val="en-GB"/>
                </w:rPr>
                <w:delText>Include risk weight chosen in earthquake simplifications </w:delText>
              </w:r>
              <w:r w:rsidR="00915624" w:rsidRPr="000F6836" w:rsidDel="005160F3">
                <w:rPr>
                  <w:lang w:val="en-GB"/>
                </w:rPr>
                <w:delText xml:space="preserve"> </w:delText>
              </w:r>
            </w:del>
          </w:p>
        </w:tc>
      </w:tr>
      <w:tr w:rsidR="00616968" w:rsidRPr="000F6836" w14:paraId="6DC2A6C8" w14:textId="77777777" w:rsidTr="00915624">
        <w:tc>
          <w:tcPr>
            <w:tcW w:w="2414" w:type="dxa"/>
            <w:tcBorders>
              <w:top w:val="single" w:sz="2" w:space="0" w:color="auto"/>
              <w:left w:val="single" w:sz="2" w:space="0" w:color="auto"/>
              <w:bottom w:val="single" w:sz="2" w:space="0" w:color="auto"/>
              <w:right w:val="single" w:sz="2" w:space="0" w:color="auto"/>
            </w:tcBorders>
          </w:tcPr>
          <w:p w14:paraId="27F39374" w14:textId="11B79D79" w:rsidR="00616968" w:rsidRPr="000F6836" w:rsidRDefault="00616968" w:rsidP="00915624">
            <w:pPr>
              <w:pStyle w:val="NormalLeft"/>
              <w:rPr>
                <w:lang w:val="en-GB"/>
              </w:rPr>
            </w:pPr>
            <w:r w:rsidRPr="000F6836">
              <w:rPr>
                <w:lang w:val="en-GB"/>
              </w:rPr>
              <w:t>R0420/C0330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66C92A5" w14:textId="2E1E4973" w:rsidR="00616968" w:rsidRPr="000F6836" w:rsidRDefault="00616968" w:rsidP="00915624">
            <w:pPr>
              <w:pStyle w:val="NormalLeft"/>
              <w:rPr>
                <w:lang w:val="en-GB"/>
              </w:rPr>
            </w:pPr>
            <w:r w:rsidRPr="000F6836">
              <w:rPr>
                <w:lang w:val="en-GB"/>
              </w:rPr>
              <w:t>Earthquake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E42A50C" w14:textId="67AE2CD6" w:rsidR="00616968" w:rsidRPr="000F6836" w:rsidRDefault="00616968" w:rsidP="00915624">
            <w:pPr>
              <w:pStyle w:val="NormalLeft"/>
              <w:rPr>
                <w:lang w:val="en-GB"/>
              </w:rPr>
            </w:pPr>
            <w:r w:rsidRPr="000F6836">
              <w:rPr>
                <w:lang w:val="en-GB"/>
              </w:rPr>
              <w:t>Include sum of exposures subject to earthquake simplifications </w:t>
            </w:r>
            <w:r w:rsidR="00915624" w:rsidRPr="000F6836">
              <w:rPr>
                <w:lang w:val="en-GB"/>
              </w:rPr>
              <w:t xml:space="preserve"> </w:t>
            </w:r>
          </w:p>
        </w:tc>
      </w:tr>
      <w:tr w:rsidR="00616968" w:rsidRPr="000F6836" w14:paraId="0E2314DF" w14:textId="77777777" w:rsidTr="00915624">
        <w:tc>
          <w:tcPr>
            <w:tcW w:w="2414" w:type="dxa"/>
            <w:tcBorders>
              <w:top w:val="single" w:sz="2" w:space="0" w:color="auto"/>
              <w:left w:val="single" w:sz="2" w:space="0" w:color="auto"/>
              <w:bottom w:val="single" w:sz="2" w:space="0" w:color="auto"/>
              <w:right w:val="single" w:sz="2" w:space="0" w:color="auto"/>
            </w:tcBorders>
          </w:tcPr>
          <w:p w14:paraId="5F85364C" w14:textId="64DA30AC" w:rsidR="00616968" w:rsidRPr="000F6836" w:rsidRDefault="00616968" w:rsidP="00915624">
            <w:pPr>
              <w:pStyle w:val="NormalLeft"/>
              <w:rPr>
                <w:lang w:val="en-GB"/>
              </w:rPr>
            </w:pPr>
            <w:del w:id="171" w:author="Author">
              <w:r w:rsidRPr="000F6836" w:rsidDel="005160F3">
                <w:rPr>
                  <w:lang w:val="en-GB"/>
                </w:rPr>
                <w:delText>R0430/C0320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1480F454" w14:textId="5CD2B8AA" w:rsidR="00616968" w:rsidRPr="000F6836" w:rsidRDefault="00616968" w:rsidP="00915624">
            <w:pPr>
              <w:pStyle w:val="NormalLeft"/>
              <w:rPr>
                <w:lang w:val="en-GB"/>
              </w:rPr>
            </w:pPr>
            <w:del w:id="172" w:author="Author">
              <w:r w:rsidRPr="000F6836" w:rsidDel="005160F3">
                <w:rPr>
                  <w:lang w:val="en-GB"/>
                </w:rPr>
                <w:delText>Flood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3229F184" w14:textId="5C20968F" w:rsidR="00616968" w:rsidRPr="000F6836" w:rsidRDefault="00616968" w:rsidP="00915624">
            <w:pPr>
              <w:pStyle w:val="NormalLeft"/>
              <w:rPr>
                <w:lang w:val="en-GB"/>
              </w:rPr>
            </w:pPr>
            <w:del w:id="173" w:author="Author">
              <w:r w:rsidRPr="000F6836" w:rsidDel="005160F3">
                <w:rPr>
                  <w:lang w:val="en-GB"/>
                </w:rPr>
                <w:delText>Include risk weight chosen in flood simplifications </w:delText>
              </w:r>
              <w:r w:rsidR="00915624" w:rsidRPr="000F6836" w:rsidDel="005160F3">
                <w:rPr>
                  <w:lang w:val="en-GB"/>
                </w:rPr>
                <w:delText xml:space="preserve"> </w:delText>
              </w:r>
            </w:del>
          </w:p>
        </w:tc>
      </w:tr>
      <w:tr w:rsidR="00616968" w:rsidRPr="000F6836" w14:paraId="2460F9A1" w14:textId="77777777" w:rsidTr="00915624">
        <w:tc>
          <w:tcPr>
            <w:tcW w:w="2414" w:type="dxa"/>
            <w:tcBorders>
              <w:top w:val="single" w:sz="2" w:space="0" w:color="auto"/>
              <w:left w:val="single" w:sz="2" w:space="0" w:color="auto"/>
              <w:bottom w:val="single" w:sz="2" w:space="0" w:color="auto"/>
              <w:right w:val="single" w:sz="2" w:space="0" w:color="auto"/>
            </w:tcBorders>
          </w:tcPr>
          <w:p w14:paraId="72E46029" w14:textId="0F2F018B" w:rsidR="00616968" w:rsidRPr="000F6836" w:rsidRDefault="00616968" w:rsidP="00915624">
            <w:pPr>
              <w:pStyle w:val="NormalLeft"/>
              <w:rPr>
                <w:lang w:val="en-GB"/>
              </w:rPr>
            </w:pPr>
            <w:r w:rsidRPr="000F6836">
              <w:rPr>
                <w:lang w:val="en-GB"/>
              </w:rPr>
              <w:t>R0430/C0330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3E4A0B17" w14:textId="780328AB" w:rsidR="00616968" w:rsidRPr="000F6836" w:rsidRDefault="00616968" w:rsidP="00915624">
            <w:pPr>
              <w:pStyle w:val="NormalLeft"/>
              <w:rPr>
                <w:lang w:val="en-GB"/>
              </w:rPr>
            </w:pPr>
            <w:r w:rsidRPr="000F6836">
              <w:rPr>
                <w:lang w:val="en-GB"/>
              </w:rPr>
              <w:t>Flood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998577C" w14:textId="19FABB3D" w:rsidR="00616968" w:rsidRPr="000F6836" w:rsidRDefault="00616968" w:rsidP="00915624">
            <w:pPr>
              <w:pStyle w:val="NormalLeft"/>
              <w:rPr>
                <w:lang w:val="en-GB"/>
              </w:rPr>
            </w:pPr>
            <w:r w:rsidRPr="000F6836">
              <w:rPr>
                <w:lang w:val="en-GB"/>
              </w:rPr>
              <w:t>Include sum of exposures subject to flood simplifications </w:t>
            </w:r>
            <w:r w:rsidR="00915624" w:rsidRPr="000F6836">
              <w:rPr>
                <w:lang w:val="en-GB"/>
              </w:rPr>
              <w:t xml:space="preserve"> </w:t>
            </w:r>
          </w:p>
        </w:tc>
      </w:tr>
      <w:tr w:rsidR="00616968" w:rsidRPr="000F6836" w14:paraId="361126F3" w14:textId="77777777" w:rsidTr="00915624">
        <w:tc>
          <w:tcPr>
            <w:tcW w:w="2414" w:type="dxa"/>
            <w:tcBorders>
              <w:top w:val="single" w:sz="2" w:space="0" w:color="auto"/>
              <w:left w:val="single" w:sz="2" w:space="0" w:color="auto"/>
              <w:bottom w:val="single" w:sz="2" w:space="0" w:color="auto"/>
              <w:right w:val="single" w:sz="2" w:space="0" w:color="auto"/>
            </w:tcBorders>
          </w:tcPr>
          <w:p w14:paraId="37555734" w14:textId="190A342D" w:rsidR="00616968" w:rsidRPr="000F6836" w:rsidRDefault="00616968" w:rsidP="00915624">
            <w:pPr>
              <w:pStyle w:val="NormalLeft"/>
              <w:rPr>
                <w:lang w:val="en-GB"/>
              </w:rPr>
            </w:pPr>
            <w:del w:id="174" w:author="Author">
              <w:r w:rsidRPr="000F6836" w:rsidDel="005160F3">
                <w:rPr>
                  <w:lang w:val="en-GB"/>
                </w:rPr>
                <w:delText>R0440/C0320 </w:delText>
              </w:r>
              <w:r w:rsidR="00915624" w:rsidRPr="000F6836" w:rsidDel="005160F3">
                <w:rPr>
                  <w:lang w:val="en-GB"/>
                </w:rPr>
                <w:delText xml:space="preserve"> </w:delText>
              </w:r>
            </w:del>
          </w:p>
        </w:tc>
        <w:tc>
          <w:tcPr>
            <w:tcW w:w="2786" w:type="dxa"/>
            <w:tcBorders>
              <w:top w:val="single" w:sz="2" w:space="0" w:color="auto"/>
              <w:left w:val="single" w:sz="2" w:space="0" w:color="auto"/>
              <w:bottom w:val="single" w:sz="2" w:space="0" w:color="auto"/>
              <w:right w:val="single" w:sz="2" w:space="0" w:color="auto"/>
            </w:tcBorders>
          </w:tcPr>
          <w:p w14:paraId="5FFF24D4" w14:textId="2294E4E2" w:rsidR="00616968" w:rsidRPr="000F6836" w:rsidRDefault="00616968" w:rsidP="00915624">
            <w:pPr>
              <w:pStyle w:val="NormalLeft"/>
              <w:rPr>
                <w:lang w:val="en-GB"/>
              </w:rPr>
            </w:pPr>
            <w:del w:id="175" w:author="Author">
              <w:r w:rsidRPr="000F6836" w:rsidDel="005160F3">
                <w:rPr>
                  <w:lang w:val="en-GB"/>
                </w:rPr>
                <w:delText>Subsidence – risk weight chosen in the NAT CAT simplifications </w:delText>
              </w:r>
              <w:r w:rsidR="00915624" w:rsidRPr="000F6836" w:rsidDel="005160F3">
                <w:rPr>
                  <w:lang w:val="en-GB"/>
                </w:rPr>
                <w:delText xml:space="preserve"> </w:delText>
              </w:r>
            </w:del>
          </w:p>
        </w:tc>
        <w:tc>
          <w:tcPr>
            <w:tcW w:w="4086" w:type="dxa"/>
            <w:tcBorders>
              <w:top w:val="single" w:sz="2" w:space="0" w:color="auto"/>
              <w:left w:val="single" w:sz="2" w:space="0" w:color="auto"/>
              <w:bottom w:val="single" w:sz="2" w:space="0" w:color="auto"/>
              <w:right w:val="single" w:sz="2" w:space="0" w:color="auto"/>
            </w:tcBorders>
          </w:tcPr>
          <w:p w14:paraId="5A34C908" w14:textId="603F1ED3" w:rsidR="00616968" w:rsidRPr="000F6836" w:rsidRDefault="00616968" w:rsidP="00915624">
            <w:pPr>
              <w:pStyle w:val="NormalLeft"/>
              <w:rPr>
                <w:lang w:val="en-GB"/>
              </w:rPr>
            </w:pPr>
            <w:del w:id="176" w:author="Author">
              <w:r w:rsidRPr="000F6836" w:rsidDel="005160F3">
                <w:rPr>
                  <w:lang w:val="en-GB"/>
                </w:rPr>
                <w:delText>Include risk weight chosen in the subsidence simplifications </w:delText>
              </w:r>
              <w:r w:rsidR="00915624" w:rsidRPr="000F6836" w:rsidDel="005160F3">
                <w:rPr>
                  <w:lang w:val="en-GB"/>
                </w:rPr>
                <w:delText xml:space="preserve"> </w:delText>
              </w:r>
            </w:del>
          </w:p>
        </w:tc>
      </w:tr>
      <w:tr w:rsidR="00616968" w:rsidRPr="000F6836" w14:paraId="7595BA0E" w14:textId="77777777" w:rsidTr="00915624">
        <w:tc>
          <w:tcPr>
            <w:tcW w:w="2414" w:type="dxa"/>
            <w:tcBorders>
              <w:top w:val="single" w:sz="2" w:space="0" w:color="auto"/>
              <w:left w:val="single" w:sz="2" w:space="0" w:color="auto"/>
              <w:bottom w:val="single" w:sz="2" w:space="0" w:color="auto"/>
              <w:right w:val="single" w:sz="2" w:space="0" w:color="auto"/>
            </w:tcBorders>
          </w:tcPr>
          <w:p w14:paraId="4B101976" w14:textId="65E919F7" w:rsidR="00616968" w:rsidRPr="000F6836" w:rsidRDefault="00616968" w:rsidP="00915624">
            <w:pPr>
              <w:pStyle w:val="NormalLeft"/>
              <w:rPr>
                <w:lang w:val="en-GB"/>
              </w:rPr>
            </w:pPr>
            <w:r w:rsidRPr="000F6836">
              <w:rPr>
                <w:lang w:val="en-GB"/>
              </w:rPr>
              <w:t>R0440/C0330 </w:t>
            </w:r>
            <w:r w:rsidR="00915624" w:rsidRPr="000F6836">
              <w:rPr>
                <w:lang w:val="en-GB"/>
              </w:rPr>
              <w:t xml:space="preserve"> </w:t>
            </w:r>
          </w:p>
        </w:tc>
        <w:tc>
          <w:tcPr>
            <w:tcW w:w="2786" w:type="dxa"/>
            <w:tcBorders>
              <w:top w:val="single" w:sz="2" w:space="0" w:color="auto"/>
              <w:left w:val="single" w:sz="2" w:space="0" w:color="auto"/>
              <w:bottom w:val="single" w:sz="2" w:space="0" w:color="auto"/>
              <w:right w:val="single" w:sz="2" w:space="0" w:color="auto"/>
            </w:tcBorders>
          </w:tcPr>
          <w:p w14:paraId="43AD8DE5" w14:textId="4986C3AD" w:rsidR="00616968" w:rsidRPr="000F6836" w:rsidRDefault="00616968" w:rsidP="00915624">
            <w:pPr>
              <w:pStyle w:val="NormalLeft"/>
              <w:rPr>
                <w:lang w:val="en-GB"/>
              </w:rPr>
            </w:pPr>
            <w:r w:rsidRPr="000F6836">
              <w:rPr>
                <w:lang w:val="en-GB"/>
              </w:rPr>
              <w:t>Subsidence – sum of exposures subject to the NAT CAT simplifications </w:t>
            </w:r>
            <w:r w:rsidR="00915624" w:rsidRPr="000F6836">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742975B6" w14:textId="5EB31652" w:rsidR="00616968" w:rsidRPr="000F6836" w:rsidRDefault="00616968" w:rsidP="00915624">
            <w:pPr>
              <w:pStyle w:val="NormalLeft"/>
              <w:rPr>
                <w:lang w:val="en-GB"/>
              </w:rPr>
            </w:pPr>
            <w:r w:rsidRPr="000F6836">
              <w:rPr>
                <w:lang w:val="en-GB"/>
              </w:rPr>
              <w:t>Include sum of exposures subject to subsidence simplifications </w:t>
            </w:r>
            <w:r w:rsidR="00915624" w:rsidRPr="000F6836">
              <w:rPr>
                <w:lang w:val="en-GB"/>
              </w:rPr>
              <w:t xml:space="preserve"> </w:t>
            </w:r>
          </w:p>
        </w:tc>
      </w:tr>
    </w:tbl>
    <w:p w14:paraId="0C0F9D81" w14:textId="7F5FF222" w:rsidR="00616968" w:rsidRPr="000F6836" w:rsidRDefault="00616968" w:rsidP="00616968">
      <w:pPr>
        <w:rPr>
          <w:ins w:id="177" w:author="Author"/>
          <w:lang w:val="en-GB"/>
        </w:rPr>
      </w:pPr>
    </w:p>
    <w:p w14:paraId="2665DC66" w14:textId="3830BA37" w:rsidR="00235B8C" w:rsidRPr="000F6836" w:rsidRDefault="00235B8C" w:rsidP="00235B8C">
      <w:pPr>
        <w:pStyle w:val="ManualHeading2"/>
        <w:numPr>
          <w:ilvl w:val="0"/>
          <w:numId w:val="0"/>
        </w:numPr>
        <w:ind w:left="851" w:hanging="851"/>
        <w:rPr>
          <w:ins w:id="178" w:author="Author"/>
          <w:i/>
          <w:iCs/>
          <w:lang w:val="en-GB"/>
        </w:rPr>
      </w:pPr>
      <w:bookmarkStart w:id="179" w:name="_Hlk95495733"/>
      <w:ins w:id="180" w:author="Author">
        <w:r w:rsidRPr="000F6836">
          <w:rPr>
            <w:i/>
            <w:iCs/>
            <w:lang w:val="en-GB"/>
          </w:rPr>
          <w:t>S.26.08 – Solvency Capital Requirement - for</w:t>
        </w:r>
        <w:del w:id="181" w:author="Author">
          <w:r w:rsidRPr="000F6836" w:rsidDel="00454168">
            <w:rPr>
              <w:i/>
              <w:iCs/>
              <w:lang w:val="en-GB"/>
            </w:rPr>
            <w:delText xml:space="preserve"> </w:delText>
          </w:r>
        </w:del>
        <w:r w:rsidRPr="000F6836">
          <w:rPr>
            <w:i/>
            <w:iCs/>
            <w:lang w:val="en-GB"/>
          </w:rPr>
          <w:t xml:space="preserve"> groups using an internal model (partial or full)</w:t>
        </w:r>
      </w:ins>
    </w:p>
    <w:p w14:paraId="2CC4EAC8" w14:textId="77777777" w:rsidR="00235B8C" w:rsidRPr="000F6836" w:rsidRDefault="00235B8C" w:rsidP="00235B8C">
      <w:pPr>
        <w:rPr>
          <w:ins w:id="182" w:author="Author"/>
          <w:bCs/>
          <w:i/>
          <w:lang w:val="en-GB"/>
        </w:rPr>
      </w:pPr>
      <w:ins w:id="183" w:author="Author">
        <w:r w:rsidRPr="000F6836">
          <w:rPr>
            <w:bCs/>
            <w:i/>
            <w:lang w:val="en-GB"/>
          </w:rPr>
          <w:t>General comments:</w:t>
        </w:r>
      </w:ins>
    </w:p>
    <w:p w14:paraId="67D43C75" w14:textId="77777777" w:rsidR="00272967" w:rsidRPr="000F6836" w:rsidRDefault="00235B8C" w:rsidP="00235B8C">
      <w:pPr>
        <w:rPr>
          <w:ins w:id="184" w:author="Author"/>
          <w:lang w:val="en-GB"/>
        </w:rPr>
      </w:pPr>
      <w:ins w:id="185" w:author="Author">
        <w:r w:rsidRPr="000F6836">
          <w:rPr>
            <w:lang w:val="en-GB"/>
          </w:rPr>
          <w:t>This section relates to annual submission of information for groups, ring fenced-funds, matching adjustment portfolios and remaining part.</w:t>
        </w:r>
      </w:ins>
    </w:p>
    <w:p w14:paraId="196FB733" w14:textId="3C83E24E" w:rsidR="00235B8C" w:rsidRPr="000F6836" w:rsidRDefault="003C798F" w:rsidP="00235B8C">
      <w:pPr>
        <w:rPr>
          <w:ins w:id="186" w:author="Author"/>
          <w:lang w:val="en-GB"/>
        </w:rPr>
      </w:pPr>
      <w:ins w:id="187"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188" w:author="Author">
          <w:r w:rsidR="00272967" w:rsidRPr="000F6836" w:rsidDel="003C798F">
            <w:rPr>
              <w:bCs/>
              <w:lang w:val="en-GB"/>
            </w:rPr>
            <w:delText>Cells shall be filled if this is possible with reasonable effort to provide values as close as possible to the undertaking’s internal model.</w:delText>
          </w:r>
          <w:r w:rsidR="00235B8C" w:rsidRPr="000F6836" w:rsidDel="00272967">
            <w:rPr>
              <w:lang w:val="en-GB"/>
            </w:rPr>
            <w:delText xml:space="preserve"> </w:delText>
          </w:r>
        </w:del>
      </w:ins>
    </w:p>
    <w:p w14:paraId="6DD3F05F" w14:textId="77777777" w:rsidR="00235B8C" w:rsidRPr="000F6836" w:rsidRDefault="00235B8C" w:rsidP="00235B8C">
      <w:pPr>
        <w:rPr>
          <w:ins w:id="189" w:author="Author"/>
          <w:lang w:val="en-GB"/>
        </w:rPr>
      </w:pPr>
      <w:ins w:id="190" w:author="Author">
        <w:r w:rsidRPr="000F6836">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p>
    <w:p w14:paraId="76B96C56" w14:textId="7BA9B53C" w:rsidR="00235B8C" w:rsidRPr="000F6836" w:rsidDel="005D5956" w:rsidRDefault="00235B8C" w:rsidP="00235B8C">
      <w:pPr>
        <w:rPr>
          <w:ins w:id="191" w:author="Author"/>
          <w:del w:id="192" w:author="Author"/>
          <w:lang w:val="en-GB"/>
        </w:rPr>
      </w:pPr>
      <w:ins w:id="193" w:author="Author">
        <w:del w:id="194" w:author="Author">
          <w:r w:rsidRPr="000F6836" w:rsidDel="005D5956">
            <w:rPr>
              <w:lang w:val="en-GB"/>
            </w:rPr>
            <w:delText>All components that are supported by the model structure shall be reported. The components to be reported shall be agreed between national supervisory authorities and insurance and reinsurance undertakings.</w:delText>
          </w:r>
        </w:del>
      </w:ins>
    </w:p>
    <w:p w14:paraId="7ADCB1EB" w14:textId="08960021" w:rsidR="00235B8C" w:rsidRPr="000F6836" w:rsidRDefault="00235B8C" w:rsidP="00235B8C">
      <w:pPr>
        <w:rPr>
          <w:ins w:id="195" w:author="Author"/>
          <w:u w:val="single"/>
          <w:lang w:val="en-GB"/>
        </w:rPr>
      </w:pPr>
      <w:ins w:id="196" w:author="Author">
        <w:r w:rsidRPr="000F6836">
          <w:rPr>
            <w:u w:val="single"/>
            <w:lang w:val="en-GB"/>
          </w:rPr>
          <w:t>Partial internal models:</w:t>
        </w:r>
      </w:ins>
    </w:p>
    <w:p w14:paraId="55EEA46B" w14:textId="77777777" w:rsidR="00946037" w:rsidRPr="000F6836" w:rsidRDefault="00946037" w:rsidP="00946037">
      <w:pPr>
        <w:spacing w:after="0"/>
        <w:rPr>
          <w:ins w:id="197" w:author="Author"/>
          <w:rFonts w:eastAsia="Times New Roman"/>
          <w:lang w:val="en-GB" w:eastAsia="es-ES"/>
        </w:rPr>
      </w:pPr>
      <w:ins w:id="198" w:author="Author">
        <w:r w:rsidRPr="000F6836">
          <w:rPr>
            <w:lang w:val="en-GB"/>
          </w:rPr>
          <w:t xml:space="preserve">All rows for C0010 </w:t>
        </w:r>
        <w:r w:rsidRPr="000F6836">
          <w:rPr>
            <w:rFonts w:eastAsia="Times New Roman"/>
            <w:lang w:val="en-GB" w:eastAsia="es-ES"/>
          </w:rPr>
          <w:t xml:space="preserve">refer to the amount of the capital charge for each component regardless of the method of calculation (either standard formula or partial internal model), after the </w:t>
        </w:r>
        <w:r w:rsidRPr="000F6836">
          <w:rPr>
            <w:rFonts w:eastAsia="Times New Roman"/>
            <w:lang w:val="en-GB" w:eastAsia="es-ES"/>
          </w:rPr>
          <w:lastRenderedPageBreak/>
          <w:t>adjustments for loss-absorbing capacity of technical provision and/or deferred taxes when they are embedded in the component calculation.</w:t>
        </w:r>
      </w:ins>
    </w:p>
    <w:p w14:paraId="3F2672F7" w14:textId="77777777" w:rsidR="00946037" w:rsidRPr="000F6836" w:rsidRDefault="00946037" w:rsidP="00946037">
      <w:pPr>
        <w:spacing w:after="0"/>
        <w:rPr>
          <w:ins w:id="199" w:author="Author"/>
          <w:rFonts w:eastAsia="Times New Roman"/>
          <w:lang w:val="en-GB" w:eastAsia="es-ES"/>
        </w:rPr>
      </w:pPr>
      <w:ins w:id="200" w:author="Author">
        <w:r w:rsidRPr="000F6836">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41153C41" w14:textId="77777777" w:rsidR="00946037" w:rsidRPr="000F6836" w:rsidRDefault="00946037" w:rsidP="00946037">
      <w:pPr>
        <w:spacing w:after="0"/>
        <w:rPr>
          <w:ins w:id="201" w:author="Author"/>
          <w:rFonts w:eastAsia="Times New Roman"/>
          <w:lang w:val="en-GB" w:eastAsia="es-ES"/>
        </w:rPr>
      </w:pPr>
      <w:ins w:id="202" w:author="Author">
        <w:r w:rsidRPr="000F6836">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66B5713D" w14:textId="77777777" w:rsidR="00946037" w:rsidRPr="000F6836" w:rsidRDefault="00946037" w:rsidP="00946037">
      <w:pPr>
        <w:spacing w:after="0"/>
        <w:rPr>
          <w:ins w:id="203" w:author="Author"/>
          <w:rFonts w:eastAsia="Times New Roman"/>
          <w:lang w:val="en-GB" w:eastAsia="es-ES"/>
        </w:rPr>
      </w:pPr>
      <w:ins w:id="204" w:author="Author">
        <w:r w:rsidRPr="000F6836">
          <w:rPr>
            <w:rFonts w:eastAsia="Times New Roman"/>
            <w:lang w:val="en-GB" w:eastAsia="es-ES"/>
          </w:rPr>
          <w:t>These amounts shall fully consider diversification effects according to article 304 of Directive 2009/138/EC where applicable.</w:t>
        </w:r>
      </w:ins>
    </w:p>
    <w:p w14:paraId="7D8FAD67" w14:textId="59C61304" w:rsidR="00946037" w:rsidRPr="000F6836" w:rsidRDefault="00946037" w:rsidP="00946037">
      <w:pPr>
        <w:rPr>
          <w:ins w:id="205" w:author="Author"/>
          <w:lang w:val="en-GB"/>
        </w:rPr>
      </w:pPr>
      <w:ins w:id="206" w:author="Author">
        <w:r w:rsidRPr="000F6836">
          <w:rPr>
            <w:rFonts w:eastAsia="Times New Roman"/>
            <w:lang w:val="en-GB" w:eastAsia="es-ES"/>
          </w:rPr>
          <w:t>When applicable, these cells do not include the allocation of the adjustment due to the aggregation of the nSCR of the RFF/MAP at entity level.</w:t>
        </w:r>
      </w:ins>
    </w:p>
    <w:p w14:paraId="7FA275CF" w14:textId="77777777" w:rsidR="00235B8C" w:rsidRPr="000F6836" w:rsidRDefault="00235B8C" w:rsidP="00235B8C">
      <w:pPr>
        <w:rPr>
          <w:ins w:id="207" w:author="Author"/>
          <w:lang w:val="en-GB"/>
        </w:rPr>
      </w:pPr>
      <w:ins w:id="208" w:author="Author">
        <w:r w:rsidRPr="000F6836">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168E86B4" w14:textId="77777777" w:rsidR="00235B8C" w:rsidRPr="000F6836" w:rsidRDefault="00235B8C" w:rsidP="00235B8C">
      <w:pPr>
        <w:rPr>
          <w:ins w:id="209" w:author="Author"/>
          <w:lang w:val="en-GB"/>
        </w:rPr>
      </w:pPr>
      <w:ins w:id="210" w:author="Author">
        <w:r w:rsidRPr="000F6836">
          <w:rPr>
            <w:lang w:val="en-GB"/>
          </w:rPr>
          <w:t>The template is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ins>
    </w:p>
    <w:p w14:paraId="74D26EA5" w14:textId="77777777" w:rsidR="00235B8C" w:rsidRPr="000F6836" w:rsidRDefault="00235B8C" w:rsidP="00235B8C">
      <w:pPr>
        <w:rPr>
          <w:ins w:id="211" w:author="Author"/>
          <w:lang w:val="en-GB"/>
        </w:rPr>
      </w:pPr>
      <w:ins w:id="212" w:author="Author">
        <w:r w:rsidRPr="000F6836">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47EBA62E" w14:textId="77777777" w:rsidR="00235B8C" w:rsidRPr="000F6836" w:rsidRDefault="00235B8C" w:rsidP="00235B8C">
      <w:pPr>
        <w:pStyle w:val="ListParagraph"/>
        <w:numPr>
          <w:ilvl w:val="0"/>
          <w:numId w:val="77"/>
        </w:numPr>
        <w:spacing w:after="160" w:line="256" w:lineRule="auto"/>
        <w:contextualSpacing/>
        <w:jc w:val="both"/>
        <w:rPr>
          <w:ins w:id="213" w:author="Author"/>
          <w:rFonts w:ascii="Times New Roman" w:hAnsi="Times New Roman" w:cs="Times New Roman"/>
          <w:sz w:val="24"/>
          <w:szCs w:val="24"/>
        </w:rPr>
      </w:pPr>
      <w:ins w:id="214" w:author="Author">
        <w:r w:rsidRPr="000F6836">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3652FE77" w14:textId="77777777" w:rsidR="00235B8C" w:rsidRPr="000F6836" w:rsidRDefault="00235B8C" w:rsidP="00235B8C">
      <w:pPr>
        <w:pStyle w:val="ListParagraph"/>
        <w:numPr>
          <w:ilvl w:val="0"/>
          <w:numId w:val="77"/>
        </w:numPr>
        <w:spacing w:after="160" w:line="256" w:lineRule="auto"/>
        <w:contextualSpacing/>
        <w:jc w:val="both"/>
        <w:rPr>
          <w:ins w:id="215" w:author="Author"/>
          <w:rFonts w:ascii="Times New Roman" w:hAnsi="Times New Roman" w:cs="Times New Roman"/>
          <w:sz w:val="24"/>
          <w:szCs w:val="24"/>
        </w:rPr>
      </w:pPr>
      <w:ins w:id="216" w:author="Author">
        <w:r w:rsidRPr="000F6836">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ins>
    </w:p>
    <w:p w14:paraId="28F8E736" w14:textId="77777777" w:rsidR="00235B8C" w:rsidRPr="000F6836" w:rsidRDefault="00235B8C" w:rsidP="00235B8C">
      <w:pPr>
        <w:pStyle w:val="ListParagraph"/>
        <w:numPr>
          <w:ilvl w:val="0"/>
          <w:numId w:val="77"/>
        </w:numPr>
        <w:spacing w:after="160" w:line="256" w:lineRule="auto"/>
        <w:contextualSpacing/>
        <w:jc w:val="both"/>
        <w:rPr>
          <w:ins w:id="217" w:author="Author"/>
          <w:rFonts w:ascii="Times New Roman" w:hAnsi="Times New Roman" w:cs="Times New Roman"/>
          <w:sz w:val="24"/>
          <w:szCs w:val="24"/>
        </w:rPr>
      </w:pPr>
      <w:ins w:id="218" w:author="Author">
        <w:r w:rsidRPr="000F6836">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6FCABD22" w14:textId="77777777" w:rsidR="00235B8C" w:rsidRPr="000F6836" w:rsidRDefault="00235B8C" w:rsidP="00235B8C">
      <w:pPr>
        <w:rPr>
          <w:ins w:id="219" w:author="Author"/>
          <w:lang w:val="en-GB"/>
        </w:rPr>
      </w:pPr>
      <w:ins w:id="220" w:author="Author">
        <w:r w:rsidRPr="000F6836">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4FC6BC3C" w14:textId="77777777" w:rsidR="00235B8C" w:rsidRPr="000F6836" w:rsidRDefault="00235B8C" w:rsidP="00235B8C">
      <w:pPr>
        <w:pStyle w:val="ListParagraph"/>
        <w:numPr>
          <w:ilvl w:val="0"/>
          <w:numId w:val="77"/>
        </w:numPr>
        <w:spacing w:after="160" w:line="256" w:lineRule="auto"/>
        <w:contextualSpacing/>
        <w:rPr>
          <w:ins w:id="221" w:author="Author"/>
          <w:rFonts w:ascii="Times New Roman" w:hAnsi="Times New Roman" w:cs="Times New Roman"/>
          <w:sz w:val="24"/>
          <w:szCs w:val="24"/>
        </w:rPr>
      </w:pPr>
      <w:ins w:id="222" w:author="Author">
        <w:r w:rsidRPr="000F6836">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0F6836">
          <w:rPr>
            <w:rFonts w:ascii="Times New Roman" w:hAnsi="Times New Roman" w:cs="Times New Roman"/>
            <w:sz w:val="24"/>
            <w:szCs w:val="24"/>
          </w:rPr>
          <w:t xml:space="preserve"> , where</w:t>
        </w:r>
      </w:ins>
    </w:p>
    <w:p w14:paraId="16301F71" w14:textId="77777777" w:rsidR="00235B8C" w:rsidRPr="000F6836" w:rsidRDefault="00235B8C" w:rsidP="00235B8C">
      <w:pPr>
        <w:pStyle w:val="ListParagraph"/>
        <w:numPr>
          <w:ilvl w:val="1"/>
          <w:numId w:val="77"/>
        </w:numPr>
        <w:spacing w:after="160" w:line="256" w:lineRule="auto"/>
        <w:contextualSpacing/>
        <w:rPr>
          <w:ins w:id="223" w:author="Author"/>
          <w:rFonts w:ascii="Times New Roman" w:hAnsi="Times New Roman" w:cs="Times New Roman"/>
          <w:sz w:val="24"/>
          <w:szCs w:val="24"/>
        </w:rPr>
      </w:pPr>
      <m:oMath>
        <m:r>
          <w:ins w:id="224" w:author="Author">
            <w:rPr>
              <w:rFonts w:ascii="Cambria Math" w:hAnsi="Cambria Math" w:cs="Times New Roman"/>
              <w:sz w:val="24"/>
              <w:szCs w:val="24"/>
            </w:rPr>
            <m:t>adjustment</m:t>
          </w:ins>
        </m:r>
      </m:oMath>
      <w:ins w:id="225" w:author="Author">
        <w:r w:rsidRPr="000F6836">
          <w:rPr>
            <w:rFonts w:ascii="Times New Roman" w:eastAsiaTheme="minorEastAsia" w:hAnsi="Times New Roman" w:cs="Times New Roman"/>
            <w:sz w:val="24"/>
            <w:szCs w:val="24"/>
          </w:rPr>
          <w:t xml:space="preserve"> = Adjustment calculated according to one of the three methods referred above</w:t>
        </w:r>
      </w:ins>
    </w:p>
    <w:p w14:paraId="4F32FD21" w14:textId="77777777" w:rsidR="00235B8C" w:rsidRPr="000F6836" w:rsidRDefault="00235B8C" w:rsidP="00235B8C">
      <w:pPr>
        <w:pStyle w:val="ListParagraph"/>
        <w:numPr>
          <w:ilvl w:val="1"/>
          <w:numId w:val="77"/>
        </w:numPr>
        <w:spacing w:after="160" w:line="256" w:lineRule="auto"/>
        <w:contextualSpacing/>
        <w:rPr>
          <w:ins w:id="226" w:author="Author"/>
          <w:rFonts w:ascii="Times New Roman" w:hAnsi="Times New Roman" w:cs="Times New Roman"/>
          <w:sz w:val="24"/>
          <w:szCs w:val="24"/>
        </w:rPr>
      </w:pPr>
      <m:oMath>
        <m:r>
          <w:ins w:id="227" w:author="Author">
            <w:rPr>
              <w:rFonts w:ascii="Cambria Math" w:hAnsi="Cambria Math" w:cs="Times New Roman"/>
              <w:sz w:val="24"/>
              <w:szCs w:val="24"/>
            </w:rPr>
            <w:lastRenderedPageBreak/>
            <m:t>BSCR'</m:t>
          </w:ins>
        </m:r>
      </m:oMath>
      <w:ins w:id="228" w:author="Author">
        <w:r w:rsidRPr="000F6836">
          <w:rPr>
            <w:rFonts w:ascii="Times New Roman" w:eastAsiaTheme="minorEastAsia" w:hAnsi="Times New Roman" w:cs="Times New Roman"/>
            <w:sz w:val="24"/>
            <w:szCs w:val="24"/>
          </w:rPr>
          <w:t xml:space="preserve"> = Basic solvency capital requirement calculated according to the information reported in this template</w:t>
        </w:r>
      </w:ins>
    </w:p>
    <w:p w14:paraId="7225B4F9" w14:textId="77777777" w:rsidR="00235B8C" w:rsidRPr="000F6836" w:rsidRDefault="00456BD9" w:rsidP="00235B8C">
      <w:pPr>
        <w:pStyle w:val="ListParagraph"/>
        <w:numPr>
          <w:ilvl w:val="1"/>
          <w:numId w:val="77"/>
        </w:numPr>
        <w:spacing w:after="160" w:line="256" w:lineRule="auto"/>
        <w:contextualSpacing/>
        <w:rPr>
          <w:ins w:id="229" w:author="Author"/>
          <w:rFonts w:ascii="Times New Roman" w:hAnsi="Times New Roman" w:cs="Times New Roman"/>
          <w:sz w:val="24"/>
          <w:szCs w:val="24"/>
        </w:rPr>
      </w:pPr>
      <m:oMath>
        <m:sSub>
          <m:sSubPr>
            <m:ctrlPr>
              <w:ins w:id="230" w:author="Author">
                <w:rPr>
                  <w:rFonts w:ascii="Cambria Math" w:hAnsi="Cambria Math" w:cs="Times New Roman"/>
                  <w:i/>
                  <w:sz w:val="24"/>
                  <w:szCs w:val="24"/>
                </w:rPr>
              </w:ins>
            </m:ctrlPr>
          </m:sSubPr>
          <m:e>
            <m:r>
              <w:ins w:id="231" w:author="Author">
                <w:rPr>
                  <w:rFonts w:ascii="Cambria Math" w:hAnsi="Cambria Math" w:cs="Times New Roman"/>
                  <w:sz w:val="24"/>
                  <w:szCs w:val="24"/>
                </w:rPr>
                <m:t xml:space="preserve"> nSCR</m:t>
              </w:ins>
            </m:r>
          </m:e>
          <m:sub>
            <m:r>
              <w:ins w:id="232" w:author="Author">
                <w:rPr>
                  <w:rFonts w:ascii="Cambria Math" w:hAnsi="Cambria Math" w:cs="Times New Roman"/>
                  <w:sz w:val="24"/>
                  <w:szCs w:val="24"/>
                </w:rPr>
                <m:t>int</m:t>
              </w:ins>
            </m:r>
          </m:sub>
        </m:sSub>
      </m:oMath>
      <w:ins w:id="233" w:author="Author">
        <w:r w:rsidR="00235B8C" w:rsidRPr="000F6836">
          <w:rPr>
            <w:rFonts w:ascii="Times New Roman" w:eastAsiaTheme="minorEastAsia" w:hAnsi="Times New Roman" w:cs="Times New Roman"/>
            <w:sz w:val="24"/>
            <w:szCs w:val="24"/>
          </w:rPr>
          <w:t xml:space="preserve"> = nSCR for intangible assets risk according to the information reported in this template</w:t>
        </w:r>
      </w:ins>
    </w:p>
    <w:p w14:paraId="2B9CBA6E" w14:textId="77777777" w:rsidR="00235B8C" w:rsidRPr="000F6836" w:rsidRDefault="00235B8C" w:rsidP="00235B8C">
      <w:pPr>
        <w:pStyle w:val="ListParagraph"/>
        <w:numPr>
          <w:ilvl w:val="0"/>
          <w:numId w:val="77"/>
        </w:numPr>
        <w:spacing w:after="160" w:line="256" w:lineRule="auto"/>
        <w:contextualSpacing/>
        <w:rPr>
          <w:ins w:id="234" w:author="Author"/>
          <w:rFonts w:ascii="Times New Roman" w:hAnsi="Times New Roman" w:cs="Times New Roman"/>
          <w:sz w:val="24"/>
          <w:szCs w:val="24"/>
        </w:rPr>
      </w:pPr>
      <w:ins w:id="235" w:author="Author">
        <w:r w:rsidRPr="000F6836">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07840426" w14:textId="77777777" w:rsidR="00235B8C" w:rsidRPr="000F6836" w:rsidRDefault="00235B8C" w:rsidP="00235B8C">
      <w:pPr>
        <w:spacing w:after="160" w:line="259" w:lineRule="auto"/>
        <w:rPr>
          <w:ins w:id="236" w:author="Author"/>
          <w:u w:val="single"/>
          <w:lang w:val="en-GB"/>
        </w:rPr>
      </w:pPr>
      <w:ins w:id="237" w:author="Author">
        <w:r w:rsidRPr="000F6836">
          <w:rPr>
            <w:u w:val="single"/>
            <w:lang w:val="en-GB"/>
          </w:rPr>
          <w:t>Full internal models:</w:t>
        </w:r>
      </w:ins>
    </w:p>
    <w:p w14:paraId="6E9FEA83" w14:textId="18A680B4" w:rsidR="00235B8C" w:rsidRPr="000F6836" w:rsidRDefault="00235B8C" w:rsidP="00235B8C">
      <w:pPr>
        <w:spacing w:line="256" w:lineRule="auto"/>
        <w:rPr>
          <w:ins w:id="238" w:author="Author"/>
          <w:lang w:val="en-GB"/>
        </w:rPr>
      </w:pPr>
      <w:ins w:id="239" w:author="Author">
        <w:r w:rsidRPr="000F6836">
          <w:rPr>
            <w:lang w:val="en-GB"/>
          </w:rPr>
          <w:t>Template SR.26.08 has to be filled in for each ring-fenced fund (RFF), each matching adjustment portfolio (MAP) and for the remaining part for every undertaking under a full internal model. However, where a</w:t>
        </w:r>
        <w:r w:rsidR="00E72A8E" w:rsidRPr="000F6836">
          <w:rPr>
            <w:lang w:val="en-GB"/>
          </w:rPr>
          <w:t>n</w:t>
        </w:r>
        <w:r w:rsidRPr="000F6836">
          <w:rPr>
            <w:lang w:val="en-GB"/>
          </w:rPr>
          <w:t xml:space="preserve"> RFF/MAP includes a MAP/RFF embedded, the fund should be treated as different funds. This template should be reported for all sub-funds of a material RFF/MAP as identified in the second table of S.01.03.</w:t>
        </w:r>
      </w:ins>
    </w:p>
    <w:tbl>
      <w:tblPr>
        <w:tblW w:w="9387" w:type="dxa"/>
        <w:tblLook w:val="04A0" w:firstRow="1" w:lastRow="0" w:firstColumn="1" w:lastColumn="0" w:noHBand="0" w:noVBand="1"/>
      </w:tblPr>
      <w:tblGrid>
        <w:gridCol w:w="2583"/>
        <w:gridCol w:w="2103"/>
        <w:gridCol w:w="4701"/>
      </w:tblGrid>
      <w:tr w:rsidR="00235B8C" w:rsidRPr="000F6836" w14:paraId="2DB91925" w14:textId="77777777" w:rsidTr="00B27ECA">
        <w:trPr>
          <w:trHeight w:val="300"/>
          <w:ins w:id="24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B7142" w14:textId="77777777" w:rsidR="00235B8C" w:rsidRPr="000F6836" w:rsidRDefault="00235B8C" w:rsidP="00B27ECA">
            <w:pPr>
              <w:jc w:val="left"/>
              <w:rPr>
                <w:ins w:id="241" w:author="Author"/>
                <w:color w:val="000000"/>
                <w:lang w:val="en-GB"/>
              </w:rPr>
            </w:pPr>
            <w:ins w:id="242"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4DF4C8A4" w14:textId="77777777" w:rsidR="00235B8C" w:rsidRPr="000F6836" w:rsidRDefault="00235B8C" w:rsidP="00B27ECA">
            <w:pPr>
              <w:jc w:val="left"/>
              <w:rPr>
                <w:ins w:id="243" w:author="Author"/>
                <w:color w:val="000000"/>
                <w:lang w:val="en-GB"/>
              </w:rPr>
            </w:pPr>
            <w:ins w:id="244"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42C22959" w14:textId="77777777" w:rsidR="00235B8C" w:rsidRPr="000F6836" w:rsidRDefault="00235B8C" w:rsidP="00B27ECA">
            <w:pPr>
              <w:jc w:val="left"/>
              <w:rPr>
                <w:ins w:id="245" w:author="Author"/>
                <w:color w:val="000000"/>
                <w:lang w:val="en-GB"/>
              </w:rPr>
            </w:pPr>
            <w:ins w:id="246" w:author="Author">
              <w:r w:rsidRPr="000F6836">
                <w:rPr>
                  <w:color w:val="000000"/>
                  <w:lang w:val="en-GB"/>
                </w:rPr>
                <w:t>INSTRUCTIONS</w:t>
              </w:r>
            </w:ins>
          </w:p>
        </w:tc>
      </w:tr>
      <w:tr w:rsidR="00235B8C" w:rsidRPr="000F6836" w14:paraId="5D2F94A0" w14:textId="77777777" w:rsidTr="00B27ECA">
        <w:trPr>
          <w:trHeight w:val="300"/>
          <w:ins w:id="247"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663CE" w14:textId="77777777" w:rsidR="00235B8C" w:rsidRPr="000F6836" w:rsidRDefault="00235B8C" w:rsidP="00B27ECA">
            <w:pPr>
              <w:rPr>
                <w:ins w:id="248" w:author="Author"/>
                <w:i/>
                <w:color w:val="000000"/>
                <w:lang w:val="en-GB"/>
              </w:rPr>
            </w:pPr>
            <w:ins w:id="249" w:author="Author">
              <w:r w:rsidRPr="000F6836">
                <w:rPr>
                  <w:i/>
                  <w:lang w:val="en-GB" w:eastAsia="es-ES"/>
                </w:rPr>
                <w:t>Aggregation</w:t>
              </w:r>
            </w:ins>
          </w:p>
        </w:tc>
      </w:tr>
      <w:tr w:rsidR="00235B8C" w:rsidRPr="000F6836" w14:paraId="0F41A1BB" w14:textId="77777777" w:rsidTr="00B27ECA">
        <w:trPr>
          <w:trHeight w:val="300"/>
          <w:ins w:id="25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65A036" w14:textId="77777777" w:rsidR="00235B8C" w:rsidRPr="000F6836" w:rsidRDefault="00235B8C" w:rsidP="00B27ECA">
            <w:pPr>
              <w:rPr>
                <w:ins w:id="251" w:author="Author"/>
                <w:b/>
                <w:lang w:val="en-GB" w:eastAsia="es-ES"/>
              </w:rPr>
            </w:pPr>
            <w:ins w:id="252" w:author="Author">
              <w:r w:rsidRPr="000F6836">
                <w:rPr>
                  <w:lang w:val="en-GB" w:eastAsia="es-ES"/>
                </w:rPr>
                <w:t>Z0020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26BFE22E" w14:textId="77777777" w:rsidR="00235B8C" w:rsidRPr="000F6836" w:rsidRDefault="00235B8C" w:rsidP="00B27ECA">
            <w:pPr>
              <w:jc w:val="left"/>
              <w:rPr>
                <w:ins w:id="253" w:author="Author"/>
                <w:b/>
                <w:lang w:val="en-GB" w:eastAsia="es-ES"/>
              </w:rPr>
            </w:pPr>
            <w:ins w:id="254" w:author="Author">
              <w:r w:rsidRPr="000F6836">
                <w:rPr>
                  <w:lang w:val="en-GB" w:eastAsia="es-ES"/>
                </w:rPr>
                <w:t>Ring-fenced fund, matching adjustment portfolio or Remaining Part</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A54B8C8" w14:textId="77777777" w:rsidR="00235B8C" w:rsidRPr="000F6836" w:rsidRDefault="00235B8C" w:rsidP="00B27ECA">
            <w:pPr>
              <w:jc w:val="left"/>
              <w:rPr>
                <w:ins w:id="255" w:author="Author"/>
                <w:b/>
                <w:lang w:val="en-GB" w:eastAsia="es-ES"/>
              </w:rPr>
            </w:pPr>
            <w:ins w:id="256" w:author="Author">
              <w:r w:rsidRPr="000F6836">
                <w:rPr>
                  <w:lang w:val="en-GB" w:eastAsia="es-ES"/>
                </w:rPr>
                <w:t>Identifies whether the reported figures are with regard to a RFF, matching adjustment portfolio or to the remaining part. One of the options in the following closed list shall be used:</w:t>
              </w:r>
              <w:r w:rsidRPr="000F6836">
                <w:rPr>
                  <w:lang w:val="en-GB" w:eastAsia="es-ES"/>
                </w:rPr>
                <w:br/>
                <w:t>1 – RFF/MAP</w:t>
              </w:r>
              <w:r w:rsidRPr="000F6836">
                <w:rPr>
                  <w:lang w:val="en-GB" w:eastAsia="es-ES"/>
                </w:rPr>
                <w:br/>
                <w:t>2 – Remaining part</w:t>
              </w:r>
            </w:ins>
          </w:p>
        </w:tc>
      </w:tr>
      <w:tr w:rsidR="00235B8C" w:rsidRPr="000F6836" w14:paraId="40F17C87" w14:textId="77777777" w:rsidTr="00B27ECA">
        <w:trPr>
          <w:trHeight w:val="300"/>
          <w:ins w:id="25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E64AF0" w14:textId="77777777" w:rsidR="00235B8C" w:rsidRPr="000F6836" w:rsidRDefault="00235B8C" w:rsidP="00B27ECA">
            <w:pPr>
              <w:rPr>
                <w:ins w:id="258" w:author="Author"/>
                <w:b/>
                <w:lang w:val="en-GB" w:eastAsia="es-ES"/>
              </w:rPr>
            </w:pPr>
            <w:ins w:id="259" w:author="Author">
              <w:r w:rsidRPr="000F6836">
                <w:rPr>
                  <w:lang w:val="en-GB" w:eastAsia="es-ES"/>
                </w:rPr>
                <w:t>Z0030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14D5C862" w14:textId="77777777" w:rsidR="00235B8C" w:rsidRPr="000F6836" w:rsidRDefault="00235B8C" w:rsidP="00B27ECA">
            <w:pPr>
              <w:rPr>
                <w:ins w:id="260" w:author="Author"/>
                <w:b/>
                <w:lang w:val="en-GB" w:eastAsia="es-ES"/>
              </w:rPr>
            </w:pPr>
            <w:ins w:id="261" w:author="Author">
              <w:r w:rsidRPr="000F6836">
                <w:rPr>
                  <w:lang w:val="en-GB" w:eastAsia="es-ES"/>
                </w:rPr>
                <w:t>Fund/Portfolio number</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6875205B" w14:textId="77777777" w:rsidR="00235B8C" w:rsidRPr="000F6836" w:rsidRDefault="00235B8C" w:rsidP="00B27ECA">
            <w:pPr>
              <w:jc w:val="left"/>
              <w:rPr>
                <w:ins w:id="262" w:author="Author"/>
                <w:lang w:val="en-GB" w:eastAsia="es-ES"/>
              </w:rPr>
            </w:pPr>
            <w:ins w:id="263" w:author="Author">
              <w:r w:rsidRPr="000F6836">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ins>
          </w:p>
          <w:p w14:paraId="70672B35" w14:textId="77777777" w:rsidR="00235B8C" w:rsidRPr="000F6836" w:rsidRDefault="00235B8C" w:rsidP="00B27ECA">
            <w:pPr>
              <w:jc w:val="left"/>
              <w:rPr>
                <w:ins w:id="264" w:author="Author"/>
                <w:b/>
                <w:lang w:val="en-GB" w:eastAsia="es-ES"/>
              </w:rPr>
            </w:pPr>
            <w:ins w:id="265" w:author="Author">
              <w:r w:rsidRPr="000F6836">
                <w:rPr>
                  <w:lang w:val="en-GB" w:eastAsia="es-ES"/>
                </w:rPr>
                <w:t>When item Z0020 = 2, then report “0”</w:t>
              </w:r>
            </w:ins>
          </w:p>
        </w:tc>
      </w:tr>
      <w:tr w:rsidR="00235B8C" w:rsidRPr="000F6836" w14:paraId="13F9EF94" w14:textId="77777777" w:rsidTr="00B27ECA">
        <w:trPr>
          <w:trHeight w:val="300"/>
          <w:ins w:id="266" w:author="Author"/>
        </w:trPr>
        <w:tc>
          <w:tcPr>
            <w:tcW w:w="2583" w:type="dxa"/>
            <w:tcBorders>
              <w:top w:val="nil"/>
              <w:left w:val="single" w:sz="4" w:space="0" w:color="auto"/>
              <w:bottom w:val="single" w:sz="4" w:space="0" w:color="auto"/>
              <w:right w:val="single" w:sz="4" w:space="0" w:color="auto"/>
            </w:tcBorders>
            <w:shd w:val="clear" w:color="auto" w:fill="auto"/>
            <w:noWrap/>
          </w:tcPr>
          <w:p w14:paraId="0B430CA8" w14:textId="77777777" w:rsidR="00235B8C" w:rsidRPr="000F6836" w:rsidRDefault="00235B8C" w:rsidP="00B27ECA">
            <w:pPr>
              <w:jc w:val="left"/>
              <w:rPr>
                <w:ins w:id="267" w:author="Author"/>
                <w:color w:val="000000"/>
                <w:lang w:val="en-GB"/>
              </w:rPr>
            </w:pPr>
            <w:ins w:id="268" w:author="Author">
              <w:r w:rsidRPr="000F6836">
                <w:rPr>
                  <w:color w:val="000000"/>
                  <w:lang w:val="en-GB"/>
                </w:rPr>
                <w:t>C0010/R0010</w:t>
              </w:r>
            </w:ins>
          </w:p>
        </w:tc>
        <w:tc>
          <w:tcPr>
            <w:tcW w:w="2103" w:type="dxa"/>
            <w:tcBorders>
              <w:top w:val="nil"/>
              <w:left w:val="nil"/>
              <w:bottom w:val="single" w:sz="4" w:space="0" w:color="auto"/>
              <w:right w:val="single" w:sz="4" w:space="0" w:color="auto"/>
            </w:tcBorders>
            <w:shd w:val="clear" w:color="auto" w:fill="auto"/>
            <w:noWrap/>
          </w:tcPr>
          <w:p w14:paraId="264932B1" w14:textId="77777777" w:rsidR="00235B8C" w:rsidRPr="000F6836" w:rsidRDefault="00235B8C" w:rsidP="00B27ECA">
            <w:pPr>
              <w:jc w:val="left"/>
              <w:rPr>
                <w:ins w:id="269" w:author="Author"/>
                <w:color w:val="000000"/>
                <w:lang w:val="en-GB"/>
              </w:rPr>
            </w:pPr>
            <w:ins w:id="270" w:author="Author">
              <w:r w:rsidRPr="000F6836">
                <w:rPr>
                  <w:color w:val="000000"/>
                  <w:lang w:val="en-GB"/>
                </w:rPr>
                <w:t>Total stand-alone risk</w:t>
              </w:r>
            </w:ins>
          </w:p>
        </w:tc>
        <w:tc>
          <w:tcPr>
            <w:tcW w:w="4701" w:type="dxa"/>
            <w:tcBorders>
              <w:top w:val="nil"/>
              <w:left w:val="nil"/>
              <w:bottom w:val="single" w:sz="4" w:space="0" w:color="auto"/>
              <w:right w:val="single" w:sz="4" w:space="0" w:color="auto"/>
            </w:tcBorders>
            <w:shd w:val="clear" w:color="auto" w:fill="auto"/>
            <w:noWrap/>
          </w:tcPr>
          <w:p w14:paraId="612A89D7" w14:textId="77777777" w:rsidR="00235B8C" w:rsidRPr="000F6836" w:rsidRDefault="00235B8C" w:rsidP="00B27ECA">
            <w:pPr>
              <w:jc w:val="left"/>
              <w:rPr>
                <w:ins w:id="271" w:author="Author"/>
                <w:lang w:val="en-GB" w:eastAsia="es-ES"/>
              </w:rPr>
            </w:pPr>
            <w:ins w:id="272" w:author="Author">
              <w:r w:rsidRPr="000F6836">
                <w:rPr>
                  <w:lang w:val="en-GB" w:eastAsia="es-ES"/>
                </w:rPr>
                <w:t>Sum of diversified capital charges for each risk module. Diversification between risk modules is not included.</w:t>
              </w:r>
            </w:ins>
          </w:p>
          <w:p w14:paraId="37F6D945" w14:textId="77567F7F" w:rsidR="00235B8C" w:rsidRPr="000F6836" w:rsidRDefault="00235B8C" w:rsidP="00473EAE">
            <w:pPr>
              <w:jc w:val="left"/>
              <w:rPr>
                <w:ins w:id="273" w:author="Author"/>
                <w:lang w:val="en-GB" w:eastAsia="es-ES"/>
              </w:rPr>
            </w:pPr>
            <w:ins w:id="274" w:author="Author">
              <w:r w:rsidRPr="000F6836">
                <w:rPr>
                  <w:lang w:val="en-GB" w:eastAsia="es-ES"/>
                </w:rPr>
                <w:t xml:space="preserve">S.26.09.04 C0020/R0020 + S.26.11.04 </w:t>
              </w:r>
              <w:r w:rsidRPr="00653A36">
                <w:rPr>
                  <w:lang w:val="en-GB" w:eastAsia="es-ES"/>
                </w:rPr>
                <w:t>C0110/R0210 + S.26.12.01 C0070/R0220 + S.26.13.01 C04</w:t>
              </w:r>
              <w:del w:id="275" w:author="Author">
                <w:r w:rsidRPr="00653A36" w:rsidDel="005E6216">
                  <w:rPr>
                    <w:lang w:val="en-GB" w:eastAsia="es-ES"/>
                  </w:rPr>
                  <w:delText>3</w:delText>
                </w:r>
              </w:del>
              <w:r w:rsidR="005E6216" w:rsidRPr="00653A36">
                <w:rPr>
                  <w:lang w:val="en-GB" w:eastAsia="es-ES"/>
                </w:rPr>
                <w:t>5</w:t>
              </w:r>
              <w:r w:rsidRPr="00653A36">
                <w:rPr>
                  <w:lang w:val="en-GB" w:eastAsia="es-ES"/>
                </w:rPr>
                <w:t>0/R</w:t>
              </w:r>
              <w:del w:id="276" w:author="Author">
                <w:r w:rsidRPr="00653A36" w:rsidDel="005E6216">
                  <w:rPr>
                    <w:lang w:val="en-GB" w:eastAsia="es-ES"/>
                  </w:rPr>
                  <w:delText>1760</w:delText>
                </w:r>
              </w:del>
              <w:r w:rsidR="005E6216" w:rsidRPr="00653A36">
                <w:rPr>
                  <w:lang w:val="en-GB" w:eastAsia="es-ES"/>
                </w:rPr>
                <w:t>2120</w:t>
              </w:r>
              <w:r w:rsidRPr="00EB3D3B">
                <w:rPr>
                  <w:lang w:val="en-GB" w:eastAsia="es-ES"/>
                </w:rPr>
                <w:t xml:space="preserve"> </w:t>
              </w:r>
              <w:r w:rsidRPr="000F6836">
                <w:rPr>
                  <w:lang w:val="en-GB" w:eastAsia="es-ES"/>
                </w:rPr>
                <w:t>+ S.26.13.0</w:t>
              </w:r>
              <w:del w:id="277" w:author="Author">
                <w:r w:rsidRPr="000F6836" w:rsidDel="005E6216">
                  <w:rPr>
                    <w:lang w:val="en-GB" w:eastAsia="es-ES"/>
                  </w:rPr>
                  <w:delText>4</w:delText>
                </w:r>
              </w:del>
              <w:r w:rsidR="005E6216">
                <w:rPr>
                  <w:lang w:val="en-GB" w:eastAsia="es-ES"/>
                </w:rPr>
                <w:t>1</w:t>
              </w:r>
              <w:r w:rsidRPr="000F6836">
                <w:rPr>
                  <w:lang w:val="en-GB" w:eastAsia="es-ES"/>
                </w:rPr>
                <w:t xml:space="preserve"> C01</w:t>
              </w:r>
              <w:del w:id="278" w:author="Author">
                <w:r w:rsidRPr="000F6836" w:rsidDel="005E6216">
                  <w:rPr>
                    <w:lang w:val="en-GB" w:eastAsia="es-ES"/>
                  </w:rPr>
                  <w:delText>3</w:delText>
                </w:r>
              </w:del>
              <w:r w:rsidR="005E6216">
                <w:rPr>
                  <w:lang w:val="en-GB" w:eastAsia="es-ES"/>
                </w:rPr>
                <w:t>5</w:t>
              </w:r>
              <w:r w:rsidRPr="000F6836">
                <w:rPr>
                  <w:lang w:val="en-GB" w:eastAsia="es-ES"/>
                </w:rPr>
                <w:t>0/R1</w:t>
              </w:r>
              <w:del w:id="279" w:author="Author">
                <w:r w:rsidRPr="000F6836" w:rsidDel="005E6216">
                  <w:rPr>
                    <w:lang w:val="en-GB" w:eastAsia="es-ES"/>
                  </w:rPr>
                  <w:delText>160</w:delText>
                </w:r>
              </w:del>
              <w:r w:rsidR="005E6216">
                <w:rPr>
                  <w:lang w:val="en-GB" w:eastAsia="es-ES"/>
                </w:rPr>
                <w:t>210</w:t>
              </w:r>
              <w:r w:rsidRPr="000F6836">
                <w:rPr>
                  <w:lang w:val="en-GB" w:eastAsia="es-ES"/>
                </w:rPr>
                <w:t xml:space="preserve"> + S.26.14.0</w:t>
              </w:r>
              <w:del w:id="280" w:author="Author">
                <w:r w:rsidRPr="000F6836" w:rsidDel="005E6216">
                  <w:rPr>
                    <w:lang w:val="en-GB" w:eastAsia="es-ES"/>
                  </w:rPr>
                  <w:delText>4</w:delText>
                </w:r>
              </w:del>
              <w:r w:rsidR="005E6216">
                <w:rPr>
                  <w:lang w:val="en-GB" w:eastAsia="es-ES"/>
                </w:rPr>
                <w:t>1</w:t>
              </w:r>
              <w:r w:rsidRPr="000F6836">
                <w:rPr>
                  <w:lang w:val="en-GB" w:eastAsia="es-ES"/>
                </w:rPr>
                <w:t xml:space="preserve"> C0</w:t>
              </w:r>
              <w:del w:id="281" w:author="Author">
                <w:r w:rsidRPr="000F6836" w:rsidDel="005E6216">
                  <w:rPr>
                    <w:lang w:val="en-GB" w:eastAsia="es-ES"/>
                  </w:rPr>
                  <w:delText>27</w:delText>
                </w:r>
              </w:del>
              <w:r w:rsidR="005E6216">
                <w:rPr>
                  <w:lang w:val="en-GB" w:eastAsia="es-ES"/>
                </w:rPr>
                <w:t>32</w:t>
              </w:r>
              <w:r w:rsidRPr="000F6836">
                <w:rPr>
                  <w:lang w:val="en-GB" w:eastAsia="es-ES"/>
                </w:rPr>
                <w:t>0/R0630 + S.26.15.0</w:t>
              </w:r>
              <w:del w:id="282" w:author="Author">
                <w:r w:rsidRPr="000F6836" w:rsidDel="005E6216">
                  <w:rPr>
                    <w:lang w:val="en-GB" w:eastAsia="es-ES"/>
                  </w:rPr>
                  <w:delText>4</w:delText>
                </w:r>
              </w:del>
              <w:r w:rsidR="005E6216">
                <w:rPr>
                  <w:lang w:val="en-GB" w:eastAsia="es-ES"/>
                </w:rPr>
                <w:t>1</w:t>
              </w:r>
              <w:r w:rsidRPr="000F6836">
                <w:rPr>
                  <w:lang w:val="en-GB" w:eastAsia="es-ES"/>
                </w:rPr>
                <w:t xml:space="preserve"> C0220/R0070</w:t>
              </w:r>
              <w:r w:rsidR="008501C6" w:rsidRPr="000F6836">
                <w:rPr>
                  <w:lang w:val="en-GB" w:eastAsia="es-ES"/>
                </w:rPr>
                <w:t xml:space="preserve"> + the part calculated using the Standard formula for </w:t>
              </w:r>
              <w:del w:id="283" w:author="Author">
                <w:r w:rsidR="008501C6" w:rsidRPr="000F6836" w:rsidDel="00473EAE">
                  <w:rPr>
                    <w:lang w:val="en-GB" w:eastAsia="es-ES"/>
                  </w:rPr>
                  <w:delText>undertakings</w:delText>
                </w:r>
              </w:del>
              <w:r w:rsidR="00473EAE">
                <w:rPr>
                  <w:lang w:val="en-GB" w:eastAsia="es-ES"/>
                </w:rPr>
                <w:t>groups</w:t>
              </w:r>
              <w:r w:rsidR="008501C6" w:rsidRPr="000F6836">
                <w:rPr>
                  <w:lang w:val="en-GB" w:eastAsia="es-ES"/>
                </w:rPr>
                <w:t xml:space="preserve"> using a partial internal model where relevant</w:t>
              </w:r>
            </w:ins>
          </w:p>
        </w:tc>
      </w:tr>
      <w:tr w:rsidR="00235B8C" w:rsidRPr="000F6836" w14:paraId="0B1654B6" w14:textId="77777777" w:rsidTr="00B27ECA">
        <w:trPr>
          <w:trHeight w:val="300"/>
          <w:ins w:id="284" w:author="Author"/>
        </w:trPr>
        <w:tc>
          <w:tcPr>
            <w:tcW w:w="2583" w:type="dxa"/>
            <w:tcBorders>
              <w:top w:val="nil"/>
              <w:left w:val="single" w:sz="4" w:space="0" w:color="auto"/>
              <w:bottom w:val="single" w:sz="4" w:space="0" w:color="auto"/>
              <w:right w:val="single" w:sz="4" w:space="0" w:color="auto"/>
            </w:tcBorders>
            <w:shd w:val="clear" w:color="auto" w:fill="auto"/>
            <w:noWrap/>
          </w:tcPr>
          <w:p w14:paraId="7668CD7D" w14:textId="77777777" w:rsidR="00235B8C" w:rsidRPr="000F6836" w:rsidRDefault="00235B8C" w:rsidP="00B27ECA">
            <w:pPr>
              <w:jc w:val="left"/>
              <w:rPr>
                <w:ins w:id="285" w:author="Author"/>
                <w:color w:val="000000"/>
                <w:lang w:val="en-GB"/>
              </w:rPr>
            </w:pPr>
            <w:ins w:id="286" w:author="Author">
              <w:r w:rsidRPr="000F6836">
                <w:rPr>
                  <w:color w:val="000000"/>
                  <w:lang w:val="en-GB"/>
                </w:rPr>
                <w:t>C0010/R0020</w:t>
              </w:r>
            </w:ins>
          </w:p>
        </w:tc>
        <w:tc>
          <w:tcPr>
            <w:tcW w:w="2103" w:type="dxa"/>
            <w:tcBorders>
              <w:top w:val="nil"/>
              <w:left w:val="nil"/>
              <w:bottom w:val="single" w:sz="4" w:space="0" w:color="auto"/>
              <w:right w:val="single" w:sz="4" w:space="0" w:color="auto"/>
            </w:tcBorders>
            <w:shd w:val="clear" w:color="auto" w:fill="auto"/>
            <w:noWrap/>
          </w:tcPr>
          <w:p w14:paraId="2DA0349D" w14:textId="77777777" w:rsidR="00235B8C" w:rsidRPr="000F6836" w:rsidRDefault="00235B8C" w:rsidP="00B27ECA">
            <w:pPr>
              <w:jc w:val="left"/>
              <w:rPr>
                <w:ins w:id="287" w:author="Author"/>
                <w:color w:val="000000"/>
                <w:lang w:val="en-GB"/>
              </w:rPr>
            </w:pPr>
            <w:ins w:id="288" w:author="Author">
              <w:r w:rsidRPr="000F6836">
                <w:rPr>
                  <w:color w:val="000000"/>
                  <w:lang w:val="en-GB"/>
                </w:rPr>
                <w:t>Total diversification</w:t>
              </w:r>
            </w:ins>
          </w:p>
        </w:tc>
        <w:tc>
          <w:tcPr>
            <w:tcW w:w="4701" w:type="dxa"/>
            <w:tcBorders>
              <w:top w:val="nil"/>
              <w:left w:val="nil"/>
              <w:bottom w:val="single" w:sz="4" w:space="0" w:color="auto"/>
              <w:right w:val="single" w:sz="4" w:space="0" w:color="auto"/>
            </w:tcBorders>
            <w:shd w:val="clear" w:color="auto" w:fill="auto"/>
            <w:noWrap/>
          </w:tcPr>
          <w:p w14:paraId="760F3CC7" w14:textId="77777777" w:rsidR="00235B8C" w:rsidRPr="000F6836" w:rsidRDefault="00235B8C" w:rsidP="00B27ECA">
            <w:pPr>
              <w:jc w:val="left"/>
              <w:rPr>
                <w:ins w:id="289" w:author="Author"/>
                <w:lang w:val="en-GB" w:eastAsia="es-ES"/>
              </w:rPr>
            </w:pPr>
            <w:ins w:id="290" w:author="Author">
              <w:r w:rsidRPr="000F6836">
                <w:rPr>
                  <w:lang w:val="en-GB" w:eastAsia="es-ES"/>
                </w:rPr>
                <w:t>Amount of the diversification effects between risk modules.</w:t>
              </w:r>
            </w:ins>
          </w:p>
          <w:p w14:paraId="419BA504" w14:textId="77777777" w:rsidR="00235B8C" w:rsidRPr="000F6836" w:rsidRDefault="00235B8C" w:rsidP="00B27ECA">
            <w:pPr>
              <w:jc w:val="left"/>
              <w:rPr>
                <w:ins w:id="291" w:author="Author"/>
                <w:lang w:val="en-GB" w:eastAsia="es-ES"/>
              </w:rPr>
            </w:pPr>
            <w:ins w:id="292" w:author="Author">
              <w:r w:rsidRPr="000F6836">
                <w:rPr>
                  <w:lang w:val="en-GB" w:eastAsia="es-ES"/>
                </w:rPr>
                <w:lastRenderedPageBreak/>
                <w:t>This amount should be reported as a negative value</w:t>
              </w:r>
              <w:r w:rsidRPr="000F6836">
                <w:rPr>
                  <w:bCs/>
                  <w:lang w:val="en-GB"/>
                </w:rPr>
                <w:t>.</w:t>
              </w:r>
            </w:ins>
          </w:p>
        </w:tc>
      </w:tr>
      <w:tr w:rsidR="00235B8C" w:rsidRPr="000F6836" w14:paraId="042A400D" w14:textId="77777777" w:rsidTr="00B27ECA">
        <w:trPr>
          <w:trHeight w:val="300"/>
          <w:ins w:id="29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2BC7DD1" w14:textId="77777777" w:rsidR="00235B8C" w:rsidRPr="000F6836" w:rsidRDefault="00235B8C" w:rsidP="00B27ECA">
            <w:pPr>
              <w:jc w:val="left"/>
              <w:rPr>
                <w:ins w:id="294" w:author="Author"/>
                <w:color w:val="000000"/>
                <w:lang w:val="en-GB"/>
              </w:rPr>
            </w:pPr>
            <w:ins w:id="295" w:author="Author">
              <w:r w:rsidRPr="000F6836">
                <w:rPr>
                  <w:color w:val="000000"/>
                  <w:lang w:val="en-GB"/>
                </w:rPr>
                <w:lastRenderedPageBreak/>
                <w:t>C0010/R0030</w:t>
              </w:r>
            </w:ins>
          </w:p>
        </w:tc>
        <w:tc>
          <w:tcPr>
            <w:tcW w:w="2103" w:type="dxa"/>
            <w:tcBorders>
              <w:top w:val="nil"/>
              <w:left w:val="nil"/>
              <w:bottom w:val="single" w:sz="4" w:space="0" w:color="auto"/>
              <w:right w:val="single" w:sz="4" w:space="0" w:color="auto"/>
            </w:tcBorders>
            <w:shd w:val="clear" w:color="auto" w:fill="auto"/>
            <w:noWrap/>
            <w:hideMark/>
          </w:tcPr>
          <w:p w14:paraId="4433A181" w14:textId="77777777" w:rsidR="00235B8C" w:rsidRPr="000F6836" w:rsidRDefault="00235B8C" w:rsidP="00B27ECA">
            <w:pPr>
              <w:jc w:val="left"/>
              <w:rPr>
                <w:ins w:id="296" w:author="Author"/>
                <w:color w:val="000000"/>
                <w:lang w:val="en-GB"/>
              </w:rPr>
            </w:pPr>
            <w:ins w:id="297" w:author="Author">
              <w:r w:rsidRPr="000F6836">
                <w:rPr>
                  <w:color w:val="000000"/>
                  <w:lang w:val="en-GB"/>
                </w:rPr>
                <w:t>Total diversified risk before tax</w:t>
              </w:r>
            </w:ins>
          </w:p>
        </w:tc>
        <w:tc>
          <w:tcPr>
            <w:tcW w:w="4701" w:type="dxa"/>
            <w:tcBorders>
              <w:top w:val="nil"/>
              <w:left w:val="nil"/>
              <w:bottom w:val="single" w:sz="4" w:space="0" w:color="auto"/>
              <w:right w:val="single" w:sz="4" w:space="0" w:color="auto"/>
            </w:tcBorders>
            <w:shd w:val="clear" w:color="auto" w:fill="auto"/>
            <w:noWrap/>
            <w:hideMark/>
          </w:tcPr>
          <w:p w14:paraId="0BC79EF8" w14:textId="77777777" w:rsidR="00235B8C" w:rsidRPr="000F6836" w:rsidRDefault="00235B8C" w:rsidP="00B27ECA">
            <w:pPr>
              <w:jc w:val="left"/>
              <w:rPr>
                <w:ins w:id="298" w:author="Author"/>
                <w:lang w:val="en-GB" w:eastAsia="es-ES"/>
              </w:rPr>
            </w:pPr>
            <w:ins w:id="299" w:author="Author">
              <w:r w:rsidRPr="000F6836">
                <w:rPr>
                  <w:lang w:val="en-GB" w:eastAsia="es-ES"/>
                </w:rPr>
                <w:t>Amount of diversified capital charges before tax.</w:t>
              </w:r>
            </w:ins>
          </w:p>
        </w:tc>
      </w:tr>
      <w:tr w:rsidR="00235B8C" w:rsidRPr="000F6836" w14:paraId="3BBDAC8D" w14:textId="77777777" w:rsidTr="00B27ECA">
        <w:trPr>
          <w:trHeight w:val="300"/>
          <w:ins w:id="300"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3E7EFCA" w14:textId="77777777" w:rsidR="00235B8C" w:rsidRPr="000F6836" w:rsidRDefault="00235B8C" w:rsidP="00B27ECA">
            <w:pPr>
              <w:jc w:val="left"/>
              <w:rPr>
                <w:ins w:id="301" w:author="Author"/>
                <w:color w:val="000000"/>
                <w:lang w:val="en-GB"/>
              </w:rPr>
            </w:pPr>
            <w:ins w:id="302" w:author="Author">
              <w:r w:rsidRPr="000F6836">
                <w:rPr>
                  <w:color w:val="000000"/>
                  <w:lang w:val="en-GB"/>
                </w:rPr>
                <w:t>C0010/R0040</w:t>
              </w:r>
            </w:ins>
          </w:p>
        </w:tc>
        <w:tc>
          <w:tcPr>
            <w:tcW w:w="2103" w:type="dxa"/>
            <w:tcBorders>
              <w:top w:val="nil"/>
              <w:left w:val="nil"/>
              <w:bottom w:val="single" w:sz="4" w:space="0" w:color="auto"/>
              <w:right w:val="single" w:sz="4" w:space="0" w:color="auto"/>
            </w:tcBorders>
            <w:shd w:val="clear" w:color="auto" w:fill="auto"/>
            <w:noWrap/>
            <w:hideMark/>
          </w:tcPr>
          <w:p w14:paraId="53E6F3A5" w14:textId="77777777" w:rsidR="00235B8C" w:rsidRPr="000F6836" w:rsidRDefault="00235B8C" w:rsidP="00B27ECA">
            <w:pPr>
              <w:jc w:val="left"/>
              <w:rPr>
                <w:ins w:id="303" w:author="Author"/>
                <w:color w:val="000000"/>
                <w:lang w:val="en-GB"/>
              </w:rPr>
            </w:pPr>
            <w:ins w:id="304" w:author="Author">
              <w:r w:rsidRPr="000F6836">
                <w:rPr>
                  <w:color w:val="000000"/>
                  <w:lang w:val="en-GB"/>
                </w:rPr>
                <w:t>Total diversified risk after tax</w:t>
              </w:r>
            </w:ins>
          </w:p>
        </w:tc>
        <w:tc>
          <w:tcPr>
            <w:tcW w:w="4701" w:type="dxa"/>
            <w:tcBorders>
              <w:top w:val="nil"/>
              <w:left w:val="nil"/>
              <w:bottom w:val="single" w:sz="4" w:space="0" w:color="auto"/>
              <w:right w:val="single" w:sz="4" w:space="0" w:color="auto"/>
            </w:tcBorders>
            <w:shd w:val="clear" w:color="auto" w:fill="auto"/>
            <w:noWrap/>
            <w:hideMark/>
          </w:tcPr>
          <w:p w14:paraId="5E1DE3EC" w14:textId="77777777" w:rsidR="00235B8C" w:rsidRPr="000F6836" w:rsidRDefault="00235B8C" w:rsidP="00B27ECA">
            <w:pPr>
              <w:jc w:val="left"/>
              <w:rPr>
                <w:ins w:id="305" w:author="Author"/>
                <w:color w:val="000000"/>
                <w:lang w:val="en-GB"/>
              </w:rPr>
            </w:pPr>
            <w:ins w:id="306" w:author="Author">
              <w:r w:rsidRPr="000F6836">
                <w:rPr>
                  <w:lang w:val="en-GB" w:eastAsia="es-ES"/>
                </w:rPr>
                <w:t>Amount of diversified capital charges after tax.</w:t>
              </w:r>
            </w:ins>
          </w:p>
        </w:tc>
      </w:tr>
      <w:tr w:rsidR="00235B8C" w:rsidRPr="000F6836" w14:paraId="2CD84C67" w14:textId="77777777" w:rsidTr="00B27ECA">
        <w:trPr>
          <w:trHeight w:val="300"/>
          <w:ins w:id="30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6917290" w14:textId="77777777" w:rsidR="00235B8C" w:rsidRPr="000F6836" w:rsidRDefault="00235B8C" w:rsidP="00B27ECA">
            <w:pPr>
              <w:jc w:val="left"/>
              <w:rPr>
                <w:ins w:id="308" w:author="Author"/>
                <w:color w:val="000000"/>
                <w:lang w:val="en-GB"/>
              </w:rPr>
            </w:pPr>
            <w:ins w:id="309" w:author="Author">
              <w:r w:rsidRPr="000F6836">
                <w:rPr>
                  <w:color w:val="000000"/>
                  <w:lang w:val="en-GB"/>
                </w:rPr>
                <w:t>C0010/R0050</w:t>
              </w:r>
            </w:ins>
          </w:p>
        </w:tc>
        <w:tc>
          <w:tcPr>
            <w:tcW w:w="2103" w:type="dxa"/>
            <w:tcBorders>
              <w:top w:val="nil"/>
              <w:left w:val="nil"/>
              <w:bottom w:val="single" w:sz="4" w:space="0" w:color="auto"/>
              <w:right w:val="single" w:sz="4" w:space="0" w:color="auto"/>
            </w:tcBorders>
            <w:shd w:val="clear" w:color="auto" w:fill="auto"/>
            <w:noWrap/>
            <w:hideMark/>
          </w:tcPr>
          <w:p w14:paraId="44E4FA3E" w14:textId="77777777" w:rsidR="00235B8C" w:rsidRPr="000F6836" w:rsidRDefault="00235B8C" w:rsidP="00B27ECA">
            <w:pPr>
              <w:jc w:val="left"/>
              <w:rPr>
                <w:ins w:id="310" w:author="Author"/>
                <w:color w:val="000000"/>
                <w:lang w:val="en-GB"/>
              </w:rPr>
            </w:pPr>
            <w:ins w:id="311" w:author="Author">
              <w:r w:rsidRPr="000F6836">
                <w:rPr>
                  <w:color w:val="000000"/>
                  <w:lang w:val="en-GB"/>
                </w:rPr>
                <w:t>Loss absorbing capacity of deferred taxes</w:t>
              </w:r>
            </w:ins>
          </w:p>
        </w:tc>
        <w:tc>
          <w:tcPr>
            <w:tcW w:w="4701" w:type="dxa"/>
            <w:tcBorders>
              <w:top w:val="nil"/>
              <w:left w:val="nil"/>
              <w:bottom w:val="single" w:sz="4" w:space="0" w:color="auto"/>
              <w:right w:val="single" w:sz="4" w:space="0" w:color="auto"/>
            </w:tcBorders>
            <w:shd w:val="clear" w:color="auto" w:fill="auto"/>
            <w:noWrap/>
            <w:hideMark/>
          </w:tcPr>
          <w:p w14:paraId="1F610726" w14:textId="77777777" w:rsidR="00235B8C" w:rsidRPr="000F6836" w:rsidRDefault="00235B8C" w:rsidP="00B27ECA">
            <w:pPr>
              <w:jc w:val="left"/>
              <w:rPr>
                <w:ins w:id="312" w:author="Author"/>
                <w:lang w:val="en-GB" w:eastAsia="es-ES"/>
              </w:rPr>
            </w:pPr>
            <w:ins w:id="313" w:author="Author">
              <w:r w:rsidRPr="000F6836">
                <w:rPr>
                  <w:lang w:val="en-GB" w:eastAsia="es-ES"/>
                </w:rPr>
                <w:t>Amount of the adjustment for loss-absorbing capacity of deferred taxes.</w:t>
              </w:r>
            </w:ins>
          </w:p>
          <w:p w14:paraId="685C027C" w14:textId="77777777" w:rsidR="00235B8C" w:rsidRPr="000F6836" w:rsidRDefault="00235B8C" w:rsidP="00B27ECA">
            <w:pPr>
              <w:jc w:val="left"/>
              <w:rPr>
                <w:ins w:id="314" w:author="Author"/>
                <w:color w:val="000000"/>
                <w:lang w:val="en-GB"/>
              </w:rPr>
            </w:pPr>
            <w:ins w:id="315" w:author="Author">
              <w:r w:rsidRPr="000F6836">
                <w:rPr>
                  <w:lang w:val="en-GB" w:eastAsia="es-ES"/>
                </w:rPr>
                <w:t>This amount should be reported as a negative value.</w:t>
              </w:r>
            </w:ins>
          </w:p>
        </w:tc>
      </w:tr>
      <w:tr w:rsidR="00235B8C" w:rsidRPr="000F6836" w14:paraId="1BDA3107" w14:textId="77777777" w:rsidTr="00B27ECA">
        <w:trPr>
          <w:trHeight w:val="300"/>
          <w:ins w:id="31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0F7E0D7" w14:textId="77777777" w:rsidR="00235B8C" w:rsidRPr="000F6836" w:rsidRDefault="00235B8C" w:rsidP="00B27ECA">
            <w:pPr>
              <w:jc w:val="left"/>
              <w:rPr>
                <w:ins w:id="317" w:author="Author"/>
                <w:color w:val="000000"/>
                <w:lang w:val="en-GB"/>
              </w:rPr>
            </w:pPr>
            <w:ins w:id="318" w:author="Author">
              <w:r w:rsidRPr="000F6836">
                <w:rPr>
                  <w:color w:val="000000"/>
                  <w:lang w:val="en-GB"/>
                </w:rPr>
                <w:t>C0010/R0060</w:t>
              </w:r>
            </w:ins>
          </w:p>
        </w:tc>
        <w:tc>
          <w:tcPr>
            <w:tcW w:w="2103" w:type="dxa"/>
            <w:tcBorders>
              <w:top w:val="nil"/>
              <w:left w:val="nil"/>
              <w:bottom w:val="single" w:sz="4" w:space="0" w:color="auto"/>
              <w:right w:val="single" w:sz="4" w:space="0" w:color="auto"/>
            </w:tcBorders>
            <w:shd w:val="clear" w:color="auto" w:fill="auto"/>
            <w:noWrap/>
            <w:hideMark/>
          </w:tcPr>
          <w:p w14:paraId="40794E47" w14:textId="77777777" w:rsidR="00235B8C" w:rsidRPr="000F6836" w:rsidRDefault="00235B8C" w:rsidP="00B27ECA">
            <w:pPr>
              <w:jc w:val="left"/>
              <w:rPr>
                <w:ins w:id="319" w:author="Author"/>
                <w:color w:val="000000"/>
                <w:lang w:val="en-GB"/>
              </w:rPr>
            </w:pPr>
            <w:ins w:id="320" w:author="Author">
              <w:r w:rsidRPr="000F6836">
                <w:rPr>
                  <w:color w:val="000000"/>
                  <w:lang w:val="en-GB"/>
                </w:rPr>
                <w:t>Loss absorbing capacity of technical provisions</w:t>
              </w:r>
            </w:ins>
          </w:p>
        </w:tc>
        <w:tc>
          <w:tcPr>
            <w:tcW w:w="4701" w:type="dxa"/>
            <w:tcBorders>
              <w:top w:val="nil"/>
              <w:left w:val="nil"/>
              <w:bottom w:val="single" w:sz="4" w:space="0" w:color="auto"/>
              <w:right w:val="single" w:sz="4" w:space="0" w:color="auto"/>
            </w:tcBorders>
            <w:shd w:val="clear" w:color="auto" w:fill="auto"/>
            <w:noWrap/>
            <w:hideMark/>
          </w:tcPr>
          <w:p w14:paraId="08BCE026" w14:textId="77777777" w:rsidR="00235B8C" w:rsidRPr="000F6836" w:rsidRDefault="00235B8C" w:rsidP="00B27ECA">
            <w:pPr>
              <w:jc w:val="left"/>
              <w:rPr>
                <w:ins w:id="321" w:author="Author"/>
                <w:lang w:val="en-GB" w:eastAsia="es-ES"/>
              </w:rPr>
            </w:pPr>
            <w:ins w:id="322" w:author="Author">
              <w:r w:rsidRPr="000F6836">
                <w:rPr>
                  <w:lang w:val="en-GB" w:eastAsia="es-ES"/>
                </w:rPr>
                <w:t>Amount of the adjustment for loss-absorbing capacity of technical provisions.</w:t>
              </w:r>
            </w:ins>
          </w:p>
          <w:p w14:paraId="50EFD564" w14:textId="77777777" w:rsidR="00235B8C" w:rsidRPr="000F6836" w:rsidRDefault="00235B8C" w:rsidP="00B27ECA">
            <w:pPr>
              <w:jc w:val="left"/>
              <w:rPr>
                <w:ins w:id="323" w:author="Author"/>
                <w:color w:val="000000"/>
                <w:lang w:val="en-GB"/>
              </w:rPr>
            </w:pPr>
            <w:ins w:id="324" w:author="Author">
              <w:r w:rsidRPr="000F6836">
                <w:rPr>
                  <w:lang w:val="en-GB" w:eastAsia="es-ES"/>
                </w:rPr>
                <w:t>This amount should be reported as a negative value.</w:t>
              </w:r>
            </w:ins>
          </w:p>
        </w:tc>
      </w:tr>
      <w:tr w:rsidR="00235B8C" w:rsidRPr="000F6836" w14:paraId="0D08A9B3" w14:textId="77777777" w:rsidTr="00B27ECA">
        <w:trPr>
          <w:trHeight w:val="300"/>
          <w:ins w:id="325" w:author="Author"/>
        </w:trPr>
        <w:tc>
          <w:tcPr>
            <w:tcW w:w="2583" w:type="dxa"/>
            <w:tcBorders>
              <w:top w:val="nil"/>
              <w:left w:val="single" w:sz="4" w:space="0" w:color="auto"/>
              <w:bottom w:val="single" w:sz="4" w:space="0" w:color="auto"/>
              <w:right w:val="single" w:sz="4" w:space="0" w:color="auto"/>
            </w:tcBorders>
            <w:shd w:val="clear" w:color="auto" w:fill="auto"/>
            <w:noWrap/>
          </w:tcPr>
          <w:p w14:paraId="1C9788E6" w14:textId="77777777" w:rsidR="00235B8C" w:rsidRPr="000F6836" w:rsidRDefault="00235B8C" w:rsidP="00B27ECA">
            <w:pPr>
              <w:jc w:val="left"/>
              <w:rPr>
                <w:ins w:id="326" w:author="Author"/>
                <w:color w:val="000000"/>
                <w:lang w:val="en-GB"/>
              </w:rPr>
            </w:pPr>
            <w:ins w:id="327" w:author="Author">
              <w:r w:rsidRPr="000F6836">
                <w:rPr>
                  <w:color w:val="000000"/>
                  <w:lang w:val="en-GB"/>
                </w:rPr>
                <w:t>C0010/R0070</w:t>
              </w:r>
            </w:ins>
          </w:p>
        </w:tc>
        <w:tc>
          <w:tcPr>
            <w:tcW w:w="2103" w:type="dxa"/>
            <w:tcBorders>
              <w:top w:val="nil"/>
              <w:left w:val="nil"/>
              <w:bottom w:val="single" w:sz="4" w:space="0" w:color="auto"/>
              <w:right w:val="single" w:sz="4" w:space="0" w:color="auto"/>
            </w:tcBorders>
            <w:shd w:val="clear" w:color="auto" w:fill="auto"/>
            <w:noWrap/>
          </w:tcPr>
          <w:p w14:paraId="7C6BB199" w14:textId="77777777" w:rsidR="00235B8C" w:rsidRPr="000F6836" w:rsidRDefault="00235B8C" w:rsidP="00B27ECA">
            <w:pPr>
              <w:jc w:val="left"/>
              <w:rPr>
                <w:ins w:id="328" w:author="Author"/>
                <w:color w:val="000000"/>
                <w:lang w:val="en-GB"/>
              </w:rPr>
            </w:pPr>
            <w:ins w:id="329" w:author="Author">
              <w:r w:rsidRPr="000F6836">
                <w:rPr>
                  <w:color w:val="000000"/>
                  <w:lang w:val="en-GB"/>
                </w:rPr>
                <w:t>Total market &amp; credit risk</w:t>
              </w:r>
            </w:ins>
          </w:p>
        </w:tc>
        <w:tc>
          <w:tcPr>
            <w:tcW w:w="4701" w:type="dxa"/>
            <w:tcBorders>
              <w:top w:val="nil"/>
              <w:left w:val="nil"/>
              <w:bottom w:val="single" w:sz="4" w:space="0" w:color="auto"/>
              <w:right w:val="single" w:sz="4" w:space="0" w:color="auto"/>
            </w:tcBorders>
            <w:shd w:val="clear" w:color="auto" w:fill="auto"/>
            <w:noWrap/>
          </w:tcPr>
          <w:p w14:paraId="4A8936D0" w14:textId="610BD74C" w:rsidR="00235B8C" w:rsidRPr="000F6836" w:rsidRDefault="00235B8C" w:rsidP="00B27ECA">
            <w:pPr>
              <w:jc w:val="left"/>
              <w:rPr>
                <w:ins w:id="330" w:author="Author"/>
                <w:lang w:val="en-GB" w:eastAsia="es-ES"/>
              </w:rPr>
            </w:pPr>
            <w:ins w:id="331" w:author="Author">
              <w:r w:rsidRPr="000F6836">
                <w:rPr>
                  <w:lang w:val="en-GB"/>
                </w:rPr>
                <w:t>Same as S.26.09.04 C0020/R0010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346D1C9" w14:textId="77777777" w:rsidTr="00B27ECA">
        <w:trPr>
          <w:trHeight w:val="300"/>
          <w:ins w:id="332" w:author="Author"/>
        </w:trPr>
        <w:tc>
          <w:tcPr>
            <w:tcW w:w="2583" w:type="dxa"/>
            <w:tcBorders>
              <w:top w:val="nil"/>
              <w:left w:val="single" w:sz="4" w:space="0" w:color="auto"/>
              <w:bottom w:val="single" w:sz="4" w:space="0" w:color="auto"/>
              <w:right w:val="single" w:sz="4" w:space="0" w:color="auto"/>
            </w:tcBorders>
            <w:shd w:val="clear" w:color="auto" w:fill="auto"/>
            <w:noWrap/>
          </w:tcPr>
          <w:p w14:paraId="2062ED3B" w14:textId="77777777" w:rsidR="00235B8C" w:rsidRPr="000F6836" w:rsidRDefault="00235B8C" w:rsidP="00B27ECA">
            <w:pPr>
              <w:jc w:val="left"/>
              <w:rPr>
                <w:ins w:id="333" w:author="Author"/>
                <w:color w:val="000000"/>
                <w:lang w:val="en-GB"/>
              </w:rPr>
            </w:pPr>
            <w:ins w:id="334" w:author="Author">
              <w:r w:rsidRPr="000F6836">
                <w:rPr>
                  <w:color w:val="000000"/>
                  <w:lang w:val="en-GB"/>
                </w:rPr>
                <w:t>C0010/R0080</w:t>
              </w:r>
            </w:ins>
          </w:p>
        </w:tc>
        <w:tc>
          <w:tcPr>
            <w:tcW w:w="2103" w:type="dxa"/>
            <w:tcBorders>
              <w:top w:val="nil"/>
              <w:left w:val="nil"/>
              <w:bottom w:val="single" w:sz="4" w:space="0" w:color="auto"/>
              <w:right w:val="single" w:sz="4" w:space="0" w:color="auto"/>
            </w:tcBorders>
            <w:shd w:val="clear" w:color="auto" w:fill="auto"/>
            <w:noWrap/>
          </w:tcPr>
          <w:p w14:paraId="0E33A290" w14:textId="77777777" w:rsidR="00235B8C" w:rsidRPr="000F6836" w:rsidRDefault="00235B8C" w:rsidP="00B27ECA">
            <w:pPr>
              <w:jc w:val="left"/>
              <w:rPr>
                <w:ins w:id="335" w:author="Author"/>
                <w:color w:val="000000"/>
                <w:lang w:val="en-GB"/>
              </w:rPr>
            </w:pPr>
            <w:ins w:id="336" w:author="Author">
              <w:r w:rsidRPr="000F6836">
                <w:rPr>
                  <w:color w:val="000000"/>
                  <w:lang w:val="en-GB"/>
                </w:rPr>
                <w:t>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6DF035A4" w14:textId="2C165384" w:rsidR="00235B8C" w:rsidRPr="000F6836" w:rsidRDefault="00235B8C" w:rsidP="00B27ECA">
            <w:pPr>
              <w:jc w:val="left"/>
              <w:rPr>
                <w:ins w:id="337" w:author="Author"/>
                <w:lang w:val="en-GB"/>
              </w:rPr>
            </w:pPr>
            <w:ins w:id="338" w:author="Author">
              <w:r w:rsidRPr="000F6836">
                <w:rPr>
                  <w:lang w:val="en-GB"/>
                </w:rPr>
                <w:t>S.26.08.01 C0010/R0070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Market &amp; Credit risk by the undertaking’s algorithm.</w:t>
              </w:r>
            </w:ins>
          </w:p>
        </w:tc>
      </w:tr>
      <w:tr w:rsidR="00235B8C" w:rsidRPr="000F6836" w14:paraId="33EF276C" w14:textId="77777777" w:rsidTr="00B27ECA">
        <w:trPr>
          <w:trHeight w:val="300"/>
          <w:ins w:id="339" w:author="Author"/>
        </w:trPr>
        <w:tc>
          <w:tcPr>
            <w:tcW w:w="2583" w:type="dxa"/>
            <w:tcBorders>
              <w:top w:val="nil"/>
              <w:left w:val="single" w:sz="4" w:space="0" w:color="auto"/>
              <w:bottom w:val="single" w:sz="4" w:space="0" w:color="auto"/>
              <w:right w:val="single" w:sz="4" w:space="0" w:color="auto"/>
            </w:tcBorders>
            <w:shd w:val="clear" w:color="auto" w:fill="auto"/>
            <w:noWrap/>
          </w:tcPr>
          <w:p w14:paraId="3EEAD394" w14:textId="77777777" w:rsidR="00235B8C" w:rsidRPr="000F6836" w:rsidRDefault="00235B8C" w:rsidP="00B27ECA">
            <w:pPr>
              <w:jc w:val="left"/>
              <w:rPr>
                <w:ins w:id="340" w:author="Author"/>
                <w:color w:val="000000"/>
                <w:lang w:val="en-GB"/>
              </w:rPr>
            </w:pPr>
            <w:ins w:id="341" w:author="Author">
              <w:r w:rsidRPr="000F6836">
                <w:rPr>
                  <w:color w:val="000000"/>
                  <w:lang w:val="en-GB"/>
                </w:rPr>
                <w:t>C0010/R0090</w:t>
              </w:r>
            </w:ins>
          </w:p>
        </w:tc>
        <w:tc>
          <w:tcPr>
            <w:tcW w:w="2103" w:type="dxa"/>
            <w:tcBorders>
              <w:top w:val="nil"/>
              <w:left w:val="nil"/>
              <w:bottom w:val="single" w:sz="4" w:space="0" w:color="auto"/>
              <w:right w:val="single" w:sz="4" w:space="0" w:color="auto"/>
            </w:tcBorders>
            <w:shd w:val="clear" w:color="auto" w:fill="auto"/>
            <w:noWrap/>
          </w:tcPr>
          <w:p w14:paraId="51C39A26" w14:textId="77777777" w:rsidR="00235B8C" w:rsidRPr="000F6836" w:rsidRDefault="00235B8C" w:rsidP="00B27ECA">
            <w:pPr>
              <w:jc w:val="left"/>
              <w:rPr>
                <w:ins w:id="342" w:author="Author"/>
                <w:color w:val="000000"/>
                <w:lang w:val="en-GB"/>
              </w:rPr>
            </w:pPr>
            <w:ins w:id="343" w:author="Author">
              <w:r w:rsidRPr="000F6836">
                <w:rPr>
                  <w:color w:val="000000"/>
                  <w:lang w:val="en-GB"/>
                </w:rPr>
                <w:t>Interest rate risk</w:t>
              </w:r>
            </w:ins>
          </w:p>
        </w:tc>
        <w:tc>
          <w:tcPr>
            <w:tcW w:w="4701" w:type="dxa"/>
            <w:tcBorders>
              <w:top w:val="nil"/>
              <w:left w:val="nil"/>
              <w:bottom w:val="single" w:sz="4" w:space="0" w:color="auto"/>
              <w:right w:val="single" w:sz="4" w:space="0" w:color="auto"/>
            </w:tcBorders>
            <w:shd w:val="clear" w:color="auto" w:fill="auto"/>
            <w:noWrap/>
          </w:tcPr>
          <w:p w14:paraId="57FD8549" w14:textId="68765101" w:rsidR="00235B8C" w:rsidRPr="000F6836" w:rsidRDefault="00235B8C" w:rsidP="00B27ECA">
            <w:pPr>
              <w:jc w:val="left"/>
              <w:rPr>
                <w:ins w:id="344" w:author="Author"/>
                <w:lang w:val="en-GB"/>
              </w:rPr>
            </w:pPr>
            <w:ins w:id="345" w:author="Author">
              <w:r w:rsidRPr="000F6836">
                <w:rPr>
                  <w:lang w:val="en-GB"/>
                </w:rPr>
                <w:t>Same as S.26.09.04 C0020/R0060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1F38DAF6" w14:textId="77777777" w:rsidTr="00B27ECA">
        <w:trPr>
          <w:trHeight w:val="300"/>
          <w:ins w:id="346" w:author="Author"/>
        </w:trPr>
        <w:tc>
          <w:tcPr>
            <w:tcW w:w="2583" w:type="dxa"/>
            <w:tcBorders>
              <w:top w:val="nil"/>
              <w:left w:val="single" w:sz="4" w:space="0" w:color="auto"/>
              <w:bottom w:val="single" w:sz="4" w:space="0" w:color="auto"/>
              <w:right w:val="single" w:sz="4" w:space="0" w:color="auto"/>
            </w:tcBorders>
            <w:shd w:val="clear" w:color="auto" w:fill="auto"/>
            <w:noWrap/>
          </w:tcPr>
          <w:p w14:paraId="78C83545" w14:textId="77777777" w:rsidR="00235B8C" w:rsidRPr="000F6836" w:rsidRDefault="00235B8C" w:rsidP="00B27ECA">
            <w:pPr>
              <w:jc w:val="left"/>
              <w:rPr>
                <w:ins w:id="347" w:author="Author"/>
                <w:color w:val="000000"/>
                <w:lang w:val="en-GB"/>
              </w:rPr>
            </w:pPr>
            <w:ins w:id="348" w:author="Author">
              <w:r w:rsidRPr="000F6836">
                <w:rPr>
                  <w:color w:val="000000"/>
                  <w:lang w:val="en-GB"/>
                </w:rPr>
                <w:t>C0010/R0100</w:t>
              </w:r>
            </w:ins>
          </w:p>
        </w:tc>
        <w:tc>
          <w:tcPr>
            <w:tcW w:w="2103" w:type="dxa"/>
            <w:tcBorders>
              <w:top w:val="nil"/>
              <w:left w:val="nil"/>
              <w:bottom w:val="single" w:sz="4" w:space="0" w:color="auto"/>
              <w:right w:val="single" w:sz="4" w:space="0" w:color="auto"/>
            </w:tcBorders>
            <w:shd w:val="clear" w:color="auto" w:fill="auto"/>
            <w:noWrap/>
          </w:tcPr>
          <w:p w14:paraId="33B08C82" w14:textId="77777777" w:rsidR="00235B8C" w:rsidRPr="000F6836" w:rsidRDefault="00235B8C" w:rsidP="00B27ECA">
            <w:pPr>
              <w:jc w:val="left"/>
              <w:rPr>
                <w:ins w:id="349" w:author="Author"/>
                <w:color w:val="000000"/>
                <w:lang w:val="en-GB"/>
              </w:rPr>
            </w:pPr>
            <w:ins w:id="350" w:author="Author">
              <w:r w:rsidRPr="000F6836">
                <w:rPr>
                  <w:color w:val="000000"/>
                  <w:lang w:val="en-GB"/>
                </w:rPr>
                <w:t>Interest rate volatility risk</w:t>
              </w:r>
            </w:ins>
          </w:p>
        </w:tc>
        <w:tc>
          <w:tcPr>
            <w:tcW w:w="4701" w:type="dxa"/>
            <w:tcBorders>
              <w:top w:val="nil"/>
              <w:left w:val="nil"/>
              <w:bottom w:val="single" w:sz="4" w:space="0" w:color="auto"/>
              <w:right w:val="single" w:sz="4" w:space="0" w:color="auto"/>
            </w:tcBorders>
            <w:shd w:val="clear" w:color="auto" w:fill="auto"/>
            <w:noWrap/>
          </w:tcPr>
          <w:p w14:paraId="170B1532" w14:textId="617A05DC" w:rsidR="00235B8C" w:rsidRPr="000F6836" w:rsidRDefault="00235B8C" w:rsidP="00B27ECA">
            <w:pPr>
              <w:jc w:val="left"/>
              <w:rPr>
                <w:ins w:id="351" w:author="Author"/>
                <w:lang w:val="en-GB"/>
              </w:rPr>
            </w:pPr>
            <w:ins w:id="352" w:author="Author">
              <w:r w:rsidRPr="000F6836">
                <w:rPr>
                  <w:lang w:val="en-GB"/>
                </w:rPr>
                <w:t>Same as S.26.09.04 C0020/R0070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60B5A49F" w14:textId="77777777" w:rsidTr="00B27ECA">
        <w:trPr>
          <w:trHeight w:val="300"/>
          <w:ins w:id="353" w:author="Author"/>
        </w:trPr>
        <w:tc>
          <w:tcPr>
            <w:tcW w:w="2583" w:type="dxa"/>
            <w:tcBorders>
              <w:top w:val="nil"/>
              <w:left w:val="single" w:sz="4" w:space="0" w:color="auto"/>
              <w:bottom w:val="single" w:sz="4" w:space="0" w:color="auto"/>
              <w:right w:val="single" w:sz="4" w:space="0" w:color="auto"/>
            </w:tcBorders>
            <w:shd w:val="clear" w:color="auto" w:fill="auto"/>
            <w:noWrap/>
          </w:tcPr>
          <w:p w14:paraId="6334C0E5" w14:textId="77777777" w:rsidR="00235B8C" w:rsidRPr="000F6836" w:rsidRDefault="00235B8C" w:rsidP="00B27ECA">
            <w:pPr>
              <w:jc w:val="left"/>
              <w:rPr>
                <w:ins w:id="354" w:author="Author"/>
                <w:color w:val="000000"/>
                <w:lang w:val="en-GB"/>
              </w:rPr>
            </w:pPr>
            <w:ins w:id="355" w:author="Author">
              <w:r w:rsidRPr="000F6836">
                <w:rPr>
                  <w:color w:val="000000"/>
                  <w:lang w:val="en-GB"/>
                </w:rPr>
                <w:t>C0010/R0110</w:t>
              </w:r>
            </w:ins>
          </w:p>
        </w:tc>
        <w:tc>
          <w:tcPr>
            <w:tcW w:w="2103" w:type="dxa"/>
            <w:tcBorders>
              <w:top w:val="nil"/>
              <w:left w:val="nil"/>
              <w:bottom w:val="single" w:sz="4" w:space="0" w:color="auto"/>
              <w:right w:val="single" w:sz="4" w:space="0" w:color="auto"/>
            </w:tcBorders>
            <w:shd w:val="clear" w:color="auto" w:fill="auto"/>
            <w:noWrap/>
          </w:tcPr>
          <w:p w14:paraId="79D8ED80" w14:textId="77777777" w:rsidR="00235B8C" w:rsidRPr="000F6836" w:rsidRDefault="00235B8C" w:rsidP="00B27ECA">
            <w:pPr>
              <w:jc w:val="left"/>
              <w:rPr>
                <w:ins w:id="356" w:author="Author"/>
                <w:color w:val="000000"/>
                <w:lang w:val="en-GB"/>
              </w:rPr>
            </w:pPr>
            <w:ins w:id="357" w:author="Author">
              <w:r w:rsidRPr="000F6836">
                <w:rPr>
                  <w:color w:val="000000"/>
                  <w:lang w:val="en-GB"/>
                </w:rPr>
                <w:t>Inflation risk</w:t>
              </w:r>
            </w:ins>
          </w:p>
        </w:tc>
        <w:tc>
          <w:tcPr>
            <w:tcW w:w="4701" w:type="dxa"/>
            <w:tcBorders>
              <w:top w:val="nil"/>
              <w:left w:val="nil"/>
              <w:bottom w:val="single" w:sz="4" w:space="0" w:color="auto"/>
              <w:right w:val="single" w:sz="4" w:space="0" w:color="auto"/>
            </w:tcBorders>
            <w:shd w:val="clear" w:color="auto" w:fill="auto"/>
            <w:noWrap/>
          </w:tcPr>
          <w:p w14:paraId="121C3F50" w14:textId="3800C5A4" w:rsidR="00235B8C" w:rsidRPr="000F6836" w:rsidRDefault="00235B8C" w:rsidP="00B27ECA">
            <w:pPr>
              <w:jc w:val="left"/>
              <w:rPr>
                <w:ins w:id="358" w:author="Author"/>
                <w:lang w:val="en-GB"/>
              </w:rPr>
            </w:pPr>
            <w:ins w:id="359" w:author="Author">
              <w:r w:rsidRPr="000F6836">
                <w:rPr>
                  <w:lang w:val="en-GB"/>
                </w:rPr>
                <w:t>Same as S.26.09.04 C0020/R0080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06E187F" w14:textId="77777777" w:rsidTr="00B27ECA">
        <w:trPr>
          <w:trHeight w:val="300"/>
          <w:ins w:id="360" w:author="Author"/>
        </w:trPr>
        <w:tc>
          <w:tcPr>
            <w:tcW w:w="2583" w:type="dxa"/>
            <w:tcBorders>
              <w:top w:val="nil"/>
              <w:left w:val="single" w:sz="4" w:space="0" w:color="auto"/>
              <w:bottom w:val="single" w:sz="4" w:space="0" w:color="auto"/>
              <w:right w:val="single" w:sz="4" w:space="0" w:color="auto"/>
            </w:tcBorders>
            <w:shd w:val="clear" w:color="auto" w:fill="auto"/>
            <w:noWrap/>
          </w:tcPr>
          <w:p w14:paraId="33794952" w14:textId="77777777" w:rsidR="00235B8C" w:rsidRPr="000F6836" w:rsidRDefault="00235B8C" w:rsidP="00B27ECA">
            <w:pPr>
              <w:jc w:val="left"/>
              <w:rPr>
                <w:ins w:id="361" w:author="Author"/>
                <w:color w:val="000000"/>
                <w:lang w:val="en-GB"/>
              </w:rPr>
            </w:pPr>
            <w:ins w:id="362" w:author="Author">
              <w:r w:rsidRPr="000F6836">
                <w:rPr>
                  <w:color w:val="000000"/>
                  <w:lang w:val="en-GB"/>
                </w:rPr>
                <w:t>C0010/R0120</w:t>
              </w:r>
            </w:ins>
          </w:p>
        </w:tc>
        <w:tc>
          <w:tcPr>
            <w:tcW w:w="2103" w:type="dxa"/>
            <w:tcBorders>
              <w:top w:val="nil"/>
              <w:left w:val="nil"/>
              <w:bottom w:val="single" w:sz="4" w:space="0" w:color="auto"/>
              <w:right w:val="single" w:sz="4" w:space="0" w:color="auto"/>
            </w:tcBorders>
            <w:shd w:val="clear" w:color="auto" w:fill="auto"/>
            <w:noWrap/>
          </w:tcPr>
          <w:p w14:paraId="4EFE954C" w14:textId="77777777" w:rsidR="00235B8C" w:rsidRPr="000F6836" w:rsidRDefault="00235B8C" w:rsidP="00B27ECA">
            <w:pPr>
              <w:jc w:val="left"/>
              <w:rPr>
                <w:ins w:id="363" w:author="Author"/>
                <w:color w:val="000000"/>
                <w:lang w:val="en-GB"/>
              </w:rPr>
            </w:pPr>
            <w:ins w:id="364" w:author="Author">
              <w:r w:rsidRPr="000F6836">
                <w:rPr>
                  <w:color w:val="000000"/>
                  <w:lang w:val="en-GB"/>
                </w:rPr>
                <w:t>Equity risk</w:t>
              </w:r>
            </w:ins>
          </w:p>
        </w:tc>
        <w:tc>
          <w:tcPr>
            <w:tcW w:w="4701" w:type="dxa"/>
            <w:tcBorders>
              <w:top w:val="nil"/>
              <w:left w:val="nil"/>
              <w:bottom w:val="single" w:sz="4" w:space="0" w:color="auto"/>
              <w:right w:val="single" w:sz="4" w:space="0" w:color="auto"/>
            </w:tcBorders>
            <w:shd w:val="clear" w:color="auto" w:fill="auto"/>
            <w:noWrap/>
          </w:tcPr>
          <w:p w14:paraId="17B25B87" w14:textId="0512BA1F" w:rsidR="00235B8C" w:rsidRPr="000F6836" w:rsidRDefault="00235B8C" w:rsidP="00B27ECA">
            <w:pPr>
              <w:jc w:val="left"/>
              <w:rPr>
                <w:ins w:id="365" w:author="Author"/>
                <w:lang w:val="en-GB"/>
              </w:rPr>
            </w:pPr>
            <w:ins w:id="366" w:author="Author">
              <w:r w:rsidRPr="000F6836">
                <w:rPr>
                  <w:lang w:val="en-GB"/>
                </w:rPr>
                <w:t>Same as S.26.09.04 C0020/R0110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286FA81F" w14:textId="77777777" w:rsidTr="00B27ECA">
        <w:trPr>
          <w:trHeight w:val="300"/>
          <w:ins w:id="367" w:author="Author"/>
        </w:trPr>
        <w:tc>
          <w:tcPr>
            <w:tcW w:w="2583" w:type="dxa"/>
            <w:tcBorders>
              <w:top w:val="nil"/>
              <w:left w:val="single" w:sz="4" w:space="0" w:color="auto"/>
              <w:bottom w:val="single" w:sz="4" w:space="0" w:color="auto"/>
              <w:right w:val="single" w:sz="4" w:space="0" w:color="auto"/>
            </w:tcBorders>
            <w:shd w:val="clear" w:color="auto" w:fill="auto"/>
            <w:noWrap/>
          </w:tcPr>
          <w:p w14:paraId="0AAE7A6F" w14:textId="77777777" w:rsidR="00235B8C" w:rsidRPr="000F6836" w:rsidRDefault="00235B8C" w:rsidP="00B27ECA">
            <w:pPr>
              <w:jc w:val="left"/>
              <w:rPr>
                <w:ins w:id="368" w:author="Author"/>
                <w:color w:val="000000"/>
                <w:lang w:val="en-GB"/>
              </w:rPr>
            </w:pPr>
            <w:ins w:id="369" w:author="Author">
              <w:r w:rsidRPr="000F6836">
                <w:rPr>
                  <w:color w:val="000000"/>
                  <w:lang w:val="en-GB"/>
                </w:rPr>
                <w:lastRenderedPageBreak/>
                <w:t>C0010/R0130</w:t>
              </w:r>
            </w:ins>
          </w:p>
        </w:tc>
        <w:tc>
          <w:tcPr>
            <w:tcW w:w="2103" w:type="dxa"/>
            <w:tcBorders>
              <w:top w:val="nil"/>
              <w:left w:val="nil"/>
              <w:bottom w:val="single" w:sz="4" w:space="0" w:color="auto"/>
              <w:right w:val="single" w:sz="4" w:space="0" w:color="auto"/>
            </w:tcBorders>
            <w:shd w:val="clear" w:color="auto" w:fill="auto"/>
            <w:noWrap/>
          </w:tcPr>
          <w:p w14:paraId="629BB3F0" w14:textId="77777777" w:rsidR="00235B8C" w:rsidRPr="000F6836" w:rsidRDefault="00235B8C" w:rsidP="00B27ECA">
            <w:pPr>
              <w:jc w:val="left"/>
              <w:rPr>
                <w:ins w:id="370" w:author="Author"/>
                <w:color w:val="000000"/>
                <w:lang w:val="en-GB"/>
              </w:rPr>
            </w:pPr>
            <w:ins w:id="371" w:author="Author">
              <w:r w:rsidRPr="000F6836">
                <w:rPr>
                  <w:color w:val="000000"/>
                  <w:lang w:val="en-GB"/>
                </w:rPr>
                <w:t>Equity volatility risk</w:t>
              </w:r>
            </w:ins>
          </w:p>
        </w:tc>
        <w:tc>
          <w:tcPr>
            <w:tcW w:w="4701" w:type="dxa"/>
            <w:tcBorders>
              <w:top w:val="nil"/>
              <w:left w:val="nil"/>
              <w:bottom w:val="single" w:sz="4" w:space="0" w:color="auto"/>
              <w:right w:val="single" w:sz="4" w:space="0" w:color="auto"/>
            </w:tcBorders>
            <w:shd w:val="clear" w:color="auto" w:fill="auto"/>
            <w:noWrap/>
          </w:tcPr>
          <w:p w14:paraId="0A52E033" w14:textId="57752C65" w:rsidR="00235B8C" w:rsidRPr="000F6836" w:rsidRDefault="00235B8C" w:rsidP="00B27ECA">
            <w:pPr>
              <w:jc w:val="left"/>
              <w:rPr>
                <w:ins w:id="372" w:author="Author"/>
                <w:lang w:val="en-GB"/>
              </w:rPr>
            </w:pPr>
            <w:ins w:id="373" w:author="Author">
              <w:r w:rsidRPr="000F6836">
                <w:rPr>
                  <w:lang w:val="en-GB"/>
                </w:rPr>
                <w:t>Same as S.26.09.04 C0020/R0120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1FF944A" w14:textId="77777777" w:rsidTr="00B27ECA">
        <w:trPr>
          <w:trHeight w:val="300"/>
          <w:ins w:id="374" w:author="Author"/>
        </w:trPr>
        <w:tc>
          <w:tcPr>
            <w:tcW w:w="2583" w:type="dxa"/>
            <w:tcBorders>
              <w:top w:val="nil"/>
              <w:left w:val="single" w:sz="4" w:space="0" w:color="auto"/>
              <w:bottom w:val="single" w:sz="4" w:space="0" w:color="auto"/>
              <w:right w:val="single" w:sz="4" w:space="0" w:color="auto"/>
            </w:tcBorders>
            <w:shd w:val="clear" w:color="auto" w:fill="auto"/>
            <w:noWrap/>
          </w:tcPr>
          <w:p w14:paraId="5E916B73" w14:textId="77777777" w:rsidR="00235B8C" w:rsidRPr="000F6836" w:rsidRDefault="00235B8C" w:rsidP="00B27ECA">
            <w:pPr>
              <w:jc w:val="left"/>
              <w:rPr>
                <w:ins w:id="375" w:author="Author"/>
                <w:color w:val="000000"/>
                <w:lang w:val="en-GB"/>
              </w:rPr>
            </w:pPr>
            <w:ins w:id="376" w:author="Author">
              <w:r w:rsidRPr="000F6836">
                <w:rPr>
                  <w:color w:val="000000"/>
                  <w:lang w:val="en-GB"/>
                </w:rPr>
                <w:t>C0010/R0140</w:t>
              </w:r>
            </w:ins>
          </w:p>
        </w:tc>
        <w:tc>
          <w:tcPr>
            <w:tcW w:w="2103" w:type="dxa"/>
            <w:tcBorders>
              <w:top w:val="nil"/>
              <w:left w:val="nil"/>
              <w:bottom w:val="single" w:sz="4" w:space="0" w:color="auto"/>
              <w:right w:val="single" w:sz="4" w:space="0" w:color="auto"/>
            </w:tcBorders>
            <w:shd w:val="clear" w:color="auto" w:fill="auto"/>
            <w:noWrap/>
          </w:tcPr>
          <w:p w14:paraId="0BD411D8" w14:textId="77777777" w:rsidR="00235B8C" w:rsidRPr="000F6836" w:rsidRDefault="00235B8C" w:rsidP="00B27ECA">
            <w:pPr>
              <w:jc w:val="left"/>
              <w:rPr>
                <w:ins w:id="377" w:author="Author"/>
                <w:color w:val="000000"/>
                <w:lang w:val="en-GB"/>
              </w:rPr>
            </w:pPr>
            <w:ins w:id="378" w:author="Author">
              <w:r w:rsidRPr="000F6836">
                <w:rPr>
                  <w:color w:val="000000"/>
                  <w:lang w:val="en-GB"/>
                </w:rPr>
                <w:t>Property risk</w:t>
              </w:r>
            </w:ins>
          </w:p>
        </w:tc>
        <w:tc>
          <w:tcPr>
            <w:tcW w:w="4701" w:type="dxa"/>
            <w:tcBorders>
              <w:top w:val="nil"/>
              <w:left w:val="nil"/>
              <w:bottom w:val="single" w:sz="4" w:space="0" w:color="auto"/>
              <w:right w:val="single" w:sz="4" w:space="0" w:color="auto"/>
            </w:tcBorders>
            <w:shd w:val="clear" w:color="auto" w:fill="auto"/>
            <w:noWrap/>
          </w:tcPr>
          <w:p w14:paraId="61BD30A2" w14:textId="2BC2E33E" w:rsidR="00235B8C" w:rsidRPr="000F6836" w:rsidRDefault="00235B8C" w:rsidP="00B27ECA">
            <w:pPr>
              <w:jc w:val="left"/>
              <w:rPr>
                <w:ins w:id="379" w:author="Author"/>
                <w:lang w:val="en-GB"/>
              </w:rPr>
            </w:pPr>
            <w:ins w:id="380" w:author="Author">
              <w:r w:rsidRPr="000F6836">
                <w:rPr>
                  <w:lang w:val="en-GB"/>
                </w:rPr>
                <w:t>Same as S.26.09.04 C0020/R0130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09F907EB" w14:textId="77777777" w:rsidTr="00B27ECA">
        <w:trPr>
          <w:trHeight w:val="300"/>
          <w:ins w:id="381" w:author="Author"/>
        </w:trPr>
        <w:tc>
          <w:tcPr>
            <w:tcW w:w="2583" w:type="dxa"/>
            <w:tcBorders>
              <w:top w:val="nil"/>
              <w:left w:val="single" w:sz="4" w:space="0" w:color="auto"/>
              <w:bottom w:val="single" w:sz="4" w:space="0" w:color="auto"/>
              <w:right w:val="single" w:sz="4" w:space="0" w:color="auto"/>
            </w:tcBorders>
            <w:shd w:val="clear" w:color="auto" w:fill="auto"/>
            <w:noWrap/>
          </w:tcPr>
          <w:p w14:paraId="34E8A1C4" w14:textId="77777777" w:rsidR="00235B8C" w:rsidRPr="000F6836" w:rsidRDefault="00235B8C" w:rsidP="00B27ECA">
            <w:pPr>
              <w:jc w:val="left"/>
              <w:rPr>
                <w:ins w:id="382" w:author="Author"/>
                <w:color w:val="000000"/>
                <w:lang w:val="en-GB"/>
              </w:rPr>
            </w:pPr>
            <w:ins w:id="383" w:author="Author">
              <w:r w:rsidRPr="000F6836">
                <w:rPr>
                  <w:color w:val="000000"/>
                  <w:lang w:val="en-GB"/>
                </w:rPr>
                <w:t>C0010/R0150</w:t>
              </w:r>
            </w:ins>
          </w:p>
        </w:tc>
        <w:tc>
          <w:tcPr>
            <w:tcW w:w="2103" w:type="dxa"/>
            <w:tcBorders>
              <w:top w:val="nil"/>
              <w:left w:val="nil"/>
              <w:bottom w:val="single" w:sz="4" w:space="0" w:color="auto"/>
              <w:right w:val="single" w:sz="4" w:space="0" w:color="auto"/>
            </w:tcBorders>
            <w:shd w:val="clear" w:color="auto" w:fill="auto"/>
            <w:noWrap/>
          </w:tcPr>
          <w:p w14:paraId="5B92AF99" w14:textId="77777777" w:rsidR="00235B8C" w:rsidRPr="000F6836" w:rsidRDefault="00235B8C" w:rsidP="00B27ECA">
            <w:pPr>
              <w:jc w:val="left"/>
              <w:rPr>
                <w:ins w:id="384" w:author="Author"/>
                <w:color w:val="000000"/>
                <w:lang w:val="en-GB"/>
              </w:rPr>
            </w:pPr>
            <w:ins w:id="385" w:author="Author">
              <w:r w:rsidRPr="000F6836">
                <w:rPr>
                  <w:color w:val="000000"/>
                  <w:lang w:val="en-GB"/>
                </w:rPr>
                <w:t>Currency risk</w:t>
              </w:r>
            </w:ins>
          </w:p>
        </w:tc>
        <w:tc>
          <w:tcPr>
            <w:tcW w:w="4701" w:type="dxa"/>
            <w:tcBorders>
              <w:top w:val="nil"/>
              <w:left w:val="nil"/>
              <w:bottom w:val="single" w:sz="4" w:space="0" w:color="auto"/>
              <w:right w:val="single" w:sz="4" w:space="0" w:color="auto"/>
            </w:tcBorders>
            <w:shd w:val="clear" w:color="auto" w:fill="auto"/>
            <w:noWrap/>
          </w:tcPr>
          <w:p w14:paraId="256760CB" w14:textId="443D7EBB" w:rsidR="00235B8C" w:rsidRPr="000F6836" w:rsidRDefault="00235B8C" w:rsidP="00B27ECA">
            <w:pPr>
              <w:jc w:val="left"/>
              <w:rPr>
                <w:ins w:id="386" w:author="Author"/>
                <w:lang w:val="en-GB"/>
              </w:rPr>
            </w:pPr>
            <w:ins w:id="387" w:author="Author">
              <w:r w:rsidRPr="000F6836">
                <w:rPr>
                  <w:lang w:val="en-GB"/>
                </w:rPr>
                <w:t>Same as S.26.09.04 C0020/R0140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4FCE3209" w14:textId="77777777" w:rsidTr="00B27ECA">
        <w:trPr>
          <w:trHeight w:val="300"/>
          <w:ins w:id="388" w:author="Author"/>
        </w:trPr>
        <w:tc>
          <w:tcPr>
            <w:tcW w:w="2583" w:type="dxa"/>
            <w:tcBorders>
              <w:top w:val="nil"/>
              <w:left w:val="single" w:sz="4" w:space="0" w:color="auto"/>
              <w:bottom w:val="single" w:sz="4" w:space="0" w:color="auto"/>
              <w:right w:val="single" w:sz="4" w:space="0" w:color="auto"/>
            </w:tcBorders>
            <w:shd w:val="clear" w:color="auto" w:fill="auto"/>
            <w:noWrap/>
          </w:tcPr>
          <w:p w14:paraId="31B17061" w14:textId="77777777" w:rsidR="00235B8C" w:rsidRPr="000F6836" w:rsidRDefault="00235B8C" w:rsidP="00B27ECA">
            <w:pPr>
              <w:jc w:val="left"/>
              <w:rPr>
                <w:ins w:id="389" w:author="Author"/>
                <w:color w:val="000000"/>
                <w:lang w:val="en-GB"/>
              </w:rPr>
            </w:pPr>
            <w:ins w:id="390" w:author="Author">
              <w:r w:rsidRPr="000F6836">
                <w:rPr>
                  <w:color w:val="000000"/>
                  <w:lang w:val="en-GB"/>
                </w:rPr>
                <w:t>C0010/R0160</w:t>
              </w:r>
            </w:ins>
          </w:p>
        </w:tc>
        <w:tc>
          <w:tcPr>
            <w:tcW w:w="2103" w:type="dxa"/>
            <w:tcBorders>
              <w:top w:val="nil"/>
              <w:left w:val="nil"/>
              <w:bottom w:val="single" w:sz="4" w:space="0" w:color="auto"/>
              <w:right w:val="single" w:sz="4" w:space="0" w:color="auto"/>
            </w:tcBorders>
            <w:shd w:val="clear" w:color="auto" w:fill="auto"/>
            <w:noWrap/>
          </w:tcPr>
          <w:p w14:paraId="7F3100F1" w14:textId="77777777" w:rsidR="00235B8C" w:rsidRPr="000F6836" w:rsidRDefault="00235B8C" w:rsidP="00B27ECA">
            <w:pPr>
              <w:jc w:val="left"/>
              <w:rPr>
                <w:ins w:id="391" w:author="Author"/>
                <w:color w:val="000000"/>
                <w:lang w:val="en-GB"/>
              </w:rPr>
            </w:pPr>
            <w:ins w:id="392" w:author="Author">
              <w:r w:rsidRPr="000F6836">
                <w:rPr>
                  <w:color w:val="000000"/>
                  <w:lang w:val="en-GB"/>
                </w:rPr>
                <w:t>Credit spread risk</w:t>
              </w:r>
            </w:ins>
          </w:p>
        </w:tc>
        <w:tc>
          <w:tcPr>
            <w:tcW w:w="4701" w:type="dxa"/>
            <w:tcBorders>
              <w:top w:val="nil"/>
              <w:left w:val="nil"/>
              <w:bottom w:val="single" w:sz="4" w:space="0" w:color="auto"/>
              <w:right w:val="single" w:sz="4" w:space="0" w:color="auto"/>
            </w:tcBorders>
            <w:shd w:val="clear" w:color="auto" w:fill="auto"/>
            <w:noWrap/>
          </w:tcPr>
          <w:p w14:paraId="15FE173D" w14:textId="07B9D684" w:rsidR="00235B8C" w:rsidRPr="000F6836" w:rsidRDefault="00235B8C" w:rsidP="00B27ECA">
            <w:pPr>
              <w:jc w:val="left"/>
              <w:rPr>
                <w:ins w:id="393" w:author="Author"/>
                <w:lang w:val="en-GB"/>
              </w:rPr>
            </w:pPr>
            <w:ins w:id="394" w:author="Author">
              <w:r w:rsidRPr="000F6836">
                <w:rPr>
                  <w:lang w:val="en-GB"/>
                </w:rPr>
                <w:t>Same as S.26.09.04 C0020/R0180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76E47FD1" w14:textId="77777777" w:rsidTr="00B27ECA">
        <w:trPr>
          <w:trHeight w:val="300"/>
          <w:ins w:id="395" w:author="Author"/>
        </w:trPr>
        <w:tc>
          <w:tcPr>
            <w:tcW w:w="2583" w:type="dxa"/>
            <w:tcBorders>
              <w:top w:val="nil"/>
              <w:left w:val="single" w:sz="4" w:space="0" w:color="auto"/>
              <w:bottom w:val="single" w:sz="4" w:space="0" w:color="auto"/>
              <w:right w:val="single" w:sz="4" w:space="0" w:color="auto"/>
            </w:tcBorders>
            <w:shd w:val="clear" w:color="auto" w:fill="auto"/>
            <w:noWrap/>
          </w:tcPr>
          <w:p w14:paraId="346269EC" w14:textId="77777777" w:rsidR="00235B8C" w:rsidRPr="000F6836" w:rsidRDefault="00235B8C" w:rsidP="00B27ECA">
            <w:pPr>
              <w:jc w:val="left"/>
              <w:rPr>
                <w:ins w:id="396" w:author="Author"/>
                <w:color w:val="000000"/>
                <w:lang w:val="en-GB"/>
              </w:rPr>
            </w:pPr>
            <w:ins w:id="397" w:author="Author">
              <w:r w:rsidRPr="000F6836">
                <w:rPr>
                  <w:color w:val="000000"/>
                  <w:lang w:val="en-GB"/>
                </w:rPr>
                <w:t>C0010/R0170</w:t>
              </w:r>
            </w:ins>
          </w:p>
        </w:tc>
        <w:tc>
          <w:tcPr>
            <w:tcW w:w="2103" w:type="dxa"/>
            <w:tcBorders>
              <w:top w:val="nil"/>
              <w:left w:val="nil"/>
              <w:bottom w:val="single" w:sz="4" w:space="0" w:color="auto"/>
              <w:right w:val="single" w:sz="4" w:space="0" w:color="auto"/>
            </w:tcBorders>
            <w:shd w:val="clear" w:color="auto" w:fill="auto"/>
            <w:noWrap/>
          </w:tcPr>
          <w:p w14:paraId="3E8656BB" w14:textId="77777777" w:rsidR="00235B8C" w:rsidRPr="000F6836" w:rsidRDefault="00235B8C" w:rsidP="00B27ECA">
            <w:pPr>
              <w:jc w:val="left"/>
              <w:rPr>
                <w:ins w:id="398" w:author="Author"/>
                <w:color w:val="000000"/>
                <w:lang w:val="en-GB"/>
              </w:rPr>
            </w:pPr>
            <w:ins w:id="399" w:author="Author">
              <w:r w:rsidRPr="000F6836">
                <w:rPr>
                  <w:color w:val="000000"/>
                  <w:lang w:val="en-GB"/>
                </w:rPr>
                <w:t>Credit event risk (migration &amp; default)</w:t>
              </w:r>
            </w:ins>
          </w:p>
        </w:tc>
        <w:tc>
          <w:tcPr>
            <w:tcW w:w="4701" w:type="dxa"/>
            <w:tcBorders>
              <w:top w:val="nil"/>
              <w:left w:val="nil"/>
              <w:bottom w:val="single" w:sz="4" w:space="0" w:color="auto"/>
              <w:right w:val="single" w:sz="4" w:space="0" w:color="auto"/>
            </w:tcBorders>
            <w:shd w:val="clear" w:color="auto" w:fill="auto"/>
            <w:noWrap/>
          </w:tcPr>
          <w:p w14:paraId="42BA0F29" w14:textId="7B09B532" w:rsidR="00235B8C" w:rsidRPr="000F6836" w:rsidRDefault="00235B8C" w:rsidP="00B27ECA">
            <w:pPr>
              <w:jc w:val="left"/>
              <w:rPr>
                <w:ins w:id="400" w:author="Author"/>
                <w:lang w:val="en-GB"/>
              </w:rPr>
            </w:pPr>
            <w:ins w:id="401" w:author="Author">
              <w:r w:rsidRPr="000F6836">
                <w:rPr>
                  <w:lang w:val="en-GB"/>
                </w:rPr>
                <w:t>Same as S.26.09.04 C0020/R0170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0AC2CA57" w14:textId="77777777" w:rsidTr="00B27ECA">
        <w:trPr>
          <w:trHeight w:val="300"/>
          <w:ins w:id="402" w:author="Author"/>
        </w:trPr>
        <w:tc>
          <w:tcPr>
            <w:tcW w:w="2583" w:type="dxa"/>
            <w:tcBorders>
              <w:top w:val="nil"/>
              <w:left w:val="single" w:sz="4" w:space="0" w:color="auto"/>
              <w:bottom w:val="single" w:sz="4" w:space="0" w:color="auto"/>
              <w:right w:val="single" w:sz="4" w:space="0" w:color="auto"/>
            </w:tcBorders>
            <w:shd w:val="clear" w:color="auto" w:fill="auto"/>
            <w:noWrap/>
          </w:tcPr>
          <w:p w14:paraId="370872A8" w14:textId="77777777" w:rsidR="00235B8C" w:rsidRPr="000F6836" w:rsidRDefault="00235B8C" w:rsidP="00B27ECA">
            <w:pPr>
              <w:jc w:val="left"/>
              <w:rPr>
                <w:ins w:id="403" w:author="Author"/>
                <w:color w:val="000000"/>
                <w:lang w:val="en-GB"/>
              </w:rPr>
            </w:pPr>
            <w:ins w:id="404" w:author="Author">
              <w:r w:rsidRPr="000F6836">
                <w:rPr>
                  <w:color w:val="000000"/>
                  <w:lang w:val="en-GB"/>
                </w:rPr>
                <w:t>C0010/R0180</w:t>
              </w:r>
            </w:ins>
          </w:p>
        </w:tc>
        <w:tc>
          <w:tcPr>
            <w:tcW w:w="2103" w:type="dxa"/>
            <w:tcBorders>
              <w:top w:val="nil"/>
              <w:left w:val="nil"/>
              <w:bottom w:val="single" w:sz="4" w:space="0" w:color="auto"/>
              <w:right w:val="single" w:sz="4" w:space="0" w:color="auto"/>
            </w:tcBorders>
            <w:shd w:val="clear" w:color="auto" w:fill="auto"/>
            <w:noWrap/>
          </w:tcPr>
          <w:p w14:paraId="5A236914" w14:textId="77777777" w:rsidR="00235B8C" w:rsidRPr="000F6836" w:rsidRDefault="00235B8C" w:rsidP="00B27ECA">
            <w:pPr>
              <w:jc w:val="left"/>
              <w:rPr>
                <w:ins w:id="405" w:author="Author"/>
                <w:color w:val="000000"/>
                <w:lang w:val="en-GB"/>
              </w:rPr>
            </w:pPr>
            <w:ins w:id="406" w:author="Author">
              <w:r w:rsidRPr="000F6836">
                <w:rPr>
                  <w:color w:val="000000"/>
                  <w:lang w:val="en-GB"/>
                </w:rPr>
                <w:t>Credit risk sum (spread, migration &amp; default)</w:t>
              </w:r>
            </w:ins>
          </w:p>
        </w:tc>
        <w:tc>
          <w:tcPr>
            <w:tcW w:w="4701" w:type="dxa"/>
            <w:tcBorders>
              <w:top w:val="nil"/>
              <w:left w:val="nil"/>
              <w:bottom w:val="single" w:sz="4" w:space="0" w:color="auto"/>
              <w:right w:val="single" w:sz="4" w:space="0" w:color="auto"/>
            </w:tcBorders>
            <w:shd w:val="clear" w:color="auto" w:fill="auto"/>
            <w:noWrap/>
          </w:tcPr>
          <w:p w14:paraId="1B82FA23" w14:textId="76C65414" w:rsidR="00235B8C" w:rsidRPr="000F6836" w:rsidRDefault="00235B8C" w:rsidP="00B27ECA">
            <w:pPr>
              <w:jc w:val="left"/>
              <w:rPr>
                <w:ins w:id="407" w:author="Author"/>
                <w:lang w:val="en-GB"/>
              </w:rPr>
            </w:pPr>
            <w:ins w:id="408" w:author="Author">
              <w:r w:rsidRPr="000F6836">
                <w:rPr>
                  <w:lang w:val="en-GB"/>
                </w:rPr>
                <w:t>Same as S.26.09.04 C0020/R0150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1C6E0DD5" w14:textId="77777777" w:rsidTr="00B27ECA">
        <w:trPr>
          <w:trHeight w:val="300"/>
          <w:ins w:id="409" w:author="Author"/>
        </w:trPr>
        <w:tc>
          <w:tcPr>
            <w:tcW w:w="2583" w:type="dxa"/>
            <w:tcBorders>
              <w:top w:val="nil"/>
              <w:left w:val="single" w:sz="4" w:space="0" w:color="auto"/>
              <w:bottom w:val="single" w:sz="4" w:space="0" w:color="auto"/>
              <w:right w:val="single" w:sz="4" w:space="0" w:color="auto"/>
            </w:tcBorders>
            <w:shd w:val="clear" w:color="auto" w:fill="auto"/>
            <w:noWrap/>
          </w:tcPr>
          <w:p w14:paraId="6DD912DE" w14:textId="77777777" w:rsidR="00235B8C" w:rsidRPr="000F6836" w:rsidRDefault="00235B8C" w:rsidP="00B27ECA">
            <w:pPr>
              <w:jc w:val="left"/>
              <w:rPr>
                <w:ins w:id="410" w:author="Author"/>
                <w:color w:val="000000"/>
                <w:lang w:val="en-GB"/>
              </w:rPr>
            </w:pPr>
            <w:ins w:id="411" w:author="Author">
              <w:r w:rsidRPr="000F6836">
                <w:rPr>
                  <w:color w:val="000000"/>
                  <w:lang w:val="en-GB"/>
                </w:rPr>
                <w:t>C0010/R0190</w:t>
              </w:r>
            </w:ins>
          </w:p>
        </w:tc>
        <w:tc>
          <w:tcPr>
            <w:tcW w:w="2103" w:type="dxa"/>
            <w:tcBorders>
              <w:top w:val="nil"/>
              <w:left w:val="nil"/>
              <w:bottom w:val="single" w:sz="4" w:space="0" w:color="auto"/>
              <w:right w:val="single" w:sz="4" w:space="0" w:color="auto"/>
            </w:tcBorders>
            <w:shd w:val="clear" w:color="auto" w:fill="auto"/>
            <w:noWrap/>
          </w:tcPr>
          <w:p w14:paraId="3BB5AF62" w14:textId="77777777" w:rsidR="00235B8C" w:rsidRPr="000F6836" w:rsidRDefault="00235B8C" w:rsidP="00B27ECA">
            <w:pPr>
              <w:jc w:val="left"/>
              <w:rPr>
                <w:ins w:id="412" w:author="Author"/>
                <w:color w:val="000000"/>
                <w:lang w:val="en-GB"/>
              </w:rPr>
            </w:pPr>
            <w:ins w:id="413" w:author="Author">
              <w:r w:rsidRPr="000F6836">
                <w:rPr>
                  <w:color w:val="000000"/>
                  <w:lang w:val="en-GB"/>
                </w:rPr>
                <w:t>Credit event risk not covered in market &amp; credit risk</w:t>
              </w:r>
            </w:ins>
          </w:p>
        </w:tc>
        <w:tc>
          <w:tcPr>
            <w:tcW w:w="4701" w:type="dxa"/>
            <w:tcBorders>
              <w:top w:val="nil"/>
              <w:left w:val="nil"/>
              <w:bottom w:val="single" w:sz="4" w:space="0" w:color="auto"/>
              <w:right w:val="single" w:sz="4" w:space="0" w:color="auto"/>
            </w:tcBorders>
            <w:shd w:val="clear" w:color="auto" w:fill="auto"/>
            <w:noWrap/>
          </w:tcPr>
          <w:p w14:paraId="44160942" w14:textId="77777777" w:rsidR="00235B8C" w:rsidRPr="000F6836" w:rsidRDefault="00235B8C" w:rsidP="00B27ECA">
            <w:pPr>
              <w:jc w:val="left"/>
              <w:rPr>
                <w:ins w:id="414" w:author="Author"/>
                <w:color w:val="000000"/>
                <w:lang w:val="en-GB"/>
              </w:rPr>
            </w:pPr>
            <w:ins w:id="415" w:author="Author">
              <w:r w:rsidRPr="000F6836">
                <w:rPr>
                  <w:color w:val="000000"/>
                  <w:lang w:val="en-GB"/>
                </w:rPr>
                <w:t>SCR allocated to credit event risk that is not covered by the market &amp; credit risk module.</w:t>
              </w:r>
            </w:ins>
          </w:p>
        </w:tc>
      </w:tr>
      <w:tr w:rsidR="00235B8C" w:rsidRPr="000F6836" w14:paraId="42425D92" w14:textId="77777777" w:rsidTr="00B27ECA">
        <w:trPr>
          <w:trHeight w:val="300"/>
          <w:ins w:id="416" w:author="Author"/>
        </w:trPr>
        <w:tc>
          <w:tcPr>
            <w:tcW w:w="2583" w:type="dxa"/>
            <w:tcBorders>
              <w:top w:val="nil"/>
              <w:left w:val="single" w:sz="4" w:space="0" w:color="auto"/>
              <w:bottom w:val="single" w:sz="4" w:space="0" w:color="auto"/>
              <w:right w:val="single" w:sz="4" w:space="0" w:color="auto"/>
            </w:tcBorders>
            <w:shd w:val="clear" w:color="auto" w:fill="auto"/>
            <w:noWrap/>
          </w:tcPr>
          <w:p w14:paraId="45156A96" w14:textId="77777777" w:rsidR="00235B8C" w:rsidRPr="000F6836" w:rsidRDefault="00235B8C" w:rsidP="00B27ECA">
            <w:pPr>
              <w:jc w:val="left"/>
              <w:rPr>
                <w:ins w:id="417" w:author="Author"/>
                <w:color w:val="000000"/>
                <w:lang w:val="en-GB"/>
              </w:rPr>
            </w:pPr>
            <w:ins w:id="418" w:author="Author">
              <w:r w:rsidRPr="000F6836">
                <w:rPr>
                  <w:color w:val="000000"/>
                  <w:lang w:val="en-GB"/>
                </w:rPr>
                <w:t>C0010/R0200</w:t>
              </w:r>
            </w:ins>
          </w:p>
        </w:tc>
        <w:tc>
          <w:tcPr>
            <w:tcW w:w="2103" w:type="dxa"/>
            <w:tcBorders>
              <w:top w:val="nil"/>
              <w:left w:val="nil"/>
              <w:bottom w:val="single" w:sz="4" w:space="0" w:color="auto"/>
              <w:right w:val="single" w:sz="4" w:space="0" w:color="auto"/>
            </w:tcBorders>
            <w:shd w:val="clear" w:color="auto" w:fill="auto"/>
            <w:noWrap/>
          </w:tcPr>
          <w:p w14:paraId="61A6DDE6" w14:textId="77777777" w:rsidR="00235B8C" w:rsidRPr="000F6836" w:rsidRDefault="00235B8C" w:rsidP="00B27ECA">
            <w:pPr>
              <w:jc w:val="left"/>
              <w:rPr>
                <w:ins w:id="419" w:author="Author"/>
                <w:color w:val="000000"/>
                <w:lang w:val="en-GB"/>
              </w:rPr>
            </w:pPr>
            <w:ins w:id="420" w:author="Author">
              <w:r w:rsidRPr="000F6836">
                <w:rPr>
                  <w:color w:val="000000"/>
                  <w:lang w:val="en-GB"/>
                </w:rPr>
                <w:t>Credit event risk not covered in 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599B9F7D" w14:textId="7B1C6D85" w:rsidR="00235B8C" w:rsidRPr="000F6836" w:rsidRDefault="00235B8C" w:rsidP="00B27ECA">
            <w:pPr>
              <w:jc w:val="left"/>
              <w:rPr>
                <w:ins w:id="421" w:author="Author"/>
                <w:color w:val="000000"/>
                <w:lang w:val="en-GB"/>
              </w:rPr>
            </w:pPr>
            <w:ins w:id="422" w:author="Author">
              <w:r w:rsidRPr="000F6836">
                <w:rPr>
                  <w:color w:val="000000"/>
                  <w:lang w:val="en-GB"/>
                </w:rPr>
                <w:t>S.26.08.04 C0010/R0190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 xml:space="preserve"> minus diversification allocated to credit event risk that is not covered by the market &amp; credit risk module.</w:t>
              </w:r>
            </w:ins>
          </w:p>
        </w:tc>
      </w:tr>
      <w:tr w:rsidR="00235B8C" w:rsidRPr="000F6836" w14:paraId="3D73369D" w14:textId="77777777" w:rsidTr="00B27ECA">
        <w:trPr>
          <w:trHeight w:val="300"/>
          <w:ins w:id="423" w:author="Author"/>
        </w:trPr>
        <w:tc>
          <w:tcPr>
            <w:tcW w:w="2583" w:type="dxa"/>
            <w:tcBorders>
              <w:top w:val="nil"/>
              <w:left w:val="single" w:sz="4" w:space="0" w:color="auto"/>
              <w:bottom w:val="single" w:sz="4" w:space="0" w:color="auto"/>
              <w:right w:val="single" w:sz="4" w:space="0" w:color="auto"/>
            </w:tcBorders>
            <w:shd w:val="clear" w:color="auto" w:fill="auto"/>
            <w:noWrap/>
          </w:tcPr>
          <w:p w14:paraId="070C77BE" w14:textId="77777777" w:rsidR="00235B8C" w:rsidRPr="000F6836" w:rsidRDefault="00235B8C" w:rsidP="00B27ECA">
            <w:pPr>
              <w:jc w:val="left"/>
              <w:rPr>
                <w:ins w:id="424" w:author="Author"/>
                <w:color w:val="000000"/>
                <w:lang w:val="en-GB"/>
              </w:rPr>
            </w:pPr>
            <w:ins w:id="425" w:author="Author">
              <w:r w:rsidRPr="000F6836">
                <w:rPr>
                  <w:color w:val="000000"/>
                  <w:lang w:val="en-GB"/>
                </w:rPr>
                <w:t>C0010/R0210</w:t>
              </w:r>
            </w:ins>
          </w:p>
        </w:tc>
        <w:tc>
          <w:tcPr>
            <w:tcW w:w="2103" w:type="dxa"/>
            <w:tcBorders>
              <w:top w:val="nil"/>
              <w:left w:val="nil"/>
              <w:bottom w:val="single" w:sz="4" w:space="0" w:color="auto"/>
              <w:right w:val="single" w:sz="4" w:space="0" w:color="auto"/>
            </w:tcBorders>
            <w:shd w:val="clear" w:color="auto" w:fill="auto"/>
            <w:noWrap/>
          </w:tcPr>
          <w:p w14:paraId="045A755D" w14:textId="77777777" w:rsidR="00235B8C" w:rsidRPr="000F6836" w:rsidRDefault="00235B8C" w:rsidP="00B27ECA">
            <w:pPr>
              <w:jc w:val="left"/>
              <w:rPr>
                <w:ins w:id="426" w:author="Author"/>
                <w:color w:val="000000"/>
                <w:lang w:val="en-GB"/>
              </w:rPr>
            </w:pPr>
            <w:ins w:id="427" w:author="Author">
              <w:r w:rsidRPr="000F6836">
                <w:rPr>
                  <w:color w:val="000000"/>
                  <w:lang w:val="en-GB"/>
                </w:rPr>
                <w:t>Basis risk financial instruments</w:t>
              </w:r>
            </w:ins>
          </w:p>
        </w:tc>
        <w:tc>
          <w:tcPr>
            <w:tcW w:w="4701" w:type="dxa"/>
            <w:tcBorders>
              <w:top w:val="nil"/>
              <w:left w:val="nil"/>
              <w:bottom w:val="single" w:sz="4" w:space="0" w:color="auto"/>
              <w:right w:val="single" w:sz="4" w:space="0" w:color="auto"/>
            </w:tcBorders>
            <w:shd w:val="clear" w:color="auto" w:fill="auto"/>
            <w:noWrap/>
          </w:tcPr>
          <w:p w14:paraId="1D553340" w14:textId="77777777" w:rsidR="00235B8C" w:rsidRPr="000F6836" w:rsidRDefault="00235B8C" w:rsidP="00B27ECA">
            <w:pPr>
              <w:jc w:val="left"/>
              <w:rPr>
                <w:ins w:id="428" w:author="Author"/>
                <w:color w:val="000000"/>
                <w:lang w:val="en-GB"/>
              </w:rPr>
            </w:pPr>
            <w:ins w:id="429" w:author="Author">
              <w:r w:rsidRPr="000F6836">
                <w:rPr>
                  <w:color w:val="000000"/>
                  <w:lang w:val="en-GB"/>
                </w:rPr>
                <w:t>Capital charge allocated to basis risk for financial instruments (risk of imperfect hedges. Sum of price differences between asset and hedging instrument).</w:t>
              </w:r>
            </w:ins>
          </w:p>
          <w:p w14:paraId="689BD625" w14:textId="77777777" w:rsidR="00235B8C" w:rsidRPr="000F6836" w:rsidRDefault="00235B8C" w:rsidP="00B27ECA">
            <w:pPr>
              <w:jc w:val="left"/>
              <w:rPr>
                <w:ins w:id="430" w:author="Author"/>
                <w:color w:val="000000"/>
                <w:lang w:val="en-GB"/>
              </w:rPr>
            </w:pPr>
            <w:ins w:id="431" w:author="Author">
              <w:r w:rsidRPr="000F6836">
                <w:rPr>
                  <w:color w:val="000000"/>
                  <w:lang w:val="en-GB"/>
                </w:rPr>
                <w:t>To be reported only if undertaking models this explicitly in its own module and has indicated so in C0140/R0760.</w:t>
              </w:r>
            </w:ins>
          </w:p>
        </w:tc>
      </w:tr>
      <w:tr w:rsidR="00235B8C" w:rsidRPr="000F6836" w14:paraId="08E1AC45" w14:textId="77777777" w:rsidTr="00B27ECA">
        <w:trPr>
          <w:trHeight w:val="300"/>
          <w:ins w:id="432" w:author="Author"/>
        </w:trPr>
        <w:tc>
          <w:tcPr>
            <w:tcW w:w="2583" w:type="dxa"/>
            <w:tcBorders>
              <w:top w:val="nil"/>
              <w:left w:val="single" w:sz="4" w:space="0" w:color="auto"/>
              <w:bottom w:val="single" w:sz="4" w:space="0" w:color="auto"/>
              <w:right w:val="single" w:sz="4" w:space="0" w:color="auto"/>
            </w:tcBorders>
            <w:shd w:val="clear" w:color="auto" w:fill="auto"/>
            <w:noWrap/>
          </w:tcPr>
          <w:p w14:paraId="0802F177" w14:textId="77777777" w:rsidR="00235B8C" w:rsidRPr="000F6836" w:rsidRDefault="00235B8C" w:rsidP="00B27ECA">
            <w:pPr>
              <w:jc w:val="left"/>
              <w:rPr>
                <w:ins w:id="433" w:author="Author"/>
                <w:color w:val="000000"/>
                <w:lang w:val="en-GB"/>
              </w:rPr>
            </w:pPr>
            <w:ins w:id="434" w:author="Author">
              <w:r w:rsidRPr="000F6836">
                <w:rPr>
                  <w:color w:val="000000"/>
                  <w:lang w:val="en-GB"/>
                </w:rPr>
                <w:lastRenderedPageBreak/>
                <w:t>C0010/R0220</w:t>
              </w:r>
            </w:ins>
          </w:p>
        </w:tc>
        <w:tc>
          <w:tcPr>
            <w:tcW w:w="2103" w:type="dxa"/>
            <w:tcBorders>
              <w:top w:val="nil"/>
              <w:left w:val="nil"/>
              <w:bottom w:val="single" w:sz="4" w:space="0" w:color="auto"/>
              <w:right w:val="single" w:sz="4" w:space="0" w:color="auto"/>
            </w:tcBorders>
            <w:shd w:val="clear" w:color="auto" w:fill="auto"/>
            <w:noWrap/>
          </w:tcPr>
          <w:p w14:paraId="73F62031" w14:textId="77777777" w:rsidR="00235B8C" w:rsidRPr="000F6836" w:rsidRDefault="00235B8C" w:rsidP="00B27ECA">
            <w:pPr>
              <w:jc w:val="left"/>
              <w:rPr>
                <w:ins w:id="435" w:author="Author"/>
                <w:color w:val="000000"/>
                <w:lang w:val="en-GB"/>
              </w:rPr>
            </w:pPr>
            <w:ins w:id="436" w:author="Author">
              <w:r w:rsidRPr="000F6836">
                <w:rPr>
                  <w:color w:val="000000"/>
                  <w:lang w:val="en-GB"/>
                </w:rPr>
                <w:t>Derivatives risk</w:t>
              </w:r>
            </w:ins>
          </w:p>
        </w:tc>
        <w:tc>
          <w:tcPr>
            <w:tcW w:w="4701" w:type="dxa"/>
            <w:tcBorders>
              <w:top w:val="nil"/>
              <w:left w:val="nil"/>
              <w:bottom w:val="single" w:sz="4" w:space="0" w:color="auto"/>
              <w:right w:val="single" w:sz="4" w:space="0" w:color="auto"/>
            </w:tcBorders>
            <w:shd w:val="clear" w:color="auto" w:fill="auto"/>
            <w:noWrap/>
          </w:tcPr>
          <w:p w14:paraId="443E0052" w14:textId="77777777" w:rsidR="00235B8C" w:rsidRPr="000F6836" w:rsidRDefault="00235B8C" w:rsidP="00B27ECA">
            <w:pPr>
              <w:jc w:val="left"/>
              <w:rPr>
                <w:ins w:id="437" w:author="Author"/>
                <w:color w:val="000000"/>
                <w:lang w:val="en-GB"/>
              </w:rPr>
            </w:pPr>
            <w:ins w:id="438" w:author="Author">
              <w:r w:rsidRPr="000F6836">
                <w:rPr>
                  <w:color w:val="000000"/>
                  <w:lang w:val="en-GB"/>
                </w:rPr>
                <w:t>Capital charge allocated to derivatives risk (all derivatives not used for hedging purposes).</w:t>
              </w:r>
            </w:ins>
          </w:p>
          <w:p w14:paraId="199F21D5" w14:textId="77777777" w:rsidR="00235B8C" w:rsidRPr="000F6836" w:rsidRDefault="00235B8C" w:rsidP="00B27ECA">
            <w:pPr>
              <w:jc w:val="left"/>
              <w:rPr>
                <w:ins w:id="439" w:author="Author"/>
                <w:color w:val="000000"/>
                <w:lang w:val="en-GB"/>
              </w:rPr>
            </w:pPr>
            <w:ins w:id="440" w:author="Author">
              <w:r w:rsidRPr="000F6836">
                <w:rPr>
                  <w:color w:val="000000"/>
                  <w:lang w:val="en-GB"/>
                </w:rPr>
                <w:t>To be reported only if undertaking models this explicitly in its own module and has indicated so in C0140/R0770.</w:t>
              </w:r>
            </w:ins>
          </w:p>
        </w:tc>
      </w:tr>
      <w:tr w:rsidR="00235B8C" w:rsidRPr="000F6836" w14:paraId="3E034F43" w14:textId="77777777" w:rsidTr="00B27ECA">
        <w:trPr>
          <w:trHeight w:val="300"/>
          <w:ins w:id="441" w:author="Author"/>
        </w:trPr>
        <w:tc>
          <w:tcPr>
            <w:tcW w:w="2583" w:type="dxa"/>
            <w:tcBorders>
              <w:top w:val="nil"/>
              <w:left w:val="single" w:sz="4" w:space="0" w:color="auto"/>
              <w:bottom w:val="single" w:sz="4" w:space="0" w:color="auto"/>
              <w:right w:val="single" w:sz="4" w:space="0" w:color="auto"/>
            </w:tcBorders>
            <w:shd w:val="clear" w:color="auto" w:fill="auto"/>
            <w:noWrap/>
          </w:tcPr>
          <w:p w14:paraId="549A75E8" w14:textId="77777777" w:rsidR="00235B8C" w:rsidRPr="000F6836" w:rsidRDefault="00235B8C" w:rsidP="00B27ECA">
            <w:pPr>
              <w:jc w:val="left"/>
              <w:rPr>
                <w:ins w:id="442" w:author="Author"/>
                <w:color w:val="000000"/>
                <w:lang w:val="en-GB"/>
              </w:rPr>
            </w:pPr>
            <w:ins w:id="443" w:author="Author">
              <w:r w:rsidRPr="000F6836">
                <w:rPr>
                  <w:color w:val="000000"/>
                  <w:lang w:val="en-GB"/>
                </w:rPr>
                <w:t>C0010/R0230</w:t>
              </w:r>
            </w:ins>
          </w:p>
        </w:tc>
        <w:tc>
          <w:tcPr>
            <w:tcW w:w="2103" w:type="dxa"/>
            <w:tcBorders>
              <w:top w:val="nil"/>
              <w:left w:val="nil"/>
              <w:bottom w:val="single" w:sz="4" w:space="0" w:color="auto"/>
              <w:right w:val="single" w:sz="4" w:space="0" w:color="auto"/>
            </w:tcBorders>
            <w:shd w:val="clear" w:color="auto" w:fill="auto"/>
            <w:noWrap/>
          </w:tcPr>
          <w:p w14:paraId="44AA30E1" w14:textId="77777777" w:rsidR="00235B8C" w:rsidRPr="000F6836" w:rsidRDefault="00235B8C" w:rsidP="00B27ECA">
            <w:pPr>
              <w:jc w:val="left"/>
              <w:rPr>
                <w:ins w:id="444" w:author="Author"/>
                <w:color w:val="000000"/>
                <w:lang w:val="en-GB"/>
              </w:rPr>
            </w:pPr>
            <w:ins w:id="445" w:author="Author">
              <w:r w:rsidRPr="000F6836">
                <w:rPr>
                  <w:color w:val="000000"/>
                  <w:lang w:val="en-GB"/>
                </w:rPr>
                <w:t>Participations</w:t>
              </w:r>
            </w:ins>
          </w:p>
        </w:tc>
        <w:tc>
          <w:tcPr>
            <w:tcW w:w="4701" w:type="dxa"/>
            <w:tcBorders>
              <w:top w:val="nil"/>
              <w:left w:val="nil"/>
              <w:bottom w:val="single" w:sz="4" w:space="0" w:color="auto"/>
              <w:right w:val="single" w:sz="4" w:space="0" w:color="auto"/>
            </w:tcBorders>
            <w:shd w:val="clear" w:color="auto" w:fill="auto"/>
            <w:noWrap/>
          </w:tcPr>
          <w:p w14:paraId="5021FB48" w14:textId="77777777" w:rsidR="00235B8C" w:rsidRPr="000F6836" w:rsidRDefault="00235B8C" w:rsidP="00B27ECA">
            <w:pPr>
              <w:jc w:val="left"/>
              <w:rPr>
                <w:ins w:id="446" w:author="Author"/>
                <w:color w:val="000000"/>
                <w:lang w:val="en-GB"/>
              </w:rPr>
            </w:pPr>
            <w:ins w:id="447" w:author="Author">
              <w:r w:rsidRPr="000F6836">
                <w:rPr>
                  <w:color w:val="000000"/>
                  <w:lang w:val="en-GB"/>
                </w:rPr>
                <w:t>Capital charge allocated to participations.</w:t>
              </w:r>
            </w:ins>
          </w:p>
          <w:p w14:paraId="42B1E74D" w14:textId="77777777" w:rsidR="00235B8C" w:rsidRPr="000F6836" w:rsidRDefault="00235B8C" w:rsidP="00B27ECA">
            <w:pPr>
              <w:jc w:val="left"/>
              <w:rPr>
                <w:ins w:id="448" w:author="Author"/>
                <w:color w:val="000000"/>
                <w:lang w:val="en-GB"/>
              </w:rPr>
            </w:pPr>
            <w:ins w:id="449" w:author="Author">
              <w:r w:rsidRPr="000F6836">
                <w:rPr>
                  <w:color w:val="000000"/>
                  <w:lang w:val="en-GB"/>
                </w:rPr>
                <w:t>To be reported only if undertaking models this explicitly in its own module and has indicated so in C0140/R0720.</w:t>
              </w:r>
            </w:ins>
          </w:p>
        </w:tc>
      </w:tr>
      <w:tr w:rsidR="00235B8C" w:rsidRPr="000F6836" w14:paraId="48123D15" w14:textId="77777777" w:rsidTr="00B27ECA">
        <w:trPr>
          <w:trHeight w:val="300"/>
          <w:ins w:id="450" w:author="Author"/>
        </w:trPr>
        <w:tc>
          <w:tcPr>
            <w:tcW w:w="2583" w:type="dxa"/>
            <w:tcBorders>
              <w:top w:val="nil"/>
              <w:left w:val="single" w:sz="4" w:space="0" w:color="auto"/>
              <w:bottom w:val="single" w:sz="4" w:space="0" w:color="auto"/>
              <w:right w:val="single" w:sz="4" w:space="0" w:color="auto"/>
            </w:tcBorders>
            <w:shd w:val="clear" w:color="auto" w:fill="auto"/>
            <w:noWrap/>
          </w:tcPr>
          <w:p w14:paraId="20049276" w14:textId="77777777" w:rsidR="00235B8C" w:rsidRPr="000F6836" w:rsidRDefault="00235B8C" w:rsidP="00B27ECA">
            <w:pPr>
              <w:jc w:val="left"/>
              <w:rPr>
                <w:ins w:id="451" w:author="Author"/>
                <w:color w:val="000000"/>
                <w:lang w:val="en-GB"/>
              </w:rPr>
            </w:pPr>
            <w:ins w:id="452" w:author="Author">
              <w:r w:rsidRPr="000F6836">
                <w:rPr>
                  <w:color w:val="000000"/>
                  <w:lang w:val="en-GB"/>
                </w:rPr>
                <w:t>C0010/R0240</w:t>
              </w:r>
            </w:ins>
          </w:p>
        </w:tc>
        <w:tc>
          <w:tcPr>
            <w:tcW w:w="2103" w:type="dxa"/>
            <w:tcBorders>
              <w:top w:val="nil"/>
              <w:left w:val="nil"/>
              <w:bottom w:val="single" w:sz="4" w:space="0" w:color="auto"/>
              <w:right w:val="single" w:sz="4" w:space="0" w:color="auto"/>
            </w:tcBorders>
            <w:shd w:val="clear" w:color="auto" w:fill="auto"/>
            <w:noWrap/>
          </w:tcPr>
          <w:p w14:paraId="6A737987" w14:textId="77777777" w:rsidR="00235B8C" w:rsidRPr="000F6836" w:rsidRDefault="00235B8C" w:rsidP="00B27ECA">
            <w:pPr>
              <w:jc w:val="left"/>
              <w:rPr>
                <w:ins w:id="453" w:author="Author"/>
                <w:color w:val="000000"/>
                <w:lang w:val="en-GB"/>
              </w:rPr>
            </w:pPr>
            <w:ins w:id="454" w:author="Author">
              <w:r w:rsidRPr="000F6836">
                <w:rPr>
                  <w:color w:val="000000"/>
                  <w:lang w:val="en-GB"/>
                </w:rPr>
                <w:t>Liquidity risk</w:t>
              </w:r>
            </w:ins>
          </w:p>
        </w:tc>
        <w:tc>
          <w:tcPr>
            <w:tcW w:w="4701" w:type="dxa"/>
            <w:tcBorders>
              <w:top w:val="nil"/>
              <w:left w:val="nil"/>
              <w:bottom w:val="single" w:sz="4" w:space="0" w:color="auto"/>
              <w:right w:val="single" w:sz="4" w:space="0" w:color="auto"/>
            </w:tcBorders>
            <w:shd w:val="clear" w:color="auto" w:fill="auto"/>
            <w:noWrap/>
          </w:tcPr>
          <w:p w14:paraId="6B0A26E0" w14:textId="77777777" w:rsidR="00235B8C" w:rsidRPr="000F6836" w:rsidRDefault="00235B8C" w:rsidP="00B27ECA">
            <w:pPr>
              <w:jc w:val="left"/>
              <w:rPr>
                <w:ins w:id="455" w:author="Author"/>
                <w:color w:val="000000"/>
                <w:lang w:val="en-GB"/>
              </w:rPr>
            </w:pPr>
            <w:ins w:id="456" w:author="Author">
              <w:r w:rsidRPr="000F6836">
                <w:rPr>
                  <w:color w:val="000000"/>
                  <w:lang w:val="en-GB"/>
                </w:rPr>
                <w:t>Capital charge allocated to liquidity risk.</w:t>
              </w:r>
            </w:ins>
          </w:p>
          <w:p w14:paraId="7F8262B9" w14:textId="77777777" w:rsidR="00235B8C" w:rsidRPr="000F6836" w:rsidRDefault="00235B8C" w:rsidP="00B27ECA">
            <w:pPr>
              <w:jc w:val="left"/>
              <w:rPr>
                <w:ins w:id="457" w:author="Author"/>
                <w:color w:val="000000"/>
                <w:lang w:val="en-GB"/>
              </w:rPr>
            </w:pPr>
            <w:ins w:id="458" w:author="Author">
              <w:r w:rsidRPr="000F6836">
                <w:rPr>
                  <w:color w:val="000000"/>
                  <w:lang w:val="en-GB"/>
                </w:rPr>
                <w:t>To be reported only if undertaking models this explicitly in its own module and has indicated so in C0140/R0730.</w:t>
              </w:r>
            </w:ins>
          </w:p>
        </w:tc>
      </w:tr>
      <w:tr w:rsidR="00235B8C" w:rsidRPr="000F6836" w14:paraId="25893E77" w14:textId="77777777" w:rsidTr="00B27ECA">
        <w:trPr>
          <w:trHeight w:val="300"/>
          <w:ins w:id="459" w:author="Author"/>
        </w:trPr>
        <w:tc>
          <w:tcPr>
            <w:tcW w:w="2583" w:type="dxa"/>
            <w:tcBorders>
              <w:top w:val="nil"/>
              <w:left w:val="single" w:sz="4" w:space="0" w:color="auto"/>
              <w:bottom w:val="single" w:sz="4" w:space="0" w:color="auto"/>
              <w:right w:val="single" w:sz="4" w:space="0" w:color="auto"/>
            </w:tcBorders>
            <w:shd w:val="clear" w:color="auto" w:fill="auto"/>
            <w:noWrap/>
          </w:tcPr>
          <w:p w14:paraId="7EBE1B6D" w14:textId="77777777" w:rsidR="00235B8C" w:rsidRPr="000F6836" w:rsidRDefault="00235B8C" w:rsidP="00B27ECA">
            <w:pPr>
              <w:jc w:val="left"/>
              <w:rPr>
                <w:ins w:id="460" w:author="Author"/>
                <w:color w:val="000000"/>
                <w:lang w:val="en-GB"/>
              </w:rPr>
            </w:pPr>
            <w:ins w:id="461" w:author="Author">
              <w:r w:rsidRPr="000F6836">
                <w:rPr>
                  <w:color w:val="000000"/>
                  <w:lang w:val="en-GB"/>
                </w:rPr>
                <w:t>C0010/R0250</w:t>
              </w:r>
            </w:ins>
          </w:p>
        </w:tc>
        <w:tc>
          <w:tcPr>
            <w:tcW w:w="2103" w:type="dxa"/>
            <w:tcBorders>
              <w:top w:val="nil"/>
              <w:left w:val="nil"/>
              <w:bottom w:val="single" w:sz="4" w:space="0" w:color="auto"/>
              <w:right w:val="single" w:sz="4" w:space="0" w:color="auto"/>
            </w:tcBorders>
            <w:shd w:val="clear" w:color="auto" w:fill="auto"/>
            <w:noWrap/>
          </w:tcPr>
          <w:p w14:paraId="5E2F2BC4" w14:textId="77777777" w:rsidR="00235B8C" w:rsidRPr="000F6836" w:rsidRDefault="00235B8C" w:rsidP="00B27ECA">
            <w:pPr>
              <w:jc w:val="left"/>
              <w:rPr>
                <w:ins w:id="462" w:author="Author"/>
                <w:color w:val="000000"/>
                <w:lang w:val="en-GB"/>
              </w:rPr>
            </w:pPr>
            <w:ins w:id="463" w:author="Author">
              <w:r w:rsidRPr="000F6836">
                <w:rPr>
                  <w:color w:val="000000"/>
                  <w:lang w:val="en-GB"/>
                </w:rPr>
                <w:t>Pension risk</w:t>
              </w:r>
            </w:ins>
          </w:p>
        </w:tc>
        <w:tc>
          <w:tcPr>
            <w:tcW w:w="4701" w:type="dxa"/>
            <w:tcBorders>
              <w:top w:val="nil"/>
              <w:left w:val="nil"/>
              <w:bottom w:val="single" w:sz="4" w:space="0" w:color="auto"/>
              <w:right w:val="single" w:sz="4" w:space="0" w:color="auto"/>
            </w:tcBorders>
            <w:shd w:val="clear" w:color="auto" w:fill="auto"/>
            <w:noWrap/>
          </w:tcPr>
          <w:p w14:paraId="52AEF21E" w14:textId="77777777" w:rsidR="00235B8C" w:rsidRPr="000F6836" w:rsidRDefault="00235B8C" w:rsidP="00B27ECA">
            <w:pPr>
              <w:jc w:val="left"/>
              <w:rPr>
                <w:ins w:id="464" w:author="Author"/>
                <w:color w:val="000000"/>
                <w:lang w:val="en-GB"/>
              </w:rPr>
            </w:pPr>
            <w:ins w:id="465" w:author="Author">
              <w:r w:rsidRPr="000F6836">
                <w:rPr>
                  <w:color w:val="000000"/>
                  <w:lang w:val="en-GB"/>
                </w:rPr>
                <w:t>Capital charge allocated to pension risk.</w:t>
              </w:r>
            </w:ins>
          </w:p>
          <w:p w14:paraId="1C8B42AA" w14:textId="77777777" w:rsidR="00235B8C" w:rsidRPr="000F6836" w:rsidRDefault="00235B8C" w:rsidP="00B27ECA">
            <w:pPr>
              <w:jc w:val="left"/>
              <w:rPr>
                <w:ins w:id="466" w:author="Author"/>
                <w:color w:val="000000"/>
                <w:lang w:val="en-GB"/>
              </w:rPr>
            </w:pPr>
            <w:ins w:id="467" w:author="Author">
              <w:r w:rsidRPr="000F6836">
                <w:rPr>
                  <w:color w:val="000000"/>
                  <w:lang w:val="en-GB"/>
                </w:rPr>
                <w:t>To be reported only if undertaking models this explicitly in its own module and has indicated so in C0140/R0740.</w:t>
              </w:r>
            </w:ins>
          </w:p>
        </w:tc>
      </w:tr>
      <w:tr w:rsidR="00235B8C" w:rsidRPr="000F6836" w14:paraId="68C25C8C" w14:textId="77777777" w:rsidTr="00B27ECA">
        <w:trPr>
          <w:trHeight w:val="300"/>
          <w:ins w:id="468" w:author="Author"/>
        </w:trPr>
        <w:tc>
          <w:tcPr>
            <w:tcW w:w="2583" w:type="dxa"/>
            <w:tcBorders>
              <w:top w:val="nil"/>
              <w:left w:val="single" w:sz="4" w:space="0" w:color="auto"/>
              <w:bottom w:val="single" w:sz="4" w:space="0" w:color="auto"/>
              <w:right w:val="single" w:sz="4" w:space="0" w:color="auto"/>
            </w:tcBorders>
            <w:shd w:val="clear" w:color="auto" w:fill="auto"/>
            <w:noWrap/>
          </w:tcPr>
          <w:p w14:paraId="1D2E1261" w14:textId="77777777" w:rsidR="00235B8C" w:rsidRPr="000F6836" w:rsidRDefault="00235B8C" w:rsidP="00B27ECA">
            <w:pPr>
              <w:jc w:val="left"/>
              <w:rPr>
                <w:ins w:id="469" w:author="Author"/>
                <w:color w:val="000000"/>
                <w:lang w:val="en-GB"/>
              </w:rPr>
            </w:pPr>
            <w:ins w:id="470" w:author="Author">
              <w:r w:rsidRPr="000F6836">
                <w:rPr>
                  <w:color w:val="000000"/>
                  <w:lang w:val="en-GB"/>
                </w:rPr>
                <w:t>C0010/R0260</w:t>
              </w:r>
            </w:ins>
          </w:p>
        </w:tc>
        <w:tc>
          <w:tcPr>
            <w:tcW w:w="2103" w:type="dxa"/>
            <w:tcBorders>
              <w:top w:val="nil"/>
              <w:left w:val="nil"/>
              <w:bottom w:val="single" w:sz="4" w:space="0" w:color="auto"/>
              <w:right w:val="single" w:sz="4" w:space="0" w:color="auto"/>
            </w:tcBorders>
            <w:shd w:val="clear" w:color="auto" w:fill="auto"/>
            <w:noWrap/>
          </w:tcPr>
          <w:p w14:paraId="0B83E118" w14:textId="77777777" w:rsidR="00235B8C" w:rsidRPr="000F6836" w:rsidRDefault="00235B8C" w:rsidP="00B27ECA">
            <w:pPr>
              <w:jc w:val="left"/>
              <w:rPr>
                <w:ins w:id="471" w:author="Author"/>
                <w:color w:val="000000"/>
                <w:lang w:val="en-GB"/>
              </w:rPr>
            </w:pPr>
            <w:ins w:id="472" w:author="Author">
              <w:r w:rsidRPr="000F6836">
                <w:rPr>
                  <w:color w:val="000000"/>
                  <w:lang w:val="en-GB"/>
                </w:rPr>
                <w:t>Concentration risk</w:t>
              </w:r>
            </w:ins>
          </w:p>
        </w:tc>
        <w:tc>
          <w:tcPr>
            <w:tcW w:w="4701" w:type="dxa"/>
            <w:tcBorders>
              <w:top w:val="nil"/>
              <w:left w:val="nil"/>
              <w:bottom w:val="single" w:sz="4" w:space="0" w:color="auto"/>
              <w:right w:val="single" w:sz="4" w:space="0" w:color="auto"/>
            </w:tcBorders>
            <w:shd w:val="clear" w:color="auto" w:fill="auto"/>
            <w:noWrap/>
          </w:tcPr>
          <w:p w14:paraId="5D5EFEA1" w14:textId="77777777" w:rsidR="00235B8C" w:rsidRPr="000F6836" w:rsidRDefault="00235B8C" w:rsidP="00B27ECA">
            <w:pPr>
              <w:jc w:val="left"/>
              <w:rPr>
                <w:ins w:id="473" w:author="Author"/>
                <w:color w:val="000000"/>
                <w:lang w:val="en-GB"/>
              </w:rPr>
            </w:pPr>
            <w:ins w:id="474" w:author="Author">
              <w:r w:rsidRPr="000F6836">
                <w:rPr>
                  <w:color w:val="000000"/>
                  <w:lang w:val="en-GB"/>
                </w:rPr>
                <w:t>Capital charge allocated to concentration risk.</w:t>
              </w:r>
            </w:ins>
          </w:p>
          <w:p w14:paraId="205B4713" w14:textId="6D47479A" w:rsidR="00235B8C" w:rsidRPr="000F6836" w:rsidRDefault="008501C6" w:rsidP="00B27ECA">
            <w:pPr>
              <w:jc w:val="left"/>
              <w:rPr>
                <w:ins w:id="475" w:author="Author"/>
                <w:color w:val="000000"/>
                <w:lang w:val="en-GB"/>
              </w:rPr>
            </w:pPr>
            <w:ins w:id="476" w:author="Author">
              <w:r w:rsidRPr="000F6836">
                <w:rPr>
                  <w:color w:val="000000"/>
                  <w:lang w:val="en-GB"/>
                </w:rPr>
                <w:t>For undertakings using a full internal model this shall be reported only if the undertaking models this explicitly in its own module and has indicated so in C0140/R0750.</w:t>
              </w:r>
              <w:del w:id="477" w:author="Author">
                <w:r w:rsidR="00235B8C" w:rsidRPr="000F6836" w:rsidDel="008501C6">
                  <w:rPr>
                    <w:color w:val="000000"/>
                    <w:lang w:val="en-GB"/>
                  </w:rPr>
                  <w:delText>To be reported only if undertaking models this explicitly in its own module and has indicated so in C0140/R0750.</w:delText>
                </w:r>
              </w:del>
            </w:ins>
          </w:p>
        </w:tc>
      </w:tr>
      <w:tr w:rsidR="00235B8C" w:rsidRPr="000F6836" w14:paraId="5F91E30E" w14:textId="77777777" w:rsidTr="00B27ECA">
        <w:trPr>
          <w:trHeight w:val="300"/>
          <w:ins w:id="478"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3654CFE" w14:textId="77777777" w:rsidR="00235B8C" w:rsidRPr="000F6836" w:rsidRDefault="00235B8C" w:rsidP="00B27ECA">
            <w:pPr>
              <w:jc w:val="left"/>
              <w:rPr>
                <w:ins w:id="479" w:author="Author"/>
                <w:color w:val="000000"/>
                <w:lang w:val="en-GB"/>
              </w:rPr>
            </w:pPr>
            <w:ins w:id="480" w:author="Author">
              <w:r w:rsidRPr="000F6836">
                <w:rPr>
                  <w:color w:val="000000"/>
                  <w:lang w:val="en-GB"/>
                </w:rPr>
                <w:t>C0010/R0270</w:t>
              </w:r>
            </w:ins>
          </w:p>
        </w:tc>
        <w:tc>
          <w:tcPr>
            <w:tcW w:w="2103" w:type="dxa"/>
            <w:tcBorders>
              <w:top w:val="nil"/>
              <w:left w:val="nil"/>
              <w:bottom w:val="single" w:sz="4" w:space="0" w:color="auto"/>
              <w:right w:val="single" w:sz="4" w:space="0" w:color="auto"/>
            </w:tcBorders>
            <w:shd w:val="clear" w:color="auto" w:fill="auto"/>
            <w:noWrap/>
            <w:hideMark/>
          </w:tcPr>
          <w:p w14:paraId="60474F7D" w14:textId="77777777" w:rsidR="00235B8C" w:rsidRPr="000F6836" w:rsidRDefault="00235B8C" w:rsidP="00B27ECA">
            <w:pPr>
              <w:jc w:val="left"/>
              <w:rPr>
                <w:ins w:id="481" w:author="Author"/>
                <w:color w:val="000000"/>
                <w:lang w:val="en-GB"/>
              </w:rPr>
            </w:pPr>
            <w:ins w:id="482" w:author="Author">
              <w:r w:rsidRPr="000F6836">
                <w:rPr>
                  <w:color w:val="000000"/>
                  <w:lang w:val="en-GB"/>
                </w:rPr>
                <w:t>Total Business risk</w:t>
              </w:r>
            </w:ins>
          </w:p>
        </w:tc>
        <w:tc>
          <w:tcPr>
            <w:tcW w:w="4701" w:type="dxa"/>
            <w:tcBorders>
              <w:top w:val="nil"/>
              <w:left w:val="nil"/>
              <w:bottom w:val="single" w:sz="4" w:space="0" w:color="auto"/>
              <w:right w:val="single" w:sz="4" w:space="0" w:color="auto"/>
            </w:tcBorders>
            <w:shd w:val="clear" w:color="auto" w:fill="auto"/>
            <w:noWrap/>
            <w:hideMark/>
          </w:tcPr>
          <w:p w14:paraId="2AC1567D" w14:textId="77777777" w:rsidR="00235B8C" w:rsidRPr="000F6836" w:rsidRDefault="00235B8C" w:rsidP="00B27ECA">
            <w:pPr>
              <w:jc w:val="left"/>
              <w:rPr>
                <w:ins w:id="483" w:author="Author"/>
                <w:color w:val="000000"/>
                <w:lang w:val="en-GB"/>
              </w:rPr>
            </w:pPr>
            <w:ins w:id="484" w:author="Author">
              <w:r w:rsidRPr="000F6836">
                <w:rPr>
                  <w:color w:val="000000"/>
                  <w:lang w:val="en-GB"/>
                </w:rPr>
                <w:t>Capital charge allocated to business risk.</w:t>
              </w:r>
            </w:ins>
          </w:p>
          <w:p w14:paraId="2BC92B61" w14:textId="6785641E" w:rsidR="00235B8C" w:rsidRPr="000F6836" w:rsidRDefault="00235B8C" w:rsidP="00B27ECA">
            <w:pPr>
              <w:jc w:val="left"/>
              <w:rPr>
                <w:ins w:id="485" w:author="Author"/>
                <w:color w:val="000000"/>
                <w:lang w:val="en-GB"/>
              </w:rPr>
            </w:pPr>
            <w:ins w:id="486" w:author="Author">
              <w:r w:rsidRPr="000F6836">
                <w:rPr>
                  <w:color w:val="000000"/>
                  <w:lang w:val="en-GB"/>
                </w:rPr>
                <w:t>To be reported only if undertaking models this explicitly in its own module.</w:t>
              </w:r>
            </w:ins>
          </w:p>
        </w:tc>
      </w:tr>
      <w:tr w:rsidR="00235B8C" w:rsidRPr="000F6836" w14:paraId="1EE70C75" w14:textId="77777777" w:rsidTr="00B27ECA">
        <w:trPr>
          <w:trHeight w:val="300"/>
          <w:ins w:id="48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AC0807A" w14:textId="77777777" w:rsidR="00235B8C" w:rsidRPr="000F6836" w:rsidRDefault="00235B8C" w:rsidP="00B27ECA">
            <w:pPr>
              <w:jc w:val="left"/>
              <w:rPr>
                <w:ins w:id="488" w:author="Author"/>
                <w:color w:val="000000"/>
                <w:lang w:val="en-GB"/>
              </w:rPr>
            </w:pPr>
            <w:ins w:id="489" w:author="Author">
              <w:r w:rsidRPr="000F6836">
                <w:rPr>
                  <w:color w:val="000000"/>
                  <w:lang w:val="en-GB"/>
                </w:rPr>
                <w:t>C0010/R0280</w:t>
              </w:r>
            </w:ins>
          </w:p>
        </w:tc>
        <w:tc>
          <w:tcPr>
            <w:tcW w:w="2103" w:type="dxa"/>
            <w:tcBorders>
              <w:top w:val="nil"/>
              <w:left w:val="nil"/>
              <w:bottom w:val="single" w:sz="4" w:space="0" w:color="auto"/>
              <w:right w:val="single" w:sz="4" w:space="0" w:color="auto"/>
            </w:tcBorders>
            <w:shd w:val="clear" w:color="auto" w:fill="auto"/>
            <w:noWrap/>
            <w:hideMark/>
          </w:tcPr>
          <w:p w14:paraId="460DB3D8" w14:textId="77777777" w:rsidR="00235B8C" w:rsidRPr="000F6836" w:rsidRDefault="00235B8C" w:rsidP="00B27ECA">
            <w:pPr>
              <w:jc w:val="left"/>
              <w:rPr>
                <w:ins w:id="490" w:author="Author"/>
                <w:color w:val="000000"/>
                <w:lang w:val="en-GB"/>
              </w:rPr>
            </w:pPr>
            <w:ins w:id="491" w:author="Author">
              <w:r w:rsidRPr="000F6836">
                <w:rPr>
                  <w:color w:val="000000"/>
                  <w:lang w:val="en-GB"/>
                </w:rPr>
                <w:t>Total Business risk - diversified</w:t>
              </w:r>
            </w:ins>
          </w:p>
        </w:tc>
        <w:tc>
          <w:tcPr>
            <w:tcW w:w="4701" w:type="dxa"/>
            <w:tcBorders>
              <w:top w:val="nil"/>
              <w:left w:val="nil"/>
              <w:bottom w:val="single" w:sz="4" w:space="0" w:color="auto"/>
              <w:right w:val="single" w:sz="4" w:space="0" w:color="auto"/>
            </w:tcBorders>
            <w:shd w:val="clear" w:color="auto" w:fill="auto"/>
            <w:noWrap/>
            <w:hideMark/>
          </w:tcPr>
          <w:p w14:paraId="678CC824" w14:textId="77BB41E4" w:rsidR="00235B8C" w:rsidRPr="000F6836" w:rsidRDefault="00235B8C" w:rsidP="00B27ECA">
            <w:pPr>
              <w:jc w:val="left"/>
              <w:rPr>
                <w:ins w:id="492" w:author="Author"/>
                <w:color w:val="000000"/>
                <w:lang w:val="en-GB"/>
              </w:rPr>
            </w:pPr>
            <w:ins w:id="493" w:author="Author">
              <w:r w:rsidRPr="000F6836">
                <w:rPr>
                  <w:color w:val="000000"/>
                  <w:lang w:val="en-GB"/>
                </w:rPr>
                <w:t>S.26.08.04 C0010/R0240 minus part of total diversification allocated to Business risk by the undertaking’s algorithm.</w:t>
              </w:r>
            </w:ins>
          </w:p>
        </w:tc>
      </w:tr>
      <w:tr w:rsidR="00235B8C" w:rsidRPr="000F6836" w14:paraId="1564DD6C" w14:textId="77777777" w:rsidTr="00B27ECA">
        <w:trPr>
          <w:trHeight w:val="300"/>
          <w:ins w:id="494" w:author="Author"/>
        </w:trPr>
        <w:tc>
          <w:tcPr>
            <w:tcW w:w="2583" w:type="dxa"/>
            <w:tcBorders>
              <w:top w:val="nil"/>
              <w:left w:val="single" w:sz="4" w:space="0" w:color="auto"/>
              <w:bottom w:val="single" w:sz="4" w:space="0" w:color="auto"/>
              <w:right w:val="single" w:sz="4" w:space="0" w:color="auto"/>
            </w:tcBorders>
            <w:shd w:val="clear" w:color="auto" w:fill="auto"/>
            <w:noWrap/>
          </w:tcPr>
          <w:p w14:paraId="20D5B641" w14:textId="77777777" w:rsidR="00235B8C" w:rsidRPr="000F6836" w:rsidRDefault="00235B8C" w:rsidP="00B27ECA">
            <w:pPr>
              <w:jc w:val="left"/>
              <w:rPr>
                <w:ins w:id="495" w:author="Author"/>
                <w:color w:val="000000"/>
                <w:lang w:val="en-GB"/>
              </w:rPr>
            </w:pPr>
            <w:ins w:id="496" w:author="Author">
              <w:r w:rsidRPr="000F6836">
                <w:rPr>
                  <w:color w:val="000000"/>
                  <w:lang w:val="en-GB"/>
                </w:rPr>
                <w:t>C0010/R0290</w:t>
              </w:r>
            </w:ins>
          </w:p>
        </w:tc>
        <w:tc>
          <w:tcPr>
            <w:tcW w:w="2103" w:type="dxa"/>
            <w:tcBorders>
              <w:top w:val="nil"/>
              <w:left w:val="nil"/>
              <w:bottom w:val="single" w:sz="4" w:space="0" w:color="auto"/>
              <w:right w:val="single" w:sz="4" w:space="0" w:color="auto"/>
            </w:tcBorders>
            <w:shd w:val="clear" w:color="auto" w:fill="auto"/>
            <w:noWrap/>
          </w:tcPr>
          <w:p w14:paraId="41BD959C" w14:textId="77777777" w:rsidR="00235B8C" w:rsidRPr="000F6836" w:rsidRDefault="00235B8C" w:rsidP="00B27ECA">
            <w:pPr>
              <w:jc w:val="left"/>
              <w:rPr>
                <w:ins w:id="497" w:author="Author"/>
                <w:color w:val="000000"/>
                <w:lang w:val="en-GB"/>
              </w:rPr>
            </w:pPr>
            <w:ins w:id="498" w:author="Author">
              <w:r w:rsidRPr="000F6836">
                <w:rPr>
                  <w:color w:val="000000"/>
                  <w:lang w:val="en-GB"/>
                </w:rPr>
                <w:t>Total underwriting risk</w:t>
              </w:r>
            </w:ins>
          </w:p>
        </w:tc>
        <w:tc>
          <w:tcPr>
            <w:tcW w:w="4701" w:type="dxa"/>
            <w:tcBorders>
              <w:top w:val="nil"/>
              <w:left w:val="nil"/>
              <w:bottom w:val="single" w:sz="4" w:space="0" w:color="auto"/>
              <w:right w:val="single" w:sz="4" w:space="0" w:color="auto"/>
            </w:tcBorders>
            <w:shd w:val="clear" w:color="auto" w:fill="auto"/>
            <w:noWrap/>
          </w:tcPr>
          <w:p w14:paraId="21214BC7" w14:textId="0FCEBAE3" w:rsidR="00235B8C" w:rsidRPr="000F6836" w:rsidRDefault="00235B8C" w:rsidP="00B27ECA">
            <w:pPr>
              <w:jc w:val="left"/>
              <w:rPr>
                <w:ins w:id="499" w:author="Author"/>
                <w:color w:val="000000"/>
                <w:lang w:val="en-GB"/>
              </w:rPr>
            </w:pPr>
            <w:ins w:id="500" w:author="Author">
              <w:r w:rsidRPr="000F6836">
                <w:rPr>
                  <w:color w:val="000000"/>
                  <w:lang w:val="en-GB"/>
                </w:rPr>
                <w:t>S.26.08.04 C0010/R0310 + S.26.08.04 C0010/R0400</w:t>
              </w:r>
              <w:r w:rsidR="008501C6" w:rsidRPr="000F6836">
                <w:rPr>
                  <w:lang w:val="en-GB" w:eastAsia="es-ES"/>
                </w:rPr>
                <w:t xml:space="preserve"> + the part calculated using the Standard formula for undertakings using a partial internal model where relevant</w:t>
              </w:r>
            </w:ins>
          </w:p>
        </w:tc>
      </w:tr>
      <w:tr w:rsidR="00235B8C" w:rsidRPr="000F6836" w14:paraId="1A98FEEF" w14:textId="77777777" w:rsidTr="00B27ECA">
        <w:trPr>
          <w:trHeight w:val="300"/>
          <w:ins w:id="501" w:author="Author"/>
        </w:trPr>
        <w:tc>
          <w:tcPr>
            <w:tcW w:w="2583" w:type="dxa"/>
            <w:tcBorders>
              <w:top w:val="nil"/>
              <w:left w:val="single" w:sz="4" w:space="0" w:color="auto"/>
              <w:bottom w:val="single" w:sz="4" w:space="0" w:color="auto"/>
              <w:right w:val="single" w:sz="4" w:space="0" w:color="auto"/>
            </w:tcBorders>
            <w:shd w:val="clear" w:color="auto" w:fill="auto"/>
            <w:noWrap/>
          </w:tcPr>
          <w:p w14:paraId="598F40B0" w14:textId="77777777" w:rsidR="00235B8C" w:rsidRPr="000F6836" w:rsidRDefault="00235B8C" w:rsidP="00B27ECA">
            <w:pPr>
              <w:jc w:val="left"/>
              <w:rPr>
                <w:ins w:id="502" w:author="Author"/>
                <w:color w:val="000000"/>
                <w:lang w:val="en-GB"/>
              </w:rPr>
            </w:pPr>
            <w:ins w:id="503" w:author="Author">
              <w:r w:rsidRPr="000F6836">
                <w:rPr>
                  <w:color w:val="000000"/>
                  <w:lang w:val="en-GB"/>
                </w:rPr>
                <w:t>C0010/R0300</w:t>
              </w:r>
            </w:ins>
          </w:p>
        </w:tc>
        <w:tc>
          <w:tcPr>
            <w:tcW w:w="2103" w:type="dxa"/>
            <w:tcBorders>
              <w:top w:val="nil"/>
              <w:left w:val="nil"/>
              <w:bottom w:val="single" w:sz="4" w:space="0" w:color="auto"/>
              <w:right w:val="single" w:sz="4" w:space="0" w:color="auto"/>
            </w:tcBorders>
            <w:shd w:val="clear" w:color="auto" w:fill="auto"/>
            <w:noWrap/>
          </w:tcPr>
          <w:p w14:paraId="67B19293" w14:textId="77777777" w:rsidR="00235B8C" w:rsidRPr="000F6836" w:rsidRDefault="00235B8C" w:rsidP="00B27ECA">
            <w:pPr>
              <w:jc w:val="left"/>
              <w:rPr>
                <w:ins w:id="504" w:author="Author"/>
                <w:color w:val="000000"/>
                <w:lang w:val="en-GB"/>
              </w:rPr>
            </w:pPr>
            <w:ins w:id="505" w:author="Author">
              <w:r w:rsidRPr="000F6836">
                <w:rPr>
                  <w:color w:val="000000"/>
                  <w:lang w:val="en-GB"/>
                </w:rPr>
                <w:t>Total underwriting risk - diversified</w:t>
              </w:r>
            </w:ins>
          </w:p>
        </w:tc>
        <w:tc>
          <w:tcPr>
            <w:tcW w:w="4701" w:type="dxa"/>
            <w:tcBorders>
              <w:top w:val="nil"/>
              <w:left w:val="nil"/>
              <w:bottom w:val="single" w:sz="4" w:space="0" w:color="auto"/>
              <w:right w:val="single" w:sz="4" w:space="0" w:color="auto"/>
            </w:tcBorders>
            <w:shd w:val="clear" w:color="auto" w:fill="auto"/>
            <w:noWrap/>
          </w:tcPr>
          <w:p w14:paraId="22510E29" w14:textId="5E5022C7" w:rsidR="00235B8C" w:rsidRPr="000F6836" w:rsidRDefault="00235B8C" w:rsidP="00B27ECA">
            <w:pPr>
              <w:jc w:val="left"/>
              <w:rPr>
                <w:ins w:id="506" w:author="Author"/>
                <w:color w:val="000000"/>
                <w:lang w:val="en-GB"/>
              </w:rPr>
            </w:pPr>
            <w:ins w:id="507" w:author="Author">
              <w:r w:rsidRPr="000F6836">
                <w:rPr>
                  <w:color w:val="000000"/>
                  <w:lang w:val="en-GB"/>
                </w:rPr>
                <w:t>S.26.08.04 C0010/R0290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 xml:space="preserve"> minus part of total diversification allocated to </w:t>
              </w:r>
              <w:r w:rsidRPr="000F6836">
                <w:rPr>
                  <w:color w:val="000000"/>
                  <w:lang w:val="en-GB"/>
                </w:rPr>
                <w:lastRenderedPageBreak/>
                <w:t>underwriting risk by the undertaking’s algorithm.</w:t>
              </w:r>
            </w:ins>
          </w:p>
        </w:tc>
      </w:tr>
      <w:tr w:rsidR="00235B8C" w:rsidRPr="000F6836" w14:paraId="4C64FD0F" w14:textId="77777777" w:rsidTr="00B27ECA">
        <w:trPr>
          <w:trHeight w:val="300"/>
          <w:ins w:id="508" w:author="Author"/>
        </w:trPr>
        <w:tc>
          <w:tcPr>
            <w:tcW w:w="2583" w:type="dxa"/>
            <w:tcBorders>
              <w:top w:val="nil"/>
              <w:left w:val="single" w:sz="4" w:space="0" w:color="auto"/>
              <w:bottom w:val="single" w:sz="4" w:space="0" w:color="auto"/>
              <w:right w:val="single" w:sz="4" w:space="0" w:color="auto"/>
            </w:tcBorders>
            <w:shd w:val="clear" w:color="auto" w:fill="auto"/>
            <w:noWrap/>
          </w:tcPr>
          <w:p w14:paraId="7A78C799" w14:textId="77777777" w:rsidR="00235B8C" w:rsidRPr="000F6836" w:rsidRDefault="00235B8C" w:rsidP="00B27ECA">
            <w:pPr>
              <w:jc w:val="left"/>
              <w:rPr>
                <w:ins w:id="509" w:author="Author"/>
                <w:color w:val="000000"/>
                <w:lang w:val="en-GB"/>
              </w:rPr>
            </w:pPr>
            <w:ins w:id="510" w:author="Author">
              <w:r w:rsidRPr="000F6836">
                <w:rPr>
                  <w:color w:val="000000"/>
                  <w:lang w:val="en-GB"/>
                </w:rPr>
                <w:lastRenderedPageBreak/>
                <w:t>C0010/R0310</w:t>
              </w:r>
            </w:ins>
          </w:p>
        </w:tc>
        <w:tc>
          <w:tcPr>
            <w:tcW w:w="2103" w:type="dxa"/>
            <w:tcBorders>
              <w:top w:val="nil"/>
              <w:left w:val="nil"/>
              <w:bottom w:val="single" w:sz="4" w:space="0" w:color="auto"/>
              <w:right w:val="single" w:sz="4" w:space="0" w:color="auto"/>
            </w:tcBorders>
            <w:shd w:val="clear" w:color="auto" w:fill="auto"/>
            <w:noWrap/>
          </w:tcPr>
          <w:p w14:paraId="068E424E" w14:textId="09703C7A" w:rsidR="00235B8C" w:rsidRPr="000F6836" w:rsidRDefault="00235B8C" w:rsidP="00B27ECA">
            <w:pPr>
              <w:jc w:val="left"/>
              <w:rPr>
                <w:ins w:id="511" w:author="Author"/>
                <w:color w:val="000000"/>
                <w:lang w:val="en-GB"/>
              </w:rPr>
            </w:pPr>
            <w:ins w:id="512" w:author="Author">
              <w:r w:rsidRPr="000F6836">
                <w:rPr>
                  <w:color w:val="000000"/>
                  <w:lang w:val="en-GB"/>
                </w:rPr>
                <w:t xml:space="preserve">Total Net Non-life </w:t>
              </w:r>
              <w:r w:rsidR="007F5411" w:rsidRPr="000F6836">
                <w:rPr>
                  <w:color w:val="000000"/>
                  <w:lang w:val="en-GB"/>
                </w:rPr>
                <w:t xml:space="preserve">underwriting </w:t>
              </w:r>
              <w:r w:rsidRPr="000F6836">
                <w:rPr>
                  <w:color w:val="000000"/>
                  <w:lang w:val="en-GB"/>
                </w:rPr>
                <w:t>risk</w:t>
              </w:r>
            </w:ins>
          </w:p>
        </w:tc>
        <w:tc>
          <w:tcPr>
            <w:tcW w:w="4701" w:type="dxa"/>
            <w:tcBorders>
              <w:top w:val="nil"/>
              <w:left w:val="nil"/>
              <w:bottom w:val="single" w:sz="4" w:space="0" w:color="auto"/>
              <w:right w:val="single" w:sz="4" w:space="0" w:color="auto"/>
            </w:tcBorders>
            <w:shd w:val="clear" w:color="auto" w:fill="auto"/>
            <w:noWrap/>
          </w:tcPr>
          <w:p w14:paraId="7B56CF8B" w14:textId="14F739B9" w:rsidR="00235B8C" w:rsidRPr="000F6836" w:rsidRDefault="00235B8C" w:rsidP="00B27ECA">
            <w:pPr>
              <w:jc w:val="left"/>
              <w:rPr>
                <w:ins w:id="513" w:author="Author"/>
                <w:color w:val="000000"/>
                <w:lang w:val="en-GB"/>
              </w:rPr>
            </w:pPr>
            <w:ins w:id="514" w:author="Author">
              <w:r w:rsidRPr="000F6836">
                <w:rPr>
                  <w:color w:val="000000"/>
                  <w:lang w:val="en-GB"/>
                </w:rPr>
                <w:t xml:space="preserve">Sum of </w:t>
              </w:r>
              <w:r w:rsidR="00F83DFA" w:rsidRPr="000F6836">
                <w:rPr>
                  <w:color w:val="000000"/>
                  <w:lang w:val="en-GB"/>
                </w:rPr>
                <w:t>S.26</w:t>
              </w:r>
              <w:r w:rsidRPr="000F6836">
                <w:rPr>
                  <w:color w:val="000000"/>
                  <w:lang w:val="en-GB"/>
                </w:rPr>
                <w:t>.0</w:t>
              </w:r>
              <w:r w:rsidR="00F83DFA" w:rsidRPr="000F6836">
                <w:rPr>
                  <w:color w:val="000000"/>
                  <w:lang w:val="en-GB"/>
                </w:rPr>
                <w:t>8</w:t>
              </w:r>
              <w:r w:rsidRPr="000F6836">
                <w:rPr>
                  <w:color w:val="000000"/>
                  <w:lang w:val="en-GB"/>
                </w:rPr>
                <w:t>.04 C0010/R03</w:t>
              </w:r>
              <w:del w:id="515" w:author="Author">
                <w:r w:rsidRPr="000F6836" w:rsidDel="00D86E4B">
                  <w:rPr>
                    <w:color w:val="000000"/>
                    <w:lang w:val="en-GB"/>
                  </w:rPr>
                  <w:delText>3</w:delText>
                </w:r>
              </w:del>
              <w:r w:rsidR="00D86E4B" w:rsidRPr="000F6836">
                <w:rPr>
                  <w:color w:val="000000"/>
                  <w:lang w:val="en-GB"/>
                </w:rPr>
                <w:t>6</w:t>
              </w:r>
              <w:r w:rsidRPr="000F6836">
                <w:rPr>
                  <w:color w:val="000000"/>
                  <w:lang w:val="en-GB"/>
                </w:rPr>
                <w:t>0</w:t>
              </w:r>
              <w:r w:rsidR="006A017B" w:rsidRPr="000F6836">
                <w:rPr>
                  <w:color w:val="000000"/>
                  <w:lang w:val="en-GB"/>
                </w:rPr>
                <w:t xml:space="preserve">, </w:t>
              </w:r>
              <w:r w:rsidRPr="000F6836">
                <w:rPr>
                  <w:color w:val="000000"/>
                  <w:lang w:val="en-GB"/>
                </w:rPr>
                <w:t>R03</w:t>
              </w:r>
              <w:del w:id="516" w:author="Author">
                <w:r w:rsidRPr="000F6836" w:rsidDel="00D86E4B">
                  <w:rPr>
                    <w:color w:val="000000"/>
                    <w:lang w:val="en-GB"/>
                  </w:rPr>
                  <w:delText>6</w:delText>
                </w:r>
              </w:del>
              <w:r w:rsidR="00D86E4B" w:rsidRPr="000F6836">
                <w:rPr>
                  <w:color w:val="000000"/>
                  <w:lang w:val="en-GB"/>
                </w:rPr>
                <w:t>7</w:t>
              </w:r>
              <w:r w:rsidRPr="000F6836">
                <w:rPr>
                  <w:color w:val="000000"/>
                  <w:lang w:val="en-GB"/>
                </w:rPr>
                <w:t>0, R03</w:t>
              </w:r>
              <w:del w:id="517" w:author="Author">
                <w:r w:rsidRPr="000F6836" w:rsidDel="00D86E4B">
                  <w:rPr>
                    <w:color w:val="000000"/>
                    <w:lang w:val="en-GB"/>
                  </w:rPr>
                  <w:delText>7</w:delText>
                </w:r>
              </w:del>
              <w:r w:rsidR="00D86E4B" w:rsidRPr="000F6836">
                <w:rPr>
                  <w:color w:val="000000"/>
                  <w:lang w:val="en-GB"/>
                </w:rPr>
                <w:t>8</w:t>
              </w:r>
              <w:r w:rsidRPr="000F6836">
                <w:rPr>
                  <w:color w:val="000000"/>
                  <w:lang w:val="en-GB"/>
                </w:rPr>
                <w:t>0</w:t>
              </w:r>
              <w:r w:rsidR="00D86E4B" w:rsidRPr="000F6836">
                <w:rPr>
                  <w:color w:val="000000"/>
                  <w:lang w:val="en-GB"/>
                </w:rPr>
                <w:t xml:space="preserve"> + R0390</w:t>
              </w:r>
              <w:r w:rsidR="008501C6" w:rsidRPr="000F6836">
                <w:rPr>
                  <w:lang w:val="en-GB" w:eastAsia="es-ES"/>
                </w:rPr>
                <w:t xml:space="preserve"> + the part calculated using the Standard formula for undertakings using a partial internal model where relevant</w:t>
              </w:r>
              <w:r w:rsidRPr="000F6836">
                <w:rPr>
                  <w:color w:val="000000"/>
                  <w:lang w:val="en-GB"/>
                </w:rPr>
                <w:t>.</w:t>
              </w:r>
            </w:ins>
          </w:p>
        </w:tc>
      </w:tr>
      <w:tr w:rsidR="00235B8C" w:rsidRPr="000F6836" w14:paraId="5520243E" w14:textId="77777777" w:rsidTr="00B27ECA">
        <w:trPr>
          <w:trHeight w:val="300"/>
          <w:ins w:id="518" w:author="Author"/>
        </w:trPr>
        <w:tc>
          <w:tcPr>
            <w:tcW w:w="2583" w:type="dxa"/>
            <w:tcBorders>
              <w:top w:val="nil"/>
              <w:left w:val="single" w:sz="4" w:space="0" w:color="auto"/>
              <w:bottom w:val="single" w:sz="4" w:space="0" w:color="auto"/>
              <w:right w:val="single" w:sz="4" w:space="0" w:color="auto"/>
            </w:tcBorders>
            <w:shd w:val="clear" w:color="auto" w:fill="auto"/>
            <w:noWrap/>
          </w:tcPr>
          <w:p w14:paraId="594D0223" w14:textId="77777777" w:rsidR="00235B8C" w:rsidRPr="000F6836" w:rsidRDefault="00235B8C" w:rsidP="00B27ECA">
            <w:pPr>
              <w:jc w:val="left"/>
              <w:rPr>
                <w:ins w:id="519" w:author="Author"/>
                <w:color w:val="000000"/>
                <w:lang w:val="en-GB"/>
              </w:rPr>
            </w:pPr>
            <w:ins w:id="520" w:author="Author">
              <w:r w:rsidRPr="000F6836">
                <w:rPr>
                  <w:color w:val="000000"/>
                  <w:lang w:val="en-GB"/>
                </w:rPr>
                <w:t>C0010/R0320</w:t>
              </w:r>
            </w:ins>
          </w:p>
        </w:tc>
        <w:tc>
          <w:tcPr>
            <w:tcW w:w="2103" w:type="dxa"/>
            <w:tcBorders>
              <w:top w:val="nil"/>
              <w:left w:val="nil"/>
              <w:bottom w:val="single" w:sz="4" w:space="0" w:color="auto"/>
              <w:right w:val="single" w:sz="4" w:space="0" w:color="auto"/>
            </w:tcBorders>
            <w:shd w:val="clear" w:color="auto" w:fill="auto"/>
            <w:noWrap/>
          </w:tcPr>
          <w:p w14:paraId="7A57E2CF" w14:textId="5F8544CB" w:rsidR="00235B8C" w:rsidRPr="000F6836" w:rsidRDefault="00235B8C" w:rsidP="00B27ECA">
            <w:pPr>
              <w:jc w:val="left"/>
              <w:rPr>
                <w:ins w:id="521" w:author="Author"/>
                <w:color w:val="000000"/>
                <w:lang w:val="en-GB"/>
              </w:rPr>
            </w:pPr>
            <w:ins w:id="522" w:author="Author">
              <w:r w:rsidRPr="000F6836">
                <w:rPr>
                  <w:color w:val="000000"/>
                  <w:lang w:val="en-GB"/>
                </w:rPr>
                <w:t xml:space="preserve">Total Net Non-life </w:t>
              </w:r>
              <w:r w:rsidR="007F5411" w:rsidRPr="000F6836">
                <w:rPr>
                  <w:color w:val="000000"/>
                  <w:lang w:val="en-GB"/>
                </w:rPr>
                <w:t xml:space="preserve">underwriting </w:t>
              </w:r>
              <w:r w:rsidRPr="000F6836">
                <w:rPr>
                  <w:color w:val="000000"/>
                  <w:lang w:val="en-GB"/>
                </w:rPr>
                <w:t>risk - diversified</w:t>
              </w:r>
            </w:ins>
          </w:p>
        </w:tc>
        <w:tc>
          <w:tcPr>
            <w:tcW w:w="4701" w:type="dxa"/>
            <w:tcBorders>
              <w:top w:val="nil"/>
              <w:left w:val="nil"/>
              <w:bottom w:val="single" w:sz="4" w:space="0" w:color="auto"/>
              <w:right w:val="single" w:sz="4" w:space="0" w:color="auto"/>
            </w:tcBorders>
            <w:shd w:val="clear" w:color="auto" w:fill="auto"/>
            <w:noWrap/>
          </w:tcPr>
          <w:p w14:paraId="12DD76B8" w14:textId="14F74215" w:rsidR="00235B8C" w:rsidRPr="000F6836" w:rsidRDefault="00235B8C" w:rsidP="00B27ECA">
            <w:pPr>
              <w:jc w:val="left"/>
              <w:rPr>
                <w:ins w:id="523" w:author="Author"/>
                <w:lang w:val="en-GB"/>
              </w:rPr>
            </w:pPr>
            <w:ins w:id="524" w:author="Author">
              <w:r w:rsidRPr="000F6836">
                <w:rPr>
                  <w:lang w:val="en-GB"/>
                </w:rPr>
                <w:t>S.26.08.04 C0010/R0310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Non-Life </w:t>
              </w:r>
              <w:r w:rsidR="007F5411" w:rsidRPr="000F6836">
                <w:rPr>
                  <w:lang w:val="en-GB"/>
                </w:rPr>
                <w:t xml:space="preserve">underwriting </w:t>
              </w:r>
              <w:r w:rsidRPr="000F6836">
                <w:rPr>
                  <w:lang w:val="en-GB"/>
                </w:rPr>
                <w:t>risk by the undertaking’s algorithm.</w:t>
              </w:r>
            </w:ins>
          </w:p>
        </w:tc>
      </w:tr>
      <w:tr w:rsidR="00235B8C" w:rsidRPr="000F6836" w14:paraId="6ACE1C46" w14:textId="77777777" w:rsidTr="00B27ECA">
        <w:trPr>
          <w:trHeight w:val="300"/>
          <w:ins w:id="525" w:author="Author"/>
        </w:trPr>
        <w:tc>
          <w:tcPr>
            <w:tcW w:w="2583" w:type="dxa"/>
            <w:tcBorders>
              <w:top w:val="nil"/>
              <w:left w:val="single" w:sz="4" w:space="0" w:color="auto"/>
              <w:bottom w:val="single" w:sz="4" w:space="0" w:color="auto"/>
              <w:right w:val="single" w:sz="4" w:space="0" w:color="auto"/>
            </w:tcBorders>
            <w:shd w:val="clear" w:color="auto" w:fill="auto"/>
            <w:noWrap/>
          </w:tcPr>
          <w:p w14:paraId="4D1B4F97" w14:textId="536279FC" w:rsidR="00235B8C" w:rsidRPr="000F6836" w:rsidRDefault="00235B8C" w:rsidP="00B27ECA">
            <w:pPr>
              <w:jc w:val="left"/>
              <w:rPr>
                <w:ins w:id="526" w:author="Author"/>
                <w:color w:val="000000"/>
                <w:lang w:val="en-GB"/>
              </w:rPr>
            </w:pPr>
            <w:ins w:id="527" w:author="Author">
              <w:del w:id="528" w:author="Author">
                <w:r w:rsidRPr="000F6836" w:rsidDel="001E1CFF">
                  <w:rPr>
                    <w:color w:val="000000"/>
                    <w:lang w:val="en-GB"/>
                  </w:rPr>
                  <w:delText>C0010/R0330</w:delText>
                </w:r>
              </w:del>
            </w:ins>
          </w:p>
        </w:tc>
        <w:tc>
          <w:tcPr>
            <w:tcW w:w="2103" w:type="dxa"/>
            <w:tcBorders>
              <w:top w:val="nil"/>
              <w:left w:val="nil"/>
              <w:bottom w:val="single" w:sz="4" w:space="0" w:color="auto"/>
              <w:right w:val="single" w:sz="4" w:space="0" w:color="auto"/>
            </w:tcBorders>
            <w:shd w:val="clear" w:color="auto" w:fill="auto"/>
            <w:noWrap/>
          </w:tcPr>
          <w:p w14:paraId="2BC9315E" w14:textId="3AAE7F9D" w:rsidR="00235B8C" w:rsidRPr="000F6836" w:rsidRDefault="00235B8C" w:rsidP="00B27ECA">
            <w:pPr>
              <w:jc w:val="left"/>
              <w:rPr>
                <w:ins w:id="529" w:author="Author"/>
                <w:color w:val="000000"/>
                <w:lang w:val="en-GB"/>
              </w:rPr>
            </w:pPr>
            <w:ins w:id="530" w:author="Author">
              <w:del w:id="531" w:author="Author">
                <w:r w:rsidRPr="000F6836" w:rsidDel="001E1CFF">
                  <w:rPr>
                    <w:color w:val="000000"/>
                    <w:lang w:val="en-GB"/>
                  </w:rPr>
                  <w:delText>Net premium and reserve risk</w:delText>
                </w:r>
              </w:del>
            </w:ins>
          </w:p>
        </w:tc>
        <w:tc>
          <w:tcPr>
            <w:tcW w:w="4701" w:type="dxa"/>
            <w:tcBorders>
              <w:top w:val="nil"/>
              <w:left w:val="nil"/>
              <w:bottom w:val="single" w:sz="4" w:space="0" w:color="auto"/>
              <w:right w:val="single" w:sz="4" w:space="0" w:color="auto"/>
            </w:tcBorders>
            <w:shd w:val="clear" w:color="auto" w:fill="auto"/>
            <w:noWrap/>
          </w:tcPr>
          <w:p w14:paraId="6077B0FF" w14:textId="73143FF8" w:rsidR="00235B8C" w:rsidRPr="000F6836" w:rsidRDefault="00235B8C" w:rsidP="00B27ECA">
            <w:pPr>
              <w:jc w:val="left"/>
              <w:rPr>
                <w:ins w:id="532" w:author="Author"/>
                <w:lang w:val="en-GB"/>
              </w:rPr>
            </w:pPr>
            <w:ins w:id="533" w:author="Author">
              <w:del w:id="534" w:author="Author">
                <w:r w:rsidRPr="000F6836" w:rsidDel="001E1CFF">
                  <w:rPr>
                    <w:lang w:val="en-GB"/>
                  </w:rPr>
                  <w:delText>Same as S.26.13.04 C0130/R1160.</w:delText>
                </w:r>
              </w:del>
            </w:ins>
          </w:p>
        </w:tc>
      </w:tr>
      <w:tr w:rsidR="00235B8C" w:rsidRPr="000F6836" w14:paraId="7A525E78" w14:textId="77777777" w:rsidTr="00B27ECA">
        <w:trPr>
          <w:trHeight w:val="300"/>
          <w:ins w:id="535" w:author="Author"/>
        </w:trPr>
        <w:tc>
          <w:tcPr>
            <w:tcW w:w="2583" w:type="dxa"/>
            <w:tcBorders>
              <w:top w:val="nil"/>
              <w:left w:val="single" w:sz="4" w:space="0" w:color="auto"/>
              <w:bottom w:val="single" w:sz="4" w:space="0" w:color="auto"/>
              <w:right w:val="single" w:sz="4" w:space="0" w:color="auto"/>
            </w:tcBorders>
            <w:shd w:val="clear" w:color="auto" w:fill="auto"/>
            <w:noWrap/>
          </w:tcPr>
          <w:p w14:paraId="001F8A04" w14:textId="6847B49A" w:rsidR="00235B8C" w:rsidRPr="000F6836" w:rsidRDefault="00235B8C" w:rsidP="00B27ECA">
            <w:pPr>
              <w:jc w:val="left"/>
              <w:rPr>
                <w:ins w:id="536" w:author="Author"/>
                <w:color w:val="000000"/>
                <w:lang w:val="en-GB"/>
              </w:rPr>
            </w:pPr>
            <w:ins w:id="537" w:author="Author">
              <w:del w:id="538" w:author="Author">
                <w:r w:rsidRPr="000F6836" w:rsidDel="001E1CFF">
                  <w:rPr>
                    <w:color w:val="000000"/>
                    <w:lang w:val="en-GB"/>
                  </w:rPr>
                  <w:delText>C0010/R0340</w:delText>
                </w:r>
              </w:del>
            </w:ins>
          </w:p>
        </w:tc>
        <w:tc>
          <w:tcPr>
            <w:tcW w:w="2103" w:type="dxa"/>
            <w:tcBorders>
              <w:top w:val="nil"/>
              <w:left w:val="nil"/>
              <w:bottom w:val="single" w:sz="4" w:space="0" w:color="auto"/>
              <w:right w:val="single" w:sz="4" w:space="0" w:color="auto"/>
            </w:tcBorders>
            <w:shd w:val="clear" w:color="auto" w:fill="auto"/>
            <w:noWrap/>
          </w:tcPr>
          <w:p w14:paraId="54FE742C" w14:textId="15EE0BCF" w:rsidR="00235B8C" w:rsidRPr="000F6836" w:rsidRDefault="00235B8C" w:rsidP="00B27ECA">
            <w:pPr>
              <w:jc w:val="left"/>
              <w:rPr>
                <w:ins w:id="539" w:author="Author"/>
                <w:color w:val="000000"/>
                <w:lang w:val="en-GB"/>
              </w:rPr>
            </w:pPr>
            <w:ins w:id="540" w:author="Author">
              <w:del w:id="541" w:author="Author">
                <w:r w:rsidRPr="000F6836" w:rsidDel="001E1CFF">
                  <w:rPr>
                    <w:color w:val="000000"/>
                    <w:lang w:val="en-GB"/>
                  </w:rPr>
                  <w:delText>Net of reinsurance reserve risk</w:delText>
                </w:r>
              </w:del>
            </w:ins>
          </w:p>
        </w:tc>
        <w:tc>
          <w:tcPr>
            <w:tcW w:w="4701" w:type="dxa"/>
            <w:tcBorders>
              <w:top w:val="nil"/>
              <w:left w:val="nil"/>
              <w:bottom w:val="single" w:sz="4" w:space="0" w:color="auto"/>
              <w:right w:val="single" w:sz="4" w:space="0" w:color="auto"/>
            </w:tcBorders>
            <w:shd w:val="clear" w:color="auto" w:fill="auto"/>
            <w:noWrap/>
          </w:tcPr>
          <w:p w14:paraId="40BBA915" w14:textId="57E20BDD" w:rsidR="00235B8C" w:rsidRPr="000F6836" w:rsidRDefault="00235B8C" w:rsidP="00B27ECA">
            <w:pPr>
              <w:jc w:val="left"/>
              <w:rPr>
                <w:ins w:id="542" w:author="Author"/>
                <w:lang w:val="en-GB"/>
              </w:rPr>
            </w:pPr>
            <w:ins w:id="543" w:author="Author">
              <w:del w:id="544" w:author="Author">
                <w:r w:rsidRPr="000F6836" w:rsidDel="001E1CFF">
                  <w:rPr>
                    <w:lang w:val="en-GB"/>
                  </w:rPr>
                  <w:delText>Same as S.26.13.04 C0050/R0300.</w:delText>
                </w:r>
              </w:del>
            </w:ins>
          </w:p>
        </w:tc>
      </w:tr>
      <w:tr w:rsidR="00235B8C" w:rsidRPr="000F6836" w14:paraId="794E22ED" w14:textId="77777777" w:rsidTr="00B27ECA">
        <w:trPr>
          <w:trHeight w:val="300"/>
          <w:ins w:id="545" w:author="Author"/>
        </w:trPr>
        <w:tc>
          <w:tcPr>
            <w:tcW w:w="2583" w:type="dxa"/>
            <w:tcBorders>
              <w:top w:val="nil"/>
              <w:left w:val="single" w:sz="4" w:space="0" w:color="auto"/>
              <w:bottom w:val="single" w:sz="4" w:space="0" w:color="auto"/>
              <w:right w:val="single" w:sz="4" w:space="0" w:color="auto"/>
            </w:tcBorders>
            <w:shd w:val="clear" w:color="auto" w:fill="auto"/>
            <w:noWrap/>
          </w:tcPr>
          <w:p w14:paraId="44FF2B9D" w14:textId="329EC1CF" w:rsidR="00235B8C" w:rsidRPr="000F6836" w:rsidRDefault="00235B8C" w:rsidP="00B27ECA">
            <w:pPr>
              <w:jc w:val="left"/>
              <w:rPr>
                <w:ins w:id="546" w:author="Author"/>
                <w:color w:val="000000"/>
                <w:lang w:val="en-GB"/>
              </w:rPr>
            </w:pPr>
            <w:ins w:id="547" w:author="Author">
              <w:del w:id="548" w:author="Author">
                <w:r w:rsidRPr="000F6836" w:rsidDel="001E1CFF">
                  <w:rPr>
                    <w:color w:val="000000"/>
                    <w:lang w:val="en-GB"/>
                  </w:rPr>
                  <w:delText>C0010/R0350</w:delText>
                </w:r>
              </w:del>
            </w:ins>
          </w:p>
        </w:tc>
        <w:tc>
          <w:tcPr>
            <w:tcW w:w="2103" w:type="dxa"/>
            <w:tcBorders>
              <w:top w:val="nil"/>
              <w:left w:val="nil"/>
              <w:bottom w:val="single" w:sz="4" w:space="0" w:color="auto"/>
              <w:right w:val="single" w:sz="4" w:space="0" w:color="auto"/>
            </w:tcBorders>
            <w:shd w:val="clear" w:color="auto" w:fill="auto"/>
            <w:noWrap/>
          </w:tcPr>
          <w:p w14:paraId="0C38EFFE" w14:textId="3ED95500" w:rsidR="00235B8C" w:rsidRPr="000F6836" w:rsidRDefault="00235B8C" w:rsidP="00B27ECA">
            <w:pPr>
              <w:jc w:val="left"/>
              <w:rPr>
                <w:ins w:id="549" w:author="Author"/>
                <w:color w:val="000000"/>
                <w:lang w:val="en-GB"/>
              </w:rPr>
            </w:pPr>
            <w:ins w:id="550" w:author="Author">
              <w:del w:id="551" w:author="Author">
                <w:r w:rsidRPr="000F6836" w:rsidDel="001E1CFF">
                  <w:rPr>
                    <w:color w:val="000000"/>
                    <w:lang w:val="en-GB"/>
                  </w:rPr>
                  <w:delText>Net of reinsurance premium risk</w:delText>
                </w:r>
              </w:del>
            </w:ins>
          </w:p>
        </w:tc>
        <w:tc>
          <w:tcPr>
            <w:tcW w:w="4701" w:type="dxa"/>
            <w:tcBorders>
              <w:top w:val="nil"/>
              <w:left w:val="nil"/>
              <w:bottom w:val="single" w:sz="4" w:space="0" w:color="auto"/>
              <w:right w:val="single" w:sz="4" w:space="0" w:color="auto"/>
            </w:tcBorders>
            <w:shd w:val="clear" w:color="auto" w:fill="auto"/>
            <w:noWrap/>
          </w:tcPr>
          <w:p w14:paraId="7F5BA176" w14:textId="12255FCF" w:rsidR="00235B8C" w:rsidRPr="000F6836" w:rsidRDefault="00235B8C" w:rsidP="00B27ECA">
            <w:pPr>
              <w:jc w:val="left"/>
              <w:rPr>
                <w:ins w:id="552" w:author="Author"/>
                <w:lang w:val="en-GB"/>
              </w:rPr>
            </w:pPr>
            <w:ins w:id="553" w:author="Author">
              <w:del w:id="554" w:author="Author">
                <w:r w:rsidRPr="000F6836" w:rsidDel="001E1CFF">
                  <w:rPr>
                    <w:lang w:val="en-GB"/>
                  </w:rPr>
                  <w:delText>Same as S.26.13.04 C0080/R0780.</w:delText>
                </w:r>
              </w:del>
            </w:ins>
          </w:p>
        </w:tc>
      </w:tr>
      <w:tr w:rsidR="00235B8C" w:rsidRPr="000F6836" w14:paraId="210D9E79" w14:textId="77777777" w:rsidTr="00B27ECA">
        <w:trPr>
          <w:trHeight w:val="300"/>
          <w:ins w:id="555" w:author="Author"/>
        </w:trPr>
        <w:tc>
          <w:tcPr>
            <w:tcW w:w="2583" w:type="dxa"/>
            <w:tcBorders>
              <w:top w:val="nil"/>
              <w:left w:val="single" w:sz="4" w:space="0" w:color="auto"/>
              <w:bottom w:val="single" w:sz="4" w:space="0" w:color="auto"/>
              <w:right w:val="single" w:sz="4" w:space="0" w:color="auto"/>
            </w:tcBorders>
            <w:shd w:val="clear" w:color="auto" w:fill="auto"/>
            <w:noWrap/>
          </w:tcPr>
          <w:p w14:paraId="459ED010" w14:textId="28D2BEC8" w:rsidR="00235B8C" w:rsidRPr="000F6836" w:rsidRDefault="00235B8C" w:rsidP="00B27ECA">
            <w:pPr>
              <w:jc w:val="left"/>
              <w:rPr>
                <w:ins w:id="556" w:author="Author"/>
                <w:color w:val="000000"/>
                <w:lang w:val="en-GB"/>
              </w:rPr>
            </w:pPr>
            <w:ins w:id="557" w:author="Author">
              <w:r w:rsidRPr="000F6836">
                <w:rPr>
                  <w:color w:val="000000"/>
                  <w:lang w:val="en-GB"/>
                </w:rPr>
                <w:t>C0010/R03</w:t>
              </w:r>
              <w:r w:rsidR="00916A9E">
                <w:rPr>
                  <w:color w:val="000000"/>
                  <w:lang w:val="en-GB"/>
                </w:rPr>
                <w:t>3</w:t>
              </w:r>
              <w:del w:id="558" w:author="Author">
                <w:r w:rsidRPr="000F6836" w:rsidDel="00916A9E">
                  <w:rPr>
                    <w:color w:val="000000"/>
                    <w:lang w:val="en-GB"/>
                  </w:rPr>
                  <w:delText>6</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8A0DA4A" w14:textId="77777777" w:rsidR="00235B8C" w:rsidRPr="000F6836" w:rsidRDefault="00235B8C" w:rsidP="00B27ECA">
            <w:pPr>
              <w:jc w:val="left"/>
              <w:rPr>
                <w:ins w:id="559" w:author="Author"/>
                <w:color w:val="000000"/>
                <w:lang w:val="en-GB"/>
              </w:rPr>
            </w:pPr>
            <w:ins w:id="560" w:author="Author">
              <w:r w:rsidRPr="000F6836">
                <w:rPr>
                  <w:color w:val="000000"/>
                  <w:lang w:val="en-GB"/>
                </w:rPr>
                <w:t>Net Nat-cat risk</w:t>
              </w:r>
            </w:ins>
          </w:p>
        </w:tc>
        <w:tc>
          <w:tcPr>
            <w:tcW w:w="4701" w:type="dxa"/>
            <w:tcBorders>
              <w:top w:val="nil"/>
              <w:left w:val="nil"/>
              <w:bottom w:val="single" w:sz="4" w:space="0" w:color="auto"/>
              <w:right w:val="single" w:sz="4" w:space="0" w:color="auto"/>
            </w:tcBorders>
            <w:shd w:val="clear" w:color="auto" w:fill="auto"/>
            <w:noWrap/>
          </w:tcPr>
          <w:p w14:paraId="4DE338FA" w14:textId="4C8242BF" w:rsidR="00235B8C" w:rsidRPr="000F6836" w:rsidRDefault="00235B8C" w:rsidP="00B27ECA">
            <w:pPr>
              <w:jc w:val="left"/>
              <w:rPr>
                <w:ins w:id="561" w:author="Author"/>
                <w:lang w:val="en-GB"/>
              </w:rPr>
            </w:pPr>
            <w:ins w:id="562" w:author="Author">
              <w:r w:rsidRPr="000F6836">
                <w:rPr>
                  <w:lang w:val="en-GB"/>
                </w:rPr>
                <w:t>S.26.13.04 C0430/R1690 +  S.26.13.04 C0430/R1700</w:t>
              </w:r>
              <w:r w:rsidR="008501C6" w:rsidRPr="000F6836">
                <w:rPr>
                  <w:lang w:val="en-GB" w:eastAsia="es-ES"/>
                </w:rPr>
                <w:t xml:space="preserve"> + the part calculated using the Standard formula for undertakings using a partial internal model where relevant</w:t>
              </w:r>
            </w:ins>
          </w:p>
        </w:tc>
      </w:tr>
      <w:tr w:rsidR="00235B8C" w:rsidRPr="000F6836" w14:paraId="5784957C" w14:textId="77777777" w:rsidTr="00B27ECA">
        <w:trPr>
          <w:trHeight w:val="300"/>
          <w:ins w:id="563" w:author="Author"/>
        </w:trPr>
        <w:tc>
          <w:tcPr>
            <w:tcW w:w="2583" w:type="dxa"/>
            <w:tcBorders>
              <w:top w:val="nil"/>
              <w:left w:val="single" w:sz="4" w:space="0" w:color="auto"/>
              <w:bottom w:val="single" w:sz="4" w:space="0" w:color="auto"/>
              <w:right w:val="single" w:sz="4" w:space="0" w:color="auto"/>
            </w:tcBorders>
            <w:shd w:val="clear" w:color="auto" w:fill="auto"/>
            <w:noWrap/>
          </w:tcPr>
          <w:p w14:paraId="22853EA8" w14:textId="1D23BECB" w:rsidR="00235B8C" w:rsidRPr="000F6836" w:rsidRDefault="00235B8C" w:rsidP="00B27ECA">
            <w:pPr>
              <w:jc w:val="left"/>
              <w:rPr>
                <w:ins w:id="564" w:author="Author"/>
                <w:color w:val="000000"/>
                <w:lang w:val="en-GB"/>
              </w:rPr>
            </w:pPr>
            <w:ins w:id="565" w:author="Author">
              <w:r w:rsidRPr="000F6836">
                <w:rPr>
                  <w:color w:val="000000"/>
                  <w:lang w:val="en-GB"/>
                </w:rPr>
                <w:t>C0010/R03</w:t>
              </w:r>
              <w:r w:rsidR="00916A9E">
                <w:rPr>
                  <w:color w:val="000000"/>
                  <w:lang w:val="en-GB"/>
                </w:rPr>
                <w:t>4</w:t>
              </w:r>
              <w:del w:id="566" w:author="Author">
                <w:r w:rsidRPr="000F6836" w:rsidDel="00916A9E">
                  <w:rPr>
                    <w:color w:val="000000"/>
                    <w:lang w:val="en-GB"/>
                  </w:rPr>
                  <w:delText>7</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CC17D6F" w14:textId="77777777" w:rsidR="00235B8C" w:rsidRPr="000F6836" w:rsidRDefault="00235B8C" w:rsidP="00B27ECA">
            <w:pPr>
              <w:jc w:val="left"/>
              <w:rPr>
                <w:ins w:id="567" w:author="Author"/>
                <w:color w:val="000000"/>
                <w:lang w:val="en-GB"/>
              </w:rPr>
            </w:pPr>
            <w:ins w:id="568" w:author="Author">
              <w:r w:rsidRPr="000F6836">
                <w:rPr>
                  <w:color w:val="000000"/>
                  <w:lang w:val="en-GB"/>
                </w:rPr>
                <w:t>Net Man-made risk</w:t>
              </w:r>
            </w:ins>
          </w:p>
        </w:tc>
        <w:tc>
          <w:tcPr>
            <w:tcW w:w="4701" w:type="dxa"/>
            <w:tcBorders>
              <w:top w:val="nil"/>
              <w:left w:val="nil"/>
              <w:bottom w:val="single" w:sz="4" w:space="0" w:color="auto"/>
              <w:right w:val="single" w:sz="4" w:space="0" w:color="auto"/>
            </w:tcBorders>
            <w:shd w:val="clear" w:color="auto" w:fill="auto"/>
            <w:noWrap/>
          </w:tcPr>
          <w:p w14:paraId="55F5F353" w14:textId="528985E4" w:rsidR="00235B8C" w:rsidRPr="000F6836" w:rsidRDefault="00235B8C" w:rsidP="00B27ECA">
            <w:pPr>
              <w:jc w:val="left"/>
              <w:rPr>
                <w:ins w:id="569" w:author="Author"/>
                <w:lang w:val="en-GB"/>
              </w:rPr>
            </w:pPr>
            <w:ins w:id="570" w:author="Author">
              <w:r w:rsidRPr="000F6836">
                <w:rPr>
                  <w:lang w:val="en-GB"/>
                </w:rPr>
                <w:t>S.26.13.04 C0430/R1710 +  S.26.13.04 C0430/R1720</w:t>
              </w:r>
              <w:r w:rsidR="008501C6" w:rsidRPr="000F6836">
                <w:rPr>
                  <w:lang w:val="en-GB" w:eastAsia="es-ES"/>
                </w:rPr>
                <w:t xml:space="preserve"> + the part calculated using the Standard formula for undertakings using a partial internal model where relevant</w:t>
              </w:r>
            </w:ins>
          </w:p>
        </w:tc>
      </w:tr>
      <w:tr w:rsidR="00235B8C" w:rsidRPr="000F6836" w14:paraId="66575A34" w14:textId="77777777" w:rsidTr="00B27ECA">
        <w:trPr>
          <w:trHeight w:val="300"/>
          <w:ins w:id="571" w:author="Author"/>
        </w:trPr>
        <w:tc>
          <w:tcPr>
            <w:tcW w:w="2583" w:type="dxa"/>
            <w:tcBorders>
              <w:top w:val="nil"/>
              <w:left w:val="single" w:sz="4" w:space="0" w:color="auto"/>
              <w:bottom w:val="single" w:sz="4" w:space="0" w:color="auto"/>
              <w:right w:val="single" w:sz="4" w:space="0" w:color="auto"/>
            </w:tcBorders>
            <w:shd w:val="clear" w:color="auto" w:fill="auto"/>
            <w:noWrap/>
          </w:tcPr>
          <w:p w14:paraId="1467AA30" w14:textId="1877C69C" w:rsidR="00235B8C" w:rsidRPr="000F6836" w:rsidDel="00D62D59" w:rsidRDefault="00235B8C" w:rsidP="00B27ECA">
            <w:pPr>
              <w:jc w:val="left"/>
              <w:rPr>
                <w:ins w:id="572" w:author="Author"/>
                <w:color w:val="000000"/>
                <w:lang w:val="en-GB"/>
              </w:rPr>
            </w:pPr>
            <w:ins w:id="573" w:author="Author">
              <w:r w:rsidRPr="000F6836">
                <w:rPr>
                  <w:color w:val="000000"/>
                  <w:lang w:val="en-GB"/>
                </w:rPr>
                <w:t>C0010/R03</w:t>
              </w:r>
              <w:r w:rsidR="00916A9E">
                <w:rPr>
                  <w:color w:val="000000"/>
                  <w:lang w:val="en-GB"/>
                </w:rPr>
                <w:t>5</w:t>
              </w:r>
              <w:del w:id="574" w:author="Author">
                <w:r w:rsidRPr="000F6836" w:rsidDel="00916A9E">
                  <w:rPr>
                    <w:color w:val="000000"/>
                    <w:lang w:val="en-GB"/>
                  </w:rPr>
                  <w:delText>8</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7F8BBBE" w14:textId="77777777" w:rsidR="00235B8C" w:rsidRPr="000F6836" w:rsidDel="00D62D59" w:rsidRDefault="00235B8C" w:rsidP="00B27ECA">
            <w:pPr>
              <w:jc w:val="left"/>
              <w:rPr>
                <w:ins w:id="575" w:author="Author"/>
                <w:color w:val="000000"/>
                <w:lang w:val="en-GB"/>
              </w:rPr>
            </w:pPr>
            <w:ins w:id="576" w:author="Author">
              <w:r w:rsidRPr="000F6836">
                <w:rPr>
                  <w:color w:val="000000"/>
                  <w:lang w:val="en-GB"/>
                </w:rPr>
                <w:t>Gross reserve risk</w:t>
              </w:r>
            </w:ins>
          </w:p>
        </w:tc>
        <w:tc>
          <w:tcPr>
            <w:tcW w:w="4701" w:type="dxa"/>
            <w:tcBorders>
              <w:top w:val="nil"/>
              <w:left w:val="nil"/>
              <w:bottom w:val="single" w:sz="4" w:space="0" w:color="auto"/>
              <w:right w:val="single" w:sz="4" w:space="0" w:color="auto"/>
            </w:tcBorders>
            <w:shd w:val="clear" w:color="auto" w:fill="auto"/>
            <w:noWrap/>
          </w:tcPr>
          <w:p w14:paraId="4C474CBA" w14:textId="0B66CA72" w:rsidR="00235B8C" w:rsidRPr="000F6836" w:rsidDel="00D62D59" w:rsidRDefault="00235B8C" w:rsidP="00B27ECA">
            <w:pPr>
              <w:jc w:val="left"/>
              <w:rPr>
                <w:ins w:id="577" w:author="Author"/>
                <w:lang w:val="en-GB"/>
              </w:rPr>
            </w:pPr>
            <w:ins w:id="578" w:author="Author">
              <w:r w:rsidRPr="000F6836">
                <w:rPr>
                  <w:lang w:val="en-GB"/>
                </w:rPr>
                <w:t>Same as S.26.13.04 C0050/R0090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32D4200A" w14:textId="77777777" w:rsidTr="00B27ECA">
        <w:trPr>
          <w:trHeight w:val="300"/>
          <w:ins w:id="579" w:author="Author"/>
        </w:trPr>
        <w:tc>
          <w:tcPr>
            <w:tcW w:w="2583" w:type="dxa"/>
            <w:tcBorders>
              <w:top w:val="nil"/>
              <w:left w:val="single" w:sz="4" w:space="0" w:color="auto"/>
              <w:bottom w:val="single" w:sz="4" w:space="0" w:color="auto"/>
              <w:right w:val="single" w:sz="4" w:space="0" w:color="auto"/>
            </w:tcBorders>
            <w:shd w:val="clear" w:color="auto" w:fill="auto"/>
            <w:noWrap/>
          </w:tcPr>
          <w:p w14:paraId="402C668A" w14:textId="62743484" w:rsidR="00235B8C" w:rsidRPr="000F6836" w:rsidDel="00D62D59" w:rsidRDefault="00235B8C" w:rsidP="00B27ECA">
            <w:pPr>
              <w:jc w:val="left"/>
              <w:rPr>
                <w:ins w:id="580" w:author="Author"/>
                <w:color w:val="000000"/>
                <w:lang w:val="en-GB"/>
              </w:rPr>
            </w:pPr>
            <w:ins w:id="581" w:author="Author">
              <w:r w:rsidRPr="000F6836">
                <w:rPr>
                  <w:color w:val="000000"/>
                  <w:lang w:val="en-GB"/>
                </w:rPr>
                <w:t>C0010/R03</w:t>
              </w:r>
              <w:r w:rsidR="00916A9E">
                <w:rPr>
                  <w:color w:val="000000"/>
                  <w:lang w:val="en-GB"/>
                </w:rPr>
                <w:t>6</w:t>
              </w:r>
              <w:del w:id="582" w:author="Author">
                <w:r w:rsidRPr="000F6836" w:rsidDel="00916A9E">
                  <w:rPr>
                    <w:color w:val="000000"/>
                    <w:lang w:val="en-GB"/>
                  </w:rPr>
                  <w:delText>9</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02669A52" w14:textId="77777777" w:rsidR="00235B8C" w:rsidRPr="000F6836" w:rsidDel="00D62D59" w:rsidRDefault="00235B8C" w:rsidP="00B27ECA">
            <w:pPr>
              <w:jc w:val="left"/>
              <w:rPr>
                <w:ins w:id="583" w:author="Author"/>
                <w:color w:val="000000"/>
                <w:lang w:val="en-GB"/>
              </w:rPr>
            </w:pPr>
            <w:ins w:id="584" w:author="Author">
              <w:r w:rsidRPr="000F6836">
                <w:rPr>
                  <w:color w:val="000000"/>
                  <w:lang w:val="en-GB"/>
                </w:rPr>
                <w:t>Gross premium risk</w:t>
              </w:r>
            </w:ins>
          </w:p>
        </w:tc>
        <w:tc>
          <w:tcPr>
            <w:tcW w:w="4701" w:type="dxa"/>
            <w:tcBorders>
              <w:top w:val="nil"/>
              <w:left w:val="nil"/>
              <w:bottom w:val="single" w:sz="4" w:space="0" w:color="auto"/>
              <w:right w:val="single" w:sz="4" w:space="0" w:color="auto"/>
            </w:tcBorders>
            <w:shd w:val="clear" w:color="auto" w:fill="auto"/>
            <w:noWrap/>
          </w:tcPr>
          <w:p w14:paraId="353AFBA1" w14:textId="06900789" w:rsidR="00235B8C" w:rsidRPr="000F6836" w:rsidDel="00D62D59" w:rsidRDefault="00235B8C" w:rsidP="00B27ECA">
            <w:pPr>
              <w:jc w:val="left"/>
              <w:rPr>
                <w:ins w:id="585" w:author="Author"/>
                <w:lang w:val="en-GB"/>
              </w:rPr>
            </w:pPr>
            <w:ins w:id="586" w:author="Author">
              <w:r w:rsidRPr="000F6836">
                <w:rPr>
                  <w:lang w:val="en-GB"/>
                </w:rPr>
                <w:t>Same as S.26.13.04 C0080/R0540</w:t>
              </w:r>
              <w:r w:rsidR="008501C6"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5DB53A31" w14:textId="77777777" w:rsidTr="00B27ECA">
        <w:trPr>
          <w:trHeight w:val="300"/>
          <w:ins w:id="587" w:author="Author"/>
        </w:trPr>
        <w:tc>
          <w:tcPr>
            <w:tcW w:w="2583" w:type="dxa"/>
            <w:tcBorders>
              <w:top w:val="nil"/>
              <w:left w:val="single" w:sz="4" w:space="0" w:color="auto"/>
              <w:bottom w:val="single" w:sz="4" w:space="0" w:color="auto"/>
              <w:right w:val="single" w:sz="4" w:space="0" w:color="auto"/>
            </w:tcBorders>
            <w:shd w:val="clear" w:color="auto" w:fill="auto"/>
            <w:noWrap/>
          </w:tcPr>
          <w:p w14:paraId="0EDDF43B" w14:textId="7E379114" w:rsidR="00235B8C" w:rsidRPr="000F6836" w:rsidDel="00D62D59" w:rsidRDefault="00235B8C" w:rsidP="00B27ECA">
            <w:pPr>
              <w:jc w:val="left"/>
              <w:rPr>
                <w:ins w:id="588" w:author="Author"/>
                <w:color w:val="000000"/>
                <w:lang w:val="en-GB"/>
              </w:rPr>
            </w:pPr>
            <w:ins w:id="589" w:author="Author">
              <w:r w:rsidRPr="000F6836">
                <w:rPr>
                  <w:color w:val="000000"/>
                  <w:lang w:val="en-GB"/>
                </w:rPr>
                <w:t>C0010/R0</w:t>
              </w:r>
              <w:r w:rsidR="00916A9E">
                <w:rPr>
                  <w:color w:val="000000"/>
                  <w:lang w:val="en-GB"/>
                </w:rPr>
                <w:t>37</w:t>
              </w:r>
              <w:del w:id="590" w:author="Author">
                <w:r w:rsidRPr="000F6836" w:rsidDel="00916A9E">
                  <w:rPr>
                    <w:color w:val="000000"/>
                    <w:lang w:val="en-GB"/>
                  </w:rPr>
                  <w:delText>40</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3EF31AE" w14:textId="77777777" w:rsidR="00235B8C" w:rsidRPr="000F6836" w:rsidDel="00D62D59" w:rsidRDefault="00235B8C" w:rsidP="00B27ECA">
            <w:pPr>
              <w:jc w:val="left"/>
              <w:rPr>
                <w:ins w:id="591" w:author="Author"/>
                <w:color w:val="000000"/>
                <w:lang w:val="en-GB"/>
              </w:rPr>
            </w:pPr>
            <w:ins w:id="592" w:author="Author">
              <w:r w:rsidRPr="000F6836">
                <w:rPr>
                  <w:color w:val="000000"/>
                  <w:lang w:val="en-GB"/>
                </w:rPr>
                <w:t>Total Life &amp; Health underwriting risk</w:t>
              </w:r>
            </w:ins>
          </w:p>
        </w:tc>
        <w:tc>
          <w:tcPr>
            <w:tcW w:w="4701" w:type="dxa"/>
            <w:tcBorders>
              <w:top w:val="nil"/>
              <w:left w:val="nil"/>
              <w:bottom w:val="single" w:sz="4" w:space="0" w:color="auto"/>
              <w:right w:val="single" w:sz="4" w:space="0" w:color="auto"/>
            </w:tcBorders>
            <w:shd w:val="clear" w:color="auto" w:fill="auto"/>
            <w:noWrap/>
          </w:tcPr>
          <w:p w14:paraId="3A51CD88" w14:textId="4E4A49B8" w:rsidR="00235B8C" w:rsidRPr="000F6836" w:rsidRDefault="00235B8C" w:rsidP="00B27ECA">
            <w:pPr>
              <w:jc w:val="left"/>
              <w:rPr>
                <w:ins w:id="593" w:author="Author"/>
                <w:lang w:val="en-GB"/>
              </w:rPr>
            </w:pPr>
            <w:ins w:id="594" w:author="Author">
              <w:r w:rsidRPr="000F6836">
                <w:rPr>
                  <w:lang w:val="en-GB"/>
                </w:rPr>
                <w:t>Sum of S.26.08.04 C0010/R0420-R0480</w:t>
              </w:r>
              <w:r w:rsidR="008501C6" w:rsidRPr="000F6836">
                <w:rPr>
                  <w:lang w:val="en-GB" w:eastAsia="es-ES"/>
                </w:rPr>
                <w:t xml:space="preserve"> + the part calculated using the Standard formula for undertakings using a partial internal model where relevant</w:t>
              </w:r>
            </w:ins>
          </w:p>
          <w:p w14:paraId="0F9EE49E" w14:textId="53FA5AAB" w:rsidR="00235B8C" w:rsidRPr="000F6836" w:rsidDel="00D62D59" w:rsidRDefault="00235B8C" w:rsidP="00B27ECA">
            <w:pPr>
              <w:jc w:val="left"/>
              <w:rPr>
                <w:ins w:id="595" w:author="Author"/>
                <w:lang w:val="en-GB"/>
              </w:rPr>
            </w:pPr>
            <w:ins w:id="596" w:author="Author">
              <w:r w:rsidRPr="000F6836">
                <w:rPr>
                  <w:lang w:val="en-GB"/>
                </w:rPr>
                <w:t>or sum of S.26.08.04 C0010/R0480-R0500</w:t>
              </w:r>
              <w:r w:rsidR="008501C6" w:rsidRPr="000F6836">
                <w:rPr>
                  <w:lang w:val="en-GB" w:eastAsia="es-ES"/>
                </w:rPr>
                <w:t xml:space="preserve"> + the part calculated using the Standard formula </w:t>
              </w:r>
              <w:r w:rsidR="008501C6" w:rsidRPr="000F6836">
                <w:rPr>
                  <w:lang w:val="en-GB" w:eastAsia="es-ES"/>
                </w:rPr>
                <w:lastRenderedPageBreak/>
                <w:t>for undertakings using a partial internal model where relevant</w:t>
              </w:r>
              <w:r w:rsidRPr="000F6836">
                <w:rPr>
                  <w:lang w:val="en-GB"/>
                </w:rPr>
                <w:t>.</w:t>
              </w:r>
            </w:ins>
          </w:p>
        </w:tc>
      </w:tr>
      <w:tr w:rsidR="00235B8C" w:rsidRPr="000F6836" w14:paraId="158EF6BD" w14:textId="77777777" w:rsidTr="00B27ECA">
        <w:trPr>
          <w:trHeight w:val="300"/>
          <w:ins w:id="597" w:author="Author"/>
        </w:trPr>
        <w:tc>
          <w:tcPr>
            <w:tcW w:w="2583" w:type="dxa"/>
            <w:tcBorders>
              <w:top w:val="nil"/>
              <w:left w:val="single" w:sz="4" w:space="0" w:color="auto"/>
              <w:bottom w:val="single" w:sz="4" w:space="0" w:color="auto"/>
              <w:right w:val="single" w:sz="4" w:space="0" w:color="auto"/>
            </w:tcBorders>
            <w:shd w:val="clear" w:color="auto" w:fill="auto"/>
            <w:noWrap/>
          </w:tcPr>
          <w:p w14:paraId="0C865DDE" w14:textId="68964FE3" w:rsidR="00235B8C" w:rsidRPr="000F6836" w:rsidDel="00D62D59" w:rsidRDefault="00235B8C" w:rsidP="00B27ECA">
            <w:pPr>
              <w:jc w:val="left"/>
              <w:rPr>
                <w:ins w:id="598" w:author="Author"/>
                <w:color w:val="000000"/>
                <w:lang w:val="en-GB"/>
              </w:rPr>
            </w:pPr>
            <w:ins w:id="599" w:author="Author">
              <w:r w:rsidRPr="000F6836">
                <w:rPr>
                  <w:color w:val="000000"/>
                  <w:lang w:val="en-GB"/>
                </w:rPr>
                <w:lastRenderedPageBreak/>
                <w:t>C0010/R0</w:t>
              </w:r>
              <w:r w:rsidR="00916A9E">
                <w:rPr>
                  <w:color w:val="000000"/>
                  <w:lang w:val="en-GB"/>
                </w:rPr>
                <w:t>38</w:t>
              </w:r>
              <w:del w:id="600" w:author="Author">
                <w:r w:rsidRPr="000F6836" w:rsidDel="00916A9E">
                  <w:rPr>
                    <w:color w:val="000000"/>
                    <w:lang w:val="en-GB"/>
                  </w:rPr>
                  <w:delText>41</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9CBCEFD" w14:textId="77777777" w:rsidR="00235B8C" w:rsidRPr="000F6836" w:rsidDel="00D62D59" w:rsidRDefault="00235B8C" w:rsidP="00B27ECA">
            <w:pPr>
              <w:jc w:val="left"/>
              <w:rPr>
                <w:ins w:id="601" w:author="Author"/>
                <w:color w:val="000000"/>
                <w:lang w:val="en-GB"/>
              </w:rPr>
            </w:pPr>
            <w:ins w:id="602" w:author="Author">
              <w:r w:rsidRPr="000F6836">
                <w:rPr>
                  <w:color w:val="000000"/>
                  <w:lang w:val="en-GB"/>
                </w:rPr>
                <w:t>Total Life &amp; Health underwriting risk - diversified</w:t>
              </w:r>
            </w:ins>
          </w:p>
        </w:tc>
        <w:tc>
          <w:tcPr>
            <w:tcW w:w="4701" w:type="dxa"/>
            <w:tcBorders>
              <w:top w:val="nil"/>
              <w:left w:val="nil"/>
              <w:bottom w:val="single" w:sz="4" w:space="0" w:color="auto"/>
              <w:right w:val="single" w:sz="4" w:space="0" w:color="auto"/>
            </w:tcBorders>
            <w:shd w:val="clear" w:color="auto" w:fill="auto"/>
            <w:noWrap/>
          </w:tcPr>
          <w:p w14:paraId="6C2654C5" w14:textId="3382FF9C" w:rsidR="00235B8C" w:rsidRPr="000F6836" w:rsidDel="00D62D59" w:rsidRDefault="00235B8C" w:rsidP="00B27ECA">
            <w:pPr>
              <w:jc w:val="left"/>
              <w:rPr>
                <w:ins w:id="603" w:author="Author"/>
                <w:lang w:val="en-GB"/>
              </w:rPr>
            </w:pPr>
            <w:ins w:id="604" w:author="Author">
              <w:r w:rsidRPr="000F6836">
                <w:rPr>
                  <w:lang w:val="en-GB"/>
                </w:rPr>
                <w:t>S.26.08.04 C0010/R0400</w:t>
              </w:r>
              <w:r w:rsidR="008501C6"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Life &amp; Health risk by the undertaking’s algorithm.</w:t>
              </w:r>
            </w:ins>
          </w:p>
        </w:tc>
      </w:tr>
      <w:tr w:rsidR="00235B8C" w:rsidRPr="000F6836" w14:paraId="49E02C02" w14:textId="77777777" w:rsidTr="00B27ECA">
        <w:trPr>
          <w:trHeight w:val="300"/>
          <w:ins w:id="605" w:author="Author"/>
        </w:trPr>
        <w:tc>
          <w:tcPr>
            <w:tcW w:w="2583" w:type="dxa"/>
            <w:tcBorders>
              <w:top w:val="nil"/>
              <w:left w:val="single" w:sz="4" w:space="0" w:color="auto"/>
              <w:bottom w:val="single" w:sz="4" w:space="0" w:color="auto"/>
              <w:right w:val="single" w:sz="4" w:space="0" w:color="auto"/>
            </w:tcBorders>
            <w:shd w:val="clear" w:color="auto" w:fill="auto"/>
            <w:noWrap/>
          </w:tcPr>
          <w:p w14:paraId="289C7D2A" w14:textId="5D997D68" w:rsidR="00235B8C" w:rsidRPr="000F6836" w:rsidRDefault="00235B8C" w:rsidP="00B27ECA">
            <w:pPr>
              <w:jc w:val="left"/>
              <w:rPr>
                <w:ins w:id="606" w:author="Author"/>
                <w:color w:val="000000"/>
                <w:lang w:val="en-GB"/>
              </w:rPr>
            </w:pPr>
            <w:ins w:id="607" w:author="Author">
              <w:r w:rsidRPr="000F6836">
                <w:rPr>
                  <w:color w:val="000000"/>
                  <w:lang w:val="en-GB"/>
                </w:rPr>
                <w:t>C0010/R0</w:t>
              </w:r>
              <w:r w:rsidR="00916A9E">
                <w:rPr>
                  <w:color w:val="000000"/>
                  <w:lang w:val="en-GB"/>
                </w:rPr>
                <w:t>39</w:t>
              </w:r>
              <w:del w:id="608" w:author="Author">
                <w:r w:rsidRPr="000F6836" w:rsidDel="00916A9E">
                  <w:rPr>
                    <w:color w:val="000000"/>
                    <w:lang w:val="en-GB"/>
                  </w:rPr>
                  <w:delText>42</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67A7932" w14:textId="77777777" w:rsidR="00235B8C" w:rsidRPr="000F6836" w:rsidRDefault="00235B8C" w:rsidP="00B27ECA">
            <w:pPr>
              <w:jc w:val="left"/>
              <w:rPr>
                <w:ins w:id="609" w:author="Author"/>
                <w:color w:val="000000"/>
                <w:lang w:val="en-GB"/>
              </w:rPr>
            </w:pPr>
            <w:ins w:id="610" w:author="Author">
              <w:r w:rsidRPr="000F6836">
                <w:rPr>
                  <w:color w:val="000000"/>
                  <w:lang w:val="en-GB"/>
                </w:rPr>
                <w:t>Mortality risk</w:t>
              </w:r>
            </w:ins>
          </w:p>
        </w:tc>
        <w:tc>
          <w:tcPr>
            <w:tcW w:w="4701" w:type="dxa"/>
            <w:tcBorders>
              <w:top w:val="nil"/>
              <w:left w:val="nil"/>
              <w:bottom w:val="single" w:sz="4" w:space="0" w:color="auto"/>
              <w:right w:val="single" w:sz="4" w:space="0" w:color="auto"/>
            </w:tcBorders>
            <w:shd w:val="clear" w:color="auto" w:fill="auto"/>
            <w:noWrap/>
          </w:tcPr>
          <w:p w14:paraId="73882AD5" w14:textId="7278258B" w:rsidR="00235B8C" w:rsidRPr="000F6836" w:rsidRDefault="00235B8C" w:rsidP="00B27ECA">
            <w:pPr>
              <w:jc w:val="left"/>
              <w:rPr>
                <w:ins w:id="611" w:author="Author"/>
                <w:lang w:val="en-GB"/>
              </w:rPr>
            </w:pPr>
            <w:ins w:id="612" w:author="Author">
              <w:r w:rsidRPr="000F6836">
                <w:rPr>
                  <w:lang w:val="en-GB"/>
                </w:rPr>
                <w:t>S.26.14.04 C0070/R0010 + S.26.14.04 C0070/R0310</w:t>
              </w:r>
              <w:r w:rsidR="008501C6" w:rsidRPr="000F6836">
                <w:rPr>
                  <w:lang w:val="en-GB" w:eastAsia="es-ES"/>
                </w:rPr>
                <w:t xml:space="preserve"> + the part calculated using the Standard formula for undertakings using a partial internal model where relevant</w:t>
              </w:r>
            </w:ins>
          </w:p>
        </w:tc>
      </w:tr>
      <w:tr w:rsidR="00235B8C" w:rsidRPr="000F6836" w14:paraId="13376E01" w14:textId="77777777" w:rsidTr="00B27ECA">
        <w:trPr>
          <w:trHeight w:val="300"/>
          <w:ins w:id="613" w:author="Author"/>
        </w:trPr>
        <w:tc>
          <w:tcPr>
            <w:tcW w:w="2583" w:type="dxa"/>
            <w:tcBorders>
              <w:top w:val="nil"/>
              <w:left w:val="single" w:sz="4" w:space="0" w:color="auto"/>
              <w:bottom w:val="single" w:sz="4" w:space="0" w:color="auto"/>
              <w:right w:val="single" w:sz="4" w:space="0" w:color="auto"/>
            </w:tcBorders>
            <w:shd w:val="clear" w:color="auto" w:fill="auto"/>
            <w:noWrap/>
          </w:tcPr>
          <w:p w14:paraId="380521AB" w14:textId="6C39162A" w:rsidR="00235B8C" w:rsidRPr="000F6836" w:rsidRDefault="00235B8C" w:rsidP="00B27ECA">
            <w:pPr>
              <w:jc w:val="left"/>
              <w:rPr>
                <w:ins w:id="614" w:author="Author"/>
                <w:color w:val="000000"/>
                <w:lang w:val="en-GB"/>
              </w:rPr>
            </w:pPr>
            <w:ins w:id="615" w:author="Author">
              <w:r w:rsidRPr="000F6836">
                <w:rPr>
                  <w:color w:val="000000"/>
                  <w:lang w:val="en-GB"/>
                </w:rPr>
                <w:t>C0010/R04</w:t>
              </w:r>
              <w:r w:rsidR="00916A9E">
                <w:rPr>
                  <w:color w:val="000000"/>
                  <w:lang w:val="en-GB"/>
                </w:rPr>
                <w:t>0</w:t>
              </w:r>
              <w:del w:id="616" w:author="Author">
                <w:r w:rsidRPr="000F6836" w:rsidDel="00916A9E">
                  <w:rPr>
                    <w:color w:val="000000"/>
                    <w:lang w:val="en-GB"/>
                  </w:rPr>
                  <w:delText>3</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7E967E6" w14:textId="77777777" w:rsidR="00235B8C" w:rsidRPr="000F6836" w:rsidRDefault="00235B8C" w:rsidP="00B27ECA">
            <w:pPr>
              <w:jc w:val="left"/>
              <w:rPr>
                <w:ins w:id="617" w:author="Author"/>
                <w:color w:val="000000"/>
                <w:lang w:val="en-GB"/>
              </w:rPr>
            </w:pPr>
            <w:ins w:id="618" w:author="Author">
              <w:r w:rsidRPr="000F6836">
                <w:rPr>
                  <w:color w:val="000000"/>
                  <w:lang w:val="en-GB"/>
                </w:rPr>
                <w:t>Longevity risk</w:t>
              </w:r>
            </w:ins>
          </w:p>
        </w:tc>
        <w:tc>
          <w:tcPr>
            <w:tcW w:w="4701" w:type="dxa"/>
            <w:tcBorders>
              <w:top w:val="nil"/>
              <w:left w:val="nil"/>
              <w:bottom w:val="single" w:sz="4" w:space="0" w:color="auto"/>
              <w:right w:val="single" w:sz="4" w:space="0" w:color="auto"/>
            </w:tcBorders>
            <w:shd w:val="clear" w:color="auto" w:fill="auto"/>
            <w:noWrap/>
          </w:tcPr>
          <w:p w14:paraId="1043C709" w14:textId="05E2B162" w:rsidR="00235B8C" w:rsidRPr="000F6836" w:rsidRDefault="00235B8C" w:rsidP="00B27ECA">
            <w:pPr>
              <w:jc w:val="left"/>
              <w:rPr>
                <w:ins w:id="619" w:author="Author"/>
                <w:lang w:val="en-GB"/>
              </w:rPr>
            </w:pPr>
            <w:ins w:id="620" w:author="Author">
              <w:r w:rsidRPr="000F6836">
                <w:rPr>
                  <w:lang w:val="en-GB"/>
                </w:rPr>
                <w:t>S.26.14.04 C0070/R0050 + S.26.14.04 C0070/R0360</w:t>
              </w:r>
              <w:r w:rsidR="008501C6" w:rsidRPr="000F6836">
                <w:rPr>
                  <w:lang w:val="en-GB" w:eastAsia="es-ES"/>
                </w:rPr>
                <w:t xml:space="preserve"> + the part calculated using the Standard formula for undertakings using a partial internal model where relevant</w:t>
              </w:r>
            </w:ins>
          </w:p>
        </w:tc>
      </w:tr>
      <w:tr w:rsidR="00235B8C" w:rsidRPr="000F6836" w14:paraId="04CAA73A" w14:textId="77777777" w:rsidTr="00B27ECA">
        <w:trPr>
          <w:trHeight w:val="300"/>
          <w:ins w:id="621" w:author="Author"/>
        </w:trPr>
        <w:tc>
          <w:tcPr>
            <w:tcW w:w="2583" w:type="dxa"/>
            <w:tcBorders>
              <w:top w:val="nil"/>
              <w:left w:val="single" w:sz="4" w:space="0" w:color="auto"/>
              <w:bottom w:val="single" w:sz="4" w:space="0" w:color="auto"/>
              <w:right w:val="single" w:sz="4" w:space="0" w:color="auto"/>
            </w:tcBorders>
            <w:shd w:val="clear" w:color="auto" w:fill="auto"/>
            <w:noWrap/>
          </w:tcPr>
          <w:p w14:paraId="5083C5A6" w14:textId="4A49729B" w:rsidR="00235B8C" w:rsidRPr="000F6836" w:rsidRDefault="00235B8C" w:rsidP="00B27ECA">
            <w:pPr>
              <w:jc w:val="left"/>
              <w:rPr>
                <w:ins w:id="622" w:author="Author"/>
                <w:color w:val="000000"/>
                <w:lang w:val="en-GB"/>
              </w:rPr>
            </w:pPr>
            <w:ins w:id="623" w:author="Author">
              <w:r w:rsidRPr="000F6836">
                <w:rPr>
                  <w:color w:val="000000"/>
                  <w:lang w:val="en-GB"/>
                </w:rPr>
                <w:t>C0010/R04</w:t>
              </w:r>
              <w:r w:rsidR="00916A9E">
                <w:rPr>
                  <w:color w:val="000000"/>
                  <w:lang w:val="en-GB"/>
                </w:rPr>
                <w:t>1</w:t>
              </w:r>
              <w:del w:id="624" w:author="Author">
                <w:r w:rsidRPr="000F6836" w:rsidDel="00916A9E">
                  <w:rPr>
                    <w:color w:val="000000"/>
                    <w:lang w:val="en-GB"/>
                  </w:rPr>
                  <w:delText>4</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A424E5D" w14:textId="77777777" w:rsidR="00235B8C" w:rsidRPr="000F6836" w:rsidRDefault="00235B8C" w:rsidP="00B27ECA">
            <w:pPr>
              <w:jc w:val="left"/>
              <w:rPr>
                <w:ins w:id="625" w:author="Author"/>
                <w:color w:val="000000"/>
                <w:lang w:val="en-GB"/>
              </w:rPr>
            </w:pPr>
            <w:ins w:id="626" w:author="Author">
              <w:r w:rsidRPr="000F6836">
                <w:rPr>
                  <w:color w:val="000000"/>
                  <w:lang w:val="en-GB"/>
                </w:rPr>
                <w:t>Disability-Morbidity risk</w:t>
              </w:r>
            </w:ins>
          </w:p>
        </w:tc>
        <w:tc>
          <w:tcPr>
            <w:tcW w:w="4701" w:type="dxa"/>
            <w:tcBorders>
              <w:top w:val="nil"/>
              <w:left w:val="nil"/>
              <w:bottom w:val="single" w:sz="4" w:space="0" w:color="auto"/>
              <w:right w:val="single" w:sz="4" w:space="0" w:color="auto"/>
            </w:tcBorders>
            <w:shd w:val="clear" w:color="auto" w:fill="auto"/>
            <w:noWrap/>
          </w:tcPr>
          <w:p w14:paraId="0CC5368E" w14:textId="76687002" w:rsidR="00235B8C" w:rsidRPr="000F6836" w:rsidRDefault="00235B8C" w:rsidP="00B27ECA">
            <w:pPr>
              <w:jc w:val="left"/>
              <w:rPr>
                <w:ins w:id="627" w:author="Author"/>
                <w:lang w:val="en-GB"/>
              </w:rPr>
            </w:pPr>
            <w:ins w:id="628" w:author="Author">
              <w:r w:rsidRPr="000F6836">
                <w:rPr>
                  <w:lang w:val="en-GB"/>
                </w:rPr>
                <w:t>S.26.14.04 C0070/R0110 + S.26.14.04 C0070/R0410</w:t>
              </w:r>
              <w:r w:rsidR="008501C6" w:rsidRPr="000F6836">
                <w:rPr>
                  <w:lang w:val="en-GB" w:eastAsia="es-ES"/>
                </w:rPr>
                <w:t xml:space="preserve"> + the part calculated using the Standard formula for undertakings using a partial internal model where relevant</w:t>
              </w:r>
            </w:ins>
          </w:p>
        </w:tc>
      </w:tr>
      <w:tr w:rsidR="00235B8C" w:rsidRPr="000F6836" w14:paraId="1C15753F" w14:textId="77777777" w:rsidTr="00B27ECA">
        <w:trPr>
          <w:trHeight w:val="300"/>
          <w:ins w:id="629" w:author="Author"/>
        </w:trPr>
        <w:tc>
          <w:tcPr>
            <w:tcW w:w="2583" w:type="dxa"/>
            <w:tcBorders>
              <w:top w:val="nil"/>
              <w:left w:val="single" w:sz="4" w:space="0" w:color="auto"/>
              <w:bottom w:val="single" w:sz="4" w:space="0" w:color="auto"/>
              <w:right w:val="single" w:sz="4" w:space="0" w:color="auto"/>
            </w:tcBorders>
            <w:shd w:val="clear" w:color="auto" w:fill="auto"/>
            <w:noWrap/>
          </w:tcPr>
          <w:p w14:paraId="6D7E140A" w14:textId="7DFD7CED" w:rsidR="00235B8C" w:rsidRPr="000F6836" w:rsidRDefault="00235B8C" w:rsidP="00B27ECA">
            <w:pPr>
              <w:jc w:val="left"/>
              <w:rPr>
                <w:ins w:id="630" w:author="Author"/>
                <w:color w:val="000000"/>
                <w:lang w:val="en-GB"/>
              </w:rPr>
            </w:pPr>
            <w:ins w:id="631" w:author="Author">
              <w:r w:rsidRPr="000F6836">
                <w:rPr>
                  <w:color w:val="000000"/>
                  <w:lang w:val="en-GB"/>
                </w:rPr>
                <w:t>C0010/R04</w:t>
              </w:r>
              <w:r w:rsidR="00916A9E">
                <w:rPr>
                  <w:color w:val="000000"/>
                  <w:lang w:val="en-GB"/>
                </w:rPr>
                <w:t>2</w:t>
              </w:r>
              <w:del w:id="632" w:author="Author">
                <w:r w:rsidRPr="000F6836" w:rsidDel="00916A9E">
                  <w:rPr>
                    <w:color w:val="000000"/>
                    <w:lang w:val="en-GB"/>
                  </w:rPr>
                  <w:delText>5</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8D3B7C6" w14:textId="77777777" w:rsidR="00235B8C" w:rsidRPr="000F6836" w:rsidRDefault="00235B8C" w:rsidP="00B27ECA">
            <w:pPr>
              <w:jc w:val="left"/>
              <w:rPr>
                <w:ins w:id="633" w:author="Author"/>
                <w:color w:val="000000"/>
                <w:lang w:val="en-GB"/>
              </w:rPr>
            </w:pPr>
            <w:ins w:id="634" w:author="Author">
              <w:r w:rsidRPr="000F6836">
                <w:rPr>
                  <w:color w:val="000000"/>
                  <w:lang w:val="en-GB"/>
                </w:rPr>
                <w:t>Lapse</w:t>
              </w:r>
            </w:ins>
          </w:p>
        </w:tc>
        <w:tc>
          <w:tcPr>
            <w:tcW w:w="4701" w:type="dxa"/>
            <w:tcBorders>
              <w:top w:val="nil"/>
              <w:left w:val="nil"/>
              <w:bottom w:val="single" w:sz="4" w:space="0" w:color="auto"/>
              <w:right w:val="single" w:sz="4" w:space="0" w:color="auto"/>
            </w:tcBorders>
            <w:shd w:val="clear" w:color="auto" w:fill="auto"/>
            <w:noWrap/>
          </w:tcPr>
          <w:p w14:paraId="0D3DEF64" w14:textId="7ADAE1E1" w:rsidR="00235B8C" w:rsidRPr="000F6836" w:rsidRDefault="00235B8C" w:rsidP="00B27ECA">
            <w:pPr>
              <w:jc w:val="left"/>
              <w:rPr>
                <w:ins w:id="635" w:author="Author"/>
                <w:lang w:val="en-GB"/>
              </w:rPr>
            </w:pPr>
            <w:ins w:id="636" w:author="Author">
              <w:r w:rsidRPr="000F6836">
                <w:rPr>
                  <w:lang w:val="en-GB"/>
                </w:rPr>
                <w:t>S.26.14.04 C0070/R0160 + S.26.14.04 C0070/R0470</w:t>
              </w:r>
              <w:r w:rsidR="008501C6" w:rsidRPr="000F6836">
                <w:rPr>
                  <w:lang w:val="en-GB" w:eastAsia="es-ES"/>
                </w:rPr>
                <w:t xml:space="preserve"> + the part calculated using the Standard formula for undertakings using a partial internal model where relevant</w:t>
              </w:r>
            </w:ins>
          </w:p>
        </w:tc>
      </w:tr>
      <w:tr w:rsidR="00235B8C" w:rsidRPr="000F6836" w14:paraId="168CB518" w14:textId="77777777" w:rsidTr="00B27ECA">
        <w:trPr>
          <w:trHeight w:val="300"/>
          <w:ins w:id="637" w:author="Author"/>
        </w:trPr>
        <w:tc>
          <w:tcPr>
            <w:tcW w:w="2583" w:type="dxa"/>
            <w:tcBorders>
              <w:top w:val="nil"/>
              <w:left w:val="single" w:sz="4" w:space="0" w:color="auto"/>
              <w:bottom w:val="single" w:sz="4" w:space="0" w:color="auto"/>
              <w:right w:val="single" w:sz="4" w:space="0" w:color="auto"/>
            </w:tcBorders>
            <w:shd w:val="clear" w:color="auto" w:fill="auto"/>
            <w:noWrap/>
          </w:tcPr>
          <w:p w14:paraId="7E3FA1EA" w14:textId="52936D02" w:rsidR="00235B8C" w:rsidRPr="000F6836" w:rsidRDefault="00235B8C" w:rsidP="00B27ECA">
            <w:pPr>
              <w:jc w:val="left"/>
              <w:rPr>
                <w:ins w:id="638" w:author="Author"/>
                <w:color w:val="000000"/>
                <w:lang w:val="en-GB"/>
              </w:rPr>
            </w:pPr>
            <w:ins w:id="639" w:author="Author">
              <w:r w:rsidRPr="000F6836">
                <w:rPr>
                  <w:color w:val="000000"/>
                  <w:lang w:val="en-GB"/>
                </w:rPr>
                <w:t>C0010/R04</w:t>
              </w:r>
              <w:r w:rsidR="00916A9E">
                <w:rPr>
                  <w:color w:val="000000"/>
                  <w:lang w:val="en-GB"/>
                </w:rPr>
                <w:t>3</w:t>
              </w:r>
              <w:del w:id="640" w:author="Author">
                <w:r w:rsidRPr="000F6836" w:rsidDel="00916A9E">
                  <w:rPr>
                    <w:color w:val="000000"/>
                    <w:lang w:val="en-GB"/>
                  </w:rPr>
                  <w:delText>6</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A337867" w14:textId="77777777" w:rsidR="00235B8C" w:rsidRPr="000F6836" w:rsidRDefault="00235B8C" w:rsidP="00B27ECA">
            <w:pPr>
              <w:jc w:val="left"/>
              <w:rPr>
                <w:ins w:id="641" w:author="Author"/>
                <w:color w:val="000000"/>
                <w:lang w:val="en-GB"/>
              </w:rPr>
            </w:pPr>
            <w:ins w:id="642" w:author="Author">
              <w:r w:rsidRPr="000F6836">
                <w:rPr>
                  <w:color w:val="000000"/>
                  <w:lang w:val="en-GB"/>
                </w:rPr>
                <w:t>Expense risk</w:t>
              </w:r>
            </w:ins>
          </w:p>
        </w:tc>
        <w:tc>
          <w:tcPr>
            <w:tcW w:w="4701" w:type="dxa"/>
            <w:tcBorders>
              <w:top w:val="nil"/>
              <w:left w:val="nil"/>
              <w:bottom w:val="single" w:sz="4" w:space="0" w:color="auto"/>
              <w:right w:val="single" w:sz="4" w:space="0" w:color="auto"/>
            </w:tcBorders>
            <w:shd w:val="clear" w:color="auto" w:fill="auto"/>
            <w:noWrap/>
          </w:tcPr>
          <w:p w14:paraId="539F04EC" w14:textId="4EEF369F" w:rsidR="00235B8C" w:rsidRPr="000F6836" w:rsidRDefault="00235B8C" w:rsidP="00B27ECA">
            <w:pPr>
              <w:jc w:val="left"/>
              <w:rPr>
                <w:ins w:id="643" w:author="Author"/>
                <w:lang w:val="en-GB"/>
              </w:rPr>
            </w:pPr>
            <w:ins w:id="644" w:author="Author">
              <w:r w:rsidRPr="000F6836">
                <w:rPr>
                  <w:lang w:val="en-GB"/>
                </w:rPr>
                <w:t>S.26.14.04 C0070/R0240 + S.26.14.04 C0070/R0550</w:t>
              </w:r>
              <w:r w:rsidR="008501C6" w:rsidRPr="000F6836">
                <w:rPr>
                  <w:lang w:val="en-GB" w:eastAsia="es-ES"/>
                </w:rPr>
                <w:t xml:space="preserve"> + the part calculated using the Standard formula for undertakings using a partial internal model where relevant</w:t>
              </w:r>
            </w:ins>
          </w:p>
        </w:tc>
      </w:tr>
      <w:tr w:rsidR="00235B8C" w:rsidRPr="000F6836" w14:paraId="6FDF5EA5" w14:textId="77777777" w:rsidTr="00B27ECA">
        <w:trPr>
          <w:trHeight w:val="300"/>
          <w:ins w:id="645" w:author="Author"/>
        </w:trPr>
        <w:tc>
          <w:tcPr>
            <w:tcW w:w="2583" w:type="dxa"/>
            <w:tcBorders>
              <w:top w:val="nil"/>
              <w:left w:val="single" w:sz="4" w:space="0" w:color="auto"/>
              <w:bottom w:val="single" w:sz="4" w:space="0" w:color="auto"/>
              <w:right w:val="single" w:sz="4" w:space="0" w:color="auto"/>
            </w:tcBorders>
            <w:shd w:val="clear" w:color="auto" w:fill="auto"/>
            <w:noWrap/>
          </w:tcPr>
          <w:p w14:paraId="2F0C07A7" w14:textId="1C47451A" w:rsidR="00235B8C" w:rsidRPr="000F6836" w:rsidRDefault="00235B8C" w:rsidP="00B27ECA">
            <w:pPr>
              <w:jc w:val="left"/>
              <w:rPr>
                <w:ins w:id="646" w:author="Author"/>
                <w:color w:val="000000"/>
                <w:lang w:val="en-GB"/>
              </w:rPr>
            </w:pPr>
            <w:ins w:id="647" w:author="Author">
              <w:r w:rsidRPr="000F6836">
                <w:rPr>
                  <w:color w:val="000000"/>
                  <w:lang w:val="en-GB"/>
                </w:rPr>
                <w:t>C0010/R04</w:t>
              </w:r>
              <w:r w:rsidR="00916A9E">
                <w:rPr>
                  <w:color w:val="000000"/>
                  <w:lang w:val="en-GB"/>
                </w:rPr>
                <w:t>4</w:t>
              </w:r>
              <w:del w:id="648" w:author="Author">
                <w:r w:rsidRPr="000F6836" w:rsidDel="00916A9E">
                  <w:rPr>
                    <w:color w:val="000000"/>
                    <w:lang w:val="en-GB"/>
                  </w:rPr>
                  <w:delText>7</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B8E5267" w14:textId="77777777" w:rsidR="00235B8C" w:rsidRPr="000F6836" w:rsidRDefault="00235B8C" w:rsidP="00B27ECA">
            <w:pPr>
              <w:jc w:val="left"/>
              <w:rPr>
                <w:ins w:id="649" w:author="Author"/>
                <w:color w:val="000000"/>
                <w:lang w:val="en-GB"/>
              </w:rPr>
            </w:pPr>
            <w:ins w:id="650" w:author="Author">
              <w:r w:rsidRPr="000F6836">
                <w:rPr>
                  <w:color w:val="000000"/>
                  <w:lang w:val="en-GB"/>
                </w:rPr>
                <w:t>Revision risk</w:t>
              </w:r>
            </w:ins>
          </w:p>
        </w:tc>
        <w:tc>
          <w:tcPr>
            <w:tcW w:w="4701" w:type="dxa"/>
            <w:tcBorders>
              <w:top w:val="nil"/>
              <w:left w:val="nil"/>
              <w:bottom w:val="single" w:sz="4" w:space="0" w:color="auto"/>
              <w:right w:val="single" w:sz="4" w:space="0" w:color="auto"/>
            </w:tcBorders>
            <w:shd w:val="clear" w:color="auto" w:fill="auto"/>
            <w:noWrap/>
          </w:tcPr>
          <w:p w14:paraId="1DFC373A" w14:textId="0359C00A" w:rsidR="00235B8C" w:rsidRPr="000F6836" w:rsidRDefault="00235B8C" w:rsidP="00B27ECA">
            <w:pPr>
              <w:jc w:val="left"/>
              <w:rPr>
                <w:ins w:id="651" w:author="Author"/>
                <w:lang w:val="en-GB"/>
              </w:rPr>
            </w:pPr>
            <w:ins w:id="652" w:author="Author">
              <w:r w:rsidRPr="000F6836">
                <w:rPr>
                  <w:lang w:val="en-GB"/>
                </w:rPr>
                <w:t>S.26.14.04 C0070/R0260 + S.26.14.04 C0070/R0570</w:t>
              </w:r>
              <w:r w:rsidR="008501C6" w:rsidRPr="000F6836">
                <w:rPr>
                  <w:lang w:val="en-GB" w:eastAsia="es-ES"/>
                </w:rPr>
                <w:t xml:space="preserve"> + the part calculated using the Standard formula for undertakings using a partial internal model where relevant</w:t>
              </w:r>
            </w:ins>
          </w:p>
        </w:tc>
      </w:tr>
      <w:tr w:rsidR="00235B8C" w:rsidRPr="000F6836" w14:paraId="39A55F80" w14:textId="77777777" w:rsidTr="00B27ECA">
        <w:trPr>
          <w:trHeight w:val="300"/>
          <w:ins w:id="653" w:author="Author"/>
        </w:trPr>
        <w:tc>
          <w:tcPr>
            <w:tcW w:w="2583" w:type="dxa"/>
            <w:tcBorders>
              <w:top w:val="nil"/>
              <w:left w:val="single" w:sz="4" w:space="0" w:color="auto"/>
              <w:bottom w:val="single" w:sz="4" w:space="0" w:color="auto"/>
              <w:right w:val="single" w:sz="4" w:space="0" w:color="auto"/>
            </w:tcBorders>
            <w:shd w:val="clear" w:color="auto" w:fill="auto"/>
            <w:noWrap/>
          </w:tcPr>
          <w:p w14:paraId="673ED115" w14:textId="58691182" w:rsidR="00235B8C" w:rsidRPr="000F6836" w:rsidRDefault="00235B8C" w:rsidP="00B27ECA">
            <w:pPr>
              <w:jc w:val="left"/>
              <w:rPr>
                <w:ins w:id="654" w:author="Author"/>
                <w:color w:val="000000"/>
                <w:lang w:val="en-GB"/>
              </w:rPr>
            </w:pPr>
            <w:ins w:id="655" w:author="Author">
              <w:r w:rsidRPr="000F6836">
                <w:rPr>
                  <w:color w:val="000000"/>
                  <w:lang w:val="en-GB"/>
                </w:rPr>
                <w:t>C0010/R04</w:t>
              </w:r>
              <w:r w:rsidR="00916A9E">
                <w:rPr>
                  <w:color w:val="000000"/>
                  <w:lang w:val="en-GB"/>
                </w:rPr>
                <w:t>5</w:t>
              </w:r>
              <w:del w:id="656" w:author="Author">
                <w:r w:rsidRPr="000F6836" w:rsidDel="00916A9E">
                  <w:rPr>
                    <w:color w:val="000000"/>
                    <w:lang w:val="en-GB"/>
                  </w:rPr>
                  <w:delText>8</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FE7F741" w14:textId="77777777" w:rsidR="00235B8C" w:rsidRPr="000F6836" w:rsidRDefault="00235B8C" w:rsidP="00B27ECA">
            <w:pPr>
              <w:jc w:val="left"/>
              <w:rPr>
                <w:ins w:id="657" w:author="Author"/>
                <w:color w:val="000000"/>
                <w:lang w:val="en-GB"/>
              </w:rPr>
            </w:pPr>
            <w:ins w:id="658" w:author="Author">
              <w:r w:rsidRPr="000F6836">
                <w:rPr>
                  <w:color w:val="000000"/>
                  <w:lang w:val="en-GB"/>
                </w:rPr>
                <w:t>Catastrophe risk</w:t>
              </w:r>
            </w:ins>
          </w:p>
        </w:tc>
        <w:tc>
          <w:tcPr>
            <w:tcW w:w="4701" w:type="dxa"/>
            <w:tcBorders>
              <w:top w:val="nil"/>
              <w:left w:val="nil"/>
              <w:bottom w:val="single" w:sz="4" w:space="0" w:color="auto"/>
              <w:right w:val="single" w:sz="4" w:space="0" w:color="auto"/>
            </w:tcBorders>
            <w:shd w:val="clear" w:color="auto" w:fill="auto"/>
            <w:noWrap/>
          </w:tcPr>
          <w:p w14:paraId="310576A5" w14:textId="68702919" w:rsidR="00235B8C" w:rsidRPr="000F6836" w:rsidRDefault="00235B8C" w:rsidP="00B27ECA">
            <w:pPr>
              <w:jc w:val="left"/>
              <w:rPr>
                <w:ins w:id="659" w:author="Author"/>
                <w:lang w:val="en-GB"/>
              </w:rPr>
            </w:pPr>
            <w:ins w:id="660" w:author="Author">
              <w:r w:rsidRPr="000F6836">
                <w:rPr>
                  <w:lang w:val="en-GB"/>
                </w:rPr>
                <w:t>Same as S.26.14.04 C0070/R0250 + S.26.14.04 C0070/R0560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or S.26.14.04 C0070/R0300 + S.26.14.04 C0070/R0600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depending on the model structure.</w:t>
              </w:r>
            </w:ins>
          </w:p>
        </w:tc>
      </w:tr>
      <w:tr w:rsidR="00235B8C" w:rsidRPr="000F6836" w14:paraId="4CE064F2" w14:textId="77777777" w:rsidTr="00B27ECA">
        <w:trPr>
          <w:trHeight w:val="300"/>
          <w:ins w:id="661" w:author="Author"/>
        </w:trPr>
        <w:tc>
          <w:tcPr>
            <w:tcW w:w="2583" w:type="dxa"/>
            <w:tcBorders>
              <w:top w:val="nil"/>
              <w:left w:val="single" w:sz="4" w:space="0" w:color="auto"/>
              <w:bottom w:val="single" w:sz="4" w:space="0" w:color="auto"/>
              <w:right w:val="single" w:sz="4" w:space="0" w:color="auto"/>
            </w:tcBorders>
            <w:shd w:val="clear" w:color="auto" w:fill="auto"/>
            <w:noWrap/>
          </w:tcPr>
          <w:p w14:paraId="184D76E3" w14:textId="782CB356" w:rsidR="00235B8C" w:rsidRPr="000F6836" w:rsidRDefault="00235B8C" w:rsidP="00B27ECA">
            <w:pPr>
              <w:jc w:val="left"/>
              <w:rPr>
                <w:ins w:id="662" w:author="Author"/>
                <w:color w:val="000000"/>
                <w:lang w:val="en-GB"/>
              </w:rPr>
            </w:pPr>
            <w:ins w:id="663" w:author="Author">
              <w:r w:rsidRPr="000F6836">
                <w:rPr>
                  <w:color w:val="000000"/>
                  <w:lang w:val="en-GB"/>
                </w:rPr>
                <w:t>C0010/R04</w:t>
              </w:r>
              <w:r w:rsidR="00916A9E">
                <w:rPr>
                  <w:color w:val="000000"/>
                  <w:lang w:val="en-GB"/>
                </w:rPr>
                <w:t>6</w:t>
              </w:r>
              <w:del w:id="664" w:author="Author">
                <w:r w:rsidRPr="000F6836" w:rsidDel="00916A9E">
                  <w:rPr>
                    <w:color w:val="000000"/>
                    <w:lang w:val="en-GB"/>
                  </w:rPr>
                  <w:delText>9</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ED69D95" w14:textId="77777777" w:rsidR="00235B8C" w:rsidRPr="000F6836" w:rsidRDefault="00235B8C" w:rsidP="00B27ECA">
            <w:pPr>
              <w:jc w:val="left"/>
              <w:rPr>
                <w:ins w:id="665" w:author="Author"/>
                <w:color w:val="000000"/>
                <w:lang w:val="en-GB"/>
              </w:rPr>
            </w:pPr>
            <w:ins w:id="666" w:author="Author">
              <w:r w:rsidRPr="000F6836">
                <w:rPr>
                  <w:color w:val="000000"/>
                  <w:lang w:val="en-GB"/>
                </w:rPr>
                <w:t>Trend risk</w:t>
              </w:r>
            </w:ins>
          </w:p>
        </w:tc>
        <w:tc>
          <w:tcPr>
            <w:tcW w:w="4701" w:type="dxa"/>
            <w:tcBorders>
              <w:top w:val="nil"/>
              <w:left w:val="nil"/>
              <w:bottom w:val="single" w:sz="4" w:space="0" w:color="auto"/>
              <w:right w:val="single" w:sz="4" w:space="0" w:color="auto"/>
            </w:tcBorders>
            <w:shd w:val="clear" w:color="auto" w:fill="auto"/>
            <w:noWrap/>
          </w:tcPr>
          <w:p w14:paraId="3A684308" w14:textId="77777777" w:rsidR="00235B8C" w:rsidRPr="000F6836" w:rsidRDefault="00235B8C" w:rsidP="00B27ECA">
            <w:pPr>
              <w:jc w:val="left"/>
              <w:rPr>
                <w:ins w:id="667" w:author="Author"/>
                <w:lang w:val="en-GB"/>
              </w:rPr>
            </w:pPr>
            <w:ins w:id="668" w:author="Author">
              <w:r w:rsidRPr="000F6836">
                <w:rPr>
                  <w:lang w:val="en-GB"/>
                </w:rPr>
                <w:t>Same as S.26.14.04 C0070/R0280 + S.26.14.04 C0070/R0580.</w:t>
              </w:r>
            </w:ins>
          </w:p>
        </w:tc>
      </w:tr>
      <w:tr w:rsidR="00235B8C" w:rsidRPr="000F6836" w14:paraId="55150C89" w14:textId="77777777" w:rsidTr="00B27ECA">
        <w:trPr>
          <w:trHeight w:val="300"/>
          <w:ins w:id="669" w:author="Author"/>
        </w:trPr>
        <w:tc>
          <w:tcPr>
            <w:tcW w:w="2583" w:type="dxa"/>
            <w:tcBorders>
              <w:top w:val="nil"/>
              <w:left w:val="single" w:sz="4" w:space="0" w:color="auto"/>
              <w:bottom w:val="single" w:sz="4" w:space="0" w:color="auto"/>
              <w:right w:val="single" w:sz="4" w:space="0" w:color="auto"/>
            </w:tcBorders>
            <w:shd w:val="clear" w:color="auto" w:fill="auto"/>
            <w:noWrap/>
          </w:tcPr>
          <w:p w14:paraId="578D65FD" w14:textId="40ACA765" w:rsidR="00235B8C" w:rsidRPr="000F6836" w:rsidRDefault="00235B8C" w:rsidP="00B27ECA">
            <w:pPr>
              <w:jc w:val="left"/>
              <w:rPr>
                <w:ins w:id="670" w:author="Author"/>
                <w:color w:val="000000"/>
                <w:lang w:val="en-GB"/>
              </w:rPr>
            </w:pPr>
            <w:ins w:id="671" w:author="Author">
              <w:r w:rsidRPr="000F6836">
                <w:rPr>
                  <w:color w:val="000000"/>
                  <w:lang w:val="en-GB"/>
                </w:rPr>
                <w:lastRenderedPageBreak/>
                <w:t>C0010/R0</w:t>
              </w:r>
              <w:r w:rsidR="00916A9E">
                <w:rPr>
                  <w:color w:val="000000"/>
                  <w:lang w:val="en-GB"/>
                </w:rPr>
                <w:t>470</w:t>
              </w:r>
              <w:del w:id="672" w:author="Author">
                <w:r w:rsidRPr="000F6836" w:rsidDel="00916A9E">
                  <w:rPr>
                    <w:color w:val="000000"/>
                    <w:lang w:val="en-GB"/>
                  </w:rPr>
                  <w:delText>500</w:delText>
                </w:r>
              </w:del>
            </w:ins>
          </w:p>
        </w:tc>
        <w:tc>
          <w:tcPr>
            <w:tcW w:w="2103" w:type="dxa"/>
            <w:tcBorders>
              <w:top w:val="nil"/>
              <w:left w:val="nil"/>
              <w:bottom w:val="single" w:sz="4" w:space="0" w:color="auto"/>
              <w:right w:val="single" w:sz="4" w:space="0" w:color="auto"/>
            </w:tcBorders>
            <w:shd w:val="clear" w:color="auto" w:fill="auto"/>
            <w:noWrap/>
          </w:tcPr>
          <w:p w14:paraId="668E7F16" w14:textId="77777777" w:rsidR="00235B8C" w:rsidRPr="000F6836" w:rsidRDefault="00235B8C" w:rsidP="00B27ECA">
            <w:pPr>
              <w:jc w:val="left"/>
              <w:rPr>
                <w:ins w:id="673" w:author="Author"/>
                <w:color w:val="000000"/>
                <w:lang w:val="en-GB"/>
              </w:rPr>
            </w:pPr>
            <w:ins w:id="674" w:author="Author">
              <w:r w:rsidRPr="000F6836">
                <w:rPr>
                  <w:color w:val="000000"/>
                  <w:lang w:val="en-GB"/>
                </w:rPr>
                <w:t>Level risk</w:t>
              </w:r>
            </w:ins>
          </w:p>
        </w:tc>
        <w:tc>
          <w:tcPr>
            <w:tcW w:w="4701" w:type="dxa"/>
            <w:tcBorders>
              <w:top w:val="nil"/>
              <w:left w:val="nil"/>
              <w:bottom w:val="single" w:sz="4" w:space="0" w:color="auto"/>
              <w:right w:val="single" w:sz="4" w:space="0" w:color="auto"/>
            </w:tcBorders>
            <w:shd w:val="clear" w:color="auto" w:fill="auto"/>
            <w:noWrap/>
          </w:tcPr>
          <w:p w14:paraId="03AE6994" w14:textId="77777777" w:rsidR="00235B8C" w:rsidRPr="000F6836" w:rsidRDefault="00235B8C" w:rsidP="00B27ECA">
            <w:pPr>
              <w:jc w:val="left"/>
              <w:rPr>
                <w:ins w:id="675" w:author="Author"/>
                <w:lang w:val="en-GB"/>
              </w:rPr>
            </w:pPr>
            <w:ins w:id="676" w:author="Author">
              <w:r w:rsidRPr="000F6836">
                <w:rPr>
                  <w:lang w:val="en-GB"/>
                </w:rPr>
                <w:t>Same as S.26.14.04 C0070/R0290 + S.26.14.04 C0070/R0590.</w:t>
              </w:r>
            </w:ins>
          </w:p>
        </w:tc>
      </w:tr>
      <w:tr w:rsidR="00235B8C" w:rsidRPr="000F6836" w14:paraId="501A388B" w14:textId="77777777" w:rsidTr="00B27ECA">
        <w:trPr>
          <w:trHeight w:val="300"/>
          <w:ins w:id="67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38EBF55" w14:textId="113EF1A7" w:rsidR="00235B8C" w:rsidRPr="000F6836" w:rsidRDefault="00235B8C" w:rsidP="00B27ECA">
            <w:pPr>
              <w:jc w:val="left"/>
              <w:rPr>
                <w:ins w:id="678" w:author="Author"/>
                <w:color w:val="000000"/>
                <w:lang w:val="en-GB"/>
              </w:rPr>
            </w:pPr>
            <w:ins w:id="679" w:author="Author">
              <w:r w:rsidRPr="000F6836">
                <w:rPr>
                  <w:color w:val="000000"/>
                  <w:lang w:val="en-GB"/>
                </w:rPr>
                <w:t>C0010/R0</w:t>
              </w:r>
              <w:r w:rsidR="00916A9E">
                <w:rPr>
                  <w:color w:val="000000"/>
                  <w:lang w:val="en-GB"/>
                </w:rPr>
                <w:t>480</w:t>
              </w:r>
              <w:del w:id="680" w:author="Author">
                <w:r w:rsidRPr="000F6836" w:rsidDel="00916A9E">
                  <w:rPr>
                    <w:color w:val="000000"/>
                    <w:lang w:val="en-GB"/>
                  </w:rPr>
                  <w:delText>510</w:delText>
                </w:r>
              </w:del>
            </w:ins>
          </w:p>
        </w:tc>
        <w:tc>
          <w:tcPr>
            <w:tcW w:w="2103" w:type="dxa"/>
            <w:tcBorders>
              <w:top w:val="nil"/>
              <w:left w:val="nil"/>
              <w:bottom w:val="single" w:sz="4" w:space="0" w:color="auto"/>
              <w:right w:val="single" w:sz="4" w:space="0" w:color="auto"/>
            </w:tcBorders>
            <w:shd w:val="clear" w:color="auto" w:fill="auto"/>
            <w:noWrap/>
            <w:hideMark/>
          </w:tcPr>
          <w:p w14:paraId="364EF85F" w14:textId="77777777" w:rsidR="00235B8C" w:rsidRPr="000F6836" w:rsidRDefault="00235B8C" w:rsidP="00B27ECA">
            <w:pPr>
              <w:jc w:val="left"/>
              <w:rPr>
                <w:ins w:id="681" w:author="Author"/>
                <w:color w:val="000000"/>
                <w:lang w:val="en-GB"/>
              </w:rPr>
            </w:pPr>
            <w:ins w:id="682" w:author="Author">
              <w:r w:rsidRPr="000F6836">
                <w:rPr>
                  <w:color w:val="000000"/>
                  <w:lang w:val="en-GB"/>
                </w:rPr>
                <w:t>Total Operational risk</w:t>
              </w:r>
            </w:ins>
          </w:p>
        </w:tc>
        <w:tc>
          <w:tcPr>
            <w:tcW w:w="4701" w:type="dxa"/>
            <w:tcBorders>
              <w:top w:val="nil"/>
              <w:left w:val="nil"/>
              <w:bottom w:val="single" w:sz="4" w:space="0" w:color="auto"/>
              <w:right w:val="single" w:sz="4" w:space="0" w:color="auto"/>
            </w:tcBorders>
            <w:shd w:val="clear" w:color="auto" w:fill="auto"/>
            <w:noWrap/>
            <w:hideMark/>
          </w:tcPr>
          <w:p w14:paraId="6F88044F" w14:textId="585FC334" w:rsidR="00235B8C" w:rsidRPr="000F6836" w:rsidRDefault="00235B8C" w:rsidP="00B27ECA">
            <w:pPr>
              <w:jc w:val="left"/>
              <w:rPr>
                <w:ins w:id="683" w:author="Author"/>
                <w:lang w:val="en-GB"/>
              </w:rPr>
            </w:pPr>
            <w:ins w:id="684" w:author="Author">
              <w:r w:rsidRPr="000F6836">
                <w:rPr>
                  <w:lang w:val="en-GB"/>
                </w:rPr>
                <w:t>Same as S.26.15.04 C0220/R0070</w:t>
              </w:r>
              <w:r w:rsidR="005C1844" w:rsidRPr="000F6836">
                <w:rPr>
                  <w:lang w:val="en-GB" w:eastAsia="es-ES"/>
                </w:rPr>
                <w:t xml:space="preserve"> + the part calculated using the Standard formula for undertakings using a partial internal model where relevant</w:t>
              </w:r>
              <w:r w:rsidRPr="000F6836">
                <w:rPr>
                  <w:lang w:val="en-GB"/>
                </w:rPr>
                <w:t>.</w:t>
              </w:r>
            </w:ins>
          </w:p>
        </w:tc>
      </w:tr>
      <w:tr w:rsidR="00235B8C" w:rsidRPr="000F6836" w14:paraId="40F8E95D" w14:textId="77777777" w:rsidTr="00B27ECA">
        <w:trPr>
          <w:trHeight w:val="300"/>
          <w:ins w:id="685"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18F8116D" w14:textId="7E1D3E6E" w:rsidR="00235B8C" w:rsidRPr="000F6836" w:rsidRDefault="00235B8C" w:rsidP="00B27ECA">
            <w:pPr>
              <w:jc w:val="left"/>
              <w:rPr>
                <w:ins w:id="686" w:author="Author"/>
                <w:color w:val="000000"/>
                <w:lang w:val="en-GB"/>
              </w:rPr>
            </w:pPr>
            <w:ins w:id="687" w:author="Author">
              <w:r w:rsidRPr="000F6836">
                <w:rPr>
                  <w:color w:val="000000"/>
                  <w:lang w:val="en-GB"/>
                </w:rPr>
                <w:t>C0010/R0</w:t>
              </w:r>
              <w:r w:rsidR="00916A9E">
                <w:rPr>
                  <w:color w:val="000000"/>
                  <w:lang w:val="en-GB"/>
                </w:rPr>
                <w:t>490</w:t>
              </w:r>
              <w:del w:id="688" w:author="Author">
                <w:r w:rsidRPr="000F6836" w:rsidDel="00916A9E">
                  <w:rPr>
                    <w:color w:val="000000"/>
                    <w:lang w:val="en-GB"/>
                  </w:rPr>
                  <w:delText>520</w:delText>
                </w:r>
              </w:del>
            </w:ins>
          </w:p>
        </w:tc>
        <w:tc>
          <w:tcPr>
            <w:tcW w:w="2103" w:type="dxa"/>
            <w:tcBorders>
              <w:top w:val="nil"/>
              <w:left w:val="nil"/>
              <w:bottom w:val="single" w:sz="4" w:space="0" w:color="auto"/>
              <w:right w:val="single" w:sz="4" w:space="0" w:color="auto"/>
            </w:tcBorders>
            <w:shd w:val="clear" w:color="auto" w:fill="auto"/>
            <w:noWrap/>
            <w:hideMark/>
          </w:tcPr>
          <w:p w14:paraId="7FC14FC5" w14:textId="77777777" w:rsidR="00235B8C" w:rsidRPr="000F6836" w:rsidRDefault="00235B8C" w:rsidP="00B27ECA">
            <w:pPr>
              <w:jc w:val="left"/>
              <w:rPr>
                <w:ins w:id="689" w:author="Author"/>
                <w:color w:val="000000"/>
                <w:lang w:val="en-GB"/>
              </w:rPr>
            </w:pPr>
            <w:ins w:id="690" w:author="Author">
              <w:r w:rsidRPr="000F6836">
                <w:rPr>
                  <w:color w:val="000000"/>
                  <w:lang w:val="en-GB"/>
                </w:rPr>
                <w:t>Total Operational risk - diversified</w:t>
              </w:r>
            </w:ins>
          </w:p>
        </w:tc>
        <w:tc>
          <w:tcPr>
            <w:tcW w:w="4701" w:type="dxa"/>
            <w:tcBorders>
              <w:top w:val="nil"/>
              <w:left w:val="nil"/>
              <w:bottom w:val="single" w:sz="4" w:space="0" w:color="auto"/>
              <w:right w:val="single" w:sz="4" w:space="0" w:color="auto"/>
            </w:tcBorders>
            <w:shd w:val="clear" w:color="auto" w:fill="auto"/>
            <w:noWrap/>
            <w:hideMark/>
          </w:tcPr>
          <w:p w14:paraId="361E3C37" w14:textId="4CEF979F" w:rsidR="00235B8C" w:rsidRPr="000F6836" w:rsidRDefault="00235B8C" w:rsidP="00B27ECA">
            <w:pPr>
              <w:jc w:val="left"/>
              <w:rPr>
                <w:ins w:id="691" w:author="Author"/>
                <w:lang w:val="en-GB"/>
              </w:rPr>
            </w:pPr>
            <w:ins w:id="692" w:author="Author">
              <w:r w:rsidRPr="000F6836">
                <w:rPr>
                  <w:lang w:val="en-GB"/>
                </w:rPr>
                <w:t>S.26.08.04 C0010/R0510</w:t>
              </w:r>
              <w:r w:rsidR="005C1844" w:rsidRPr="000F6836">
                <w:rPr>
                  <w:lang w:val="en-GB" w:eastAsia="es-ES"/>
                </w:rPr>
                <w:t xml:space="preserve"> + the part calculated using the Standard formula for undertakings using a partial internal model where relevant</w:t>
              </w:r>
              <w:r w:rsidRPr="000F6836">
                <w:rPr>
                  <w:lang w:val="en-GB"/>
                </w:rPr>
                <w:t xml:space="preserve"> minus part of total diversification allocated to Operational risk by the undertaking’s algorithm.</w:t>
              </w:r>
            </w:ins>
          </w:p>
        </w:tc>
      </w:tr>
      <w:tr w:rsidR="00235B8C" w:rsidRPr="000F6836" w14:paraId="63606D7E" w14:textId="77777777" w:rsidTr="00B27ECA">
        <w:trPr>
          <w:trHeight w:val="300"/>
          <w:ins w:id="69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81D7764" w14:textId="2789BCF3" w:rsidR="00235B8C" w:rsidRPr="000F6836" w:rsidRDefault="00235B8C" w:rsidP="00B27ECA">
            <w:pPr>
              <w:jc w:val="left"/>
              <w:rPr>
                <w:ins w:id="694" w:author="Author"/>
                <w:color w:val="000000"/>
                <w:lang w:val="en-GB"/>
              </w:rPr>
            </w:pPr>
            <w:ins w:id="695" w:author="Author">
              <w:r w:rsidRPr="000F6836">
                <w:rPr>
                  <w:color w:val="000000"/>
                  <w:lang w:val="en-GB"/>
                </w:rPr>
                <w:t>C0010/R05</w:t>
              </w:r>
              <w:r w:rsidR="00916A9E">
                <w:rPr>
                  <w:color w:val="000000"/>
                  <w:lang w:val="en-GB"/>
                </w:rPr>
                <w:t>0</w:t>
              </w:r>
              <w:del w:id="696" w:author="Author">
                <w:r w:rsidRPr="000F6836" w:rsidDel="00916A9E">
                  <w:rPr>
                    <w:color w:val="000000"/>
                    <w:lang w:val="en-GB"/>
                  </w:rPr>
                  <w:delText>3</w:delText>
                </w:r>
              </w:del>
              <w:r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hideMark/>
          </w:tcPr>
          <w:p w14:paraId="0D7A12AB" w14:textId="77777777" w:rsidR="00235B8C" w:rsidRPr="000F6836" w:rsidRDefault="00235B8C" w:rsidP="00B27ECA">
            <w:pPr>
              <w:jc w:val="left"/>
              <w:rPr>
                <w:ins w:id="697" w:author="Author"/>
                <w:color w:val="000000"/>
                <w:lang w:val="en-GB"/>
              </w:rPr>
            </w:pPr>
            <w:ins w:id="698" w:author="Author">
              <w:r w:rsidRPr="000F6836">
                <w:rPr>
                  <w:color w:val="000000"/>
                  <w:lang w:val="en-GB"/>
                </w:rPr>
                <w:t>Other risk</w:t>
              </w:r>
            </w:ins>
          </w:p>
        </w:tc>
        <w:tc>
          <w:tcPr>
            <w:tcW w:w="4701" w:type="dxa"/>
            <w:tcBorders>
              <w:top w:val="nil"/>
              <w:left w:val="nil"/>
              <w:bottom w:val="single" w:sz="4" w:space="0" w:color="auto"/>
              <w:right w:val="single" w:sz="4" w:space="0" w:color="auto"/>
            </w:tcBorders>
            <w:shd w:val="clear" w:color="auto" w:fill="auto"/>
            <w:noWrap/>
            <w:hideMark/>
          </w:tcPr>
          <w:p w14:paraId="4CEE0C73" w14:textId="0EDF127B" w:rsidR="00235B8C" w:rsidRPr="000F6836" w:rsidRDefault="00235B8C" w:rsidP="00B27ECA">
            <w:pPr>
              <w:jc w:val="left"/>
              <w:rPr>
                <w:ins w:id="699" w:author="Author"/>
                <w:color w:val="000000"/>
                <w:lang w:val="en-GB"/>
              </w:rPr>
            </w:pPr>
            <w:ins w:id="700" w:author="Author">
              <w:r w:rsidRPr="000F6836">
                <w:rPr>
                  <w:color w:val="000000"/>
                  <w:lang w:val="en-GB"/>
                </w:rPr>
                <w:t>Capital charge not allocated to the categories listed here</w:t>
              </w:r>
              <w:r w:rsidR="005C1844" w:rsidRPr="000F6836">
                <w:rPr>
                  <w:lang w:val="en-GB" w:eastAsia="es-ES"/>
                </w:rPr>
                <w:t xml:space="preserve"> + the part calculated using the Standard formula for undertakings using a partial internal model where relevant</w:t>
              </w:r>
              <w:r w:rsidRPr="000F6836">
                <w:rPr>
                  <w:color w:val="000000"/>
                  <w:lang w:val="en-GB"/>
                </w:rPr>
                <w:t>.</w:t>
              </w:r>
            </w:ins>
          </w:p>
        </w:tc>
      </w:tr>
      <w:tr w:rsidR="00235B8C" w:rsidRPr="000F6836" w14:paraId="75F95D64" w14:textId="77777777" w:rsidTr="00B27ECA">
        <w:trPr>
          <w:trHeight w:val="300"/>
          <w:ins w:id="701" w:author="Author"/>
        </w:trPr>
        <w:tc>
          <w:tcPr>
            <w:tcW w:w="2583" w:type="dxa"/>
            <w:tcBorders>
              <w:top w:val="nil"/>
              <w:left w:val="single" w:sz="4" w:space="0" w:color="auto"/>
              <w:bottom w:val="single" w:sz="4" w:space="0" w:color="auto"/>
              <w:right w:val="single" w:sz="4" w:space="0" w:color="auto"/>
            </w:tcBorders>
            <w:shd w:val="clear" w:color="auto" w:fill="auto"/>
            <w:noWrap/>
          </w:tcPr>
          <w:p w14:paraId="05557330" w14:textId="284CAE36" w:rsidR="00235B8C" w:rsidRPr="000F6836" w:rsidRDefault="00235B8C" w:rsidP="00B27ECA">
            <w:pPr>
              <w:jc w:val="left"/>
              <w:rPr>
                <w:ins w:id="702" w:author="Author"/>
                <w:color w:val="000000"/>
                <w:lang w:val="en-GB"/>
              </w:rPr>
            </w:pPr>
            <w:ins w:id="703" w:author="Author">
              <w:r w:rsidRPr="000F6836">
                <w:rPr>
                  <w:color w:val="000000"/>
                  <w:lang w:val="en-GB"/>
                </w:rPr>
                <w:t>C0050</w:t>
              </w:r>
              <w:r w:rsidR="00AE2320" w:rsidRPr="000F6836">
                <w:rPr>
                  <w:color w:val="000000"/>
                  <w:lang w:val="en-GB"/>
                </w:rPr>
                <w:t>/R0010-R05</w:t>
              </w:r>
              <w:r w:rsidR="00916A9E">
                <w:rPr>
                  <w:color w:val="000000"/>
                  <w:lang w:val="en-GB"/>
                </w:rPr>
                <w:t>0</w:t>
              </w:r>
              <w:del w:id="704"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A30A7F1" w14:textId="77777777" w:rsidR="00235B8C" w:rsidRPr="000F6836" w:rsidRDefault="00235B8C" w:rsidP="00B27ECA">
            <w:pPr>
              <w:jc w:val="left"/>
              <w:rPr>
                <w:ins w:id="705" w:author="Author"/>
                <w:color w:val="000000"/>
                <w:lang w:val="en-GB"/>
              </w:rPr>
            </w:pPr>
            <w:ins w:id="706" w:author="Author">
              <w:r w:rsidRPr="000F6836">
                <w:rPr>
                  <w:lang w:val="en-GB" w:eastAsia="es-ES"/>
                </w:rPr>
                <w:t>Allocation from adjustments due to RFF and Matching adjustment portfolios</w:t>
              </w:r>
            </w:ins>
          </w:p>
        </w:tc>
        <w:tc>
          <w:tcPr>
            <w:tcW w:w="4701" w:type="dxa"/>
            <w:tcBorders>
              <w:top w:val="nil"/>
              <w:left w:val="nil"/>
              <w:bottom w:val="single" w:sz="4" w:space="0" w:color="auto"/>
              <w:right w:val="single" w:sz="4" w:space="0" w:color="auto"/>
            </w:tcBorders>
            <w:shd w:val="clear" w:color="auto" w:fill="auto"/>
            <w:noWrap/>
          </w:tcPr>
          <w:p w14:paraId="77A7A888" w14:textId="77777777" w:rsidR="00235B8C" w:rsidRPr="000F6836" w:rsidRDefault="00235B8C" w:rsidP="00B27ECA">
            <w:pPr>
              <w:jc w:val="left"/>
              <w:rPr>
                <w:ins w:id="707" w:author="Author"/>
                <w:color w:val="000000"/>
                <w:lang w:val="en-GB"/>
              </w:rPr>
            </w:pPr>
            <w:ins w:id="708" w:author="Author">
              <w:r w:rsidRPr="000F6836">
                <w:rPr>
                  <w:lang w:val="en-GB" w:eastAsia="es-ES"/>
                </w:rPr>
                <w:t>Where applicable, part of the adjustment allocated to each risk module according to the procedure described in the general comments. This amount shall be positive.</w:t>
              </w:r>
            </w:ins>
          </w:p>
        </w:tc>
      </w:tr>
      <w:tr w:rsidR="00235B8C" w:rsidRPr="000F6836" w14:paraId="6C92818C" w14:textId="77777777" w:rsidTr="00B27ECA">
        <w:trPr>
          <w:trHeight w:val="300"/>
          <w:ins w:id="709" w:author="Author"/>
        </w:trPr>
        <w:tc>
          <w:tcPr>
            <w:tcW w:w="2583" w:type="dxa"/>
            <w:tcBorders>
              <w:top w:val="nil"/>
              <w:left w:val="single" w:sz="4" w:space="0" w:color="auto"/>
              <w:bottom w:val="single" w:sz="4" w:space="0" w:color="auto"/>
              <w:right w:val="single" w:sz="4" w:space="0" w:color="auto"/>
            </w:tcBorders>
            <w:shd w:val="clear" w:color="auto" w:fill="auto"/>
            <w:noWrap/>
          </w:tcPr>
          <w:p w14:paraId="7A80CC6C" w14:textId="2461EE98" w:rsidR="00235B8C" w:rsidRPr="000F6836" w:rsidRDefault="00235B8C" w:rsidP="00B27ECA">
            <w:pPr>
              <w:jc w:val="left"/>
              <w:rPr>
                <w:ins w:id="710" w:author="Author"/>
                <w:color w:val="000000"/>
                <w:lang w:val="en-GB"/>
              </w:rPr>
            </w:pPr>
            <w:ins w:id="711" w:author="Author">
              <w:r w:rsidRPr="000F6836">
                <w:rPr>
                  <w:color w:val="000000"/>
                  <w:lang w:val="en-GB"/>
                </w:rPr>
                <w:t>C0060</w:t>
              </w:r>
              <w:r w:rsidR="00AE2320" w:rsidRPr="000F6836">
                <w:rPr>
                  <w:color w:val="000000"/>
                  <w:lang w:val="en-GB"/>
                </w:rPr>
                <w:t>/R0010-R05</w:t>
              </w:r>
              <w:r w:rsidR="00916A9E">
                <w:rPr>
                  <w:color w:val="000000"/>
                  <w:lang w:val="en-GB"/>
                </w:rPr>
                <w:t>0</w:t>
              </w:r>
              <w:del w:id="712"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A2F3841" w14:textId="77777777" w:rsidR="00235B8C" w:rsidRPr="000F6836" w:rsidRDefault="00235B8C" w:rsidP="00B27ECA">
            <w:pPr>
              <w:jc w:val="left"/>
              <w:rPr>
                <w:ins w:id="713" w:author="Author"/>
                <w:color w:val="000000"/>
                <w:lang w:val="en-GB"/>
              </w:rPr>
            </w:pPr>
            <w:ins w:id="714" w:author="Author">
              <w:r w:rsidRPr="000F6836">
                <w:rPr>
                  <w:lang w:val="en-GB" w:eastAsia="es-ES"/>
                </w:rPr>
                <w:t>Consideration of the future management actions regarding technical provisions and/or deferred taxes</w:t>
              </w:r>
            </w:ins>
          </w:p>
        </w:tc>
        <w:tc>
          <w:tcPr>
            <w:tcW w:w="4701" w:type="dxa"/>
            <w:tcBorders>
              <w:top w:val="nil"/>
              <w:left w:val="nil"/>
              <w:bottom w:val="single" w:sz="4" w:space="0" w:color="auto"/>
              <w:right w:val="single" w:sz="4" w:space="0" w:color="auto"/>
            </w:tcBorders>
            <w:shd w:val="clear" w:color="auto" w:fill="auto"/>
            <w:noWrap/>
          </w:tcPr>
          <w:p w14:paraId="408DFA8B" w14:textId="77777777" w:rsidR="00235B8C" w:rsidRPr="000F6836" w:rsidRDefault="00235B8C" w:rsidP="00B27ECA">
            <w:pPr>
              <w:jc w:val="left"/>
              <w:rPr>
                <w:ins w:id="715" w:author="Author"/>
                <w:lang w:val="en-GB" w:eastAsia="es-ES"/>
              </w:rPr>
            </w:pPr>
            <w:ins w:id="716" w:author="Author">
              <w:r w:rsidRPr="000F6836">
                <w:rPr>
                  <w:lang w:val="en-GB" w:eastAsia="es-ES"/>
                </w:rPr>
                <w:t>To identify if the future management actions relating to the loss absorbing capacity of technical provisions and/or deferred taxes are embedded in the calculation, the following closed list of options shall be used:</w:t>
              </w:r>
            </w:ins>
          </w:p>
          <w:p w14:paraId="21D173AD" w14:textId="77777777" w:rsidR="00235B8C" w:rsidRPr="000F6836" w:rsidRDefault="00235B8C" w:rsidP="00B27ECA">
            <w:pPr>
              <w:jc w:val="left"/>
              <w:rPr>
                <w:ins w:id="717" w:author="Author"/>
                <w:lang w:val="en-GB" w:eastAsia="es-ES"/>
              </w:rPr>
            </w:pPr>
            <w:ins w:id="718" w:author="Author">
              <w:r w:rsidRPr="000F6836">
                <w:rPr>
                  <w:lang w:val="en-GB" w:eastAsia="es-ES"/>
                </w:rPr>
                <w:t>1 - Future management actions regarding the loss–absorbing capacity of technical provisions embedded within the component</w:t>
              </w:r>
            </w:ins>
          </w:p>
          <w:p w14:paraId="7B4F6AC4" w14:textId="77777777" w:rsidR="00235B8C" w:rsidRPr="000F6836" w:rsidRDefault="00235B8C" w:rsidP="00B27ECA">
            <w:pPr>
              <w:jc w:val="left"/>
              <w:rPr>
                <w:ins w:id="719" w:author="Author"/>
                <w:lang w:val="en-GB" w:eastAsia="es-ES"/>
              </w:rPr>
            </w:pPr>
            <w:ins w:id="720" w:author="Author">
              <w:r w:rsidRPr="000F6836">
                <w:rPr>
                  <w:lang w:val="en-GB" w:eastAsia="es-ES"/>
                </w:rPr>
                <w:t>2 - Future management actions regarding the loss–absorbing capacity of deferred taxes embedded within the component</w:t>
              </w:r>
            </w:ins>
          </w:p>
          <w:p w14:paraId="30BFE6E0" w14:textId="77777777" w:rsidR="00235B8C" w:rsidRPr="000F6836" w:rsidRDefault="00235B8C" w:rsidP="00B27ECA">
            <w:pPr>
              <w:jc w:val="left"/>
              <w:rPr>
                <w:ins w:id="721" w:author="Author"/>
                <w:lang w:val="en-GB" w:eastAsia="es-ES"/>
              </w:rPr>
            </w:pPr>
            <w:ins w:id="722" w:author="Author">
              <w:r w:rsidRPr="000F6836">
                <w:rPr>
                  <w:lang w:val="en-GB" w:eastAsia="es-ES"/>
                </w:rPr>
                <w:t>3 - Future management actions regarding the loss–absorbing capacity of technical provisions and deferred taxes embedded within the component</w:t>
              </w:r>
            </w:ins>
          </w:p>
          <w:p w14:paraId="4D08FB03" w14:textId="77777777" w:rsidR="00235B8C" w:rsidRPr="000F6836" w:rsidRDefault="00235B8C" w:rsidP="00B27ECA">
            <w:pPr>
              <w:jc w:val="left"/>
              <w:rPr>
                <w:ins w:id="723" w:author="Author"/>
                <w:color w:val="000000"/>
                <w:lang w:val="en-GB"/>
              </w:rPr>
            </w:pPr>
            <w:ins w:id="724" w:author="Author">
              <w:r w:rsidRPr="000F6836">
                <w:rPr>
                  <w:lang w:val="en-GB" w:eastAsia="es-ES"/>
                </w:rPr>
                <w:t>4 - No embedded consideration of future management actions.</w:t>
              </w:r>
            </w:ins>
          </w:p>
        </w:tc>
      </w:tr>
      <w:tr w:rsidR="00235B8C" w:rsidRPr="000F6836" w14:paraId="57EDC091" w14:textId="77777777" w:rsidTr="00B27ECA">
        <w:trPr>
          <w:trHeight w:val="300"/>
          <w:ins w:id="725" w:author="Author"/>
        </w:trPr>
        <w:tc>
          <w:tcPr>
            <w:tcW w:w="2583" w:type="dxa"/>
            <w:tcBorders>
              <w:top w:val="nil"/>
              <w:left w:val="single" w:sz="4" w:space="0" w:color="auto"/>
              <w:bottom w:val="single" w:sz="4" w:space="0" w:color="auto"/>
              <w:right w:val="single" w:sz="4" w:space="0" w:color="auto"/>
            </w:tcBorders>
            <w:shd w:val="clear" w:color="auto" w:fill="auto"/>
            <w:noWrap/>
          </w:tcPr>
          <w:p w14:paraId="4B80C16F" w14:textId="448882E3" w:rsidR="00235B8C" w:rsidRPr="000F6836" w:rsidRDefault="00235B8C" w:rsidP="00B27ECA">
            <w:pPr>
              <w:jc w:val="left"/>
              <w:rPr>
                <w:ins w:id="726" w:author="Author"/>
                <w:color w:val="000000"/>
                <w:lang w:val="en-GB"/>
              </w:rPr>
            </w:pPr>
            <w:ins w:id="727" w:author="Author">
              <w:r w:rsidRPr="000F6836">
                <w:rPr>
                  <w:color w:val="000000"/>
                  <w:lang w:val="en-GB"/>
                </w:rPr>
                <w:t>C0070</w:t>
              </w:r>
              <w:r w:rsidR="00AE2320" w:rsidRPr="000F6836">
                <w:rPr>
                  <w:color w:val="000000"/>
                  <w:lang w:val="en-GB"/>
                </w:rPr>
                <w:t>/R0010-R05</w:t>
              </w:r>
              <w:r w:rsidR="00916A9E">
                <w:rPr>
                  <w:color w:val="000000"/>
                  <w:lang w:val="en-GB"/>
                </w:rPr>
                <w:t>0</w:t>
              </w:r>
              <w:del w:id="728" w:author="Author">
                <w:r w:rsidR="00AE2320" w:rsidRPr="000F6836" w:rsidDel="00916A9E">
                  <w:rPr>
                    <w:color w:val="000000"/>
                    <w:lang w:val="en-GB"/>
                  </w:rPr>
                  <w:delText>3</w:delText>
                </w:r>
              </w:del>
              <w:r w:rsidR="00AE2320" w:rsidRPr="000F6836">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589969E" w14:textId="77777777" w:rsidR="00235B8C" w:rsidRPr="000F6836" w:rsidRDefault="00235B8C" w:rsidP="00B27ECA">
            <w:pPr>
              <w:jc w:val="left"/>
              <w:rPr>
                <w:ins w:id="729" w:author="Author"/>
                <w:color w:val="000000"/>
                <w:lang w:val="en-GB"/>
              </w:rPr>
            </w:pPr>
            <w:ins w:id="730" w:author="Author">
              <w:r w:rsidRPr="000F6836">
                <w:rPr>
                  <w:lang w:val="en-GB" w:eastAsia="es-ES"/>
                </w:rPr>
                <w:t>Amount modelled</w:t>
              </w:r>
            </w:ins>
          </w:p>
        </w:tc>
        <w:tc>
          <w:tcPr>
            <w:tcW w:w="4701" w:type="dxa"/>
            <w:tcBorders>
              <w:top w:val="nil"/>
              <w:left w:val="nil"/>
              <w:bottom w:val="single" w:sz="4" w:space="0" w:color="auto"/>
              <w:right w:val="single" w:sz="4" w:space="0" w:color="auto"/>
            </w:tcBorders>
            <w:shd w:val="clear" w:color="auto" w:fill="auto"/>
            <w:noWrap/>
          </w:tcPr>
          <w:p w14:paraId="2A63F654" w14:textId="77777777" w:rsidR="00235B8C" w:rsidRPr="000F6836" w:rsidRDefault="00235B8C" w:rsidP="00B27ECA">
            <w:pPr>
              <w:jc w:val="left"/>
              <w:rPr>
                <w:ins w:id="731" w:author="Author"/>
                <w:color w:val="000000"/>
                <w:lang w:val="en-GB"/>
              </w:rPr>
            </w:pPr>
            <w:ins w:id="732" w:author="Author">
              <w:r w:rsidRPr="000F6836">
                <w:rPr>
                  <w:lang w:val="en-GB" w:eastAsia="es-ES"/>
                </w:rPr>
                <w:t>For each component this cell represents the amount calculated according to the partial internal model.</w:t>
              </w:r>
            </w:ins>
          </w:p>
        </w:tc>
      </w:tr>
      <w:tr w:rsidR="00235B8C" w:rsidRPr="000F6836" w14:paraId="54C59818" w14:textId="77777777" w:rsidTr="00B27ECA">
        <w:trPr>
          <w:trHeight w:val="300"/>
          <w:ins w:id="73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016286" w14:textId="20C12453" w:rsidR="00235B8C" w:rsidRPr="000F6836" w:rsidRDefault="00235B8C" w:rsidP="00B27ECA">
            <w:pPr>
              <w:jc w:val="left"/>
              <w:rPr>
                <w:ins w:id="734" w:author="Author"/>
                <w:lang w:val="en-GB"/>
              </w:rPr>
            </w:pPr>
            <w:ins w:id="735" w:author="Author">
              <w:r w:rsidRPr="000F6836">
                <w:rPr>
                  <w:lang w:val="en-GB"/>
                </w:rPr>
                <w:lastRenderedPageBreak/>
                <w:t>C0080/</w:t>
              </w:r>
              <w:del w:id="736" w:author="Author">
                <w:r w:rsidRPr="000F6836" w:rsidDel="00FC25AC">
                  <w:rPr>
                    <w:lang w:val="en-GB"/>
                  </w:rPr>
                  <w:delText xml:space="preserve"> </w:delText>
                </w:r>
              </w:del>
              <w:r w:rsidRPr="000F6836">
                <w:rPr>
                  <w:lang w:val="en-GB"/>
                </w:rPr>
                <w:t>R05</w:t>
              </w:r>
              <w:r w:rsidR="00916A9E">
                <w:rPr>
                  <w:lang w:val="en-GB"/>
                </w:rPr>
                <w:t>1</w:t>
              </w:r>
              <w:del w:id="737" w:author="Author">
                <w:r w:rsidRPr="000F6836" w:rsidDel="00916A9E">
                  <w:rPr>
                    <w:lang w:val="en-GB"/>
                  </w:rPr>
                  <w:delText>4</w:delText>
                </w:r>
              </w:del>
              <w:r w:rsidRPr="000F6836">
                <w:rPr>
                  <w:lang w:val="en-GB"/>
                </w:rPr>
                <w:t>0</w:t>
              </w:r>
            </w:ins>
          </w:p>
        </w:tc>
        <w:tc>
          <w:tcPr>
            <w:tcW w:w="2103" w:type="dxa"/>
            <w:tcBorders>
              <w:top w:val="single" w:sz="4" w:space="0" w:color="auto"/>
              <w:left w:val="nil"/>
              <w:bottom w:val="single" w:sz="4" w:space="0" w:color="auto"/>
              <w:right w:val="single" w:sz="4" w:space="0" w:color="auto"/>
            </w:tcBorders>
            <w:shd w:val="clear" w:color="auto" w:fill="auto"/>
            <w:noWrap/>
          </w:tcPr>
          <w:p w14:paraId="6B2DA570" w14:textId="77777777" w:rsidR="00235B8C" w:rsidRPr="000F6836" w:rsidRDefault="00235B8C" w:rsidP="00B27ECA">
            <w:pPr>
              <w:jc w:val="left"/>
              <w:rPr>
                <w:ins w:id="738" w:author="Author"/>
                <w:lang w:val="en-GB"/>
              </w:rPr>
            </w:pPr>
            <w:ins w:id="739" w:author="Author">
              <w:r w:rsidRPr="000F6836">
                <w:rPr>
                  <w:lang w:val="en-GB"/>
                </w:rPr>
                <w:t>Memorandum item: Other risk description</w:t>
              </w:r>
            </w:ins>
          </w:p>
        </w:tc>
        <w:tc>
          <w:tcPr>
            <w:tcW w:w="4701" w:type="dxa"/>
            <w:tcBorders>
              <w:top w:val="single" w:sz="4" w:space="0" w:color="auto"/>
              <w:left w:val="nil"/>
              <w:bottom w:val="single" w:sz="4" w:space="0" w:color="auto"/>
              <w:right w:val="single" w:sz="4" w:space="0" w:color="auto"/>
            </w:tcBorders>
            <w:shd w:val="clear" w:color="auto" w:fill="auto"/>
            <w:noWrap/>
          </w:tcPr>
          <w:p w14:paraId="5130B611" w14:textId="77777777" w:rsidR="00235B8C" w:rsidRPr="000F6836" w:rsidRDefault="00235B8C" w:rsidP="00B27ECA">
            <w:pPr>
              <w:rPr>
                <w:ins w:id="740" w:author="Author"/>
                <w:lang w:val="en-GB"/>
              </w:rPr>
            </w:pPr>
            <w:ins w:id="741" w:author="Author">
              <w:r w:rsidRPr="000F6836">
                <w:rPr>
                  <w:lang w:val="en-GB"/>
                </w:rPr>
                <w:t>Description of what is included in the capital charge of C0010/R0530</w:t>
              </w:r>
            </w:ins>
          </w:p>
        </w:tc>
      </w:tr>
      <w:tr w:rsidR="00235B8C" w:rsidRPr="000F6836" w14:paraId="3C1302B6" w14:textId="77777777" w:rsidTr="00B27ECA">
        <w:trPr>
          <w:trHeight w:val="300"/>
          <w:ins w:id="742"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3B68BC77" w14:textId="77777777" w:rsidR="00235B8C" w:rsidRPr="000F6836" w:rsidRDefault="00235B8C" w:rsidP="00B27ECA">
            <w:pPr>
              <w:rPr>
                <w:ins w:id="743" w:author="Author"/>
                <w:i/>
                <w:lang w:val="en-GB"/>
              </w:rPr>
            </w:pPr>
            <w:ins w:id="744" w:author="Author">
              <w:r w:rsidRPr="000F6836">
                <w:rPr>
                  <w:b/>
                  <w:i/>
                  <w:lang w:val="en-GB" w:eastAsia="es-ES"/>
                </w:rPr>
                <w:t xml:space="preserve">Modelled Specific Risks – </w:t>
              </w:r>
              <w:r w:rsidRPr="000F6836">
                <w:rPr>
                  <w:i/>
                  <w:lang w:val="en-GB" w:eastAsia="es-ES"/>
                </w:rPr>
                <w:t>Multiple ‘</w:t>
              </w:r>
              <w:r w:rsidRPr="000F6836">
                <w:rPr>
                  <w:i/>
                  <w:color w:val="000000"/>
                  <w:lang w:val="en-GB"/>
                </w:rPr>
                <w:t>Modelled</w:t>
              </w:r>
              <w:r w:rsidRPr="000F6836">
                <w:rPr>
                  <w:i/>
                  <w:lang w:val="en-GB" w:eastAsia="es-ES"/>
                </w:rPr>
                <w:t>’ are allowed for columns in each row if C0140 is ‘Not modelled’.</w:t>
              </w:r>
            </w:ins>
          </w:p>
        </w:tc>
      </w:tr>
      <w:tr w:rsidR="00235B8C" w:rsidRPr="000F6836" w14:paraId="6963BA53" w14:textId="77777777" w:rsidTr="00B27ECA">
        <w:trPr>
          <w:trHeight w:val="300"/>
          <w:ins w:id="745"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05BE605" w14:textId="77777777" w:rsidR="00235B8C" w:rsidRPr="000F6836" w:rsidRDefault="00235B8C" w:rsidP="00B27ECA">
            <w:pPr>
              <w:jc w:val="left"/>
              <w:rPr>
                <w:ins w:id="746" w:author="Author"/>
                <w:b/>
                <w:lang w:val="en-GB" w:eastAsia="es-ES"/>
              </w:rPr>
            </w:pPr>
            <w:ins w:id="747" w:author="Author">
              <w:r w:rsidRPr="000F6836">
                <w:rPr>
                  <w:color w:val="000000"/>
                  <w:lang w:val="en-GB"/>
                </w:rPr>
                <w:t>R0700-R0820/C0140</w:t>
              </w:r>
            </w:ins>
          </w:p>
        </w:tc>
        <w:tc>
          <w:tcPr>
            <w:tcW w:w="2103" w:type="dxa"/>
            <w:tcBorders>
              <w:top w:val="single" w:sz="4" w:space="0" w:color="auto"/>
              <w:left w:val="nil"/>
              <w:bottom w:val="single" w:sz="4" w:space="0" w:color="auto"/>
              <w:right w:val="single" w:sz="4" w:space="0" w:color="auto"/>
            </w:tcBorders>
            <w:shd w:val="clear" w:color="auto" w:fill="auto"/>
            <w:noWrap/>
          </w:tcPr>
          <w:p w14:paraId="209428DB" w14:textId="77777777" w:rsidR="00235B8C" w:rsidRPr="000F6836" w:rsidRDefault="00235B8C" w:rsidP="00B27ECA">
            <w:pPr>
              <w:jc w:val="left"/>
              <w:rPr>
                <w:ins w:id="748" w:author="Author"/>
                <w:lang w:val="en-GB"/>
              </w:rPr>
            </w:pPr>
            <w:ins w:id="749" w:author="Author">
              <w:r w:rsidRPr="000F6836">
                <w:rPr>
                  <w:color w:val="000000"/>
                  <w:lang w:val="en-GB"/>
                </w:rPr>
                <w:t>Modelled explicitly in its own module</w:t>
              </w:r>
            </w:ins>
          </w:p>
        </w:tc>
        <w:tc>
          <w:tcPr>
            <w:tcW w:w="4701" w:type="dxa"/>
            <w:tcBorders>
              <w:top w:val="single" w:sz="4" w:space="0" w:color="auto"/>
              <w:left w:val="nil"/>
              <w:bottom w:val="single" w:sz="4" w:space="0" w:color="auto"/>
              <w:right w:val="single" w:sz="4" w:space="0" w:color="auto"/>
            </w:tcBorders>
            <w:shd w:val="clear" w:color="auto" w:fill="auto"/>
            <w:noWrap/>
          </w:tcPr>
          <w:p w14:paraId="6EF027A2" w14:textId="77777777" w:rsidR="00235B8C" w:rsidRPr="000F6836" w:rsidRDefault="00235B8C" w:rsidP="00B27ECA">
            <w:pPr>
              <w:rPr>
                <w:ins w:id="750" w:author="Author"/>
                <w:lang w:val="en-GB" w:eastAsia="es-ES"/>
              </w:rPr>
            </w:pPr>
            <w:ins w:id="751" w:author="Author">
              <w:r w:rsidRPr="000F6836">
                <w:rPr>
                  <w:lang w:val="en-GB"/>
                </w:rPr>
                <w:t>One of the options in the following closed list shall be used:</w:t>
              </w:r>
            </w:ins>
          </w:p>
          <w:p w14:paraId="0E2D5609" w14:textId="77777777" w:rsidR="00235B8C" w:rsidRPr="000F6836" w:rsidRDefault="00235B8C" w:rsidP="00B27ECA">
            <w:pPr>
              <w:rPr>
                <w:ins w:id="752" w:author="Author"/>
                <w:lang w:val="en-GB" w:eastAsia="es-ES"/>
              </w:rPr>
            </w:pPr>
            <w:ins w:id="753" w:author="Author">
              <w:r w:rsidRPr="000F6836">
                <w:rPr>
                  <w:lang w:val="en-GB" w:eastAsia="es-ES"/>
                </w:rPr>
                <w:t>1 – Modelled</w:t>
              </w:r>
            </w:ins>
          </w:p>
          <w:p w14:paraId="7C4A4532" w14:textId="77777777" w:rsidR="00235B8C" w:rsidRPr="000F6836" w:rsidRDefault="00235B8C" w:rsidP="00B27ECA">
            <w:pPr>
              <w:rPr>
                <w:ins w:id="754" w:author="Author"/>
                <w:lang w:val="en-GB" w:eastAsia="es-ES"/>
              </w:rPr>
            </w:pPr>
            <w:ins w:id="755" w:author="Author">
              <w:r w:rsidRPr="000F6836">
                <w:rPr>
                  <w:lang w:val="en-GB" w:eastAsia="es-ES"/>
                </w:rPr>
                <w:t>2 – Not modelled</w:t>
              </w:r>
            </w:ins>
          </w:p>
          <w:p w14:paraId="647EA3ED" w14:textId="24E34779" w:rsidR="00235B8C" w:rsidRPr="000F6836" w:rsidRDefault="00235B8C" w:rsidP="00B27ECA">
            <w:pPr>
              <w:rPr>
                <w:ins w:id="756" w:author="Author"/>
                <w:lang w:val="en-GB"/>
              </w:rPr>
            </w:pPr>
            <w:ins w:id="757" w:author="Author">
              <w:r w:rsidRPr="000F6836">
                <w:rPr>
                  <w:color w:val="000000"/>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ins>
          </w:p>
        </w:tc>
      </w:tr>
      <w:tr w:rsidR="00235B8C" w:rsidRPr="000F6836" w14:paraId="0FD9DC7B" w14:textId="77777777" w:rsidTr="00B27ECA">
        <w:trPr>
          <w:trHeight w:val="300"/>
          <w:ins w:id="758"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EFEC54" w14:textId="77777777" w:rsidR="00235B8C" w:rsidRPr="000F6836" w:rsidRDefault="00235B8C" w:rsidP="00B27ECA">
            <w:pPr>
              <w:jc w:val="left"/>
              <w:rPr>
                <w:ins w:id="759" w:author="Author"/>
                <w:color w:val="000000"/>
                <w:lang w:val="en-GB"/>
              </w:rPr>
            </w:pPr>
            <w:ins w:id="760" w:author="Author">
              <w:r w:rsidRPr="000F6836">
                <w:rPr>
                  <w:color w:val="000000"/>
                  <w:lang w:val="en-GB"/>
                </w:rPr>
                <w:t>R0700-R0770/C0150</w:t>
              </w:r>
            </w:ins>
          </w:p>
        </w:tc>
        <w:tc>
          <w:tcPr>
            <w:tcW w:w="2103" w:type="dxa"/>
            <w:tcBorders>
              <w:top w:val="single" w:sz="4" w:space="0" w:color="auto"/>
              <w:left w:val="nil"/>
              <w:bottom w:val="single" w:sz="4" w:space="0" w:color="auto"/>
              <w:right w:val="single" w:sz="4" w:space="0" w:color="auto"/>
            </w:tcBorders>
            <w:shd w:val="clear" w:color="auto" w:fill="auto"/>
            <w:noWrap/>
          </w:tcPr>
          <w:p w14:paraId="5C4A14C0" w14:textId="0C0CA1CA" w:rsidR="00235B8C" w:rsidRPr="000F6836" w:rsidRDefault="00235B8C" w:rsidP="00B27ECA">
            <w:pPr>
              <w:jc w:val="left"/>
              <w:rPr>
                <w:ins w:id="761" w:author="Author"/>
                <w:color w:val="000000"/>
                <w:lang w:val="en-GB"/>
              </w:rPr>
            </w:pPr>
            <w:ins w:id="762" w:author="Author">
              <w:r w:rsidRPr="000F6836">
                <w:rPr>
                  <w:color w:val="000000"/>
                  <w:lang w:val="en-GB"/>
                </w:rPr>
                <w:t xml:space="preserve">Market </w:t>
              </w:r>
              <w:r w:rsidR="00952658">
                <w:rPr>
                  <w:color w:val="000000"/>
                  <w:lang w:val="en-GB"/>
                </w:rPr>
                <w:t>and</w:t>
              </w:r>
              <w:del w:id="763" w:author="Author">
                <w:r w:rsidRPr="000F6836" w:rsidDel="00952658">
                  <w:rPr>
                    <w:color w:val="000000"/>
                    <w:lang w:val="en-GB"/>
                  </w:rPr>
                  <w:delText>&amp;</w:delText>
                </w:r>
              </w:del>
              <w:r w:rsidRPr="000F6836">
                <w:rPr>
                  <w:color w:val="000000"/>
                  <w:lang w:val="en-GB"/>
                </w:rPr>
                <w:t xml:space="preserve"> Credit</w:t>
              </w:r>
            </w:ins>
          </w:p>
        </w:tc>
        <w:tc>
          <w:tcPr>
            <w:tcW w:w="4701" w:type="dxa"/>
            <w:tcBorders>
              <w:top w:val="single" w:sz="4" w:space="0" w:color="auto"/>
              <w:left w:val="nil"/>
              <w:bottom w:val="single" w:sz="4" w:space="0" w:color="auto"/>
              <w:right w:val="single" w:sz="4" w:space="0" w:color="auto"/>
            </w:tcBorders>
            <w:shd w:val="clear" w:color="auto" w:fill="auto"/>
            <w:noWrap/>
          </w:tcPr>
          <w:p w14:paraId="210AF978" w14:textId="77777777" w:rsidR="00235B8C" w:rsidRPr="000F6836" w:rsidRDefault="00235B8C" w:rsidP="00B27ECA">
            <w:pPr>
              <w:rPr>
                <w:ins w:id="764" w:author="Author"/>
                <w:lang w:val="en-GB" w:eastAsia="es-ES"/>
              </w:rPr>
            </w:pPr>
            <w:ins w:id="765" w:author="Author">
              <w:r w:rsidRPr="000F6836">
                <w:rPr>
                  <w:lang w:val="en-GB"/>
                </w:rPr>
                <w:t>One of the options in the following closed list shall be used:</w:t>
              </w:r>
            </w:ins>
          </w:p>
          <w:p w14:paraId="3D1143C4" w14:textId="77777777" w:rsidR="00235B8C" w:rsidRPr="000F6836" w:rsidRDefault="00235B8C" w:rsidP="00B27ECA">
            <w:pPr>
              <w:rPr>
                <w:ins w:id="766" w:author="Author"/>
                <w:lang w:val="en-GB" w:eastAsia="es-ES"/>
              </w:rPr>
            </w:pPr>
            <w:ins w:id="767" w:author="Author">
              <w:r w:rsidRPr="000F6836">
                <w:rPr>
                  <w:lang w:val="en-GB" w:eastAsia="es-ES"/>
                </w:rPr>
                <w:t>1 – Modelled</w:t>
              </w:r>
            </w:ins>
          </w:p>
          <w:p w14:paraId="5A618181" w14:textId="77777777" w:rsidR="00235B8C" w:rsidRPr="000F6836" w:rsidRDefault="00235B8C" w:rsidP="00B27ECA">
            <w:pPr>
              <w:rPr>
                <w:ins w:id="768" w:author="Author"/>
                <w:lang w:val="en-GB" w:eastAsia="es-ES"/>
              </w:rPr>
            </w:pPr>
            <w:ins w:id="769" w:author="Author">
              <w:r w:rsidRPr="000F6836">
                <w:rPr>
                  <w:lang w:val="en-GB" w:eastAsia="es-ES"/>
                </w:rPr>
                <w:t>2 – Not modelled</w:t>
              </w:r>
            </w:ins>
          </w:p>
          <w:p w14:paraId="719F85B8" w14:textId="77777777" w:rsidR="00235B8C" w:rsidRPr="000F6836" w:rsidRDefault="00235B8C" w:rsidP="00B27ECA">
            <w:pPr>
              <w:rPr>
                <w:ins w:id="770" w:author="Author"/>
                <w:color w:val="000000"/>
                <w:lang w:val="en-GB"/>
              </w:rPr>
            </w:pPr>
            <w:ins w:id="771" w:author="Author">
              <w:r w:rsidRPr="000F6836">
                <w:rPr>
                  <w:color w:val="000000"/>
                  <w:lang w:val="en-GB"/>
                </w:rPr>
                <w:t>If the answer in C0140 is ‘Modelled’ then this must be set to ‘Not modelled’. Otherwise it should be set to ‘Modelled’ if the specified risk in each row is covered in the Market &amp; Credit risk module.</w:t>
              </w:r>
            </w:ins>
          </w:p>
        </w:tc>
      </w:tr>
      <w:tr w:rsidR="00235B8C" w:rsidRPr="000F6836" w14:paraId="7422003C" w14:textId="77777777" w:rsidTr="00B27ECA">
        <w:trPr>
          <w:trHeight w:val="300"/>
          <w:ins w:id="772"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3EC1F3E" w14:textId="77777777" w:rsidR="00235B8C" w:rsidRPr="000F6836" w:rsidRDefault="00235B8C" w:rsidP="00B27ECA">
            <w:pPr>
              <w:jc w:val="left"/>
              <w:rPr>
                <w:ins w:id="773" w:author="Author"/>
                <w:color w:val="000000"/>
                <w:lang w:val="en-GB"/>
              </w:rPr>
            </w:pPr>
            <w:ins w:id="774" w:author="Author">
              <w:r w:rsidRPr="000F6836">
                <w:rPr>
                  <w:color w:val="000000"/>
                  <w:lang w:val="en-GB"/>
                </w:rPr>
                <w:t>R0700-R0770/C0160</w:t>
              </w:r>
            </w:ins>
          </w:p>
        </w:tc>
        <w:tc>
          <w:tcPr>
            <w:tcW w:w="2103" w:type="dxa"/>
            <w:tcBorders>
              <w:top w:val="single" w:sz="4" w:space="0" w:color="auto"/>
              <w:left w:val="nil"/>
              <w:bottom w:val="single" w:sz="4" w:space="0" w:color="auto"/>
              <w:right w:val="single" w:sz="4" w:space="0" w:color="auto"/>
            </w:tcBorders>
            <w:shd w:val="clear" w:color="auto" w:fill="auto"/>
            <w:noWrap/>
          </w:tcPr>
          <w:p w14:paraId="04776F16" w14:textId="77777777" w:rsidR="00235B8C" w:rsidRPr="000F6836" w:rsidRDefault="00235B8C" w:rsidP="00B27ECA">
            <w:pPr>
              <w:jc w:val="left"/>
              <w:rPr>
                <w:ins w:id="775" w:author="Author"/>
                <w:color w:val="000000"/>
                <w:lang w:val="en-GB"/>
              </w:rPr>
            </w:pPr>
            <w:ins w:id="776" w:author="Author">
              <w:r w:rsidRPr="000F6836">
                <w:rPr>
                  <w:color w:val="000000"/>
                  <w:lang w:val="en-GB"/>
                </w:rPr>
                <w:t>Non-life</w:t>
              </w:r>
            </w:ins>
          </w:p>
        </w:tc>
        <w:tc>
          <w:tcPr>
            <w:tcW w:w="4701" w:type="dxa"/>
            <w:tcBorders>
              <w:top w:val="single" w:sz="4" w:space="0" w:color="auto"/>
              <w:left w:val="nil"/>
              <w:bottom w:val="single" w:sz="4" w:space="0" w:color="auto"/>
              <w:right w:val="single" w:sz="4" w:space="0" w:color="auto"/>
            </w:tcBorders>
            <w:shd w:val="clear" w:color="auto" w:fill="auto"/>
            <w:noWrap/>
          </w:tcPr>
          <w:p w14:paraId="74ED3F22" w14:textId="77777777" w:rsidR="00235B8C" w:rsidRPr="000F6836" w:rsidRDefault="00235B8C" w:rsidP="00B27ECA">
            <w:pPr>
              <w:rPr>
                <w:ins w:id="777" w:author="Author"/>
                <w:lang w:val="en-GB" w:eastAsia="es-ES"/>
              </w:rPr>
            </w:pPr>
            <w:ins w:id="778" w:author="Author">
              <w:r w:rsidRPr="000F6836">
                <w:rPr>
                  <w:lang w:val="en-GB"/>
                </w:rPr>
                <w:t>One of the options in the following closed list shall be used:</w:t>
              </w:r>
            </w:ins>
          </w:p>
          <w:p w14:paraId="4C9BF8A2" w14:textId="77777777" w:rsidR="00235B8C" w:rsidRPr="000F6836" w:rsidRDefault="00235B8C" w:rsidP="00B27ECA">
            <w:pPr>
              <w:rPr>
                <w:ins w:id="779" w:author="Author"/>
                <w:lang w:val="en-GB" w:eastAsia="es-ES"/>
              </w:rPr>
            </w:pPr>
            <w:ins w:id="780" w:author="Author">
              <w:r w:rsidRPr="000F6836">
                <w:rPr>
                  <w:lang w:val="en-GB" w:eastAsia="es-ES"/>
                </w:rPr>
                <w:t>1 – Modelled</w:t>
              </w:r>
            </w:ins>
          </w:p>
          <w:p w14:paraId="169E2D4E" w14:textId="77777777" w:rsidR="00235B8C" w:rsidRPr="000F6836" w:rsidRDefault="00235B8C" w:rsidP="00B27ECA">
            <w:pPr>
              <w:rPr>
                <w:ins w:id="781" w:author="Author"/>
                <w:lang w:val="en-GB" w:eastAsia="es-ES"/>
              </w:rPr>
            </w:pPr>
            <w:ins w:id="782" w:author="Author">
              <w:r w:rsidRPr="000F6836">
                <w:rPr>
                  <w:lang w:val="en-GB" w:eastAsia="es-ES"/>
                </w:rPr>
                <w:t>2 – Not modelled</w:t>
              </w:r>
            </w:ins>
          </w:p>
          <w:p w14:paraId="2F29DD78" w14:textId="77777777" w:rsidR="00235B8C" w:rsidRPr="000F6836" w:rsidRDefault="00235B8C" w:rsidP="00B27ECA">
            <w:pPr>
              <w:rPr>
                <w:ins w:id="783" w:author="Author"/>
                <w:color w:val="000000"/>
                <w:lang w:val="en-GB"/>
              </w:rPr>
            </w:pPr>
            <w:ins w:id="784" w:author="Author">
              <w:r w:rsidRPr="000F6836">
                <w:rPr>
                  <w:color w:val="000000"/>
                  <w:lang w:val="en-GB"/>
                </w:rPr>
                <w:t>If the answer in C0140 is ‘Modelled’ then this must be set to ‘Not modelled’. Otherwise it should be set to ‘Modelled’ if the specified risk in each row is covered in the Non-Life risk module.</w:t>
              </w:r>
            </w:ins>
          </w:p>
        </w:tc>
      </w:tr>
      <w:tr w:rsidR="00235B8C" w:rsidRPr="000F6836" w14:paraId="74DD3E99" w14:textId="77777777" w:rsidTr="00B27ECA">
        <w:trPr>
          <w:trHeight w:val="300"/>
          <w:ins w:id="785"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76FEE1D" w14:textId="77777777" w:rsidR="00235B8C" w:rsidRPr="000F6836" w:rsidRDefault="00235B8C" w:rsidP="00B27ECA">
            <w:pPr>
              <w:jc w:val="left"/>
              <w:rPr>
                <w:ins w:id="786" w:author="Author"/>
                <w:color w:val="000000"/>
                <w:lang w:val="en-GB"/>
              </w:rPr>
            </w:pPr>
            <w:ins w:id="787" w:author="Author">
              <w:r w:rsidRPr="000F6836">
                <w:rPr>
                  <w:color w:val="000000"/>
                  <w:lang w:val="en-GB"/>
                </w:rPr>
                <w:t>R0700-R0770/C0170</w:t>
              </w:r>
            </w:ins>
          </w:p>
        </w:tc>
        <w:tc>
          <w:tcPr>
            <w:tcW w:w="2103" w:type="dxa"/>
            <w:tcBorders>
              <w:top w:val="single" w:sz="4" w:space="0" w:color="auto"/>
              <w:left w:val="nil"/>
              <w:bottom w:val="single" w:sz="4" w:space="0" w:color="auto"/>
              <w:right w:val="single" w:sz="4" w:space="0" w:color="auto"/>
            </w:tcBorders>
            <w:shd w:val="clear" w:color="auto" w:fill="auto"/>
            <w:noWrap/>
          </w:tcPr>
          <w:p w14:paraId="7C0EB329" w14:textId="77777777" w:rsidR="00235B8C" w:rsidRPr="000F6836" w:rsidRDefault="00235B8C" w:rsidP="00B27ECA">
            <w:pPr>
              <w:jc w:val="left"/>
              <w:rPr>
                <w:ins w:id="788" w:author="Author"/>
                <w:color w:val="000000"/>
                <w:lang w:val="en-GB"/>
              </w:rPr>
            </w:pPr>
            <w:ins w:id="789" w:author="Author">
              <w:r w:rsidRPr="000F6836">
                <w:rPr>
                  <w:color w:val="000000"/>
                  <w:lang w:val="en-GB"/>
                </w:rPr>
                <w:t>Life &amp; Health</w:t>
              </w:r>
            </w:ins>
          </w:p>
        </w:tc>
        <w:tc>
          <w:tcPr>
            <w:tcW w:w="4701" w:type="dxa"/>
            <w:tcBorders>
              <w:top w:val="single" w:sz="4" w:space="0" w:color="auto"/>
              <w:left w:val="nil"/>
              <w:bottom w:val="single" w:sz="4" w:space="0" w:color="auto"/>
              <w:right w:val="single" w:sz="4" w:space="0" w:color="auto"/>
            </w:tcBorders>
            <w:shd w:val="clear" w:color="auto" w:fill="auto"/>
            <w:noWrap/>
          </w:tcPr>
          <w:p w14:paraId="5AFC29EC" w14:textId="77777777" w:rsidR="00235B8C" w:rsidRPr="000F6836" w:rsidRDefault="00235B8C" w:rsidP="00B27ECA">
            <w:pPr>
              <w:rPr>
                <w:ins w:id="790" w:author="Author"/>
                <w:lang w:val="en-GB" w:eastAsia="es-ES"/>
              </w:rPr>
            </w:pPr>
            <w:ins w:id="791" w:author="Author">
              <w:r w:rsidRPr="000F6836">
                <w:rPr>
                  <w:lang w:val="en-GB"/>
                </w:rPr>
                <w:t>One of the options in the following closed list shall be used:</w:t>
              </w:r>
            </w:ins>
          </w:p>
          <w:p w14:paraId="16E130A8" w14:textId="77777777" w:rsidR="00235B8C" w:rsidRPr="000F6836" w:rsidRDefault="00235B8C" w:rsidP="00B27ECA">
            <w:pPr>
              <w:rPr>
                <w:ins w:id="792" w:author="Author"/>
                <w:lang w:val="en-GB" w:eastAsia="es-ES"/>
              </w:rPr>
            </w:pPr>
            <w:ins w:id="793" w:author="Author">
              <w:r w:rsidRPr="000F6836">
                <w:rPr>
                  <w:lang w:val="en-GB" w:eastAsia="es-ES"/>
                </w:rPr>
                <w:t>1 – Modelled</w:t>
              </w:r>
            </w:ins>
          </w:p>
          <w:p w14:paraId="5814626A" w14:textId="77777777" w:rsidR="00235B8C" w:rsidRPr="000F6836" w:rsidRDefault="00235B8C" w:rsidP="00B27ECA">
            <w:pPr>
              <w:rPr>
                <w:ins w:id="794" w:author="Author"/>
                <w:lang w:val="en-GB" w:eastAsia="es-ES"/>
              </w:rPr>
            </w:pPr>
            <w:ins w:id="795" w:author="Author">
              <w:r w:rsidRPr="000F6836">
                <w:rPr>
                  <w:lang w:val="en-GB" w:eastAsia="es-ES"/>
                </w:rPr>
                <w:t>2 – Not modelled</w:t>
              </w:r>
            </w:ins>
          </w:p>
          <w:p w14:paraId="0BF298D1" w14:textId="77777777" w:rsidR="00235B8C" w:rsidRPr="000F6836" w:rsidRDefault="00235B8C" w:rsidP="00B27ECA">
            <w:pPr>
              <w:rPr>
                <w:ins w:id="796" w:author="Author"/>
                <w:color w:val="000000"/>
                <w:lang w:val="en-GB"/>
              </w:rPr>
            </w:pPr>
            <w:ins w:id="797" w:author="Author">
              <w:r w:rsidRPr="000F6836">
                <w:rPr>
                  <w:color w:val="000000"/>
                  <w:lang w:val="en-GB"/>
                </w:rPr>
                <w:t xml:space="preserve">If the answer in C0140 is ‘Modelled’ then this must be set to ‘Not modelled’. Otherwise it should be set to ‘Modelled’ if the specified risk </w:t>
              </w:r>
              <w:r w:rsidRPr="000F6836">
                <w:rPr>
                  <w:color w:val="000000"/>
                  <w:lang w:val="en-GB"/>
                </w:rPr>
                <w:lastRenderedPageBreak/>
                <w:t>in each row is covered in the Life &amp; Health risk module.</w:t>
              </w:r>
            </w:ins>
          </w:p>
        </w:tc>
      </w:tr>
      <w:tr w:rsidR="00235B8C" w:rsidRPr="000F6836" w14:paraId="66C70725" w14:textId="77777777" w:rsidTr="00B27ECA">
        <w:trPr>
          <w:trHeight w:val="300"/>
          <w:ins w:id="798"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6B76805" w14:textId="77777777" w:rsidR="00235B8C" w:rsidRPr="000F6836" w:rsidRDefault="00235B8C" w:rsidP="00B27ECA">
            <w:pPr>
              <w:jc w:val="left"/>
              <w:rPr>
                <w:ins w:id="799" w:author="Author"/>
                <w:color w:val="000000"/>
                <w:lang w:val="en-GB"/>
              </w:rPr>
            </w:pPr>
            <w:ins w:id="800" w:author="Author">
              <w:r w:rsidRPr="000F6836">
                <w:rPr>
                  <w:color w:val="000000"/>
                  <w:lang w:val="en-GB"/>
                </w:rPr>
                <w:lastRenderedPageBreak/>
                <w:t>R0700-R0770/C0180</w:t>
              </w:r>
            </w:ins>
          </w:p>
        </w:tc>
        <w:tc>
          <w:tcPr>
            <w:tcW w:w="2103" w:type="dxa"/>
            <w:tcBorders>
              <w:top w:val="single" w:sz="4" w:space="0" w:color="auto"/>
              <w:left w:val="nil"/>
              <w:bottom w:val="single" w:sz="4" w:space="0" w:color="auto"/>
              <w:right w:val="single" w:sz="4" w:space="0" w:color="auto"/>
            </w:tcBorders>
            <w:shd w:val="clear" w:color="auto" w:fill="auto"/>
            <w:noWrap/>
          </w:tcPr>
          <w:p w14:paraId="251E6C26" w14:textId="77777777" w:rsidR="00235B8C" w:rsidRPr="000F6836" w:rsidRDefault="00235B8C" w:rsidP="00B27ECA">
            <w:pPr>
              <w:jc w:val="left"/>
              <w:rPr>
                <w:ins w:id="801" w:author="Author"/>
                <w:color w:val="000000"/>
                <w:lang w:val="en-GB"/>
              </w:rPr>
            </w:pPr>
            <w:ins w:id="802" w:author="Author">
              <w:r w:rsidRPr="000F6836">
                <w:rPr>
                  <w:color w:val="000000"/>
                  <w:lang w:val="en-GB"/>
                </w:rPr>
                <w:t>Operational</w:t>
              </w:r>
            </w:ins>
          </w:p>
        </w:tc>
        <w:tc>
          <w:tcPr>
            <w:tcW w:w="4701" w:type="dxa"/>
            <w:tcBorders>
              <w:top w:val="single" w:sz="4" w:space="0" w:color="auto"/>
              <w:left w:val="nil"/>
              <w:bottom w:val="single" w:sz="4" w:space="0" w:color="auto"/>
              <w:right w:val="single" w:sz="4" w:space="0" w:color="auto"/>
            </w:tcBorders>
            <w:shd w:val="clear" w:color="auto" w:fill="auto"/>
            <w:noWrap/>
          </w:tcPr>
          <w:p w14:paraId="1B27A99A" w14:textId="77777777" w:rsidR="00235B8C" w:rsidRPr="000F6836" w:rsidRDefault="00235B8C" w:rsidP="00B27ECA">
            <w:pPr>
              <w:rPr>
                <w:ins w:id="803" w:author="Author"/>
                <w:lang w:val="en-GB" w:eastAsia="es-ES"/>
              </w:rPr>
            </w:pPr>
            <w:ins w:id="804" w:author="Author">
              <w:r w:rsidRPr="000F6836">
                <w:rPr>
                  <w:lang w:val="en-GB"/>
                </w:rPr>
                <w:t>One of the options in the following closed list shall be used:</w:t>
              </w:r>
            </w:ins>
          </w:p>
          <w:p w14:paraId="5BA22A79" w14:textId="77777777" w:rsidR="00235B8C" w:rsidRPr="000F6836" w:rsidRDefault="00235B8C" w:rsidP="00B27ECA">
            <w:pPr>
              <w:rPr>
                <w:ins w:id="805" w:author="Author"/>
                <w:lang w:val="en-GB" w:eastAsia="es-ES"/>
              </w:rPr>
            </w:pPr>
            <w:ins w:id="806" w:author="Author">
              <w:r w:rsidRPr="000F6836">
                <w:rPr>
                  <w:lang w:val="en-GB" w:eastAsia="es-ES"/>
                </w:rPr>
                <w:t>1 – Modelled</w:t>
              </w:r>
            </w:ins>
          </w:p>
          <w:p w14:paraId="77444044" w14:textId="77777777" w:rsidR="00235B8C" w:rsidRPr="000F6836" w:rsidRDefault="00235B8C" w:rsidP="00B27ECA">
            <w:pPr>
              <w:rPr>
                <w:ins w:id="807" w:author="Author"/>
                <w:lang w:val="en-GB" w:eastAsia="es-ES"/>
              </w:rPr>
            </w:pPr>
            <w:ins w:id="808" w:author="Author">
              <w:r w:rsidRPr="000F6836">
                <w:rPr>
                  <w:lang w:val="en-GB" w:eastAsia="es-ES"/>
                </w:rPr>
                <w:t>2 – Not modelled</w:t>
              </w:r>
            </w:ins>
          </w:p>
          <w:p w14:paraId="2A505484" w14:textId="77777777" w:rsidR="00235B8C" w:rsidRPr="000F6836" w:rsidRDefault="00235B8C" w:rsidP="00B27ECA">
            <w:pPr>
              <w:rPr>
                <w:ins w:id="809" w:author="Author"/>
                <w:color w:val="000000"/>
                <w:lang w:val="en-GB"/>
              </w:rPr>
            </w:pPr>
            <w:ins w:id="810" w:author="Author">
              <w:r w:rsidRPr="000F6836">
                <w:rPr>
                  <w:color w:val="000000"/>
                  <w:lang w:val="en-GB"/>
                </w:rPr>
                <w:t>If the answer in C0140 is ‘Modelled’ then this must be set to ‘Not modelled’. Otherwise it should be set to ‘Modelled’ if the specified risk in each row is covered in the Operational risk module.</w:t>
              </w:r>
            </w:ins>
          </w:p>
        </w:tc>
      </w:tr>
      <w:tr w:rsidR="00235B8C" w:rsidRPr="000F6836" w14:paraId="6554ADC7" w14:textId="77777777" w:rsidTr="00B27ECA">
        <w:trPr>
          <w:trHeight w:val="300"/>
          <w:ins w:id="81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C6A034F" w14:textId="77777777" w:rsidR="00235B8C" w:rsidRPr="000F6836" w:rsidRDefault="00235B8C" w:rsidP="00B27ECA">
            <w:pPr>
              <w:jc w:val="left"/>
              <w:rPr>
                <w:ins w:id="812" w:author="Author"/>
                <w:color w:val="000000"/>
                <w:lang w:val="en-GB"/>
              </w:rPr>
            </w:pPr>
            <w:ins w:id="813" w:author="Author">
              <w:r w:rsidRPr="000F6836">
                <w:rPr>
                  <w:color w:val="000000"/>
                  <w:lang w:val="en-GB"/>
                </w:rPr>
                <w:t>R0700-R0770/C0190</w:t>
              </w:r>
            </w:ins>
          </w:p>
        </w:tc>
        <w:tc>
          <w:tcPr>
            <w:tcW w:w="2103" w:type="dxa"/>
            <w:tcBorders>
              <w:top w:val="single" w:sz="4" w:space="0" w:color="auto"/>
              <w:left w:val="nil"/>
              <w:bottom w:val="single" w:sz="4" w:space="0" w:color="auto"/>
              <w:right w:val="single" w:sz="4" w:space="0" w:color="auto"/>
            </w:tcBorders>
            <w:shd w:val="clear" w:color="auto" w:fill="auto"/>
            <w:noWrap/>
          </w:tcPr>
          <w:p w14:paraId="0A0DEAFC" w14:textId="77777777" w:rsidR="00235B8C" w:rsidRPr="000F6836" w:rsidRDefault="00235B8C" w:rsidP="00B27ECA">
            <w:pPr>
              <w:jc w:val="left"/>
              <w:rPr>
                <w:ins w:id="814" w:author="Author"/>
                <w:color w:val="000000"/>
                <w:lang w:val="en-GB"/>
              </w:rPr>
            </w:pPr>
            <w:ins w:id="815" w:author="Author">
              <w:r w:rsidRPr="000F6836">
                <w:rPr>
                  <w:color w:val="000000"/>
                  <w:lang w:val="en-GB"/>
                </w:rPr>
                <w:t>Other</w:t>
              </w:r>
            </w:ins>
          </w:p>
        </w:tc>
        <w:tc>
          <w:tcPr>
            <w:tcW w:w="4701" w:type="dxa"/>
            <w:tcBorders>
              <w:top w:val="single" w:sz="4" w:space="0" w:color="auto"/>
              <w:left w:val="nil"/>
              <w:bottom w:val="single" w:sz="4" w:space="0" w:color="auto"/>
              <w:right w:val="single" w:sz="4" w:space="0" w:color="auto"/>
            </w:tcBorders>
            <w:shd w:val="clear" w:color="auto" w:fill="auto"/>
            <w:noWrap/>
          </w:tcPr>
          <w:p w14:paraId="52FC6DA2" w14:textId="77777777" w:rsidR="00235B8C" w:rsidRPr="000F6836" w:rsidRDefault="00235B8C" w:rsidP="00B27ECA">
            <w:pPr>
              <w:rPr>
                <w:ins w:id="816" w:author="Author"/>
                <w:lang w:val="en-GB" w:eastAsia="es-ES"/>
              </w:rPr>
            </w:pPr>
            <w:ins w:id="817" w:author="Author">
              <w:r w:rsidRPr="000F6836">
                <w:rPr>
                  <w:lang w:val="en-GB"/>
                </w:rPr>
                <w:t>One of the options in the following closed list shall be used:</w:t>
              </w:r>
            </w:ins>
          </w:p>
          <w:p w14:paraId="3906C083" w14:textId="77777777" w:rsidR="00235B8C" w:rsidRPr="000F6836" w:rsidRDefault="00235B8C" w:rsidP="00B27ECA">
            <w:pPr>
              <w:rPr>
                <w:ins w:id="818" w:author="Author"/>
                <w:lang w:val="en-GB" w:eastAsia="es-ES"/>
              </w:rPr>
            </w:pPr>
            <w:ins w:id="819" w:author="Author">
              <w:r w:rsidRPr="000F6836">
                <w:rPr>
                  <w:lang w:val="en-GB" w:eastAsia="es-ES"/>
                </w:rPr>
                <w:t>1 – Modelled</w:t>
              </w:r>
            </w:ins>
          </w:p>
          <w:p w14:paraId="53142134" w14:textId="77777777" w:rsidR="00235B8C" w:rsidRPr="000F6836" w:rsidRDefault="00235B8C" w:rsidP="00B27ECA">
            <w:pPr>
              <w:rPr>
                <w:ins w:id="820" w:author="Author"/>
                <w:lang w:val="en-GB" w:eastAsia="es-ES"/>
              </w:rPr>
            </w:pPr>
            <w:ins w:id="821" w:author="Author">
              <w:r w:rsidRPr="000F6836">
                <w:rPr>
                  <w:lang w:val="en-GB" w:eastAsia="es-ES"/>
                </w:rPr>
                <w:t>2 – Not modelled</w:t>
              </w:r>
            </w:ins>
          </w:p>
          <w:p w14:paraId="3964A682" w14:textId="77777777" w:rsidR="00235B8C" w:rsidRPr="000F6836" w:rsidRDefault="00235B8C" w:rsidP="00B27ECA">
            <w:pPr>
              <w:rPr>
                <w:ins w:id="822" w:author="Author"/>
                <w:color w:val="000000"/>
                <w:lang w:val="en-GB"/>
              </w:rPr>
            </w:pPr>
            <w:ins w:id="823" w:author="Author">
              <w:r w:rsidRPr="000F6836">
                <w:rPr>
                  <w:color w:val="000000"/>
                  <w:lang w:val="en-GB"/>
                </w:rPr>
                <w:t>If the answer in C0140 is ‘Modelled’ then this must be set to ‘Not modelled’. Otherwise it should be set to ‘Modelled’ if the specified risk in each row is covered in another risk module not mentioned here.</w:t>
              </w:r>
            </w:ins>
          </w:p>
        </w:tc>
      </w:tr>
    </w:tbl>
    <w:bookmarkEnd w:id="179"/>
    <w:p w14:paraId="33AE59DC" w14:textId="77777777" w:rsidR="00235B8C" w:rsidRPr="000F6836" w:rsidRDefault="00235B8C" w:rsidP="00235B8C">
      <w:pPr>
        <w:pStyle w:val="ManualHeading2"/>
        <w:numPr>
          <w:ilvl w:val="0"/>
          <w:numId w:val="0"/>
        </w:numPr>
        <w:rPr>
          <w:ins w:id="824" w:author="Author"/>
          <w:rFonts w:eastAsia="Times New Roman"/>
          <w:sz w:val="20"/>
          <w:szCs w:val="20"/>
          <w:lang w:val="en-GB"/>
        </w:rPr>
      </w:pPr>
      <w:ins w:id="825" w:author="Author">
        <w:r w:rsidRPr="000F6836">
          <w:rPr>
            <w:i/>
            <w:iCs/>
            <w:lang w:val="en-GB"/>
          </w:rPr>
          <w:t>S.26.09 – Internal model: Market &amp; Credit risk – for financial instruments</w:t>
        </w:r>
      </w:ins>
    </w:p>
    <w:p w14:paraId="42BA25F0" w14:textId="77777777" w:rsidR="00235B8C" w:rsidRPr="000F6836" w:rsidRDefault="00235B8C" w:rsidP="00235B8C">
      <w:pPr>
        <w:rPr>
          <w:ins w:id="826" w:author="Author"/>
          <w:b/>
          <w:bCs/>
          <w:lang w:val="en-GB"/>
        </w:rPr>
      </w:pPr>
    </w:p>
    <w:p w14:paraId="7A4E39EE" w14:textId="77777777" w:rsidR="00235B8C" w:rsidRPr="000F6836" w:rsidRDefault="00235B8C" w:rsidP="00235B8C">
      <w:pPr>
        <w:rPr>
          <w:ins w:id="827" w:author="Author"/>
          <w:b/>
          <w:i/>
          <w:lang w:val="en-GB"/>
        </w:rPr>
      </w:pPr>
      <w:ins w:id="828" w:author="Author">
        <w:r w:rsidRPr="000F6836">
          <w:rPr>
            <w:b/>
            <w:i/>
            <w:lang w:val="en-GB"/>
          </w:rPr>
          <w:t>General comments:</w:t>
        </w:r>
      </w:ins>
    </w:p>
    <w:p w14:paraId="2611662F" w14:textId="1129712D" w:rsidR="00235B8C" w:rsidRPr="000F6836" w:rsidRDefault="00235B8C" w:rsidP="00235B8C">
      <w:pPr>
        <w:rPr>
          <w:ins w:id="829" w:author="Author"/>
          <w:lang w:val="en-GB"/>
        </w:rPr>
      </w:pPr>
      <w:ins w:id="830" w:author="Author">
        <w:r w:rsidRPr="000F6836">
          <w:rPr>
            <w:lang w:val="en-GB"/>
          </w:rPr>
          <w:t>This section relates to annual submission of information for groups.</w:t>
        </w:r>
      </w:ins>
    </w:p>
    <w:p w14:paraId="7DE77BD3" w14:textId="04DF96D6" w:rsidR="00272967" w:rsidRPr="000F6836" w:rsidRDefault="003C798F" w:rsidP="00235B8C">
      <w:pPr>
        <w:rPr>
          <w:ins w:id="831" w:author="Author"/>
          <w:b/>
          <w:i/>
          <w:lang w:val="en-GB"/>
        </w:rPr>
      </w:pPr>
      <w:ins w:id="832"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833"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73DAFF57" w14:textId="77777777" w:rsidR="00235B8C" w:rsidRPr="000F6836" w:rsidRDefault="00235B8C" w:rsidP="00235B8C">
      <w:pPr>
        <w:rPr>
          <w:ins w:id="834" w:author="Author"/>
          <w:bCs/>
          <w:lang w:val="en-GB"/>
        </w:rPr>
      </w:pPr>
      <w:ins w:id="835" w:author="Author">
        <w:r w:rsidRPr="000F6836">
          <w:rPr>
            <w:bCs/>
            <w:lang w:val="en-GB"/>
          </w:rPr>
          <w:t xml:space="preserve">If not indicated differently, “Solvency II values” shall be used, i.e. applying the valuation principles set out in the Directive2009/138/EC, </w:t>
        </w:r>
        <w:r w:rsidRPr="000F6836">
          <w:rPr>
            <w:lang w:val="en-GB" w:eastAsia="es-ES"/>
          </w:rPr>
          <w:t>Delegated Regulation (EU) 2015/35</w:t>
        </w:r>
        <w:r w:rsidRPr="000F6836">
          <w:rPr>
            <w:bCs/>
            <w:lang w:val="en-GB"/>
          </w:rPr>
          <w:t xml:space="preserve">, Solvency 2 Technical Standards and Guidelines.  </w:t>
        </w:r>
      </w:ins>
    </w:p>
    <w:p w14:paraId="33829FFF" w14:textId="72878D2A" w:rsidR="00235B8C" w:rsidRPr="000F6836" w:rsidRDefault="00235B8C" w:rsidP="00235B8C">
      <w:pPr>
        <w:rPr>
          <w:ins w:id="836" w:author="Author"/>
          <w:bCs/>
          <w:lang w:val="en-GB"/>
        </w:rPr>
      </w:pPr>
      <w:ins w:id="837" w:author="Author">
        <w:del w:id="838" w:author="Author">
          <w:r w:rsidRPr="000F6836" w:rsidDel="00272967">
            <w:rPr>
              <w:bCs/>
              <w:lang w:val="en-GB"/>
            </w:rPr>
            <w:delText>Cells have only to be filled if this is possible with reasonable effort. Please choose methods that result in values as close as possible to your internal model.</w:delText>
          </w:r>
        </w:del>
      </w:ins>
    </w:p>
    <w:p w14:paraId="3540C8FD" w14:textId="77777777" w:rsidR="00235B8C" w:rsidRPr="000F6836" w:rsidRDefault="00235B8C" w:rsidP="00235B8C">
      <w:pPr>
        <w:rPr>
          <w:ins w:id="839" w:author="Author"/>
          <w:bCs/>
          <w:lang w:val="en-GB"/>
        </w:rPr>
      </w:pPr>
      <w:ins w:id="840" w:author="Author">
        <w:r w:rsidRPr="000F6836">
          <w:rPr>
            <w:bCs/>
            <w:lang w:val="en-GB"/>
          </w:rPr>
          <w:t>This part of the reporting requirements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ins>
    </w:p>
    <w:p w14:paraId="116B531A" w14:textId="77777777" w:rsidR="00235B8C" w:rsidRPr="000F6836" w:rsidRDefault="00235B8C" w:rsidP="00235B8C">
      <w:pPr>
        <w:rPr>
          <w:ins w:id="841" w:author="Author"/>
          <w:bCs/>
          <w:lang w:val="en-GB"/>
        </w:rPr>
      </w:pPr>
      <w:ins w:id="842" w:author="Author">
        <w:r w:rsidRPr="000F6836">
          <w:rPr>
            <w:bCs/>
            <w:lang w:val="en-GB"/>
          </w:rPr>
          <w:t>The figures shall include the impact on assets and liabilities including any impacts on the options and guarantees and on future discretionary benefits for policyholders (‘loss absorbing capacity of technical provisions’).</w:t>
        </w:r>
      </w:ins>
    </w:p>
    <w:p w14:paraId="5D5FC0F8" w14:textId="77777777" w:rsidR="00235B8C" w:rsidRPr="000F6836" w:rsidRDefault="00235B8C" w:rsidP="00235B8C">
      <w:pPr>
        <w:rPr>
          <w:ins w:id="843" w:author="Author"/>
          <w:bCs/>
          <w:lang w:val="en-GB"/>
        </w:rPr>
      </w:pPr>
      <w:ins w:id="844" w:author="Author">
        <w:r w:rsidRPr="000F6836">
          <w:rPr>
            <w:bCs/>
            <w:lang w:val="en-GB"/>
          </w:rPr>
          <w:t>The figures shall not include the loss absorbing capacity of deferred taxes.</w:t>
        </w:r>
      </w:ins>
    </w:p>
    <w:p w14:paraId="3D7AD099" w14:textId="77777777" w:rsidR="00235B8C" w:rsidRPr="000F6836" w:rsidRDefault="00235B8C" w:rsidP="00235B8C">
      <w:pPr>
        <w:rPr>
          <w:ins w:id="845" w:author="Author"/>
          <w:bCs/>
          <w:lang w:val="en-GB"/>
        </w:rPr>
      </w:pPr>
      <w:ins w:id="846" w:author="Author">
        <w:r w:rsidRPr="000F6836">
          <w:rPr>
            <w:bCs/>
            <w:lang w:val="en-GB"/>
          </w:rPr>
          <w:lastRenderedPageBreak/>
          <w:t>The template consists of three main building blocks:</w:t>
        </w:r>
      </w:ins>
    </w:p>
    <w:p w14:paraId="2BA143A4" w14:textId="77777777" w:rsidR="00235B8C" w:rsidRPr="000F6836" w:rsidRDefault="00235B8C" w:rsidP="00235B8C">
      <w:pPr>
        <w:pStyle w:val="ListParagraph"/>
        <w:numPr>
          <w:ilvl w:val="0"/>
          <w:numId w:val="63"/>
        </w:numPr>
        <w:contextualSpacing/>
        <w:jc w:val="both"/>
        <w:rPr>
          <w:ins w:id="847" w:author="Author"/>
          <w:rFonts w:ascii="Times New Roman" w:hAnsi="Times New Roman" w:cs="Times New Roman"/>
          <w:bCs/>
          <w:sz w:val="24"/>
          <w:szCs w:val="24"/>
        </w:rPr>
      </w:pPr>
      <w:ins w:id="848" w:author="Author">
        <w:r w:rsidRPr="000F6836">
          <w:rPr>
            <w:rFonts w:ascii="Times New Roman" w:hAnsi="Times New Roman" w:cs="Times New Roman"/>
            <w:bCs/>
            <w:sz w:val="24"/>
            <w:szCs w:val="24"/>
          </w:rPr>
          <w:t>‘General information’ on few key aspects of the modelling approach</w:t>
        </w:r>
      </w:ins>
    </w:p>
    <w:p w14:paraId="64ACBE0C" w14:textId="77777777" w:rsidR="00235B8C" w:rsidRPr="000F6836" w:rsidRDefault="00235B8C" w:rsidP="00235B8C">
      <w:pPr>
        <w:pStyle w:val="ListParagraph"/>
        <w:numPr>
          <w:ilvl w:val="0"/>
          <w:numId w:val="63"/>
        </w:numPr>
        <w:contextualSpacing/>
        <w:jc w:val="both"/>
        <w:rPr>
          <w:ins w:id="849" w:author="Author"/>
          <w:rFonts w:ascii="Times New Roman" w:hAnsi="Times New Roman" w:cs="Times New Roman"/>
          <w:bCs/>
          <w:sz w:val="24"/>
          <w:szCs w:val="24"/>
        </w:rPr>
      </w:pPr>
      <w:ins w:id="850" w:author="Author">
        <w:r w:rsidRPr="000F6836">
          <w:rPr>
            <w:rFonts w:ascii="Times New Roman" w:hAnsi="Times New Roman" w:cs="Times New Roman"/>
            <w:bCs/>
            <w:sz w:val="24"/>
            <w:szCs w:val="24"/>
          </w:rPr>
          <w:t>‘Stand-alone capital requirements for market &amp; credit risk and supplementing distribution data’</w:t>
        </w:r>
      </w:ins>
    </w:p>
    <w:p w14:paraId="5203B989" w14:textId="77777777" w:rsidR="00235B8C" w:rsidRPr="000F6836" w:rsidRDefault="00235B8C" w:rsidP="00235B8C">
      <w:pPr>
        <w:pStyle w:val="ListParagraph"/>
        <w:numPr>
          <w:ilvl w:val="0"/>
          <w:numId w:val="63"/>
        </w:numPr>
        <w:contextualSpacing/>
        <w:jc w:val="both"/>
        <w:rPr>
          <w:ins w:id="851" w:author="Author"/>
          <w:rFonts w:ascii="Times New Roman" w:hAnsi="Times New Roman" w:cs="Times New Roman"/>
          <w:bCs/>
          <w:sz w:val="24"/>
          <w:szCs w:val="24"/>
        </w:rPr>
      </w:pPr>
      <w:ins w:id="852" w:author="Author">
        <w:r w:rsidRPr="000F6836">
          <w:rPr>
            <w:rFonts w:ascii="Times New Roman" w:hAnsi="Times New Roman" w:cs="Times New Roman"/>
            <w:bCs/>
            <w:sz w:val="24"/>
            <w:szCs w:val="24"/>
          </w:rPr>
          <w:t>‘Sensitivities and exposure data’</w:t>
        </w:r>
      </w:ins>
    </w:p>
    <w:p w14:paraId="73F19B2D" w14:textId="77777777" w:rsidR="00235B8C" w:rsidRPr="000F6836" w:rsidRDefault="00235B8C" w:rsidP="00235B8C">
      <w:pPr>
        <w:rPr>
          <w:ins w:id="853" w:author="Author"/>
          <w:bCs/>
          <w:lang w:val="en-GB"/>
        </w:rPr>
      </w:pPr>
    </w:p>
    <w:p w14:paraId="16DB0875" w14:textId="44B2CDFA" w:rsidR="00235B8C" w:rsidRPr="000F6836" w:rsidRDefault="00235B8C" w:rsidP="00235B8C">
      <w:pPr>
        <w:rPr>
          <w:ins w:id="854" w:author="Author"/>
          <w:bCs/>
          <w:lang w:val="en-GB"/>
        </w:rPr>
      </w:pPr>
      <w:ins w:id="855" w:author="Author">
        <w:r w:rsidRPr="000F6836">
          <w:rPr>
            <w:bCs/>
            <w:lang w:val="en-GB"/>
          </w:rPr>
          <w:t>S.26.09.0</w:t>
        </w:r>
        <w:del w:id="856" w:author="Author">
          <w:r w:rsidRPr="000F6836" w:rsidDel="002B2CBF">
            <w:rPr>
              <w:bCs/>
              <w:lang w:val="en-GB"/>
            </w:rPr>
            <w:delText>1</w:delText>
          </w:r>
        </w:del>
        <w:r w:rsidR="002B2CBF" w:rsidRPr="000F6836">
          <w:rPr>
            <w:bCs/>
            <w:lang w:val="en-GB"/>
          </w:rPr>
          <w:t>4</w:t>
        </w:r>
        <w:r w:rsidRPr="000F6836">
          <w:rPr>
            <w:bCs/>
            <w:lang w:val="en-GB"/>
          </w:rPr>
          <w:t>.01: General information</w:t>
        </w:r>
      </w:ins>
    </w:p>
    <w:p w14:paraId="6BE034C3" w14:textId="140E8262" w:rsidR="00235B8C" w:rsidRPr="000F6836" w:rsidRDefault="00235B8C" w:rsidP="00235B8C">
      <w:pPr>
        <w:rPr>
          <w:ins w:id="857" w:author="Author"/>
          <w:bCs/>
          <w:lang w:val="en-GB"/>
        </w:rPr>
      </w:pPr>
      <w:ins w:id="858" w:author="Author">
        <w:r w:rsidRPr="000F6836">
          <w:rPr>
            <w:bCs/>
            <w:lang w:val="en-GB"/>
          </w:rPr>
          <w:t xml:space="preserve">Regarding market and credit risk models </w:t>
        </w:r>
        <w:del w:id="859" w:author="Author">
          <w:r w:rsidRPr="000F6836" w:rsidDel="002B2CBF">
            <w:rPr>
              <w:bCs/>
              <w:lang w:val="en-GB"/>
            </w:rPr>
            <w:delText>three</w:delText>
          </w:r>
        </w:del>
        <w:r w:rsidR="002B2CBF" w:rsidRPr="000F6836">
          <w:rPr>
            <w:bCs/>
            <w:lang w:val="en-GB"/>
          </w:rPr>
          <w:t>two</w:t>
        </w:r>
        <w:r w:rsidRPr="000F6836">
          <w:rPr>
            <w:bCs/>
            <w:lang w:val="en-GB"/>
          </w:rPr>
          <w:t xml:space="preserve"> facts on the modelling approach and scope are requested here, as these are important for the analysis of data, namely: </w:t>
        </w:r>
        <w:del w:id="860" w:author="Author">
          <w:r w:rsidRPr="000F6836" w:rsidDel="002B2CBF">
            <w:rPr>
              <w:bCs/>
              <w:lang w:val="en-GB"/>
            </w:rPr>
            <w:delText>Whether the model includes a ‘dynamic volatility adjustment’ (DVA) and w</w:delText>
          </w:r>
        </w:del>
        <w:r w:rsidR="002B2CBF" w:rsidRPr="000F6836">
          <w:rPr>
            <w:bCs/>
            <w:lang w:val="en-GB"/>
          </w:rPr>
          <w:t>W</w:t>
        </w:r>
        <w:r w:rsidRPr="000F6836">
          <w:rPr>
            <w:bCs/>
            <w:lang w:val="en-GB"/>
          </w:rPr>
          <w:t>hether the model includes ‘ageing effects’ and if non-financial instruments are covered in credit risk. For further details see below.</w:t>
        </w:r>
      </w:ins>
    </w:p>
    <w:p w14:paraId="4042C39B" w14:textId="00038F80" w:rsidR="00235B8C" w:rsidRPr="000F6836" w:rsidRDefault="00235B8C" w:rsidP="00235B8C">
      <w:pPr>
        <w:rPr>
          <w:ins w:id="861" w:author="Author"/>
          <w:bCs/>
          <w:lang w:val="en-GB"/>
        </w:rPr>
      </w:pPr>
      <w:ins w:id="862" w:author="Author">
        <w:r w:rsidRPr="000F6836">
          <w:rPr>
            <w:bCs/>
            <w:lang w:val="en-GB"/>
          </w:rPr>
          <w:t>S.26.09.0</w:t>
        </w:r>
        <w:del w:id="863" w:author="Author">
          <w:r w:rsidRPr="000F6836" w:rsidDel="002B2CBF">
            <w:rPr>
              <w:bCs/>
              <w:lang w:val="en-GB"/>
            </w:rPr>
            <w:delText>1</w:delText>
          </w:r>
        </w:del>
        <w:r w:rsidR="002B2CBF" w:rsidRPr="000F6836">
          <w:rPr>
            <w:bCs/>
            <w:lang w:val="en-GB"/>
          </w:rPr>
          <w:t>4</w:t>
        </w:r>
        <w:r w:rsidRPr="000F6836">
          <w:rPr>
            <w:bCs/>
            <w:lang w:val="en-GB"/>
          </w:rPr>
          <w:t>.02: Stand-alone capital requirements for market &amp; credit risk and supplementing distribution data</w:t>
        </w:r>
      </w:ins>
    </w:p>
    <w:p w14:paraId="0EF4F20E" w14:textId="77777777" w:rsidR="00235B8C" w:rsidRPr="000F6836" w:rsidRDefault="00235B8C" w:rsidP="00235B8C">
      <w:pPr>
        <w:rPr>
          <w:ins w:id="864" w:author="Author"/>
          <w:bCs/>
          <w:lang w:val="en-GB"/>
        </w:rPr>
      </w:pPr>
      <w:ins w:id="865" w:author="Author">
        <w:r w:rsidRPr="000F6836">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ins>
    </w:p>
    <w:p w14:paraId="46C34D18" w14:textId="6768C214" w:rsidR="00235B8C" w:rsidRPr="000F6836" w:rsidRDefault="00235B8C" w:rsidP="00235B8C">
      <w:pPr>
        <w:rPr>
          <w:ins w:id="866" w:author="Author"/>
          <w:bCs/>
          <w:lang w:val="en-GB"/>
        </w:rPr>
      </w:pPr>
      <w:ins w:id="867" w:author="Author">
        <w:r w:rsidRPr="000F6836">
          <w:rPr>
            <w:bCs/>
            <w:lang w:val="en-GB"/>
          </w:rPr>
          <w:t>In template S.26.09.0</w:t>
        </w:r>
        <w:del w:id="868" w:author="Author">
          <w:r w:rsidRPr="000F6836" w:rsidDel="002B2CBF">
            <w:rPr>
              <w:bCs/>
              <w:lang w:val="en-GB"/>
            </w:rPr>
            <w:delText>1</w:delText>
          </w:r>
        </w:del>
        <w:r w:rsidR="002B2CBF" w:rsidRPr="000F6836">
          <w:rPr>
            <w:bCs/>
            <w:lang w:val="en-GB"/>
          </w:rPr>
          <w:t>4</w:t>
        </w:r>
        <w:r w:rsidRPr="000F6836">
          <w:rPr>
            <w:bCs/>
            <w:lang w:val="en-GB"/>
          </w:rPr>
          <w:t>.02,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ins>
    </w:p>
    <w:p w14:paraId="1312C04E" w14:textId="5B590C40" w:rsidR="00235B8C" w:rsidRPr="000F6836" w:rsidRDefault="00235B8C" w:rsidP="00235B8C">
      <w:pPr>
        <w:rPr>
          <w:ins w:id="869" w:author="Author"/>
          <w:bCs/>
          <w:lang w:val="en-GB"/>
        </w:rPr>
      </w:pPr>
      <w:ins w:id="870" w:author="Author">
        <w:r w:rsidRPr="000F6836">
          <w:rPr>
            <w:bCs/>
            <w:lang w:val="en-GB"/>
          </w:rPr>
          <w:t>S.26.09.0</w:t>
        </w:r>
        <w:del w:id="871" w:author="Author">
          <w:r w:rsidRPr="000F6836" w:rsidDel="002B2CBF">
            <w:rPr>
              <w:bCs/>
              <w:lang w:val="en-GB"/>
            </w:rPr>
            <w:delText>1</w:delText>
          </w:r>
        </w:del>
        <w:r w:rsidR="002B2CBF" w:rsidRPr="000F6836">
          <w:rPr>
            <w:bCs/>
            <w:lang w:val="en-GB"/>
          </w:rPr>
          <w:t>4</w:t>
        </w:r>
        <w:r w:rsidRPr="000F6836">
          <w:rPr>
            <w:bCs/>
            <w:lang w:val="en-GB"/>
          </w:rPr>
          <w:t>.02 covers the typical sub-risks of market and credit risk and requires figures in two subsets:</w:t>
        </w:r>
      </w:ins>
    </w:p>
    <w:p w14:paraId="2568FAC2" w14:textId="77777777" w:rsidR="00235B8C" w:rsidRPr="000F6836" w:rsidRDefault="00235B8C" w:rsidP="00235B8C">
      <w:pPr>
        <w:pStyle w:val="ListParagraph"/>
        <w:numPr>
          <w:ilvl w:val="0"/>
          <w:numId w:val="65"/>
        </w:numPr>
        <w:contextualSpacing/>
        <w:jc w:val="both"/>
        <w:rPr>
          <w:ins w:id="872" w:author="Author"/>
          <w:rFonts w:ascii="Times New Roman" w:hAnsi="Times New Roman" w:cs="Times New Roman"/>
          <w:bCs/>
          <w:sz w:val="24"/>
          <w:szCs w:val="24"/>
        </w:rPr>
      </w:pPr>
      <w:ins w:id="873" w:author="Author">
        <w:r w:rsidRPr="000F6836">
          <w:rPr>
            <w:rFonts w:ascii="Times New Roman" w:hAnsi="Times New Roman" w:cs="Times New Roman"/>
            <w:bCs/>
            <w:sz w:val="24"/>
            <w:szCs w:val="24"/>
          </w:rPr>
          <w:t>‘SCR’ like figures under variation of the allowance for ‘long-term guarantee measures’ similar to the QRT S.22 ‘LTGM impacts’:</w:t>
        </w:r>
      </w:ins>
    </w:p>
    <w:p w14:paraId="4768B7A6" w14:textId="77777777" w:rsidR="00235B8C" w:rsidRPr="000F6836" w:rsidRDefault="00235B8C" w:rsidP="00235B8C">
      <w:pPr>
        <w:pStyle w:val="ListParagraph"/>
        <w:rPr>
          <w:ins w:id="874" w:author="Author"/>
          <w:rFonts w:ascii="Times New Roman" w:hAnsi="Times New Roman" w:cs="Times New Roman"/>
          <w:bCs/>
          <w:sz w:val="24"/>
          <w:szCs w:val="24"/>
        </w:rPr>
      </w:pPr>
    </w:p>
    <w:p w14:paraId="175A269C" w14:textId="5E05D4FD" w:rsidR="00235B8C" w:rsidRPr="000F6836" w:rsidRDefault="00235B8C" w:rsidP="00235B8C">
      <w:pPr>
        <w:pStyle w:val="ListParagraph"/>
        <w:rPr>
          <w:ins w:id="875" w:author="Author"/>
          <w:rFonts w:ascii="Times New Roman" w:hAnsi="Times New Roman" w:cs="Times New Roman"/>
          <w:bCs/>
          <w:sz w:val="24"/>
          <w:szCs w:val="24"/>
        </w:rPr>
      </w:pPr>
      <w:ins w:id="876" w:author="Author">
        <w:r w:rsidRPr="000F6836">
          <w:rPr>
            <w:rFonts w:ascii="Times New Roman" w:hAnsi="Times New Roman" w:cs="Times New Roman"/>
            <w:bCs/>
            <w:sz w:val="24"/>
            <w:szCs w:val="24"/>
          </w:rPr>
          <w:t xml:space="preserve">These figures should </w:t>
        </w:r>
        <w:del w:id="877" w:author="Author">
          <w:r w:rsidRPr="000F6836" w:rsidDel="00312356">
            <w:rPr>
              <w:rFonts w:ascii="Times New Roman" w:hAnsi="Times New Roman" w:cs="Times New Roman"/>
              <w:bCs/>
              <w:sz w:val="24"/>
              <w:szCs w:val="24"/>
            </w:rPr>
            <w:delText>correspond to impact on the ‘net asset value’</w:delText>
          </w:r>
        </w:del>
        <w:r w:rsidR="00312356" w:rsidRPr="000F6836">
          <w:rPr>
            <w:rFonts w:ascii="Times New Roman" w:hAnsi="Times New Roman" w:cs="Times New Roman"/>
            <w:bCs/>
            <w:sz w:val="24"/>
            <w:szCs w:val="24"/>
          </w:rPr>
          <w:t>be</w:t>
        </w:r>
        <w:r w:rsidRPr="000F6836">
          <w:rPr>
            <w:rFonts w:ascii="Times New Roman" w:hAnsi="Times New Roman" w:cs="Times New Roman"/>
            <w:bCs/>
            <w:sz w:val="24"/>
            <w:szCs w:val="24"/>
          </w:rPr>
          <w:t xml:space="preserve"> associated with the 99.5% VaR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ins>
    </w:p>
    <w:p w14:paraId="7887F733" w14:textId="77777777" w:rsidR="00235B8C" w:rsidRPr="000F6836" w:rsidRDefault="00235B8C" w:rsidP="00235B8C">
      <w:pPr>
        <w:pStyle w:val="ListParagraph"/>
        <w:rPr>
          <w:ins w:id="878" w:author="Author"/>
          <w:rFonts w:ascii="Times New Roman" w:hAnsi="Times New Roman" w:cs="Times New Roman"/>
          <w:bCs/>
          <w:sz w:val="24"/>
          <w:szCs w:val="24"/>
        </w:rPr>
      </w:pPr>
    </w:p>
    <w:p w14:paraId="13235924" w14:textId="77777777" w:rsidR="00235B8C" w:rsidRPr="000F6836" w:rsidRDefault="00235B8C" w:rsidP="00235B8C">
      <w:pPr>
        <w:pStyle w:val="ListParagraph"/>
        <w:rPr>
          <w:ins w:id="879" w:author="Author"/>
          <w:rFonts w:ascii="Times New Roman" w:hAnsi="Times New Roman" w:cs="Times New Roman"/>
          <w:bCs/>
          <w:sz w:val="24"/>
          <w:szCs w:val="24"/>
        </w:rPr>
      </w:pPr>
      <w:ins w:id="880" w:author="Author">
        <w:r w:rsidRPr="000F6836">
          <w:rPr>
            <w:rFonts w:ascii="Times New Roman" w:hAnsi="Times New Roman" w:cs="Times New Roman"/>
            <w:bCs/>
            <w:sz w:val="24"/>
            <w:szCs w:val="24"/>
          </w:rPr>
          <w:t>For the purpose of these reporting requirements this value is called the ‘modelled VaR’ (mVaR) for the 99.50% of basic own funds.</w:t>
        </w:r>
      </w:ins>
    </w:p>
    <w:p w14:paraId="4E1F660F" w14:textId="77777777" w:rsidR="00235B8C" w:rsidRPr="000F6836" w:rsidRDefault="00235B8C" w:rsidP="00235B8C">
      <w:pPr>
        <w:pStyle w:val="ListParagraph"/>
        <w:rPr>
          <w:ins w:id="881" w:author="Author"/>
          <w:rFonts w:ascii="Times New Roman" w:hAnsi="Times New Roman" w:cs="Times New Roman"/>
          <w:bCs/>
          <w:sz w:val="24"/>
          <w:szCs w:val="24"/>
        </w:rPr>
      </w:pPr>
    </w:p>
    <w:p w14:paraId="259B3F31" w14:textId="77777777" w:rsidR="00235B8C" w:rsidRPr="000F6836" w:rsidRDefault="00235B8C" w:rsidP="00235B8C">
      <w:pPr>
        <w:pStyle w:val="ListParagraph"/>
        <w:rPr>
          <w:ins w:id="882" w:author="Author"/>
          <w:rFonts w:ascii="Times New Roman" w:hAnsi="Times New Roman" w:cs="Times New Roman"/>
          <w:bCs/>
          <w:sz w:val="24"/>
          <w:szCs w:val="24"/>
        </w:rPr>
      </w:pPr>
      <w:ins w:id="883" w:author="Author">
        <w:r w:rsidRPr="000F6836">
          <w:rPr>
            <w:rFonts w:ascii="Times New Roman" w:hAnsi="Times New Roman" w:cs="Times New Roman"/>
            <w:bCs/>
            <w:sz w:val="24"/>
            <w:szCs w:val="24"/>
          </w:rPr>
          <w:t>You are requested to provide this ‘mVaR 99.50%’ for the following variations of the ‘long-term guarantee measures’ (LTGM):</w:t>
        </w:r>
      </w:ins>
    </w:p>
    <w:p w14:paraId="4FD40A4D" w14:textId="77777777" w:rsidR="00235B8C" w:rsidRPr="000F6836" w:rsidRDefault="00235B8C" w:rsidP="00235B8C">
      <w:pPr>
        <w:pStyle w:val="ListParagraph"/>
        <w:rPr>
          <w:ins w:id="884" w:author="Author"/>
          <w:rFonts w:ascii="Times New Roman" w:hAnsi="Times New Roman" w:cs="Times New Roman"/>
          <w:bCs/>
          <w:sz w:val="24"/>
          <w:szCs w:val="24"/>
        </w:rPr>
      </w:pPr>
    </w:p>
    <w:p w14:paraId="149BFB1A" w14:textId="77777777" w:rsidR="00235B8C" w:rsidRPr="000F6836" w:rsidRDefault="00235B8C" w:rsidP="00235B8C">
      <w:pPr>
        <w:pStyle w:val="ListParagraph"/>
        <w:numPr>
          <w:ilvl w:val="1"/>
          <w:numId w:val="65"/>
        </w:numPr>
        <w:contextualSpacing/>
        <w:jc w:val="both"/>
        <w:rPr>
          <w:ins w:id="885" w:author="Author"/>
          <w:rFonts w:ascii="Times New Roman" w:hAnsi="Times New Roman" w:cs="Times New Roman"/>
          <w:bCs/>
          <w:sz w:val="24"/>
          <w:szCs w:val="24"/>
        </w:rPr>
      </w:pPr>
      <w:ins w:id="886" w:author="Author">
        <w:r w:rsidRPr="000F6836">
          <w:rPr>
            <w:rFonts w:ascii="Times New Roman" w:hAnsi="Times New Roman" w:cs="Times New Roman"/>
            <w:bCs/>
            <w:sz w:val="24"/>
            <w:szCs w:val="24"/>
          </w:rPr>
          <w:t>mVaR 99.50% including all LTGM you regularly apply</w:t>
        </w:r>
      </w:ins>
    </w:p>
    <w:p w14:paraId="3EFCC0BA" w14:textId="77777777" w:rsidR="00235B8C" w:rsidRPr="000F6836" w:rsidRDefault="00235B8C" w:rsidP="00235B8C">
      <w:pPr>
        <w:pStyle w:val="ListParagraph"/>
        <w:numPr>
          <w:ilvl w:val="1"/>
          <w:numId w:val="65"/>
        </w:numPr>
        <w:contextualSpacing/>
        <w:jc w:val="both"/>
        <w:rPr>
          <w:ins w:id="887" w:author="Author"/>
          <w:rFonts w:ascii="Times New Roman" w:hAnsi="Times New Roman" w:cs="Times New Roman"/>
          <w:bCs/>
          <w:sz w:val="24"/>
          <w:szCs w:val="24"/>
        </w:rPr>
      </w:pPr>
      <w:ins w:id="888" w:author="Author">
        <w:r w:rsidRPr="000F6836">
          <w:rPr>
            <w:rFonts w:ascii="Times New Roman" w:hAnsi="Times New Roman" w:cs="Times New Roman"/>
            <w:bCs/>
            <w:sz w:val="24"/>
            <w:szCs w:val="24"/>
          </w:rPr>
          <w:lastRenderedPageBreak/>
          <w:t>mVaR 99.50% without transitional on technical provisions</w:t>
        </w:r>
      </w:ins>
    </w:p>
    <w:p w14:paraId="017A86D3" w14:textId="77777777" w:rsidR="00235B8C" w:rsidRPr="000F6836" w:rsidRDefault="00235B8C" w:rsidP="00235B8C">
      <w:pPr>
        <w:pStyle w:val="ListParagraph"/>
        <w:numPr>
          <w:ilvl w:val="1"/>
          <w:numId w:val="65"/>
        </w:numPr>
        <w:contextualSpacing/>
        <w:jc w:val="both"/>
        <w:rPr>
          <w:ins w:id="889" w:author="Author"/>
          <w:rFonts w:ascii="Times New Roman" w:hAnsi="Times New Roman" w:cs="Times New Roman"/>
          <w:bCs/>
          <w:sz w:val="24"/>
          <w:szCs w:val="24"/>
        </w:rPr>
      </w:pPr>
      <w:ins w:id="890" w:author="Author">
        <w:r w:rsidRPr="000F6836">
          <w:rPr>
            <w:rFonts w:ascii="Times New Roman" w:hAnsi="Times New Roman" w:cs="Times New Roman"/>
            <w:bCs/>
            <w:sz w:val="24"/>
            <w:szCs w:val="24"/>
          </w:rPr>
          <w:t>mVaR 99.50% without transitional on interest rates</w:t>
        </w:r>
      </w:ins>
    </w:p>
    <w:p w14:paraId="54930BAB" w14:textId="77777777" w:rsidR="00235B8C" w:rsidRPr="000F6836" w:rsidRDefault="00235B8C" w:rsidP="00235B8C">
      <w:pPr>
        <w:pStyle w:val="ListParagraph"/>
        <w:numPr>
          <w:ilvl w:val="1"/>
          <w:numId w:val="65"/>
        </w:numPr>
        <w:contextualSpacing/>
        <w:jc w:val="both"/>
        <w:rPr>
          <w:ins w:id="891" w:author="Author"/>
          <w:rFonts w:ascii="Times New Roman" w:hAnsi="Times New Roman" w:cs="Times New Roman"/>
          <w:bCs/>
          <w:sz w:val="24"/>
          <w:szCs w:val="24"/>
        </w:rPr>
      </w:pPr>
      <w:ins w:id="892" w:author="Author">
        <w:r w:rsidRPr="000F6836">
          <w:rPr>
            <w:rFonts w:ascii="Times New Roman" w:hAnsi="Times New Roman" w:cs="Times New Roman"/>
            <w:bCs/>
            <w:sz w:val="24"/>
            <w:szCs w:val="24"/>
          </w:rPr>
          <w:t>mVaR 99.50% without volatility adjustment (VA) and without transitionals</w:t>
        </w:r>
      </w:ins>
    </w:p>
    <w:p w14:paraId="28336FBF" w14:textId="77777777" w:rsidR="00235B8C" w:rsidRPr="000F6836" w:rsidRDefault="00235B8C" w:rsidP="00235B8C">
      <w:pPr>
        <w:pStyle w:val="ListParagraph"/>
        <w:numPr>
          <w:ilvl w:val="1"/>
          <w:numId w:val="65"/>
        </w:numPr>
        <w:contextualSpacing/>
        <w:jc w:val="both"/>
        <w:rPr>
          <w:ins w:id="893" w:author="Author"/>
          <w:rFonts w:ascii="Times New Roman" w:hAnsi="Times New Roman" w:cs="Times New Roman"/>
          <w:bCs/>
          <w:sz w:val="24"/>
          <w:szCs w:val="24"/>
        </w:rPr>
      </w:pPr>
      <w:ins w:id="894" w:author="Author">
        <w:r w:rsidRPr="000F6836">
          <w:rPr>
            <w:rFonts w:ascii="Times New Roman" w:hAnsi="Times New Roman" w:cs="Times New Roman"/>
            <w:bCs/>
            <w:sz w:val="24"/>
            <w:szCs w:val="24"/>
          </w:rPr>
          <w:t>mVaR 99.50% without matching adjustment (MA) and without all the other LTGMs</w:t>
        </w:r>
      </w:ins>
    </w:p>
    <w:p w14:paraId="5852C269" w14:textId="77777777" w:rsidR="00235B8C" w:rsidRPr="000F6836" w:rsidRDefault="00235B8C" w:rsidP="00235B8C">
      <w:pPr>
        <w:pStyle w:val="ListParagraph"/>
        <w:rPr>
          <w:ins w:id="895" w:author="Author"/>
          <w:rFonts w:ascii="Times New Roman" w:hAnsi="Times New Roman" w:cs="Times New Roman"/>
          <w:bCs/>
          <w:sz w:val="24"/>
          <w:szCs w:val="24"/>
        </w:rPr>
      </w:pPr>
    </w:p>
    <w:p w14:paraId="62DB88BC" w14:textId="77777777" w:rsidR="00235B8C" w:rsidRPr="000F6836" w:rsidRDefault="00235B8C" w:rsidP="00235B8C">
      <w:pPr>
        <w:pStyle w:val="ListParagraph"/>
        <w:numPr>
          <w:ilvl w:val="0"/>
          <w:numId w:val="65"/>
        </w:numPr>
        <w:contextualSpacing/>
        <w:jc w:val="both"/>
        <w:rPr>
          <w:ins w:id="896" w:author="Author"/>
          <w:rFonts w:ascii="Times New Roman" w:hAnsi="Times New Roman" w:cs="Times New Roman"/>
          <w:bCs/>
          <w:sz w:val="24"/>
          <w:szCs w:val="24"/>
        </w:rPr>
      </w:pPr>
      <w:ins w:id="897" w:author="Author">
        <w:r w:rsidRPr="000F6836">
          <w:rPr>
            <w:rFonts w:ascii="Times New Roman" w:hAnsi="Times New Roman" w:cs="Times New Roman"/>
            <w:bCs/>
            <w:sz w:val="24"/>
            <w:szCs w:val="24"/>
          </w:rPr>
          <w:t xml:space="preserve">Basic statistical data form the ‘marginal distribution’ </w:t>
        </w:r>
      </w:ins>
    </w:p>
    <w:p w14:paraId="1B197E53" w14:textId="77777777" w:rsidR="00235B8C" w:rsidRPr="000F6836" w:rsidRDefault="00235B8C" w:rsidP="00235B8C">
      <w:pPr>
        <w:pStyle w:val="ListParagraph"/>
        <w:rPr>
          <w:ins w:id="898" w:author="Author"/>
          <w:rFonts w:ascii="Times New Roman" w:hAnsi="Times New Roman" w:cs="Times New Roman"/>
          <w:bCs/>
          <w:sz w:val="24"/>
          <w:szCs w:val="24"/>
        </w:rPr>
      </w:pPr>
    </w:p>
    <w:p w14:paraId="3C0FEA74" w14:textId="77777777" w:rsidR="00235B8C" w:rsidRPr="000F6836" w:rsidRDefault="00235B8C" w:rsidP="00235B8C">
      <w:pPr>
        <w:pStyle w:val="ListParagraph"/>
        <w:rPr>
          <w:ins w:id="899" w:author="Author"/>
          <w:rFonts w:ascii="Times New Roman" w:hAnsi="Times New Roman" w:cs="Times New Roman"/>
          <w:bCs/>
          <w:sz w:val="24"/>
          <w:szCs w:val="24"/>
        </w:rPr>
      </w:pPr>
      <w:ins w:id="900" w:author="Author">
        <w:r w:rsidRPr="000F6836">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ins>
    </w:p>
    <w:p w14:paraId="49A235BD" w14:textId="77777777" w:rsidR="00235B8C" w:rsidRPr="000F6836" w:rsidRDefault="00235B8C" w:rsidP="00235B8C">
      <w:pPr>
        <w:pStyle w:val="ListParagraph"/>
        <w:numPr>
          <w:ilvl w:val="0"/>
          <w:numId w:val="67"/>
        </w:numPr>
        <w:contextualSpacing/>
        <w:jc w:val="both"/>
        <w:rPr>
          <w:ins w:id="901" w:author="Author"/>
          <w:rFonts w:ascii="Times New Roman" w:hAnsi="Times New Roman" w:cs="Times New Roman"/>
          <w:bCs/>
          <w:sz w:val="24"/>
          <w:szCs w:val="24"/>
        </w:rPr>
      </w:pPr>
      <w:ins w:id="902" w:author="Author">
        <w:r w:rsidRPr="000F6836">
          <w:rPr>
            <w:rFonts w:ascii="Times New Roman" w:hAnsi="Times New Roman" w:cs="Times New Roman"/>
            <w:bCs/>
            <w:sz w:val="24"/>
            <w:szCs w:val="24"/>
          </w:rPr>
          <w:t>Mean</w:t>
        </w:r>
      </w:ins>
    </w:p>
    <w:p w14:paraId="6EF46614" w14:textId="77777777" w:rsidR="00235B8C" w:rsidRPr="000F6836" w:rsidRDefault="00235B8C" w:rsidP="00235B8C">
      <w:pPr>
        <w:pStyle w:val="ListParagraph"/>
        <w:numPr>
          <w:ilvl w:val="0"/>
          <w:numId w:val="67"/>
        </w:numPr>
        <w:contextualSpacing/>
        <w:jc w:val="both"/>
        <w:rPr>
          <w:ins w:id="903" w:author="Author"/>
          <w:rFonts w:ascii="Times New Roman" w:hAnsi="Times New Roman" w:cs="Times New Roman"/>
          <w:bCs/>
          <w:sz w:val="24"/>
          <w:szCs w:val="24"/>
        </w:rPr>
      </w:pPr>
      <w:ins w:id="904" w:author="Author">
        <w:r w:rsidRPr="000F6836">
          <w:rPr>
            <w:rFonts w:ascii="Times New Roman" w:hAnsi="Times New Roman" w:cs="Times New Roman"/>
            <w:bCs/>
            <w:sz w:val="24"/>
            <w:szCs w:val="24"/>
          </w:rPr>
          <w:t>Standard deviation</w:t>
        </w:r>
      </w:ins>
    </w:p>
    <w:p w14:paraId="30FD05FA" w14:textId="52E6DBCB" w:rsidR="00235B8C" w:rsidRPr="000F6836" w:rsidRDefault="00235B8C" w:rsidP="00235B8C">
      <w:pPr>
        <w:pStyle w:val="ListParagraph"/>
        <w:numPr>
          <w:ilvl w:val="0"/>
          <w:numId w:val="67"/>
        </w:numPr>
        <w:contextualSpacing/>
        <w:jc w:val="both"/>
        <w:rPr>
          <w:ins w:id="905" w:author="Author"/>
          <w:rFonts w:ascii="Times New Roman" w:hAnsi="Times New Roman" w:cs="Times New Roman"/>
          <w:bCs/>
          <w:sz w:val="24"/>
          <w:szCs w:val="24"/>
        </w:rPr>
      </w:pPr>
      <w:ins w:id="906" w:author="Author">
        <w:r w:rsidRPr="000F6836">
          <w:rPr>
            <w:rFonts w:ascii="Times New Roman" w:hAnsi="Times New Roman" w:cs="Times New Roman"/>
            <w:bCs/>
            <w:sz w:val="24"/>
            <w:szCs w:val="24"/>
          </w:rPr>
          <w:t xml:space="preserve">Impacts corresponding to the </w:t>
        </w:r>
        <w:r w:rsidR="0038724B" w:rsidRPr="000F6836">
          <w:rPr>
            <w:rFonts w:ascii="Times New Roman" w:hAnsi="Times New Roman" w:cs="Times New Roman"/>
            <w:bCs/>
            <w:sz w:val="24"/>
            <w:szCs w:val="24"/>
          </w:rPr>
          <w:t>m</w:t>
        </w:r>
        <w:r w:rsidRPr="000F6836">
          <w:rPr>
            <w:rFonts w:ascii="Times New Roman" w:hAnsi="Times New Roman" w:cs="Times New Roman"/>
            <w:bCs/>
            <w:sz w:val="24"/>
            <w:szCs w:val="24"/>
          </w:rPr>
          <w:t xml:space="preserve">VaR for the </w:t>
        </w:r>
        <w:del w:id="907" w:author="Author">
          <w:r w:rsidRPr="000F6836" w:rsidDel="004370FC">
            <w:rPr>
              <w:rFonts w:ascii="Times New Roman" w:hAnsi="Times New Roman" w:cs="Times New Roman"/>
              <w:bCs/>
              <w:sz w:val="24"/>
              <w:szCs w:val="24"/>
            </w:rPr>
            <w:delText>following</w:delText>
          </w:r>
        </w:del>
        <w:r w:rsidR="004370FC">
          <w:rPr>
            <w:rFonts w:ascii="Times New Roman" w:hAnsi="Times New Roman" w:cs="Times New Roman"/>
            <w:bCs/>
            <w:sz w:val="24"/>
            <w:szCs w:val="24"/>
          </w:rPr>
          <w:t>identified</w:t>
        </w:r>
        <w:r w:rsidRPr="000F6836">
          <w:rPr>
            <w:rFonts w:ascii="Times New Roman" w:hAnsi="Times New Roman" w:cs="Times New Roman"/>
            <w:bCs/>
            <w:sz w:val="24"/>
            <w:szCs w:val="24"/>
          </w:rPr>
          <w:t xml:space="preserve"> quantiles</w:t>
        </w:r>
        <w:del w:id="908" w:author="Author">
          <w:r w:rsidRPr="000F6836" w:rsidDel="004370FC">
            <w:rPr>
              <w:rFonts w:ascii="Times New Roman" w:hAnsi="Times New Roman" w:cs="Times New Roman"/>
              <w:bCs/>
              <w:sz w:val="24"/>
              <w:szCs w:val="24"/>
            </w:rPr>
            <w:delText xml:space="preserve">: </w:delText>
          </w:r>
        </w:del>
      </w:ins>
    </w:p>
    <w:p w14:paraId="52581966" w14:textId="499A2DA0" w:rsidR="0038724B" w:rsidRPr="000F6836" w:rsidDel="004370FC" w:rsidRDefault="0038724B" w:rsidP="0038724B">
      <w:pPr>
        <w:spacing w:before="0" w:after="0" w:line="0" w:lineRule="atLeast"/>
        <w:ind w:left="1428" w:firstLine="696"/>
        <w:rPr>
          <w:ins w:id="909" w:author="Author"/>
          <w:del w:id="910" w:author="Author"/>
          <w:bCs/>
          <w:lang w:val="en-GB"/>
        </w:rPr>
      </w:pPr>
      <w:ins w:id="911" w:author="Author">
        <w:del w:id="912" w:author="Author">
          <w:r w:rsidRPr="000F6836" w:rsidDel="004370FC">
            <w:rPr>
              <w:bCs/>
              <w:lang w:val="en-GB"/>
            </w:rPr>
            <w:delText>99.90%</w:delText>
          </w:r>
          <w:r w:rsidRPr="000F6836" w:rsidDel="004370FC">
            <w:rPr>
              <w:bCs/>
              <w:lang w:val="en-GB"/>
            </w:rPr>
            <w:tab/>
          </w:r>
        </w:del>
      </w:ins>
    </w:p>
    <w:p w14:paraId="18D330EE" w14:textId="2169B78A" w:rsidR="0038724B" w:rsidRPr="000F6836" w:rsidDel="004370FC" w:rsidRDefault="0038724B" w:rsidP="0038724B">
      <w:pPr>
        <w:spacing w:before="0" w:after="0" w:line="0" w:lineRule="atLeast"/>
        <w:ind w:left="1404" w:firstLine="720"/>
        <w:rPr>
          <w:ins w:id="913" w:author="Author"/>
          <w:del w:id="914" w:author="Author"/>
          <w:bCs/>
          <w:lang w:val="en-GB"/>
        </w:rPr>
      </w:pPr>
      <w:ins w:id="915" w:author="Author">
        <w:del w:id="916" w:author="Author">
          <w:r w:rsidRPr="000F6836" w:rsidDel="004370FC">
            <w:rPr>
              <w:bCs/>
              <w:lang w:val="en-GB"/>
            </w:rPr>
            <w:delText>99.70%</w:delText>
          </w:r>
        </w:del>
      </w:ins>
    </w:p>
    <w:p w14:paraId="7908C9E3" w14:textId="3EABBCFA" w:rsidR="0038724B" w:rsidRPr="000F6836" w:rsidDel="004370FC" w:rsidRDefault="0038724B" w:rsidP="0038724B">
      <w:pPr>
        <w:pStyle w:val="ListParagraph"/>
        <w:spacing w:line="0" w:lineRule="atLeast"/>
        <w:ind w:left="1428" w:firstLine="696"/>
        <w:rPr>
          <w:ins w:id="917" w:author="Author"/>
          <w:del w:id="918" w:author="Author"/>
          <w:rFonts w:ascii="Times New Roman" w:hAnsi="Times New Roman" w:cs="Times New Roman"/>
          <w:bCs/>
          <w:sz w:val="24"/>
          <w:szCs w:val="24"/>
        </w:rPr>
      </w:pPr>
      <w:ins w:id="919" w:author="Author">
        <w:del w:id="920" w:author="Author">
          <w:r w:rsidRPr="000F6836" w:rsidDel="004370FC">
            <w:rPr>
              <w:rFonts w:ascii="Times New Roman" w:hAnsi="Times New Roman" w:cs="Times New Roman"/>
              <w:bCs/>
              <w:sz w:val="24"/>
              <w:szCs w:val="24"/>
            </w:rPr>
            <w:delText>99.50%</w:delText>
          </w:r>
          <w:r w:rsidRPr="000F6836" w:rsidDel="004370FC">
            <w:rPr>
              <w:rFonts w:ascii="Times New Roman" w:hAnsi="Times New Roman" w:cs="Times New Roman"/>
              <w:bCs/>
              <w:sz w:val="24"/>
              <w:szCs w:val="24"/>
            </w:rPr>
            <w:tab/>
          </w:r>
        </w:del>
      </w:ins>
    </w:p>
    <w:p w14:paraId="613608D7" w14:textId="38823EF6" w:rsidR="0038724B" w:rsidRPr="000F6836" w:rsidDel="004370FC" w:rsidRDefault="0038724B" w:rsidP="0038724B">
      <w:pPr>
        <w:pStyle w:val="ListParagraph"/>
        <w:spacing w:line="0" w:lineRule="atLeast"/>
        <w:ind w:left="1428" w:firstLine="696"/>
        <w:rPr>
          <w:ins w:id="921" w:author="Author"/>
          <w:del w:id="922" w:author="Author"/>
          <w:rFonts w:ascii="Times New Roman" w:hAnsi="Times New Roman" w:cs="Times New Roman"/>
          <w:bCs/>
          <w:sz w:val="24"/>
          <w:szCs w:val="24"/>
        </w:rPr>
      </w:pPr>
      <w:ins w:id="923" w:author="Author">
        <w:del w:id="924" w:author="Author">
          <w:r w:rsidRPr="000F6836" w:rsidDel="004370FC">
            <w:rPr>
              <w:rFonts w:ascii="Times New Roman" w:hAnsi="Times New Roman" w:cs="Times New Roman"/>
              <w:bCs/>
              <w:sz w:val="24"/>
              <w:szCs w:val="24"/>
            </w:rPr>
            <w:delText>99.00%</w:delText>
          </w:r>
          <w:r w:rsidRPr="000F6836" w:rsidDel="004370FC">
            <w:rPr>
              <w:rFonts w:ascii="Times New Roman" w:hAnsi="Times New Roman" w:cs="Times New Roman"/>
              <w:bCs/>
              <w:sz w:val="24"/>
              <w:szCs w:val="24"/>
            </w:rPr>
            <w:tab/>
          </w:r>
        </w:del>
      </w:ins>
    </w:p>
    <w:p w14:paraId="70FE1836" w14:textId="250C2F4A" w:rsidR="0038724B" w:rsidRPr="000F6836" w:rsidDel="004370FC" w:rsidRDefault="0038724B" w:rsidP="0038724B">
      <w:pPr>
        <w:pStyle w:val="ListParagraph"/>
        <w:spacing w:line="0" w:lineRule="atLeast"/>
        <w:ind w:left="1428" w:firstLine="696"/>
        <w:rPr>
          <w:ins w:id="925" w:author="Author"/>
          <w:del w:id="926" w:author="Author"/>
          <w:rFonts w:ascii="Times New Roman" w:hAnsi="Times New Roman" w:cs="Times New Roman"/>
          <w:bCs/>
          <w:sz w:val="24"/>
          <w:szCs w:val="24"/>
        </w:rPr>
      </w:pPr>
      <w:ins w:id="927" w:author="Author">
        <w:del w:id="928" w:author="Author">
          <w:r w:rsidRPr="000F6836" w:rsidDel="004370FC">
            <w:rPr>
              <w:rFonts w:ascii="Times New Roman" w:hAnsi="Times New Roman" w:cs="Times New Roman"/>
              <w:bCs/>
              <w:sz w:val="24"/>
              <w:szCs w:val="24"/>
            </w:rPr>
            <w:delText>99.85%</w:delText>
          </w:r>
        </w:del>
      </w:ins>
    </w:p>
    <w:p w14:paraId="4B7291DC" w14:textId="257CB05E" w:rsidR="0038724B" w:rsidRPr="000F6836" w:rsidDel="004370FC" w:rsidRDefault="0038724B" w:rsidP="0038724B">
      <w:pPr>
        <w:pStyle w:val="ListParagraph"/>
        <w:spacing w:line="0" w:lineRule="atLeast"/>
        <w:ind w:left="1428" w:firstLine="696"/>
        <w:rPr>
          <w:ins w:id="929" w:author="Author"/>
          <w:del w:id="930" w:author="Author"/>
          <w:rFonts w:ascii="Times New Roman" w:hAnsi="Times New Roman" w:cs="Times New Roman"/>
          <w:bCs/>
          <w:sz w:val="24"/>
          <w:szCs w:val="24"/>
        </w:rPr>
      </w:pPr>
      <w:ins w:id="931" w:author="Author">
        <w:del w:id="932" w:author="Author">
          <w:r w:rsidRPr="000F6836" w:rsidDel="004370FC">
            <w:rPr>
              <w:rFonts w:ascii="Times New Roman" w:hAnsi="Times New Roman" w:cs="Times New Roman"/>
              <w:bCs/>
              <w:sz w:val="24"/>
              <w:szCs w:val="24"/>
            </w:rPr>
            <w:delText>98.00%</w:delText>
          </w:r>
          <w:r w:rsidRPr="000F6836" w:rsidDel="004370FC">
            <w:rPr>
              <w:rFonts w:ascii="Times New Roman" w:hAnsi="Times New Roman" w:cs="Times New Roman"/>
              <w:bCs/>
              <w:sz w:val="24"/>
              <w:szCs w:val="24"/>
            </w:rPr>
            <w:tab/>
          </w:r>
        </w:del>
      </w:ins>
    </w:p>
    <w:p w14:paraId="05527EFD" w14:textId="3AA8BF81" w:rsidR="0038724B" w:rsidRPr="000F6836" w:rsidDel="004370FC" w:rsidRDefault="0038724B" w:rsidP="0038724B">
      <w:pPr>
        <w:pStyle w:val="ListParagraph"/>
        <w:spacing w:line="0" w:lineRule="atLeast"/>
        <w:ind w:left="1428" w:firstLine="696"/>
        <w:rPr>
          <w:ins w:id="933" w:author="Author"/>
          <w:del w:id="934" w:author="Author"/>
          <w:rFonts w:ascii="Times New Roman" w:hAnsi="Times New Roman" w:cs="Times New Roman"/>
          <w:bCs/>
          <w:sz w:val="24"/>
          <w:szCs w:val="24"/>
        </w:rPr>
      </w:pPr>
      <w:ins w:id="935" w:author="Author">
        <w:del w:id="936" w:author="Author">
          <w:r w:rsidRPr="000F6836" w:rsidDel="004370FC">
            <w:rPr>
              <w:rFonts w:ascii="Times New Roman" w:hAnsi="Times New Roman" w:cs="Times New Roman"/>
              <w:bCs/>
              <w:sz w:val="24"/>
              <w:szCs w:val="24"/>
            </w:rPr>
            <w:delText>97.50%</w:delText>
          </w:r>
        </w:del>
      </w:ins>
    </w:p>
    <w:p w14:paraId="48DE7020" w14:textId="60AEFDC0" w:rsidR="0038724B" w:rsidRPr="000F6836" w:rsidDel="004370FC" w:rsidRDefault="0038724B" w:rsidP="0038724B">
      <w:pPr>
        <w:pStyle w:val="ListParagraph"/>
        <w:spacing w:line="0" w:lineRule="atLeast"/>
        <w:ind w:left="1428" w:firstLine="696"/>
        <w:rPr>
          <w:ins w:id="937" w:author="Author"/>
          <w:del w:id="938" w:author="Author"/>
          <w:rFonts w:ascii="Times New Roman" w:hAnsi="Times New Roman" w:cs="Times New Roman"/>
          <w:bCs/>
          <w:sz w:val="24"/>
          <w:szCs w:val="24"/>
        </w:rPr>
      </w:pPr>
      <w:ins w:id="939" w:author="Author">
        <w:del w:id="940" w:author="Author">
          <w:r w:rsidRPr="000F6836" w:rsidDel="004370FC">
            <w:rPr>
              <w:rFonts w:ascii="Times New Roman" w:hAnsi="Times New Roman" w:cs="Times New Roman"/>
              <w:bCs/>
              <w:sz w:val="24"/>
              <w:szCs w:val="24"/>
            </w:rPr>
            <w:delText>90.00%</w:delText>
          </w:r>
          <w:r w:rsidRPr="000F6836" w:rsidDel="004370FC">
            <w:rPr>
              <w:rFonts w:ascii="Times New Roman" w:hAnsi="Times New Roman" w:cs="Times New Roman"/>
              <w:bCs/>
              <w:sz w:val="24"/>
              <w:szCs w:val="24"/>
            </w:rPr>
            <w:tab/>
          </w:r>
        </w:del>
      </w:ins>
    </w:p>
    <w:p w14:paraId="188048A7" w14:textId="082BAAF0" w:rsidR="0038724B" w:rsidRPr="000F6836" w:rsidDel="004370FC" w:rsidRDefault="0038724B" w:rsidP="0038724B">
      <w:pPr>
        <w:pStyle w:val="ListParagraph"/>
        <w:spacing w:line="0" w:lineRule="atLeast"/>
        <w:ind w:left="1428" w:firstLine="696"/>
        <w:rPr>
          <w:ins w:id="941" w:author="Author"/>
          <w:del w:id="942" w:author="Author"/>
          <w:rFonts w:ascii="Times New Roman" w:hAnsi="Times New Roman" w:cs="Times New Roman"/>
          <w:bCs/>
          <w:sz w:val="24"/>
          <w:szCs w:val="24"/>
        </w:rPr>
      </w:pPr>
      <w:ins w:id="943" w:author="Author">
        <w:del w:id="944" w:author="Author">
          <w:r w:rsidRPr="000F6836" w:rsidDel="004370FC">
            <w:rPr>
              <w:rFonts w:ascii="Times New Roman" w:hAnsi="Times New Roman" w:cs="Times New Roman"/>
              <w:bCs/>
              <w:sz w:val="24"/>
              <w:szCs w:val="24"/>
            </w:rPr>
            <w:delText>80.00%</w:delText>
          </w:r>
        </w:del>
      </w:ins>
    </w:p>
    <w:p w14:paraId="0C6FFE05" w14:textId="347B292B" w:rsidR="0038724B" w:rsidRPr="000F6836" w:rsidDel="004370FC" w:rsidRDefault="0038724B" w:rsidP="0038724B">
      <w:pPr>
        <w:pStyle w:val="ListParagraph"/>
        <w:spacing w:line="0" w:lineRule="atLeast"/>
        <w:ind w:left="1428" w:firstLine="696"/>
        <w:rPr>
          <w:ins w:id="945" w:author="Author"/>
          <w:del w:id="946" w:author="Author"/>
          <w:rFonts w:ascii="Times New Roman" w:hAnsi="Times New Roman" w:cs="Times New Roman"/>
          <w:bCs/>
          <w:sz w:val="24"/>
          <w:szCs w:val="24"/>
        </w:rPr>
      </w:pPr>
      <w:ins w:id="947" w:author="Author">
        <w:del w:id="948" w:author="Author">
          <w:r w:rsidRPr="000F6836" w:rsidDel="004370FC">
            <w:rPr>
              <w:rFonts w:ascii="Times New Roman" w:hAnsi="Times New Roman" w:cs="Times New Roman"/>
              <w:bCs/>
              <w:sz w:val="24"/>
              <w:szCs w:val="24"/>
            </w:rPr>
            <w:delText>75.00%</w:delText>
          </w:r>
          <w:r w:rsidRPr="000F6836" w:rsidDel="004370FC">
            <w:rPr>
              <w:rFonts w:ascii="Times New Roman" w:hAnsi="Times New Roman" w:cs="Times New Roman"/>
              <w:bCs/>
              <w:sz w:val="24"/>
              <w:szCs w:val="24"/>
            </w:rPr>
            <w:tab/>
          </w:r>
        </w:del>
      </w:ins>
    </w:p>
    <w:p w14:paraId="3F70C701" w14:textId="06607A5F" w:rsidR="0038724B" w:rsidRPr="000F6836" w:rsidDel="004370FC" w:rsidRDefault="0038724B" w:rsidP="0038724B">
      <w:pPr>
        <w:pStyle w:val="ListParagraph"/>
        <w:spacing w:line="0" w:lineRule="atLeast"/>
        <w:ind w:left="1428" w:firstLine="696"/>
        <w:rPr>
          <w:ins w:id="949" w:author="Author"/>
          <w:del w:id="950" w:author="Author"/>
          <w:rFonts w:ascii="Times New Roman" w:hAnsi="Times New Roman" w:cs="Times New Roman"/>
          <w:bCs/>
          <w:sz w:val="24"/>
          <w:szCs w:val="24"/>
        </w:rPr>
      </w:pPr>
      <w:ins w:id="951" w:author="Author">
        <w:del w:id="952" w:author="Author">
          <w:r w:rsidRPr="000F6836" w:rsidDel="004370FC">
            <w:rPr>
              <w:rFonts w:ascii="Times New Roman" w:hAnsi="Times New Roman" w:cs="Times New Roman"/>
              <w:bCs/>
              <w:sz w:val="24"/>
              <w:szCs w:val="24"/>
            </w:rPr>
            <w:delText>70.00%</w:delText>
          </w:r>
        </w:del>
      </w:ins>
    </w:p>
    <w:p w14:paraId="648F4C40" w14:textId="362D4E3D" w:rsidR="0038724B" w:rsidRPr="000F6836" w:rsidDel="004370FC" w:rsidRDefault="0038724B" w:rsidP="0038724B">
      <w:pPr>
        <w:pStyle w:val="ListParagraph"/>
        <w:spacing w:line="0" w:lineRule="atLeast"/>
        <w:ind w:left="1428" w:firstLine="696"/>
        <w:rPr>
          <w:ins w:id="953" w:author="Author"/>
          <w:del w:id="954" w:author="Author"/>
          <w:rFonts w:ascii="Times New Roman" w:hAnsi="Times New Roman" w:cs="Times New Roman"/>
          <w:bCs/>
          <w:sz w:val="24"/>
          <w:szCs w:val="24"/>
        </w:rPr>
      </w:pPr>
      <w:ins w:id="955" w:author="Author">
        <w:del w:id="956" w:author="Author">
          <w:r w:rsidRPr="000F6836" w:rsidDel="004370FC">
            <w:rPr>
              <w:rFonts w:ascii="Times New Roman" w:hAnsi="Times New Roman" w:cs="Times New Roman"/>
              <w:bCs/>
              <w:sz w:val="24"/>
              <w:szCs w:val="24"/>
            </w:rPr>
            <w:delText>60.00%</w:delText>
          </w:r>
        </w:del>
      </w:ins>
    </w:p>
    <w:p w14:paraId="686D19C0" w14:textId="606B3DC3" w:rsidR="0038724B" w:rsidRPr="000F6836" w:rsidDel="004370FC" w:rsidRDefault="0038724B" w:rsidP="0038724B">
      <w:pPr>
        <w:pStyle w:val="ListParagraph"/>
        <w:spacing w:line="0" w:lineRule="atLeast"/>
        <w:ind w:left="1428" w:firstLine="696"/>
        <w:rPr>
          <w:ins w:id="957" w:author="Author"/>
          <w:del w:id="958" w:author="Author"/>
          <w:rFonts w:ascii="Times New Roman" w:hAnsi="Times New Roman" w:cs="Times New Roman"/>
          <w:bCs/>
          <w:sz w:val="24"/>
          <w:szCs w:val="24"/>
        </w:rPr>
      </w:pPr>
      <w:ins w:id="959" w:author="Author">
        <w:del w:id="960" w:author="Author">
          <w:r w:rsidRPr="000F6836" w:rsidDel="004370FC">
            <w:rPr>
              <w:rFonts w:ascii="Times New Roman" w:hAnsi="Times New Roman" w:cs="Times New Roman"/>
              <w:bCs/>
              <w:sz w:val="24"/>
              <w:szCs w:val="24"/>
            </w:rPr>
            <w:delText>50.00%</w:delText>
          </w:r>
        </w:del>
      </w:ins>
    </w:p>
    <w:p w14:paraId="3C81C72C" w14:textId="1D00D7BF" w:rsidR="0038724B" w:rsidRPr="000F6836" w:rsidDel="004370FC" w:rsidRDefault="0038724B" w:rsidP="0038724B">
      <w:pPr>
        <w:pStyle w:val="ListParagraph"/>
        <w:spacing w:line="0" w:lineRule="atLeast"/>
        <w:ind w:left="1428" w:firstLine="696"/>
        <w:rPr>
          <w:ins w:id="961" w:author="Author"/>
          <w:del w:id="962" w:author="Author"/>
          <w:rFonts w:ascii="Times New Roman" w:hAnsi="Times New Roman" w:cs="Times New Roman"/>
          <w:bCs/>
          <w:sz w:val="24"/>
          <w:szCs w:val="24"/>
        </w:rPr>
      </w:pPr>
      <w:ins w:id="963" w:author="Author">
        <w:del w:id="964" w:author="Author">
          <w:r w:rsidRPr="000F6836" w:rsidDel="004370FC">
            <w:rPr>
              <w:rFonts w:ascii="Times New Roman" w:hAnsi="Times New Roman" w:cs="Times New Roman"/>
              <w:bCs/>
              <w:sz w:val="24"/>
              <w:szCs w:val="24"/>
            </w:rPr>
            <w:delText>40.00%</w:delText>
          </w:r>
        </w:del>
      </w:ins>
    </w:p>
    <w:p w14:paraId="59C2B674" w14:textId="6DA8B070" w:rsidR="0038724B" w:rsidRPr="000F6836" w:rsidDel="004370FC" w:rsidRDefault="0038724B" w:rsidP="0038724B">
      <w:pPr>
        <w:pStyle w:val="ListParagraph"/>
        <w:spacing w:line="0" w:lineRule="atLeast"/>
        <w:ind w:left="1428" w:firstLine="696"/>
        <w:rPr>
          <w:ins w:id="965" w:author="Author"/>
          <w:del w:id="966" w:author="Author"/>
          <w:rFonts w:ascii="Times New Roman" w:hAnsi="Times New Roman" w:cs="Times New Roman"/>
          <w:bCs/>
          <w:sz w:val="24"/>
          <w:szCs w:val="24"/>
        </w:rPr>
      </w:pPr>
      <w:ins w:id="967" w:author="Author">
        <w:del w:id="968" w:author="Author">
          <w:r w:rsidRPr="000F6836" w:rsidDel="004370FC">
            <w:rPr>
              <w:rFonts w:ascii="Times New Roman" w:hAnsi="Times New Roman" w:cs="Times New Roman"/>
              <w:bCs/>
              <w:sz w:val="24"/>
              <w:szCs w:val="24"/>
            </w:rPr>
            <w:delText>30.00%</w:delText>
          </w:r>
        </w:del>
      </w:ins>
    </w:p>
    <w:p w14:paraId="1DDE6752" w14:textId="5454F1AD" w:rsidR="0038724B" w:rsidRPr="000F6836" w:rsidDel="004370FC" w:rsidRDefault="0038724B" w:rsidP="0038724B">
      <w:pPr>
        <w:pStyle w:val="ListParagraph"/>
        <w:spacing w:line="0" w:lineRule="atLeast"/>
        <w:ind w:left="1428" w:firstLine="696"/>
        <w:rPr>
          <w:ins w:id="969" w:author="Author"/>
          <w:del w:id="970" w:author="Author"/>
          <w:rFonts w:ascii="Times New Roman" w:hAnsi="Times New Roman" w:cs="Times New Roman"/>
          <w:bCs/>
          <w:sz w:val="24"/>
          <w:szCs w:val="24"/>
        </w:rPr>
      </w:pPr>
      <w:ins w:id="971" w:author="Author">
        <w:del w:id="972" w:author="Author">
          <w:r w:rsidRPr="000F6836" w:rsidDel="004370FC">
            <w:rPr>
              <w:rFonts w:ascii="Times New Roman" w:hAnsi="Times New Roman" w:cs="Times New Roman"/>
              <w:bCs/>
              <w:sz w:val="24"/>
              <w:szCs w:val="24"/>
            </w:rPr>
            <w:delText>25.00%</w:delText>
          </w:r>
        </w:del>
      </w:ins>
    </w:p>
    <w:p w14:paraId="782E6CD5" w14:textId="7492E05E" w:rsidR="0038724B" w:rsidRPr="000F6836" w:rsidDel="004370FC" w:rsidRDefault="0038724B" w:rsidP="0038724B">
      <w:pPr>
        <w:pStyle w:val="ListParagraph"/>
        <w:spacing w:line="0" w:lineRule="atLeast"/>
        <w:ind w:left="1428" w:firstLine="696"/>
        <w:rPr>
          <w:ins w:id="973" w:author="Author"/>
          <w:del w:id="974" w:author="Author"/>
          <w:rFonts w:ascii="Times New Roman" w:hAnsi="Times New Roman" w:cs="Times New Roman"/>
          <w:bCs/>
          <w:sz w:val="24"/>
          <w:szCs w:val="24"/>
        </w:rPr>
      </w:pPr>
      <w:ins w:id="975" w:author="Author">
        <w:del w:id="976" w:author="Author">
          <w:r w:rsidRPr="000F6836" w:rsidDel="004370FC">
            <w:rPr>
              <w:rFonts w:ascii="Times New Roman" w:hAnsi="Times New Roman" w:cs="Times New Roman"/>
              <w:bCs/>
              <w:sz w:val="24"/>
              <w:szCs w:val="24"/>
            </w:rPr>
            <w:delText>20.00%</w:delText>
          </w:r>
        </w:del>
      </w:ins>
    </w:p>
    <w:p w14:paraId="22002FF5" w14:textId="0CA591F3" w:rsidR="0038724B" w:rsidRPr="000F6836" w:rsidDel="004370FC" w:rsidRDefault="0038724B" w:rsidP="0038724B">
      <w:pPr>
        <w:pStyle w:val="ListParagraph"/>
        <w:spacing w:line="0" w:lineRule="atLeast"/>
        <w:ind w:left="1428" w:firstLine="696"/>
        <w:rPr>
          <w:ins w:id="977" w:author="Author"/>
          <w:del w:id="978" w:author="Author"/>
          <w:rFonts w:ascii="Times New Roman" w:hAnsi="Times New Roman" w:cs="Times New Roman"/>
          <w:bCs/>
          <w:sz w:val="24"/>
          <w:szCs w:val="24"/>
        </w:rPr>
      </w:pPr>
      <w:ins w:id="979" w:author="Author">
        <w:del w:id="980" w:author="Author">
          <w:r w:rsidRPr="000F6836" w:rsidDel="004370FC">
            <w:rPr>
              <w:rFonts w:ascii="Times New Roman" w:hAnsi="Times New Roman" w:cs="Times New Roman"/>
              <w:bCs/>
              <w:sz w:val="24"/>
              <w:szCs w:val="24"/>
            </w:rPr>
            <w:delText>10.00%</w:delText>
          </w:r>
        </w:del>
      </w:ins>
    </w:p>
    <w:p w14:paraId="2812227D" w14:textId="21356A73" w:rsidR="0038724B" w:rsidRPr="000F6836" w:rsidDel="004370FC" w:rsidRDefault="0038724B" w:rsidP="0038724B">
      <w:pPr>
        <w:pStyle w:val="ListParagraph"/>
        <w:spacing w:line="0" w:lineRule="atLeast"/>
        <w:ind w:left="1428" w:firstLine="696"/>
        <w:rPr>
          <w:ins w:id="981" w:author="Author"/>
          <w:del w:id="982" w:author="Author"/>
          <w:rFonts w:ascii="Times New Roman" w:hAnsi="Times New Roman" w:cs="Times New Roman"/>
          <w:bCs/>
          <w:sz w:val="24"/>
          <w:szCs w:val="24"/>
        </w:rPr>
      </w:pPr>
      <w:ins w:id="983" w:author="Author">
        <w:del w:id="984" w:author="Author">
          <w:r w:rsidRPr="000F6836" w:rsidDel="004370FC">
            <w:rPr>
              <w:rFonts w:ascii="Times New Roman" w:hAnsi="Times New Roman" w:cs="Times New Roman"/>
              <w:bCs/>
              <w:sz w:val="24"/>
              <w:szCs w:val="24"/>
            </w:rPr>
            <w:delText>5.00%</w:delText>
          </w:r>
        </w:del>
      </w:ins>
    </w:p>
    <w:p w14:paraId="185989D6" w14:textId="0026AAD5" w:rsidR="0038724B" w:rsidRPr="000F6836" w:rsidDel="004370FC" w:rsidRDefault="0038724B" w:rsidP="0038724B">
      <w:pPr>
        <w:pStyle w:val="ListParagraph"/>
        <w:spacing w:line="0" w:lineRule="atLeast"/>
        <w:ind w:left="1428" w:firstLine="696"/>
        <w:rPr>
          <w:ins w:id="985" w:author="Author"/>
          <w:del w:id="986" w:author="Author"/>
          <w:rFonts w:ascii="Times New Roman" w:hAnsi="Times New Roman" w:cs="Times New Roman"/>
          <w:bCs/>
          <w:sz w:val="24"/>
          <w:szCs w:val="24"/>
        </w:rPr>
      </w:pPr>
      <w:ins w:id="987" w:author="Author">
        <w:del w:id="988" w:author="Author">
          <w:r w:rsidRPr="000F6836" w:rsidDel="004370FC">
            <w:rPr>
              <w:rFonts w:ascii="Times New Roman" w:hAnsi="Times New Roman" w:cs="Times New Roman"/>
              <w:bCs/>
              <w:sz w:val="24"/>
              <w:szCs w:val="24"/>
            </w:rPr>
            <w:delText>1.00%</w:delText>
          </w:r>
        </w:del>
      </w:ins>
    </w:p>
    <w:p w14:paraId="4325B12C" w14:textId="16C0853F" w:rsidR="0038724B" w:rsidRPr="000F6836" w:rsidDel="004370FC" w:rsidRDefault="0038724B" w:rsidP="0038724B">
      <w:pPr>
        <w:pStyle w:val="ListParagraph"/>
        <w:spacing w:line="0" w:lineRule="atLeast"/>
        <w:ind w:left="1428" w:firstLine="696"/>
        <w:rPr>
          <w:ins w:id="989" w:author="Author"/>
          <w:del w:id="990" w:author="Author"/>
          <w:rFonts w:ascii="Times New Roman" w:hAnsi="Times New Roman" w:cs="Times New Roman"/>
          <w:bCs/>
          <w:sz w:val="24"/>
          <w:szCs w:val="24"/>
        </w:rPr>
      </w:pPr>
      <w:ins w:id="991" w:author="Author">
        <w:del w:id="992" w:author="Author">
          <w:r w:rsidRPr="000F6836" w:rsidDel="004370FC">
            <w:rPr>
              <w:rFonts w:ascii="Times New Roman" w:hAnsi="Times New Roman" w:cs="Times New Roman"/>
              <w:bCs/>
              <w:sz w:val="24"/>
              <w:szCs w:val="24"/>
            </w:rPr>
            <w:delText>0.50%</w:delText>
          </w:r>
        </w:del>
      </w:ins>
    </w:p>
    <w:p w14:paraId="62F17E50" w14:textId="7960B9B7" w:rsidR="0038724B" w:rsidRPr="000F6836" w:rsidDel="004370FC" w:rsidRDefault="0038724B" w:rsidP="0038724B">
      <w:pPr>
        <w:pStyle w:val="ListParagraph"/>
        <w:spacing w:line="0" w:lineRule="atLeast"/>
        <w:ind w:left="1428" w:firstLine="696"/>
        <w:rPr>
          <w:ins w:id="993" w:author="Author"/>
          <w:del w:id="994" w:author="Author"/>
          <w:rFonts w:ascii="Times New Roman" w:hAnsi="Times New Roman" w:cs="Times New Roman"/>
          <w:bCs/>
          <w:sz w:val="24"/>
          <w:szCs w:val="24"/>
        </w:rPr>
      </w:pPr>
      <w:ins w:id="995" w:author="Author">
        <w:del w:id="996" w:author="Author">
          <w:r w:rsidRPr="000F6836" w:rsidDel="004370FC">
            <w:rPr>
              <w:rFonts w:ascii="Times New Roman" w:hAnsi="Times New Roman" w:cs="Times New Roman"/>
              <w:bCs/>
              <w:sz w:val="24"/>
              <w:szCs w:val="24"/>
            </w:rPr>
            <w:delText>0.10%</w:delText>
          </w:r>
        </w:del>
      </w:ins>
    </w:p>
    <w:p w14:paraId="3DEC76C5" w14:textId="09708C68" w:rsidR="00235B8C" w:rsidRPr="000F6836" w:rsidDel="00BD608B" w:rsidRDefault="00235B8C" w:rsidP="00235B8C">
      <w:pPr>
        <w:rPr>
          <w:ins w:id="997" w:author="Author"/>
          <w:del w:id="998" w:author="Author"/>
          <w:bCs/>
          <w:lang w:val="en-GB"/>
        </w:rPr>
      </w:pPr>
    </w:p>
    <w:p w14:paraId="339540C7" w14:textId="6A5C205D" w:rsidR="00235B8C" w:rsidRPr="000F6836" w:rsidRDefault="00235B8C" w:rsidP="00235B8C">
      <w:pPr>
        <w:rPr>
          <w:ins w:id="999" w:author="Author"/>
          <w:bCs/>
          <w:lang w:val="en-GB"/>
        </w:rPr>
      </w:pPr>
      <w:ins w:id="1000" w:author="Author">
        <w:r w:rsidRPr="000F6836">
          <w:rPr>
            <w:bCs/>
            <w:lang w:val="en-GB"/>
          </w:rPr>
          <w:t>S.26.09.0</w:t>
        </w:r>
        <w:del w:id="1001" w:author="Author">
          <w:r w:rsidRPr="000F6836" w:rsidDel="002B2CBF">
            <w:rPr>
              <w:bCs/>
              <w:lang w:val="en-GB"/>
            </w:rPr>
            <w:delText>1</w:delText>
          </w:r>
        </w:del>
        <w:r w:rsidR="002B2CBF" w:rsidRPr="000F6836">
          <w:rPr>
            <w:bCs/>
            <w:lang w:val="en-GB"/>
          </w:rPr>
          <w:t>4</w:t>
        </w:r>
        <w:r w:rsidRPr="000F6836">
          <w:rPr>
            <w:bCs/>
            <w:lang w:val="en-GB"/>
          </w:rPr>
          <w:t>.03: Sensitivities and exposure data</w:t>
        </w:r>
      </w:ins>
    </w:p>
    <w:p w14:paraId="3F50289C" w14:textId="13FF859C" w:rsidR="00235B8C" w:rsidRPr="000F6836" w:rsidRDefault="00235B8C" w:rsidP="00235B8C">
      <w:pPr>
        <w:rPr>
          <w:ins w:id="1002" w:author="Author"/>
          <w:bCs/>
          <w:lang w:val="en-GB"/>
        </w:rPr>
      </w:pPr>
      <w:ins w:id="1003" w:author="Author">
        <w:r w:rsidRPr="000F6836">
          <w:rPr>
            <w:bCs/>
            <w:lang w:val="en-GB"/>
          </w:rPr>
          <w:t>In template S.26.09.0</w:t>
        </w:r>
        <w:del w:id="1004" w:author="Author">
          <w:r w:rsidRPr="000F6836" w:rsidDel="002B2CBF">
            <w:rPr>
              <w:bCs/>
              <w:lang w:val="en-GB"/>
            </w:rPr>
            <w:delText>1</w:delText>
          </w:r>
        </w:del>
        <w:r w:rsidR="002B2CBF" w:rsidRPr="000F6836">
          <w:rPr>
            <w:bCs/>
            <w:lang w:val="en-GB"/>
          </w:rPr>
          <w:t>4</w:t>
        </w:r>
        <w:r w:rsidRPr="000F6836">
          <w:rPr>
            <w:bCs/>
            <w:lang w:val="en-GB"/>
          </w:rPr>
          <w:t>.03, data is requested which should support the analysis of results and risk profile, namely ‘sensitivities’ of the own funds and ‘exposure’ information with respect to market and credit risk for financial instruments.</w:t>
        </w:r>
      </w:ins>
    </w:p>
    <w:p w14:paraId="142BE3F4" w14:textId="540B075E" w:rsidR="00235B8C" w:rsidRPr="000F6836" w:rsidRDefault="00235B8C" w:rsidP="00235B8C">
      <w:pPr>
        <w:rPr>
          <w:ins w:id="1005" w:author="Author"/>
          <w:bCs/>
          <w:lang w:val="en-GB"/>
        </w:rPr>
      </w:pPr>
      <w:ins w:id="1006" w:author="Author">
        <w:r w:rsidRPr="000F6836">
          <w:rPr>
            <w:bCs/>
            <w:lang w:val="en-GB"/>
          </w:rPr>
          <w:t>S.26.09.0</w:t>
        </w:r>
        <w:del w:id="1007" w:author="Author">
          <w:r w:rsidRPr="000F6836" w:rsidDel="002B2CBF">
            <w:rPr>
              <w:bCs/>
              <w:lang w:val="en-GB"/>
            </w:rPr>
            <w:delText>1</w:delText>
          </w:r>
        </w:del>
        <w:r w:rsidR="002B2CBF" w:rsidRPr="000F6836">
          <w:rPr>
            <w:bCs/>
            <w:lang w:val="en-GB"/>
          </w:rPr>
          <w:t>4</w:t>
        </w:r>
        <w:r w:rsidRPr="000F6836">
          <w:rPr>
            <w:bCs/>
            <w:lang w:val="en-GB"/>
          </w:rPr>
          <w:t>.03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ins>
    </w:p>
    <w:p w14:paraId="72D4C4DB" w14:textId="77777777" w:rsidR="00235B8C" w:rsidRPr="000F6836" w:rsidRDefault="00235B8C" w:rsidP="00235B8C">
      <w:pPr>
        <w:pStyle w:val="ListParagraph"/>
        <w:numPr>
          <w:ilvl w:val="0"/>
          <w:numId w:val="69"/>
        </w:numPr>
        <w:contextualSpacing/>
        <w:jc w:val="both"/>
        <w:rPr>
          <w:ins w:id="1008" w:author="Author"/>
          <w:rFonts w:ascii="Times New Roman" w:hAnsi="Times New Roman" w:cs="Times New Roman"/>
          <w:bCs/>
          <w:sz w:val="24"/>
          <w:szCs w:val="24"/>
        </w:rPr>
      </w:pPr>
      <w:ins w:id="1009" w:author="Author">
        <w:r w:rsidRPr="000F6836">
          <w:rPr>
            <w:rFonts w:ascii="Times New Roman" w:hAnsi="Times New Roman" w:cs="Times New Roman"/>
            <w:bCs/>
            <w:sz w:val="24"/>
            <w:szCs w:val="24"/>
          </w:rPr>
          <w:t>Assets</w:t>
        </w:r>
        <w:r w:rsidRPr="000F6836">
          <w:rPr>
            <w:rFonts w:ascii="Times New Roman" w:hAnsi="Times New Roman" w:cs="Times New Roman"/>
            <w:bCs/>
            <w:sz w:val="24"/>
            <w:szCs w:val="24"/>
          </w:rPr>
          <w:tab/>
        </w:r>
      </w:ins>
    </w:p>
    <w:p w14:paraId="6790FA42" w14:textId="77777777" w:rsidR="00235B8C" w:rsidRPr="000F6836" w:rsidRDefault="00235B8C" w:rsidP="00235B8C">
      <w:pPr>
        <w:pStyle w:val="ListParagraph"/>
        <w:numPr>
          <w:ilvl w:val="0"/>
          <w:numId w:val="69"/>
        </w:numPr>
        <w:contextualSpacing/>
        <w:jc w:val="both"/>
        <w:rPr>
          <w:ins w:id="1010" w:author="Author"/>
          <w:rFonts w:ascii="Times New Roman" w:hAnsi="Times New Roman" w:cs="Times New Roman"/>
          <w:bCs/>
          <w:sz w:val="24"/>
          <w:szCs w:val="24"/>
        </w:rPr>
      </w:pPr>
      <w:ins w:id="1011" w:author="Author">
        <w:r w:rsidRPr="000F6836">
          <w:rPr>
            <w:rFonts w:ascii="Times New Roman" w:hAnsi="Times New Roman" w:cs="Times New Roman"/>
            <w:bCs/>
            <w:sz w:val="24"/>
            <w:szCs w:val="24"/>
          </w:rPr>
          <w:t>Liabilities</w:t>
        </w:r>
      </w:ins>
    </w:p>
    <w:p w14:paraId="3FDD9F67" w14:textId="77777777" w:rsidR="00235B8C" w:rsidRPr="000F6836" w:rsidRDefault="00235B8C" w:rsidP="00235B8C">
      <w:pPr>
        <w:pStyle w:val="ListParagraph"/>
        <w:numPr>
          <w:ilvl w:val="0"/>
          <w:numId w:val="69"/>
        </w:numPr>
        <w:contextualSpacing/>
        <w:jc w:val="both"/>
        <w:rPr>
          <w:ins w:id="1012" w:author="Author"/>
          <w:rFonts w:ascii="Times New Roman" w:hAnsi="Times New Roman" w:cs="Times New Roman"/>
          <w:bCs/>
          <w:sz w:val="24"/>
          <w:szCs w:val="24"/>
        </w:rPr>
      </w:pPr>
      <w:ins w:id="1013" w:author="Author">
        <w:r w:rsidRPr="000F6836">
          <w:rPr>
            <w:rFonts w:ascii="Times New Roman" w:hAnsi="Times New Roman" w:cs="Times New Roman"/>
            <w:bCs/>
            <w:sz w:val="24"/>
            <w:szCs w:val="24"/>
          </w:rPr>
          <w:t>Assets minus Liabilities</w:t>
        </w:r>
        <w:r w:rsidRPr="000F6836">
          <w:rPr>
            <w:rFonts w:ascii="Times New Roman" w:hAnsi="Times New Roman" w:cs="Times New Roman"/>
            <w:bCs/>
            <w:sz w:val="24"/>
            <w:szCs w:val="24"/>
          </w:rPr>
          <w:tab/>
        </w:r>
      </w:ins>
    </w:p>
    <w:p w14:paraId="3438FBB3" w14:textId="77777777" w:rsidR="00235B8C" w:rsidRPr="000F6836" w:rsidRDefault="00235B8C" w:rsidP="00235B8C">
      <w:pPr>
        <w:pStyle w:val="ListParagraph"/>
        <w:numPr>
          <w:ilvl w:val="0"/>
          <w:numId w:val="69"/>
        </w:numPr>
        <w:contextualSpacing/>
        <w:jc w:val="both"/>
        <w:rPr>
          <w:ins w:id="1014" w:author="Author"/>
          <w:rFonts w:ascii="Times New Roman" w:hAnsi="Times New Roman" w:cs="Times New Roman"/>
          <w:bCs/>
          <w:sz w:val="24"/>
          <w:szCs w:val="24"/>
        </w:rPr>
      </w:pPr>
      <w:ins w:id="1015" w:author="Author">
        <w:r w:rsidRPr="000F6836">
          <w:rPr>
            <w:rFonts w:ascii="Times New Roman" w:hAnsi="Times New Roman" w:cs="Times New Roman"/>
            <w:bCs/>
            <w:sz w:val="24"/>
            <w:szCs w:val="24"/>
          </w:rPr>
          <w:lastRenderedPageBreak/>
          <w:t>Assets excl. Unit-linked</w:t>
        </w:r>
        <w:r w:rsidRPr="000F6836">
          <w:rPr>
            <w:rFonts w:ascii="Times New Roman" w:hAnsi="Times New Roman" w:cs="Times New Roman"/>
            <w:bCs/>
            <w:sz w:val="24"/>
            <w:szCs w:val="24"/>
          </w:rPr>
          <w:tab/>
        </w:r>
      </w:ins>
    </w:p>
    <w:p w14:paraId="091CCE3C" w14:textId="77777777" w:rsidR="00235B8C" w:rsidRPr="000F6836" w:rsidRDefault="00235B8C" w:rsidP="00235B8C">
      <w:pPr>
        <w:pStyle w:val="ListParagraph"/>
        <w:numPr>
          <w:ilvl w:val="0"/>
          <w:numId w:val="69"/>
        </w:numPr>
        <w:contextualSpacing/>
        <w:jc w:val="both"/>
        <w:rPr>
          <w:ins w:id="1016" w:author="Author"/>
          <w:rFonts w:ascii="Times New Roman" w:hAnsi="Times New Roman" w:cs="Times New Roman"/>
          <w:bCs/>
          <w:sz w:val="24"/>
          <w:szCs w:val="24"/>
        </w:rPr>
      </w:pPr>
      <w:ins w:id="1017" w:author="Author">
        <w:r w:rsidRPr="000F6836">
          <w:rPr>
            <w:rFonts w:ascii="Times New Roman" w:hAnsi="Times New Roman" w:cs="Times New Roman"/>
            <w:bCs/>
            <w:sz w:val="24"/>
            <w:szCs w:val="24"/>
          </w:rPr>
          <w:t>Liabilities excl. Unit-linked</w:t>
        </w:r>
        <w:r w:rsidRPr="000F6836">
          <w:rPr>
            <w:rFonts w:ascii="Times New Roman" w:hAnsi="Times New Roman" w:cs="Times New Roman"/>
            <w:bCs/>
            <w:sz w:val="24"/>
            <w:szCs w:val="24"/>
          </w:rPr>
          <w:tab/>
        </w:r>
      </w:ins>
    </w:p>
    <w:p w14:paraId="31207CDC" w14:textId="77777777" w:rsidR="00235B8C" w:rsidRPr="000F6836" w:rsidRDefault="00235B8C" w:rsidP="00235B8C">
      <w:pPr>
        <w:pStyle w:val="ListParagraph"/>
        <w:numPr>
          <w:ilvl w:val="0"/>
          <w:numId w:val="69"/>
        </w:numPr>
        <w:contextualSpacing/>
        <w:jc w:val="both"/>
        <w:rPr>
          <w:ins w:id="1018" w:author="Author"/>
          <w:rFonts w:ascii="Times New Roman" w:hAnsi="Times New Roman" w:cs="Times New Roman"/>
          <w:bCs/>
          <w:sz w:val="24"/>
          <w:szCs w:val="24"/>
        </w:rPr>
      </w:pPr>
      <w:ins w:id="1019" w:author="Author">
        <w:r w:rsidRPr="000F6836">
          <w:rPr>
            <w:rFonts w:ascii="Times New Roman" w:hAnsi="Times New Roman" w:cs="Times New Roman"/>
            <w:bCs/>
            <w:sz w:val="24"/>
            <w:szCs w:val="24"/>
          </w:rPr>
          <w:t>Assets excl. Unit-linked minus Liabilities excl. Unit-linked</w:t>
        </w:r>
      </w:ins>
    </w:p>
    <w:p w14:paraId="573BF208" w14:textId="77777777" w:rsidR="00235B8C" w:rsidRPr="000F6836" w:rsidRDefault="00235B8C" w:rsidP="00235B8C">
      <w:pPr>
        <w:rPr>
          <w:ins w:id="1020" w:author="Author"/>
          <w:bCs/>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235B8C" w:rsidRPr="000F6836" w14:paraId="2102C89D" w14:textId="77777777" w:rsidTr="00B27ECA">
        <w:trPr>
          <w:trHeight w:val="285"/>
          <w:ins w:id="102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1C103C9" w14:textId="77777777" w:rsidR="00235B8C" w:rsidRPr="000F6836" w:rsidRDefault="00235B8C" w:rsidP="00B27ECA">
            <w:pPr>
              <w:jc w:val="left"/>
              <w:rPr>
                <w:ins w:id="1022" w:author="Author"/>
                <w:lang w:val="en-GB"/>
              </w:rPr>
            </w:pPr>
            <w:ins w:id="1023" w:author="Author">
              <w:r w:rsidRPr="000F6836">
                <w:rPr>
                  <w:lang w:val="en-GB"/>
                </w:rPr>
                <w:t>CODE</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BAF88E" w14:textId="77777777" w:rsidR="00235B8C" w:rsidRPr="000F6836" w:rsidRDefault="00235B8C" w:rsidP="00B27ECA">
            <w:pPr>
              <w:jc w:val="left"/>
              <w:rPr>
                <w:ins w:id="1024" w:author="Author"/>
                <w:bCs/>
                <w:lang w:val="en-GB"/>
              </w:rPr>
            </w:pPr>
            <w:ins w:id="1025" w:author="Author">
              <w:r w:rsidRPr="000F6836">
                <w:rPr>
                  <w:bCs/>
                  <w:lang w:val="en-GB"/>
                </w:rPr>
                <w:t>ITEM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E44D1" w14:textId="77777777" w:rsidR="00235B8C" w:rsidRPr="000F6836" w:rsidRDefault="00235B8C" w:rsidP="00B27ECA">
            <w:pPr>
              <w:jc w:val="left"/>
              <w:rPr>
                <w:ins w:id="1026" w:author="Author"/>
                <w:bCs/>
                <w:lang w:val="en-GB"/>
              </w:rPr>
            </w:pPr>
            <w:ins w:id="1027" w:author="Author">
              <w:r w:rsidRPr="000F6836">
                <w:rPr>
                  <w:bCs/>
                  <w:lang w:val="en-GB"/>
                </w:rPr>
                <w:t>INSTRUCTIONS</w:t>
              </w:r>
            </w:ins>
          </w:p>
        </w:tc>
      </w:tr>
      <w:tr w:rsidR="00235B8C" w:rsidRPr="000F6836" w14:paraId="0C88218E" w14:textId="77777777" w:rsidTr="00B27ECA">
        <w:trPr>
          <w:trHeight w:val="285"/>
          <w:ins w:id="1028"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2D6FBD7" w14:textId="77777777" w:rsidR="00235B8C" w:rsidRPr="000F6836" w:rsidRDefault="00235B8C" w:rsidP="00B27ECA">
            <w:pPr>
              <w:jc w:val="left"/>
              <w:rPr>
                <w:ins w:id="1029" w:author="Author"/>
                <w:i/>
                <w:lang w:val="en-GB"/>
              </w:rPr>
            </w:pPr>
            <w:ins w:id="1030" w:author="Author">
              <w:r w:rsidRPr="000F6836">
                <w:rPr>
                  <w:i/>
                  <w:lang w:val="en-GB"/>
                </w:rPr>
                <w:t>General information</w:t>
              </w:r>
            </w:ins>
          </w:p>
        </w:tc>
      </w:tr>
      <w:tr w:rsidR="00235B8C" w:rsidRPr="000F6836" w14:paraId="009EB15E" w14:textId="77777777" w:rsidTr="00B27ECA">
        <w:trPr>
          <w:trHeight w:val="735"/>
          <w:ins w:id="10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BEBC6" w14:textId="77777777" w:rsidR="00235B8C" w:rsidRPr="000F6836" w:rsidRDefault="00235B8C" w:rsidP="00B27ECA">
            <w:pPr>
              <w:rPr>
                <w:ins w:id="1032" w:author="Author"/>
                <w:lang w:val="en-GB" w:eastAsia="fr-FR"/>
              </w:rPr>
            </w:pPr>
            <w:ins w:id="1033" w:author="Author">
              <w:r w:rsidRPr="000F6836">
                <w:rPr>
                  <w:lang w:val="en-GB"/>
                </w:rPr>
                <w:t>C0010/R0020</w:t>
              </w:r>
            </w:ins>
          </w:p>
          <w:p w14:paraId="7610FBAF" w14:textId="77777777" w:rsidR="00235B8C" w:rsidRPr="000F6836" w:rsidRDefault="00235B8C" w:rsidP="00B27ECA">
            <w:pPr>
              <w:rPr>
                <w:ins w:id="103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467A8" w14:textId="77777777" w:rsidR="00235B8C" w:rsidRPr="000F6836" w:rsidRDefault="00235B8C" w:rsidP="00B27ECA">
            <w:pPr>
              <w:jc w:val="left"/>
              <w:rPr>
                <w:ins w:id="1035" w:author="Author"/>
                <w:lang w:val="en-GB"/>
              </w:rPr>
            </w:pPr>
            <w:ins w:id="1036" w:author="Author">
              <w:r w:rsidRPr="000F6836">
                <w:rPr>
                  <w:lang w:val="en-GB"/>
                </w:rPr>
                <w:t>Type of shock model for market risk</w:t>
              </w:r>
            </w:ins>
          </w:p>
          <w:p w14:paraId="4C594DE7" w14:textId="77777777" w:rsidR="00235B8C" w:rsidRPr="000F6836" w:rsidRDefault="00235B8C" w:rsidP="00B27ECA">
            <w:pPr>
              <w:jc w:val="left"/>
              <w:rPr>
                <w:ins w:id="1037" w:author="Author"/>
                <w:lang w:val="en-GB"/>
              </w:rPr>
            </w:pPr>
          </w:p>
          <w:p w14:paraId="190E87C3" w14:textId="77777777" w:rsidR="00235B8C" w:rsidRPr="000F6836" w:rsidRDefault="00235B8C" w:rsidP="00B27ECA">
            <w:pPr>
              <w:jc w:val="left"/>
              <w:rPr>
                <w:ins w:id="1038" w:author="Autho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B0C72" w14:textId="77777777" w:rsidR="00235B8C" w:rsidRPr="000F6836" w:rsidRDefault="00235B8C" w:rsidP="00B27ECA">
            <w:pPr>
              <w:rPr>
                <w:ins w:id="1039" w:author="Author"/>
                <w:lang w:val="en-GB" w:eastAsia="es-ES"/>
              </w:rPr>
            </w:pPr>
            <w:ins w:id="1040" w:author="Author">
              <w:r w:rsidRPr="000F6836">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ins>
          </w:p>
          <w:p w14:paraId="54994BA0" w14:textId="77777777" w:rsidR="00235B8C" w:rsidRPr="000F6836" w:rsidRDefault="00235B8C" w:rsidP="00B27ECA">
            <w:pPr>
              <w:rPr>
                <w:ins w:id="1041" w:author="Author"/>
                <w:lang w:val="en-GB" w:eastAsia="es-ES"/>
              </w:rPr>
            </w:pPr>
            <w:ins w:id="1042" w:author="Author">
              <w:r w:rsidRPr="000F6836">
                <w:rPr>
                  <w:lang w:val="en-GB" w:eastAsia="es-ES"/>
                </w:rPr>
                <w:t>One of the options in the following closed list shall be used:</w:t>
              </w:r>
              <w:r w:rsidRPr="000F6836">
                <w:rPr>
                  <w:lang w:val="en-GB" w:eastAsia="es-ES"/>
                </w:rPr>
                <w:br/>
                <w:t>1 – Instantaneous shock model</w:t>
              </w:r>
            </w:ins>
          </w:p>
          <w:p w14:paraId="17F72DA4" w14:textId="77777777" w:rsidR="00235B8C" w:rsidRPr="000F6836" w:rsidRDefault="00235B8C" w:rsidP="00B27ECA">
            <w:pPr>
              <w:rPr>
                <w:ins w:id="1043" w:author="Author"/>
                <w:lang w:val="en-GB" w:eastAsia="es-ES"/>
              </w:rPr>
            </w:pPr>
            <w:ins w:id="1044" w:author="Author">
              <w:r w:rsidRPr="000F6836">
                <w:rPr>
                  <w:lang w:val="en-GB" w:eastAsia="es-ES"/>
                </w:rPr>
                <w:t>2 – Projection model</w:t>
              </w:r>
            </w:ins>
          </w:p>
        </w:tc>
      </w:tr>
      <w:tr w:rsidR="00235B8C" w:rsidRPr="000F6836" w14:paraId="74F75C50" w14:textId="77777777" w:rsidTr="00B27ECA">
        <w:trPr>
          <w:trHeight w:val="735"/>
          <w:ins w:id="10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70CE2" w14:textId="77777777" w:rsidR="00235B8C" w:rsidRPr="000F6836" w:rsidRDefault="00235B8C" w:rsidP="00B27ECA">
            <w:pPr>
              <w:rPr>
                <w:ins w:id="1046" w:author="Author"/>
                <w:lang w:val="en-GB" w:eastAsia="fr-FR"/>
              </w:rPr>
            </w:pPr>
            <w:ins w:id="1047" w:author="Author">
              <w:r w:rsidRPr="000F6836">
                <w:rPr>
                  <w:lang w:val="en-GB"/>
                </w:rPr>
                <w:t>C0010/R0030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61A9D" w14:textId="77777777" w:rsidR="00235B8C" w:rsidRPr="000F6836" w:rsidRDefault="00235B8C" w:rsidP="00B27ECA">
            <w:pPr>
              <w:jc w:val="left"/>
              <w:rPr>
                <w:ins w:id="1048" w:author="Author"/>
                <w:lang w:val="en-GB"/>
              </w:rPr>
            </w:pPr>
            <w:ins w:id="1049" w:author="Author">
              <w:r w:rsidRPr="000F6836">
                <w:rPr>
                  <w:lang w:val="en-GB"/>
                </w:rPr>
                <w:t>Type of shock model for credit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7B62D" w14:textId="77777777" w:rsidR="00235B8C" w:rsidRPr="000F6836" w:rsidRDefault="00235B8C" w:rsidP="00B27ECA">
            <w:pPr>
              <w:rPr>
                <w:ins w:id="1050" w:author="Author"/>
                <w:lang w:val="en-GB" w:eastAsia="es-ES"/>
              </w:rPr>
            </w:pPr>
            <w:ins w:id="1051" w:author="Author">
              <w:r w:rsidRPr="000F6836">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ins>
          </w:p>
          <w:p w14:paraId="49D4BE94" w14:textId="77777777" w:rsidR="00235B8C" w:rsidRPr="000F6836" w:rsidRDefault="00235B8C" w:rsidP="00B27ECA">
            <w:pPr>
              <w:rPr>
                <w:ins w:id="1052" w:author="Author"/>
                <w:lang w:val="en-GB" w:eastAsia="es-ES"/>
              </w:rPr>
            </w:pPr>
            <w:ins w:id="1053" w:author="Author">
              <w:r w:rsidRPr="000F6836">
                <w:rPr>
                  <w:lang w:val="en-GB" w:eastAsia="es-ES"/>
                </w:rPr>
                <w:t>One of the options in the following closed list shall be used:</w:t>
              </w:r>
              <w:r w:rsidRPr="000F6836">
                <w:rPr>
                  <w:lang w:val="en-GB" w:eastAsia="es-ES"/>
                </w:rPr>
                <w:br/>
                <w:t>1 – Instantaneous shock model</w:t>
              </w:r>
            </w:ins>
          </w:p>
          <w:p w14:paraId="01A012A1" w14:textId="77777777" w:rsidR="00235B8C" w:rsidRPr="000F6836" w:rsidRDefault="00235B8C" w:rsidP="00B27ECA">
            <w:pPr>
              <w:rPr>
                <w:ins w:id="1054" w:author="Author"/>
                <w:lang w:val="en-GB" w:eastAsia="es-ES"/>
              </w:rPr>
            </w:pPr>
            <w:ins w:id="1055" w:author="Author">
              <w:r w:rsidRPr="000F6836">
                <w:rPr>
                  <w:lang w:val="en-GB" w:eastAsia="es-ES"/>
                </w:rPr>
                <w:t>2 – Projection model</w:t>
              </w:r>
            </w:ins>
          </w:p>
        </w:tc>
      </w:tr>
      <w:tr w:rsidR="00235B8C" w:rsidRPr="000F6836" w14:paraId="496DC0BF" w14:textId="77777777" w:rsidTr="00B27ECA">
        <w:trPr>
          <w:trHeight w:val="735"/>
          <w:ins w:id="105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D613F" w14:textId="77777777" w:rsidR="00235B8C" w:rsidRPr="000F6836" w:rsidRDefault="00235B8C" w:rsidP="00B27ECA">
            <w:pPr>
              <w:rPr>
                <w:ins w:id="1057" w:author="Author"/>
                <w:lang w:val="en-GB" w:eastAsia="fr-FR"/>
              </w:rPr>
            </w:pPr>
            <w:ins w:id="1058" w:author="Author">
              <w:r w:rsidRPr="000F6836">
                <w:rPr>
                  <w:lang w:val="en-GB"/>
                </w:rPr>
                <w:t>C0010/R0040</w:t>
              </w:r>
            </w:ins>
          </w:p>
          <w:p w14:paraId="40A8A0C1" w14:textId="77777777" w:rsidR="00235B8C" w:rsidRPr="000F6836" w:rsidRDefault="00235B8C" w:rsidP="00B27ECA">
            <w:pPr>
              <w:rPr>
                <w:ins w:id="1059"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BD10D" w14:textId="77777777" w:rsidR="00235B8C" w:rsidRPr="000F6836" w:rsidRDefault="00235B8C" w:rsidP="00B27ECA">
            <w:pPr>
              <w:jc w:val="left"/>
              <w:rPr>
                <w:ins w:id="1060" w:author="Author"/>
                <w:lang w:val="en-GB"/>
              </w:rPr>
            </w:pPr>
            <w:ins w:id="1061" w:author="Author">
              <w:r w:rsidRPr="000F6836">
                <w:rPr>
                  <w:lang w:val="en-GB" w:eastAsia="es-ES"/>
                </w:rPr>
                <w:t>Coverage of non-financial instruments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F9765" w14:textId="77777777" w:rsidR="00235B8C" w:rsidRPr="000F6836" w:rsidRDefault="00235B8C" w:rsidP="00B27ECA">
            <w:pPr>
              <w:rPr>
                <w:ins w:id="1062" w:author="Author"/>
                <w:lang w:val="en-GB" w:eastAsia="es-ES"/>
              </w:rPr>
            </w:pPr>
            <w:ins w:id="1063" w:author="Author">
              <w:r w:rsidRPr="000F6836">
                <w:rPr>
                  <w:lang w:val="en-GB" w:eastAsia="es-ES"/>
                </w:rPr>
                <w:t>Identifies whether credit risk for non-financial instruments is covered in the tables 2 and 3 and to which extent. One of the options in the following closed list shall be used:</w:t>
              </w:r>
            </w:ins>
          </w:p>
          <w:p w14:paraId="275FD5F5" w14:textId="77777777" w:rsidR="00235B8C" w:rsidRPr="000F6836" w:rsidRDefault="00235B8C" w:rsidP="00B27ECA">
            <w:pPr>
              <w:rPr>
                <w:ins w:id="1064" w:author="Author"/>
                <w:lang w:val="en-GB" w:eastAsia="es-ES"/>
              </w:rPr>
            </w:pPr>
            <w:ins w:id="1065" w:author="Author">
              <w:r w:rsidRPr="000F6836">
                <w:rPr>
                  <w:lang w:val="en-GB" w:eastAsia="es-ES"/>
                </w:rPr>
                <w:t>1 – No</w:t>
              </w:r>
            </w:ins>
          </w:p>
          <w:p w14:paraId="229FF0CC" w14:textId="77777777" w:rsidR="00235B8C" w:rsidRPr="000F6836" w:rsidRDefault="00235B8C" w:rsidP="00B27ECA">
            <w:pPr>
              <w:rPr>
                <w:ins w:id="1066" w:author="Author"/>
                <w:lang w:val="en-GB" w:eastAsia="es-ES"/>
              </w:rPr>
            </w:pPr>
            <w:ins w:id="1067" w:author="Author">
              <w:r w:rsidRPr="000F6836">
                <w:rPr>
                  <w:lang w:val="en-GB" w:eastAsia="es-ES"/>
                </w:rPr>
                <w:t>2 – Fully</w:t>
              </w:r>
            </w:ins>
          </w:p>
          <w:p w14:paraId="6CE57EF3" w14:textId="77777777" w:rsidR="00235B8C" w:rsidRPr="000F6836" w:rsidRDefault="00235B8C" w:rsidP="00B27ECA">
            <w:pPr>
              <w:rPr>
                <w:ins w:id="1068" w:author="Author"/>
                <w:lang w:val="en-GB" w:eastAsia="es-ES"/>
              </w:rPr>
            </w:pPr>
            <w:ins w:id="1069" w:author="Author">
              <w:r w:rsidRPr="000F6836">
                <w:rPr>
                  <w:lang w:val="en-GB" w:eastAsia="es-ES"/>
                </w:rPr>
                <w:t>3 – Partial</w:t>
              </w:r>
            </w:ins>
          </w:p>
          <w:p w14:paraId="3B441D00" w14:textId="77777777" w:rsidR="00235B8C" w:rsidRPr="000F6836" w:rsidRDefault="00235B8C" w:rsidP="00B27ECA">
            <w:pPr>
              <w:rPr>
                <w:ins w:id="1070" w:author="Author"/>
                <w:lang w:val="en-GB" w:eastAsia="es-ES"/>
              </w:rPr>
            </w:pPr>
            <w:ins w:id="1071" w:author="Author">
              <w:r w:rsidRPr="000F6836">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ins>
          </w:p>
          <w:p w14:paraId="3F19520E" w14:textId="77777777" w:rsidR="00235B8C" w:rsidRPr="000F6836" w:rsidRDefault="00235B8C" w:rsidP="00B27ECA">
            <w:pPr>
              <w:rPr>
                <w:ins w:id="1072" w:author="Author"/>
                <w:lang w:val="en-GB" w:eastAsia="es-ES"/>
              </w:rPr>
            </w:pPr>
            <w:ins w:id="1073" w:author="Author">
              <w:r w:rsidRPr="000F6836">
                <w:rPr>
                  <w:lang w:val="en-GB" w:eastAsia="es-ES"/>
                </w:rPr>
                <w:lastRenderedPageBreak/>
                <w:t>The corresponding information is relevant for the interpretation of credit risk related line R12 to R17 in table 2 (‘marginal risks’) and for table 3 (‘combined risks’).</w:t>
              </w:r>
            </w:ins>
          </w:p>
        </w:tc>
      </w:tr>
      <w:tr w:rsidR="00235B8C" w:rsidRPr="000F6836" w14:paraId="0F52F462" w14:textId="77777777" w:rsidTr="00B27ECA">
        <w:trPr>
          <w:trHeight w:val="285"/>
          <w:ins w:id="1074"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2883B2D" w14:textId="01F9FEA6" w:rsidR="00235B8C" w:rsidRPr="000F6836" w:rsidRDefault="00235B8C" w:rsidP="00E30E3D">
            <w:pPr>
              <w:jc w:val="left"/>
              <w:rPr>
                <w:ins w:id="1075" w:author="Author"/>
                <w:i/>
                <w:lang w:val="en-GB" w:eastAsia="fr-FR"/>
              </w:rPr>
            </w:pPr>
            <w:ins w:id="1076" w:author="Author">
              <w:r w:rsidRPr="000F6836">
                <w:rPr>
                  <w:i/>
                  <w:lang w:val="en-GB"/>
                </w:rPr>
                <w:lastRenderedPageBreak/>
                <w:t xml:space="preserve">STAND ALONE MARKET </w:t>
              </w:r>
              <w:del w:id="1077" w:author="Author">
                <w:r w:rsidRPr="000F6836" w:rsidDel="00E30E3D">
                  <w:rPr>
                    <w:i/>
                    <w:lang w:val="en-GB"/>
                  </w:rPr>
                  <w:delText>&amp;</w:delText>
                </w:r>
              </w:del>
              <w:r w:rsidR="00E30E3D">
                <w:rPr>
                  <w:i/>
                  <w:lang w:val="en-GB"/>
                </w:rPr>
                <w:t>AND</w:t>
              </w:r>
              <w:r w:rsidRPr="000F6836">
                <w:rPr>
                  <w:i/>
                  <w:lang w:val="en-GB"/>
                </w:rPr>
                <w:t xml:space="preserve"> CREDIT RISK: “SCR” AND DISTRIBUTION DATA</w:t>
              </w:r>
            </w:ins>
          </w:p>
        </w:tc>
      </w:tr>
      <w:tr w:rsidR="000E4DB4" w:rsidRPr="000F6836" w14:paraId="75FBB54F" w14:textId="77777777" w:rsidTr="00B27ECA">
        <w:trPr>
          <w:trHeight w:val="735"/>
          <w:ins w:id="107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60E91" w14:textId="55A7EBD2" w:rsidR="000E4DB4" w:rsidRPr="000F6836" w:rsidDel="00103906" w:rsidRDefault="000E4DB4" w:rsidP="000E4DB4">
            <w:pPr>
              <w:rPr>
                <w:ins w:id="1079" w:author="Author"/>
                <w:del w:id="1080" w:author="Author"/>
                <w:lang w:val="en-GB"/>
              </w:rPr>
            </w:pPr>
            <w:ins w:id="1081" w:author="Author">
              <w:r w:rsidRPr="00B9042E">
                <w:rPr>
                  <w:lang w:val="en-GB"/>
                </w:rPr>
                <w:t>C0020-C0060/R0040</w:t>
              </w:r>
              <w:del w:id="1082" w:author="Author">
                <w:r w:rsidRPr="000F6836" w:rsidDel="00103906">
                  <w:rPr>
                    <w:lang w:val="en-GB"/>
                  </w:rPr>
                  <w:delText>C0020-C030270/R0050</w:delText>
                </w:r>
              </w:del>
            </w:ins>
          </w:p>
          <w:p w14:paraId="5819CF01" w14:textId="77777777" w:rsidR="000E4DB4" w:rsidRPr="000F6836" w:rsidRDefault="000E4DB4" w:rsidP="000E4DB4">
            <w:pPr>
              <w:rPr>
                <w:ins w:id="10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73CCA" w14:textId="1D6048A5" w:rsidR="000E4DB4" w:rsidRPr="000F6836" w:rsidRDefault="000E4DB4" w:rsidP="000E4DB4">
            <w:pPr>
              <w:jc w:val="left"/>
              <w:rPr>
                <w:ins w:id="1084" w:author="Author"/>
                <w:lang w:val="en-GB"/>
              </w:rPr>
            </w:pPr>
            <w:ins w:id="1085" w:author="Author">
              <w:r w:rsidRPr="00B9042E">
                <w:rPr>
                  <w:lang w:val="en-GB"/>
                </w:rPr>
                <w:t>Interest rate risk sum</w:t>
              </w:r>
              <w:del w:id="1086" w:author="Author">
                <w:r w:rsidRPr="000F6836" w:rsidDel="00103906">
                  <w:rPr>
                    <w:lang w:val="en-GB"/>
                  </w:rPr>
                  <w:delText>of which: Interest rate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9DC5A" w14:textId="77777777" w:rsidR="000E4DB4" w:rsidRPr="00B9042E" w:rsidRDefault="000E4DB4" w:rsidP="000E4DB4">
            <w:pPr>
              <w:rPr>
                <w:ins w:id="1087" w:author="Author"/>
                <w:lang w:val="en-GB"/>
              </w:rPr>
            </w:pPr>
            <w:ins w:id="1088" w:author="Author">
              <w:r w:rsidRPr="00B9042E">
                <w:rPr>
                  <w:lang w:val="en-GB"/>
                </w:rPr>
                <w:t>Sum of the respective values of C0020-</w:t>
              </w:r>
              <w:r w:rsidRPr="00CC26F9">
                <w:rPr>
                  <w:lang w:val="en-GB"/>
                </w:rPr>
                <w:t>C0060</w:t>
              </w:r>
              <w:r w:rsidRPr="005C0CB5">
                <w:rPr>
                  <w:lang w:val="en-GB"/>
                </w:rPr>
                <w:t>/R0060 and C0020-</w:t>
              </w:r>
              <w:r w:rsidRPr="00CC26F9">
                <w:rPr>
                  <w:lang w:val="en-GB"/>
                </w:rPr>
                <w:t>C0060</w:t>
              </w:r>
              <w:r w:rsidRPr="005C0CB5">
                <w:rPr>
                  <w:lang w:val="en-GB"/>
                </w:rPr>
                <w:t>/R0070</w:t>
              </w:r>
              <w:r w:rsidRPr="00B9042E">
                <w:rPr>
                  <w:lang w:val="en-GB"/>
                </w:rPr>
                <w:t>.</w:t>
              </w:r>
            </w:ins>
          </w:p>
          <w:p w14:paraId="09541303" w14:textId="032B5A85" w:rsidR="000E4DB4" w:rsidRPr="000F6836" w:rsidDel="00103906" w:rsidRDefault="000E4DB4" w:rsidP="000E4DB4">
            <w:pPr>
              <w:jc w:val="left"/>
              <w:rPr>
                <w:ins w:id="1089" w:author="Author"/>
                <w:del w:id="1090" w:author="Author"/>
                <w:lang w:val="en-GB"/>
              </w:rPr>
            </w:pPr>
            <w:ins w:id="1091" w:author="Author">
              <w:del w:id="1092" w:author="Author">
                <w:r w:rsidRPr="000F6836" w:rsidDel="00103906">
                  <w:rPr>
                    <w:lang w:val="en-GB"/>
                  </w:rPr>
                  <w:delTex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delText>
                </w:r>
              </w:del>
            </w:ins>
          </w:p>
          <w:p w14:paraId="796A16DA" w14:textId="7458AE0B" w:rsidR="000E4DB4" w:rsidRPr="000F6836" w:rsidRDefault="000E4DB4" w:rsidP="000E4DB4">
            <w:pPr>
              <w:rPr>
                <w:ins w:id="1093" w:author="Author"/>
                <w:lang w:val="en-GB"/>
              </w:rPr>
            </w:pPr>
            <w:ins w:id="1094" w:author="Author">
              <w:del w:id="1095" w:author="Author">
                <w:r w:rsidRPr="000F6836" w:rsidDel="00103906">
                  <w:rPr>
                    <w:lang w:val="en-GB"/>
                  </w:rPr>
                  <w:delText>In this line, only diversification between changes in the term structure of interest rates and changes in the volatility of interest rates should be taken into account.</w:delText>
                </w:r>
              </w:del>
            </w:ins>
          </w:p>
        </w:tc>
      </w:tr>
      <w:tr w:rsidR="000E4DB4" w:rsidRPr="000F6836" w14:paraId="7E5828F2" w14:textId="77777777" w:rsidTr="00B27ECA">
        <w:trPr>
          <w:trHeight w:val="435"/>
          <w:ins w:id="109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0CB92" w14:textId="77777777" w:rsidR="000E4DB4" w:rsidRPr="00B9042E" w:rsidRDefault="000E4DB4" w:rsidP="000E4DB4">
            <w:pPr>
              <w:rPr>
                <w:ins w:id="1097" w:author="Author"/>
                <w:lang w:val="en-GB"/>
              </w:rPr>
            </w:pPr>
            <w:ins w:id="1098" w:author="Author">
              <w:r>
                <w:rPr>
                  <w:lang w:val="en-GB"/>
                </w:rPr>
                <w:t>C0020-C0300</w:t>
              </w:r>
              <w:r w:rsidRPr="00B9042E">
                <w:rPr>
                  <w:lang w:val="en-GB"/>
                </w:rPr>
                <w:t>/R0050</w:t>
              </w:r>
            </w:ins>
          </w:p>
          <w:p w14:paraId="54678B50" w14:textId="40272204" w:rsidR="000E4DB4" w:rsidRPr="000F6836" w:rsidRDefault="000E4DB4" w:rsidP="000E4DB4">
            <w:pPr>
              <w:rPr>
                <w:ins w:id="1099" w:author="Author"/>
                <w:lang w:val="en-GB"/>
              </w:rPr>
            </w:pPr>
            <w:ins w:id="1100" w:author="Author">
              <w:del w:id="1101" w:author="Author">
                <w:r w:rsidRPr="000F6836" w:rsidDel="00103906">
                  <w:rPr>
                    <w:lang w:val="en-GB"/>
                  </w:rPr>
                  <w:delText>C0020-C0060/R0040</w:delText>
                </w:r>
              </w:del>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86065" w14:textId="7D19A166" w:rsidR="000E4DB4" w:rsidRPr="000F6836" w:rsidRDefault="000E4DB4" w:rsidP="000E4DB4">
            <w:pPr>
              <w:jc w:val="left"/>
              <w:rPr>
                <w:ins w:id="1102" w:author="Author"/>
                <w:lang w:val="en-GB"/>
              </w:rPr>
            </w:pPr>
            <w:ins w:id="1103" w:author="Author">
              <w:r w:rsidRPr="00B9042E">
                <w:rPr>
                  <w:lang w:val="en-GB"/>
                </w:rPr>
                <w:t>Interest rate risk sum</w:t>
              </w:r>
              <w:r>
                <w:rPr>
                  <w:lang w:val="en-GB"/>
                </w:rPr>
                <w:t xml:space="preserve"> of which: </w:t>
              </w:r>
              <w:r w:rsidRPr="00B9042E">
                <w:rPr>
                  <w:lang w:val="en-GB"/>
                </w:rPr>
                <w:t>Interest rate risk diversified</w:t>
              </w:r>
              <w:del w:id="1104" w:author="Author">
                <w:r w:rsidRPr="000F6836" w:rsidDel="00103906">
                  <w:rPr>
                    <w:lang w:val="en-GB"/>
                  </w:rPr>
                  <w:delText>Interest rate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0B4AE" w14:textId="77777777" w:rsidR="000E4DB4" w:rsidRPr="00B9042E" w:rsidRDefault="000E4DB4" w:rsidP="000E4DB4">
            <w:pPr>
              <w:jc w:val="left"/>
              <w:rPr>
                <w:ins w:id="1105" w:author="Author"/>
                <w:lang w:val="en-GB"/>
              </w:rPr>
            </w:pPr>
            <w:ins w:id="1106" w:author="Author">
              <w:r w:rsidRPr="00B9042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ins>
          </w:p>
          <w:p w14:paraId="79243D7F" w14:textId="2D5AFFC7" w:rsidR="000E4DB4" w:rsidRPr="000F6836" w:rsidRDefault="000E4DB4" w:rsidP="005C2436">
            <w:pPr>
              <w:rPr>
                <w:ins w:id="1107" w:author="Author"/>
                <w:lang w:val="en-GB"/>
              </w:rPr>
            </w:pPr>
            <w:ins w:id="1108" w:author="Author">
              <w:r w:rsidRPr="00B9042E">
                <w:rPr>
                  <w:lang w:val="en-GB"/>
                </w:rPr>
                <w:t>In this line, only diversification between changes in the term structure of interest rates and changes in the volatility of interest rates should be taken into account.</w:t>
              </w:r>
              <w:del w:id="1109" w:author="Author">
                <w:r w:rsidRPr="000F6836" w:rsidDel="00103906">
                  <w:rPr>
                    <w:lang w:val="en-GB"/>
                  </w:rPr>
                  <w:delText>Sum of the respective values of C0020-</w:delText>
                </w:r>
                <w:r w:rsidRPr="00EC7EF7" w:rsidDel="00103906">
                  <w:rPr>
                    <w:lang w:val="en-GB"/>
                  </w:rPr>
                  <w:delText>C002760</w:delText>
                </w:r>
                <w:r w:rsidRPr="000F6836" w:rsidDel="00103906">
                  <w:rPr>
                    <w:lang w:val="en-GB"/>
                  </w:rPr>
                  <w:delText>/R0060 and C0020-</w:delText>
                </w:r>
                <w:r w:rsidRPr="00EC7EF7" w:rsidDel="00103906">
                  <w:rPr>
                    <w:lang w:val="en-GB"/>
                  </w:rPr>
                  <w:delText>C002760</w:delText>
                </w:r>
                <w:r w:rsidRPr="000F6836" w:rsidDel="00103906">
                  <w:rPr>
                    <w:lang w:val="en-GB"/>
                  </w:rPr>
                  <w:delText>/R0070..</w:delText>
                </w:r>
              </w:del>
            </w:ins>
          </w:p>
        </w:tc>
      </w:tr>
      <w:tr w:rsidR="000E4DB4" w:rsidRPr="000F6836" w14:paraId="63CBD81B" w14:textId="77777777" w:rsidTr="00B27ECA">
        <w:trPr>
          <w:trHeight w:val="1661"/>
          <w:ins w:id="111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DCDDA" w14:textId="77777777" w:rsidR="000E4DB4" w:rsidRPr="00B9042E" w:rsidRDefault="000E4DB4" w:rsidP="000E4DB4">
            <w:pPr>
              <w:rPr>
                <w:ins w:id="1111" w:author="Author"/>
                <w:lang w:val="en-GB"/>
              </w:rPr>
            </w:pPr>
            <w:ins w:id="1112" w:author="Author">
              <w:r>
                <w:rPr>
                  <w:lang w:val="en-GB"/>
                </w:rPr>
                <w:t>C0020-C0300</w:t>
              </w:r>
              <w:r w:rsidRPr="00B9042E">
                <w:rPr>
                  <w:lang w:val="en-GB"/>
                </w:rPr>
                <w:t>/R0060</w:t>
              </w:r>
            </w:ins>
          </w:p>
          <w:p w14:paraId="1727B6D7" w14:textId="65642A76" w:rsidR="000E4DB4" w:rsidRPr="000F6836" w:rsidDel="00DA73F5" w:rsidRDefault="000E4DB4" w:rsidP="000E4DB4">
            <w:pPr>
              <w:rPr>
                <w:ins w:id="1113" w:author="Author"/>
                <w:del w:id="1114" w:author="Author"/>
                <w:lang w:val="en-GB"/>
              </w:rPr>
            </w:pPr>
            <w:ins w:id="1115" w:author="Author">
              <w:del w:id="1116" w:author="Author">
                <w:r w:rsidRPr="000F6836" w:rsidDel="00DA73F5">
                  <w:rPr>
                    <w:lang w:val="en-GB"/>
                  </w:rPr>
                  <w:delText>C0020-C030270/R0060</w:delText>
                </w:r>
              </w:del>
            </w:ins>
          </w:p>
          <w:p w14:paraId="699E115F" w14:textId="77777777" w:rsidR="000E4DB4" w:rsidRPr="000F6836" w:rsidRDefault="000E4DB4" w:rsidP="000E4DB4">
            <w:pPr>
              <w:rPr>
                <w:ins w:id="1117" w:author="Autho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D5D59" w14:textId="2518B566" w:rsidR="000E4DB4" w:rsidRPr="000F6836" w:rsidRDefault="000E4DB4" w:rsidP="000E4DB4">
            <w:pPr>
              <w:jc w:val="left"/>
              <w:rPr>
                <w:ins w:id="1118" w:author="Author"/>
                <w:lang w:val="en-GB"/>
              </w:rPr>
            </w:pPr>
            <w:ins w:id="1119" w:author="Author">
              <w:r w:rsidRPr="00B9042E">
                <w:rPr>
                  <w:lang w:val="en-GB"/>
                </w:rPr>
                <w:t>Interest rate risk sum</w:t>
              </w:r>
              <w:r>
                <w:rPr>
                  <w:lang w:val="en-GB"/>
                </w:rPr>
                <w:t xml:space="preserve"> of which: </w:t>
              </w:r>
              <w:r w:rsidRPr="00B9042E">
                <w:rPr>
                  <w:lang w:val="en-GB"/>
                </w:rPr>
                <w:t>Interest rate risk</w:t>
              </w:r>
              <w:del w:id="1120" w:author="Author">
                <w:r w:rsidRPr="000F6836" w:rsidDel="00DA73F5">
                  <w:rPr>
                    <w:lang w:val="en-GB"/>
                  </w:rPr>
                  <w:delText>Interest rate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3187E" w14:textId="09220807" w:rsidR="000E4DB4" w:rsidRPr="000F6836" w:rsidDel="00DA73F5" w:rsidRDefault="000E4DB4" w:rsidP="000E4DB4">
            <w:pPr>
              <w:jc w:val="left"/>
              <w:rPr>
                <w:ins w:id="1121" w:author="Author"/>
                <w:del w:id="1122" w:author="Author"/>
                <w:lang w:val="en-GB"/>
              </w:rPr>
            </w:pPr>
            <w:ins w:id="1123" w:author="Author">
              <w:r w:rsidRPr="00B9042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del w:id="1124" w:author="Author">
                <w:r w:rsidRPr="000F6836" w:rsidDel="00DA73F5">
                  <w:rPr>
                    <w:lang w:val="en-GB"/>
                  </w:rPr>
                  <w:delText xml:space="preserve">This risk comprises the sensitivity of the values of assets, liabilities and financial instruments to changes in the term structure of interest rates, but neither changes in the volatility of interest rates nor any facets of credit risk. </w:delText>
                </w:r>
              </w:del>
            </w:ins>
          </w:p>
          <w:p w14:paraId="16AF7297" w14:textId="4E7F6A68" w:rsidR="000E4DB4" w:rsidRPr="000F6836" w:rsidRDefault="000E4DB4" w:rsidP="000E4DB4">
            <w:pPr>
              <w:jc w:val="left"/>
              <w:rPr>
                <w:ins w:id="1125" w:author="Author"/>
                <w:lang w:val="en-GB"/>
              </w:rPr>
            </w:pPr>
            <w:ins w:id="1126" w:author="Author">
              <w:del w:id="1127" w:author="Author">
                <w:r w:rsidRPr="000F6836" w:rsidDel="00DA73F5">
                  <w:rPr>
                    <w:lang w:val="en-GB"/>
                  </w:rPr>
                  <w:delText>Please provide data for block I. (SCR like figures) and II. (basic statistical data).</w:delText>
                </w:r>
              </w:del>
            </w:ins>
          </w:p>
        </w:tc>
      </w:tr>
      <w:tr w:rsidR="000E4DB4" w:rsidRPr="000F6836" w14:paraId="1CF17D84" w14:textId="77777777" w:rsidTr="00B27ECA">
        <w:trPr>
          <w:trHeight w:val="855"/>
          <w:ins w:id="112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1FEB3" w14:textId="77777777" w:rsidR="000E4DB4" w:rsidRPr="00B9042E" w:rsidRDefault="000E4DB4" w:rsidP="000E4DB4">
            <w:pPr>
              <w:rPr>
                <w:ins w:id="1129" w:author="Author"/>
                <w:lang w:val="en-GB"/>
              </w:rPr>
            </w:pPr>
            <w:ins w:id="1130" w:author="Author">
              <w:r>
                <w:rPr>
                  <w:lang w:val="en-GB"/>
                </w:rPr>
                <w:t>C0020-C0300</w:t>
              </w:r>
              <w:r w:rsidRPr="00B9042E">
                <w:rPr>
                  <w:lang w:val="en-GB"/>
                </w:rPr>
                <w:t>/R0070</w:t>
              </w:r>
            </w:ins>
          </w:p>
          <w:p w14:paraId="1E2E6811" w14:textId="67BB8E61" w:rsidR="000E4DB4" w:rsidRPr="000F6836" w:rsidDel="00DA73F5" w:rsidRDefault="000E4DB4" w:rsidP="000E4DB4">
            <w:pPr>
              <w:rPr>
                <w:ins w:id="1131" w:author="Author"/>
                <w:del w:id="1132" w:author="Author"/>
                <w:lang w:val="en-GB"/>
              </w:rPr>
            </w:pPr>
            <w:ins w:id="1133" w:author="Author">
              <w:del w:id="1134" w:author="Author">
                <w:r w:rsidRPr="000F6836" w:rsidDel="00DA73F5">
                  <w:rPr>
                    <w:lang w:val="en-GB"/>
                  </w:rPr>
                  <w:delText>C0020-C030270/R0070</w:delText>
                </w:r>
              </w:del>
            </w:ins>
          </w:p>
          <w:p w14:paraId="755B08FF" w14:textId="77777777" w:rsidR="000E4DB4" w:rsidRPr="000F6836" w:rsidRDefault="000E4DB4" w:rsidP="000E4DB4">
            <w:pPr>
              <w:rPr>
                <w:ins w:id="113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52103" w14:textId="0CA1E761" w:rsidR="000E4DB4" w:rsidRPr="000F6836" w:rsidRDefault="000E4DB4" w:rsidP="000E4DB4">
            <w:pPr>
              <w:jc w:val="left"/>
              <w:rPr>
                <w:ins w:id="1136" w:author="Author"/>
                <w:lang w:val="en-GB"/>
              </w:rPr>
            </w:pPr>
            <w:ins w:id="1137" w:author="Author">
              <w:r w:rsidRPr="00B9042E">
                <w:rPr>
                  <w:lang w:val="en-GB"/>
                </w:rPr>
                <w:lastRenderedPageBreak/>
                <w:t>Interest rate risk sum</w:t>
              </w:r>
              <w:r>
                <w:rPr>
                  <w:lang w:val="en-GB"/>
                </w:rPr>
                <w:t xml:space="preserve"> of which: </w:t>
              </w:r>
              <w:r w:rsidRPr="00B9042E">
                <w:rPr>
                  <w:lang w:val="en-GB"/>
                </w:rPr>
                <w:t xml:space="preserve">Interest rate volatility </w:t>
              </w:r>
              <w:r w:rsidRPr="00B9042E">
                <w:rPr>
                  <w:lang w:val="en-GB"/>
                </w:rPr>
                <w:lastRenderedPageBreak/>
                <w:t>risk</w:t>
              </w:r>
              <w:del w:id="1138" w:author="Author">
                <w:r w:rsidRPr="000F6836" w:rsidDel="00DA73F5">
                  <w:rPr>
                    <w:lang w:val="en-GB"/>
                  </w:rPr>
                  <w:delText>Interest rate volatility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04C06" w14:textId="4D16CCB3" w:rsidR="000E4DB4" w:rsidRPr="000F6836" w:rsidRDefault="000E4DB4" w:rsidP="000E4DB4">
            <w:pPr>
              <w:rPr>
                <w:ins w:id="1139" w:author="Author"/>
                <w:lang w:val="en-GB"/>
              </w:rPr>
            </w:pPr>
            <w:ins w:id="1140" w:author="Author">
              <w:r w:rsidRPr="00B9042E">
                <w:rPr>
                  <w:lang w:val="en-GB"/>
                </w:rPr>
                <w:lastRenderedPageBreak/>
                <w:t>This risk comprises the sensitivity of the values of assets, liabilities and financial instruments to changes in the volatility of interest rates but no facets of credit risk.</w:t>
              </w:r>
              <w:del w:id="1141" w:author="Author">
                <w:r w:rsidRPr="000F6836" w:rsidDel="00DA73F5">
                  <w:rPr>
                    <w:lang w:val="en-GB"/>
                  </w:rPr>
                  <w:delText xml:space="preserve">This risk comprises the sensitivity of the values of assets, liabilities and financial </w:delText>
                </w:r>
                <w:r w:rsidRPr="000F6836" w:rsidDel="00DA73F5">
                  <w:rPr>
                    <w:lang w:val="en-GB"/>
                  </w:rPr>
                  <w:lastRenderedPageBreak/>
                  <w:delText>instruments to changes in the volatility of interest rates but no facets of credit risk.</w:delText>
                </w:r>
              </w:del>
            </w:ins>
          </w:p>
        </w:tc>
      </w:tr>
      <w:tr w:rsidR="00235B8C" w:rsidRPr="000F6836" w14:paraId="4DFD99DA" w14:textId="77777777" w:rsidTr="00B27ECA">
        <w:trPr>
          <w:trHeight w:val="757"/>
          <w:ins w:id="114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8E3AD" w14:textId="293E6F5C" w:rsidR="00235B8C" w:rsidRPr="000F6836" w:rsidRDefault="00235B8C" w:rsidP="00B27ECA">
            <w:pPr>
              <w:rPr>
                <w:ins w:id="1143" w:author="Author"/>
                <w:lang w:val="en-GB"/>
              </w:rPr>
            </w:pPr>
            <w:ins w:id="1144" w:author="Author">
              <w:r w:rsidRPr="000F6836">
                <w:rPr>
                  <w:lang w:val="en-GB"/>
                </w:rPr>
                <w:lastRenderedPageBreak/>
                <w:t>C0020-C0</w:t>
              </w:r>
              <w:r w:rsidR="000A10BE" w:rsidRPr="000F6836">
                <w:rPr>
                  <w:lang w:val="en-GB"/>
                </w:rPr>
                <w:t>30</w:t>
              </w:r>
              <w:del w:id="1145" w:author="Author">
                <w:r w:rsidRPr="000F6836" w:rsidDel="000A10BE">
                  <w:rPr>
                    <w:lang w:val="en-GB"/>
                  </w:rPr>
                  <w:delText>27</w:delText>
                </w:r>
              </w:del>
              <w:r w:rsidRPr="000F6836">
                <w:rPr>
                  <w:lang w:val="en-GB"/>
                </w:rPr>
                <w:t>0/R0080</w:t>
              </w:r>
            </w:ins>
          </w:p>
          <w:p w14:paraId="0DF362EE" w14:textId="77777777" w:rsidR="00235B8C" w:rsidRPr="000F6836" w:rsidRDefault="00235B8C" w:rsidP="00B27ECA">
            <w:pPr>
              <w:rPr>
                <w:ins w:id="114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6FA55" w14:textId="77777777" w:rsidR="00235B8C" w:rsidRPr="000F6836" w:rsidRDefault="00235B8C" w:rsidP="00B27ECA">
            <w:pPr>
              <w:jc w:val="left"/>
              <w:rPr>
                <w:ins w:id="1147" w:author="Author"/>
                <w:lang w:val="en-GB"/>
              </w:rPr>
            </w:pPr>
            <w:ins w:id="1148" w:author="Author">
              <w:r w:rsidRPr="000F6836">
                <w:rPr>
                  <w:lang w:val="en-GB"/>
                </w:rPr>
                <w:t>Inflation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E7FB8" w14:textId="77777777" w:rsidR="00235B8C" w:rsidRPr="000F6836" w:rsidRDefault="00235B8C" w:rsidP="00B27ECA">
            <w:pPr>
              <w:jc w:val="left"/>
              <w:rPr>
                <w:ins w:id="1149" w:author="Author"/>
                <w:lang w:val="en-GB"/>
              </w:rPr>
            </w:pPr>
            <w:ins w:id="1150" w:author="Author">
              <w:r w:rsidRPr="000F6836">
                <w:rPr>
                  <w:lang w:val="en-GB"/>
                </w:rPr>
                <w:t>Within the market &amp; credit risk, this risk comprises the sensitivity of the values of assets, liabilities and financial instruments to changes in the inflation.</w:t>
              </w:r>
            </w:ins>
          </w:p>
          <w:p w14:paraId="2356A4D1" w14:textId="77777777" w:rsidR="00235B8C" w:rsidRPr="000F6836" w:rsidRDefault="00235B8C" w:rsidP="00B27ECA">
            <w:pPr>
              <w:jc w:val="left"/>
              <w:rPr>
                <w:ins w:id="1151" w:author="Author"/>
                <w:lang w:val="en-GB"/>
              </w:rPr>
            </w:pPr>
            <w:ins w:id="1152" w:author="Author">
              <w:r w:rsidRPr="000F6836">
                <w:rPr>
                  <w:lang w:val="en-GB"/>
                </w:rPr>
                <w:t xml:space="preserve">As inflation in certain internal models is also allowed for e.g. in the underwriting risk, please ensure, that there is no double-counting. </w:t>
              </w:r>
            </w:ins>
          </w:p>
        </w:tc>
      </w:tr>
      <w:tr w:rsidR="000E4DB4" w:rsidRPr="000F6836" w14:paraId="76F29977" w14:textId="77777777" w:rsidTr="00B27ECA">
        <w:trPr>
          <w:trHeight w:val="924"/>
          <w:ins w:id="115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41551" w14:textId="7776E758" w:rsidR="000E4DB4" w:rsidRPr="000F6836" w:rsidDel="00F16458" w:rsidRDefault="000E4DB4" w:rsidP="000E4DB4">
            <w:pPr>
              <w:rPr>
                <w:ins w:id="1154" w:author="Author"/>
                <w:del w:id="1155" w:author="Author"/>
                <w:lang w:val="en-GB"/>
              </w:rPr>
            </w:pPr>
            <w:ins w:id="1156" w:author="Author">
              <w:r w:rsidRPr="00B9042E">
                <w:rPr>
                  <w:lang w:val="en-GB"/>
                </w:rPr>
                <w:t>C0020-C0060/R0090</w:t>
              </w:r>
              <w:del w:id="1157" w:author="Author">
                <w:r w:rsidRPr="000F6836" w:rsidDel="00F16458">
                  <w:rPr>
                    <w:lang w:val="en-GB"/>
                  </w:rPr>
                  <w:delText>C0020-C030270/R0100</w:delText>
                </w:r>
              </w:del>
            </w:ins>
          </w:p>
          <w:p w14:paraId="58B28516" w14:textId="77777777" w:rsidR="000E4DB4" w:rsidRPr="000F6836" w:rsidRDefault="000E4DB4" w:rsidP="000E4DB4">
            <w:pPr>
              <w:rPr>
                <w:ins w:id="115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A893D4" w14:textId="40D48464" w:rsidR="000E4DB4" w:rsidRPr="000F6836" w:rsidRDefault="000E4DB4" w:rsidP="000E4DB4">
            <w:pPr>
              <w:jc w:val="left"/>
              <w:rPr>
                <w:ins w:id="1159" w:author="Author"/>
                <w:lang w:val="en-GB"/>
              </w:rPr>
            </w:pPr>
            <w:ins w:id="1160" w:author="Author">
              <w:r w:rsidRPr="00B9042E">
                <w:rPr>
                  <w:lang w:val="en-GB"/>
                </w:rPr>
                <w:t>Equity risk sum</w:t>
              </w:r>
              <w:del w:id="1161" w:author="Author">
                <w:r w:rsidRPr="000F6836" w:rsidDel="00F16458">
                  <w:rPr>
                    <w:lang w:val="en-GB"/>
                  </w:rPr>
                  <w:delText>of which: Equity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C0901" w14:textId="37E7014E" w:rsidR="000E4DB4" w:rsidRPr="000F6836" w:rsidDel="00F16458" w:rsidRDefault="000E4DB4" w:rsidP="000E4DB4">
            <w:pPr>
              <w:jc w:val="left"/>
              <w:rPr>
                <w:ins w:id="1162" w:author="Author"/>
                <w:del w:id="1163" w:author="Author"/>
                <w:lang w:val="en-GB"/>
              </w:rPr>
            </w:pPr>
            <w:ins w:id="1164" w:author="Author">
              <w:r w:rsidRPr="00B9042E">
                <w:rPr>
                  <w:lang w:val="en-GB"/>
                </w:rPr>
                <w:t>Sum of the respective values of C0020-</w:t>
              </w:r>
              <w:r w:rsidRPr="00CC26F9">
                <w:t>C0060</w:t>
              </w:r>
              <w:r w:rsidRPr="005C0CB5">
                <w:rPr>
                  <w:lang w:val="en-GB"/>
                </w:rPr>
                <w:t>/R0110 and C0020-</w:t>
              </w:r>
              <w:r w:rsidRPr="00CC26F9">
                <w:t>C0060</w:t>
              </w:r>
              <w:r w:rsidRPr="00B9042E">
                <w:rPr>
                  <w:lang w:val="en-GB"/>
                </w:rPr>
                <w:t>/R01</w:t>
              </w:r>
              <w:r>
                <w:rPr>
                  <w:lang w:val="en-GB"/>
                </w:rPr>
                <w:t>2</w:t>
              </w:r>
              <w:r w:rsidRPr="00B9042E">
                <w:rPr>
                  <w:lang w:val="en-GB"/>
                </w:rPr>
                <w:t>0.</w:t>
              </w:r>
              <w:del w:id="1165" w:author="Author">
                <w:r w:rsidRPr="000F6836" w:rsidDel="00F16458">
                  <w:rPr>
                    <w:lang w:val="en-GB"/>
                  </w:rPr>
                  <w:delText>Within the market &amp; credit risk, the equity risk comprises the sensitivity of the values of assets, liabilities and financial instruments to changes in the level, or in the volatility of market prices of equities.</w:delText>
                </w:r>
              </w:del>
            </w:ins>
          </w:p>
          <w:p w14:paraId="7F3A343A" w14:textId="21D30802" w:rsidR="000E4DB4" w:rsidRPr="000F6836" w:rsidRDefault="000E4DB4" w:rsidP="000E4DB4">
            <w:pPr>
              <w:jc w:val="left"/>
              <w:rPr>
                <w:ins w:id="1166" w:author="Author"/>
                <w:lang w:val="en-GB"/>
              </w:rPr>
            </w:pPr>
            <w:ins w:id="1167" w:author="Author">
              <w:del w:id="1168" w:author="Author">
                <w:r w:rsidRPr="000F6836" w:rsidDel="00F16458">
                  <w:rPr>
                    <w:lang w:val="en-GB"/>
                  </w:rPr>
                  <w:delText>In this line, diversification between changes in the level and changes in the volatility of market prices should be taken into account.</w:delText>
                </w:r>
              </w:del>
            </w:ins>
          </w:p>
        </w:tc>
      </w:tr>
      <w:tr w:rsidR="000E4DB4" w:rsidRPr="000F6836" w14:paraId="3D6F5924" w14:textId="77777777" w:rsidTr="00B27ECA">
        <w:trPr>
          <w:trHeight w:val="913"/>
          <w:ins w:id="116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1588A" w14:textId="77777777" w:rsidR="000E4DB4" w:rsidRPr="00B9042E" w:rsidRDefault="000E4DB4" w:rsidP="000E4DB4">
            <w:pPr>
              <w:rPr>
                <w:ins w:id="1170" w:author="Author"/>
                <w:lang w:val="en-GB"/>
              </w:rPr>
            </w:pPr>
            <w:ins w:id="1171" w:author="Author">
              <w:r>
                <w:rPr>
                  <w:lang w:val="en-GB"/>
                </w:rPr>
                <w:t>C0020-C0300</w:t>
              </w:r>
              <w:r w:rsidRPr="00B9042E">
                <w:rPr>
                  <w:lang w:val="en-GB"/>
                </w:rPr>
                <w:t>/R0100</w:t>
              </w:r>
            </w:ins>
          </w:p>
          <w:p w14:paraId="53F668EF" w14:textId="447FD313" w:rsidR="000E4DB4" w:rsidRPr="000F6836" w:rsidRDefault="000E4DB4" w:rsidP="000E4DB4">
            <w:pPr>
              <w:rPr>
                <w:ins w:id="1172" w:author="Author"/>
                <w:lang w:val="en-GB"/>
              </w:rPr>
            </w:pPr>
            <w:ins w:id="1173" w:author="Author">
              <w:del w:id="1174" w:author="Author">
                <w:r w:rsidRPr="000F6836" w:rsidDel="00F16458">
                  <w:rPr>
                    <w:lang w:val="en-GB"/>
                  </w:rPr>
                  <w:delText>C0020-C0060/R0090</w:delText>
                </w:r>
              </w:del>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478A9" w14:textId="613B28CE" w:rsidR="000E4DB4" w:rsidRPr="000F6836" w:rsidRDefault="000E4DB4" w:rsidP="000E4DB4">
            <w:pPr>
              <w:jc w:val="left"/>
              <w:rPr>
                <w:ins w:id="1175" w:author="Author"/>
                <w:lang w:val="en-GB"/>
              </w:rPr>
            </w:pPr>
            <w:ins w:id="1176" w:author="Author">
              <w:r w:rsidRPr="00B9042E">
                <w:rPr>
                  <w:lang w:val="en-GB"/>
                </w:rPr>
                <w:t>Equity risk sum</w:t>
              </w:r>
              <w:r>
                <w:rPr>
                  <w:lang w:val="en-GB"/>
                </w:rPr>
                <w:t xml:space="preserve"> of which: </w:t>
              </w:r>
              <w:r w:rsidRPr="00B9042E">
                <w:rPr>
                  <w:lang w:val="en-GB"/>
                </w:rPr>
                <w:t>Equity risk diversified</w:t>
              </w:r>
              <w:del w:id="1177" w:author="Author">
                <w:r w:rsidRPr="000F6836" w:rsidDel="00F16458">
                  <w:rPr>
                    <w:lang w:val="en-GB"/>
                  </w:rPr>
                  <w:delText>Equity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3A464" w14:textId="77777777" w:rsidR="000E4DB4" w:rsidRPr="00B9042E" w:rsidRDefault="000E4DB4" w:rsidP="000E4DB4">
            <w:pPr>
              <w:jc w:val="left"/>
              <w:rPr>
                <w:ins w:id="1178" w:author="Author"/>
                <w:lang w:val="en-GB"/>
              </w:rPr>
            </w:pPr>
            <w:ins w:id="1179" w:author="Author">
              <w:r w:rsidRPr="00B9042E">
                <w:rPr>
                  <w:lang w:val="en-GB"/>
                </w:rPr>
                <w:t xml:space="preserve">Within the market </w:t>
              </w:r>
              <w:r>
                <w:rPr>
                  <w:lang w:val="en-GB"/>
                </w:rPr>
                <w:t>and</w:t>
              </w:r>
              <w:r w:rsidRPr="00B9042E">
                <w:rPr>
                  <w:lang w:val="en-GB"/>
                </w:rPr>
                <w:t xml:space="preserve"> credit risk, the equity risk comprises the sensitivity of the values of assets, liabilities and financial instruments to changes in the level, or in the volatility of market prices of equities.</w:t>
              </w:r>
            </w:ins>
          </w:p>
          <w:p w14:paraId="26265C88" w14:textId="77777777" w:rsidR="000E4DB4" w:rsidRPr="00B9042E" w:rsidRDefault="000E4DB4" w:rsidP="000E4DB4">
            <w:pPr>
              <w:jc w:val="left"/>
              <w:rPr>
                <w:ins w:id="1180" w:author="Author"/>
                <w:lang w:val="en-GB"/>
              </w:rPr>
            </w:pPr>
            <w:ins w:id="1181" w:author="Author">
              <w:r w:rsidRPr="00B9042E">
                <w:rPr>
                  <w:lang w:val="en-GB"/>
                </w:rPr>
                <w:t>In this line, diversification between changes in the level and changes in the volatility of market prices should be taken into account.</w:t>
              </w:r>
            </w:ins>
          </w:p>
          <w:p w14:paraId="2535AB16" w14:textId="2E545476" w:rsidR="000E4DB4" w:rsidRPr="000F6836" w:rsidDel="00F16458" w:rsidRDefault="000E4DB4" w:rsidP="000E4DB4">
            <w:pPr>
              <w:pStyle w:val="Default"/>
              <w:rPr>
                <w:ins w:id="1182" w:author="Author"/>
                <w:del w:id="1183" w:author="Author"/>
                <w:rFonts w:ascii="Times New Roman" w:hAnsi="Times New Roman" w:cs="Times New Roman"/>
                <w:lang w:val="en-GB"/>
              </w:rPr>
            </w:pPr>
            <w:ins w:id="1184" w:author="Author">
              <w:del w:id="1185" w:author="Author">
                <w:r w:rsidRPr="000F6836" w:rsidDel="00F16458">
                  <w:rPr>
                    <w:rFonts w:ascii="Times New Roman" w:hAnsi="Times New Roman" w:cs="Times New Roman"/>
                    <w:color w:val="auto"/>
                    <w:lang w:val="en-GB"/>
                  </w:rPr>
                  <w:delText>Sum of the respective values of C0020-</w:delText>
                </w:r>
                <w:r w:rsidRPr="00EC7EF7" w:rsidDel="00F16458">
                  <w:rPr>
                    <w:rFonts w:ascii="Times New Roman" w:hAnsi="Times New Roman" w:cs="Times New Roman"/>
                    <w:color w:val="auto"/>
                  </w:rPr>
                  <w:delText>C</w:delText>
                </w:r>
                <w:r w:rsidRPr="000F6836" w:rsidDel="00F16458">
                  <w:rPr>
                    <w:rFonts w:ascii="Times New Roman" w:hAnsi="Times New Roman" w:cs="Times New Roman"/>
                    <w:color w:val="auto"/>
                    <w:lang w:val="en-GB"/>
                  </w:rPr>
                  <w:delText>0</w:delText>
                </w:r>
                <w:r w:rsidRPr="00EC7EF7" w:rsidDel="00F16458">
                  <w:rPr>
                    <w:rFonts w:ascii="Times New Roman" w:hAnsi="Times New Roman" w:cs="Times New Roman"/>
                    <w:color w:val="auto"/>
                  </w:rPr>
                  <w:delText>02760</w:delText>
                </w:r>
                <w:r w:rsidRPr="000F6836" w:rsidDel="00F16458">
                  <w:rPr>
                    <w:rFonts w:ascii="Times New Roman" w:hAnsi="Times New Roman" w:cs="Times New Roman"/>
                    <w:color w:val="auto"/>
                    <w:lang w:val="en-GB"/>
                  </w:rPr>
                  <w:delText>/R01010 and C0020-</w:delText>
                </w:r>
                <w:r w:rsidRPr="00EC7EF7" w:rsidDel="00F16458">
                  <w:rPr>
                    <w:rFonts w:ascii="Times New Roman" w:hAnsi="Times New Roman" w:cs="Times New Roman"/>
                    <w:color w:val="auto"/>
                  </w:rPr>
                  <w:delText>C</w:delText>
                </w:r>
                <w:r w:rsidRPr="000F6836" w:rsidDel="00F16458">
                  <w:rPr>
                    <w:rFonts w:ascii="Times New Roman" w:hAnsi="Times New Roman" w:cs="Times New Roman"/>
                    <w:color w:val="auto"/>
                    <w:lang w:val="en-GB"/>
                  </w:rPr>
                  <w:delText>0</w:delText>
                </w:r>
                <w:r w:rsidRPr="00EC7EF7" w:rsidDel="00F16458">
                  <w:rPr>
                    <w:rFonts w:ascii="Times New Roman" w:hAnsi="Times New Roman" w:cs="Times New Roman"/>
                    <w:color w:val="auto"/>
                  </w:rPr>
                  <w:delText>02760</w:delText>
                </w:r>
                <w:r w:rsidRPr="000F6836" w:rsidDel="00F16458">
                  <w:rPr>
                    <w:rFonts w:ascii="Times New Roman" w:hAnsi="Times New Roman" w:cs="Times New Roman"/>
                    <w:color w:val="auto"/>
                    <w:lang w:val="en-GB"/>
                  </w:rPr>
                  <w:delText>/R01120.</w:delText>
                </w:r>
              </w:del>
            </w:ins>
          </w:p>
          <w:p w14:paraId="16F12D9B" w14:textId="7438ECDC" w:rsidR="000E4DB4" w:rsidRPr="000F6836" w:rsidRDefault="000E4DB4" w:rsidP="000E4DB4">
            <w:pPr>
              <w:rPr>
                <w:ins w:id="1186" w:author="Author"/>
                <w:lang w:val="en-GB"/>
              </w:rPr>
            </w:pPr>
            <w:ins w:id="1187" w:author="Author">
              <w:del w:id="1188" w:author="Author">
                <w:r w:rsidRPr="000F6836" w:rsidDel="00F16458">
                  <w:rPr>
                    <w:lang w:val="en-GB"/>
                  </w:rPr>
                  <w:delText>Please note that this data requirement serves for purposes of cross check and to ease processing in database systems.</w:delText>
                </w:r>
              </w:del>
            </w:ins>
          </w:p>
        </w:tc>
      </w:tr>
      <w:tr w:rsidR="000E4DB4" w:rsidRPr="000F6836" w14:paraId="4167D4D1" w14:textId="77777777" w:rsidTr="00B27ECA">
        <w:trPr>
          <w:trHeight w:val="945"/>
          <w:ins w:id="118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CBA56" w14:textId="77777777" w:rsidR="000E4DB4" w:rsidRPr="00B9042E" w:rsidRDefault="000E4DB4" w:rsidP="000E4DB4">
            <w:pPr>
              <w:rPr>
                <w:ins w:id="1190" w:author="Author"/>
                <w:lang w:val="en-GB"/>
              </w:rPr>
            </w:pPr>
            <w:ins w:id="1191" w:author="Author">
              <w:r>
                <w:rPr>
                  <w:lang w:val="en-GB"/>
                </w:rPr>
                <w:t>C0020-C0300</w:t>
              </w:r>
              <w:r w:rsidRPr="00B9042E">
                <w:rPr>
                  <w:lang w:val="en-GB"/>
                </w:rPr>
                <w:t>/R0110</w:t>
              </w:r>
            </w:ins>
          </w:p>
          <w:p w14:paraId="73BB9F01" w14:textId="006A41D8" w:rsidR="000E4DB4" w:rsidRPr="000F6836" w:rsidDel="00F16458" w:rsidRDefault="000E4DB4" w:rsidP="000E4DB4">
            <w:pPr>
              <w:rPr>
                <w:ins w:id="1192" w:author="Author"/>
                <w:del w:id="1193" w:author="Author"/>
                <w:lang w:val="en-GB"/>
              </w:rPr>
            </w:pPr>
            <w:ins w:id="1194" w:author="Author">
              <w:del w:id="1195" w:author="Author">
                <w:r w:rsidRPr="000F6836" w:rsidDel="00F16458">
                  <w:rPr>
                    <w:lang w:val="en-GB"/>
                  </w:rPr>
                  <w:delText>C0020-C030270/R0110</w:delText>
                </w:r>
              </w:del>
            </w:ins>
          </w:p>
          <w:p w14:paraId="7FCFDCE6" w14:textId="77777777" w:rsidR="000E4DB4" w:rsidRPr="000F6836" w:rsidRDefault="000E4DB4" w:rsidP="000E4DB4">
            <w:pPr>
              <w:rPr>
                <w:ins w:id="119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A675A" w14:textId="21AF7DC4" w:rsidR="000E4DB4" w:rsidRPr="000F6836" w:rsidRDefault="000E4DB4" w:rsidP="000E4DB4">
            <w:pPr>
              <w:jc w:val="left"/>
              <w:rPr>
                <w:ins w:id="1197" w:author="Author"/>
                <w:lang w:val="en-GB"/>
              </w:rPr>
            </w:pPr>
            <w:ins w:id="1198" w:author="Author">
              <w:r w:rsidRPr="00B9042E">
                <w:rPr>
                  <w:lang w:val="en-GB"/>
                </w:rPr>
                <w:t>Equity risk sum</w:t>
              </w:r>
              <w:r>
                <w:rPr>
                  <w:lang w:val="en-GB"/>
                </w:rPr>
                <w:t xml:space="preserve"> of which: </w:t>
              </w:r>
              <w:r w:rsidRPr="00B9042E">
                <w:rPr>
                  <w:lang w:val="en-GB"/>
                </w:rPr>
                <w:t>Equity risk</w:t>
              </w:r>
              <w:del w:id="1199" w:author="Author">
                <w:r w:rsidRPr="000F6836" w:rsidDel="00F16458">
                  <w:rPr>
                    <w:lang w:val="en-GB"/>
                  </w:rPr>
                  <w:delText>Equity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BD503" w14:textId="006F2E62" w:rsidR="000E4DB4" w:rsidRPr="000F6836" w:rsidRDefault="000E4DB4" w:rsidP="000E4DB4">
            <w:pPr>
              <w:jc w:val="left"/>
              <w:rPr>
                <w:ins w:id="1200" w:author="Author"/>
                <w:lang w:val="en-GB"/>
              </w:rPr>
            </w:pPr>
            <w:ins w:id="1201" w:author="Author">
              <w:r w:rsidRPr="00B9042E">
                <w:rPr>
                  <w:lang w:val="en-GB"/>
                </w:rPr>
                <w:t>Equity risk comprises the sensitivity of the values of assets, liabilities and financial instruments to changes in the level of market prices of equities.</w:t>
              </w:r>
              <w:del w:id="1202" w:author="Author">
                <w:r w:rsidRPr="000F6836" w:rsidDel="00F16458">
                  <w:rPr>
                    <w:lang w:val="en-GB"/>
                  </w:rPr>
                  <w:delText>Equity risk comprises the sensitivity of the values of assets, liabilities and financial instruments to changes in the level of market prices of equities.</w:delText>
                </w:r>
              </w:del>
            </w:ins>
          </w:p>
        </w:tc>
      </w:tr>
      <w:tr w:rsidR="000E4DB4" w:rsidRPr="000F6836" w14:paraId="086A1586" w14:textId="77777777" w:rsidTr="00B27ECA">
        <w:trPr>
          <w:trHeight w:val="1428"/>
          <w:ins w:id="120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AD766" w14:textId="77777777" w:rsidR="000E4DB4" w:rsidRPr="00B9042E" w:rsidRDefault="000E4DB4" w:rsidP="000E4DB4">
            <w:pPr>
              <w:rPr>
                <w:ins w:id="1204" w:author="Author"/>
                <w:lang w:val="en-GB"/>
              </w:rPr>
            </w:pPr>
            <w:ins w:id="1205" w:author="Author">
              <w:r>
                <w:rPr>
                  <w:lang w:val="en-GB"/>
                </w:rPr>
                <w:t>C0020-C0300</w:t>
              </w:r>
              <w:r w:rsidRPr="00B9042E">
                <w:rPr>
                  <w:lang w:val="en-GB"/>
                </w:rPr>
                <w:t>/R0120</w:t>
              </w:r>
            </w:ins>
          </w:p>
          <w:p w14:paraId="475C322A" w14:textId="1F11724E" w:rsidR="000E4DB4" w:rsidRPr="000F6836" w:rsidDel="00F16458" w:rsidRDefault="000E4DB4" w:rsidP="000E4DB4">
            <w:pPr>
              <w:rPr>
                <w:ins w:id="1206" w:author="Author"/>
                <w:del w:id="1207" w:author="Author"/>
                <w:lang w:val="en-GB"/>
              </w:rPr>
            </w:pPr>
            <w:ins w:id="1208" w:author="Author">
              <w:del w:id="1209" w:author="Author">
                <w:r w:rsidRPr="000F6836" w:rsidDel="00F16458">
                  <w:rPr>
                    <w:lang w:val="en-GB"/>
                  </w:rPr>
                  <w:delText>C0020-C030270/R0120</w:delText>
                </w:r>
              </w:del>
            </w:ins>
          </w:p>
          <w:p w14:paraId="36FD3FBD" w14:textId="77777777" w:rsidR="000E4DB4" w:rsidRPr="000F6836" w:rsidRDefault="000E4DB4" w:rsidP="000E4DB4">
            <w:pPr>
              <w:rPr>
                <w:ins w:id="121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2FE44" w14:textId="7B77A756" w:rsidR="000E4DB4" w:rsidRPr="000F6836" w:rsidRDefault="000E4DB4" w:rsidP="000E4DB4">
            <w:pPr>
              <w:jc w:val="left"/>
              <w:rPr>
                <w:ins w:id="1211" w:author="Author"/>
                <w:lang w:val="en-GB"/>
              </w:rPr>
            </w:pPr>
            <w:ins w:id="1212" w:author="Author">
              <w:r w:rsidRPr="00B9042E">
                <w:rPr>
                  <w:lang w:val="en-GB"/>
                </w:rPr>
                <w:t>Equity risk sum</w:t>
              </w:r>
              <w:r>
                <w:rPr>
                  <w:lang w:val="en-GB"/>
                </w:rPr>
                <w:t xml:space="preserve"> of which: </w:t>
              </w:r>
              <w:r w:rsidRPr="00B9042E">
                <w:rPr>
                  <w:lang w:val="en-GB"/>
                </w:rPr>
                <w:t>Equity volatility risk</w:t>
              </w:r>
              <w:del w:id="1213" w:author="Author">
                <w:r w:rsidRPr="000F6836" w:rsidDel="00F16458">
                  <w:rPr>
                    <w:lang w:val="en-GB"/>
                  </w:rPr>
                  <w:delText>Equity volatility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150EB" w14:textId="2D3D88AD" w:rsidR="000E4DB4" w:rsidRPr="000F6836" w:rsidRDefault="000E4DB4" w:rsidP="000E4DB4">
            <w:pPr>
              <w:rPr>
                <w:ins w:id="1214" w:author="Author"/>
                <w:lang w:val="en-GB"/>
              </w:rPr>
            </w:pPr>
            <w:ins w:id="1215" w:author="Author">
              <w:r w:rsidRPr="00B9042E">
                <w:rPr>
                  <w:lang w:val="en-GB"/>
                </w:rPr>
                <w:t>Equity volatility risk comprises the sensitivity of the values of assets, liabilities and financial instruments to changes in the volatility of market prices of equities.</w:t>
              </w:r>
              <w:del w:id="1216" w:author="Author">
                <w:r w:rsidRPr="000F6836" w:rsidDel="00F16458">
                  <w:rPr>
                    <w:lang w:val="en-GB"/>
                  </w:rPr>
                  <w:delText>Equity volatility risk comprises the sensitivity of the values of assets, liabilities and financial instruments to changes in the volatility of market prices of equities.</w:delText>
                </w:r>
              </w:del>
            </w:ins>
          </w:p>
        </w:tc>
      </w:tr>
      <w:tr w:rsidR="00235B8C" w:rsidRPr="000F6836" w14:paraId="01950E94" w14:textId="77777777" w:rsidTr="00B27ECA">
        <w:trPr>
          <w:trHeight w:val="1020"/>
          <w:ins w:id="121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87A76" w14:textId="31633ED4" w:rsidR="00235B8C" w:rsidRPr="000F6836" w:rsidRDefault="00235B8C" w:rsidP="00B27ECA">
            <w:pPr>
              <w:rPr>
                <w:ins w:id="1218" w:author="Author"/>
                <w:lang w:val="en-GB"/>
              </w:rPr>
            </w:pPr>
            <w:ins w:id="1219" w:author="Author">
              <w:r w:rsidRPr="000F6836">
                <w:rPr>
                  <w:lang w:val="en-GB"/>
                </w:rPr>
                <w:lastRenderedPageBreak/>
                <w:t>C0020-C0</w:t>
              </w:r>
              <w:r w:rsidR="00B750B4" w:rsidRPr="000F6836">
                <w:rPr>
                  <w:lang w:val="en-GB"/>
                </w:rPr>
                <w:t>30</w:t>
              </w:r>
              <w:del w:id="1220" w:author="Author">
                <w:r w:rsidRPr="000F6836" w:rsidDel="00B750B4">
                  <w:rPr>
                    <w:lang w:val="en-GB"/>
                  </w:rPr>
                  <w:delText>27</w:delText>
                </w:r>
              </w:del>
              <w:r w:rsidRPr="000F6836">
                <w:rPr>
                  <w:lang w:val="en-GB"/>
                </w:rPr>
                <w:t>0/R0130</w:t>
              </w:r>
            </w:ins>
          </w:p>
          <w:p w14:paraId="6E0EF754" w14:textId="77777777" w:rsidR="00235B8C" w:rsidRPr="000F6836" w:rsidRDefault="00235B8C" w:rsidP="00B27ECA">
            <w:pPr>
              <w:rPr>
                <w:ins w:id="122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33206" w14:textId="77777777" w:rsidR="00235B8C" w:rsidRPr="000F6836" w:rsidRDefault="00235B8C" w:rsidP="00B27ECA">
            <w:pPr>
              <w:rPr>
                <w:ins w:id="1222" w:author="Author"/>
                <w:lang w:val="en-GB"/>
              </w:rPr>
            </w:pPr>
            <w:ins w:id="1223" w:author="Author">
              <w:r w:rsidRPr="000F6836">
                <w:rPr>
                  <w:lang w:val="en-GB"/>
                </w:rPr>
                <w:t>Property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2E838" w14:textId="77777777" w:rsidR="00235B8C" w:rsidRPr="000F6836" w:rsidRDefault="00235B8C" w:rsidP="00B27ECA">
            <w:pPr>
              <w:jc w:val="left"/>
              <w:rPr>
                <w:ins w:id="1224" w:author="Author"/>
                <w:lang w:val="en-GB"/>
              </w:rPr>
            </w:pPr>
            <w:ins w:id="1225" w:author="Author">
              <w:r w:rsidRPr="000F6836">
                <w:rPr>
                  <w:lang w:val="en-GB"/>
                </w:rPr>
                <w:t>Within the market &amp; credit risk, the property risk comprises the sensitivity of the values of assets, liabilities and financial instruments to changes in the level, or in the volatility of market prices of real estate.</w:t>
              </w:r>
            </w:ins>
          </w:p>
          <w:p w14:paraId="42639698" w14:textId="77777777" w:rsidR="00235B8C" w:rsidRPr="000F6836" w:rsidRDefault="00235B8C" w:rsidP="00B27ECA">
            <w:pPr>
              <w:jc w:val="left"/>
              <w:rPr>
                <w:ins w:id="1226" w:author="Author"/>
                <w:lang w:val="en-GB"/>
              </w:rPr>
            </w:pPr>
            <w:ins w:id="1227" w:author="Author">
              <w:r w:rsidRPr="000F6836">
                <w:rPr>
                  <w:lang w:val="en-GB"/>
                </w:rPr>
                <w:t>Differently from e.g. equity risk no split in ‘level’ and ‘volatility’ is requested.</w:t>
              </w:r>
            </w:ins>
          </w:p>
        </w:tc>
      </w:tr>
      <w:tr w:rsidR="00235B8C" w:rsidRPr="000F6836" w14:paraId="46310DC1" w14:textId="77777777" w:rsidTr="00B27ECA">
        <w:trPr>
          <w:trHeight w:val="1575"/>
          <w:ins w:id="122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CF092" w14:textId="5200AF57" w:rsidR="00235B8C" w:rsidRPr="000F6836" w:rsidRDefault="00235B8C" w:rsidP="00B27ECA">
            <w:pPr>
              <w:rPr>
                <w:ins w:id="1229" w:author="Author"/>
                <w:lang w:val="en-GB"/>
              </w:rPr>
            </w:pPr>
            <w:ins w:id="1230" w:author="Author">
              <w:r w:rsidRPr="000F6836">
                <w:rPr>
                  <w:lang w:val="en-GB"/>
                </w:rPr>
                <w:t>C0020-C0</w:t>
              </w:r>
              <w:r w:rsidR="00B750B4" w:rsidRPr="000F6836">
                <w:rPr>
                  <w:lang w:val="en-GB"/>
                </w:rPr>
                <w:t>30</w:t>
              </w:r>
              <w:del w:id="1231" w:author="Author">
                <w:r w:rsidRPr="000F6836" w:rsidDel="00B750B4">
                  <w:rPr>
                    <w:lang w:val="en-GB"/>
                  </w:rPr>
                  <w:delText>27</w:delText>
                </w:r>
              </w:del>
              <w:r w:rsidRPr="000F6836">
                <w:rPr>
                  <w:lang w:val="en-GB"/>
                </w:rPr>
                <w:t>0/R0140</w:t>
              </w:r>
            </w:ins>
          </w:p>
          <w:p w14:paraId="5E8602B4" w14:textId="77777777" w:rsidR="00235B8C" w:rsidRPr="000F6836" w:rsidRDefault="00235B8C" w:rsidP="00B27ECA">
            <w:pPr>
              <w:rPr>
                <w:ins w:id="1232"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2ADBF" w14:textId="77777777" w:rsidR="00235B8C" w:rsidRPr="000F6836" w:rsidRDefault="00235B8C" w:rsidP="00B27ECA">
            <w:pPr>
              <w:rPr>
                <w:ins w:id="1233" w:author="Author"/>
                <w:lang w:val="en-GB"/>
              </w:rPr>
            </w:pPr>
            <w:ins w:id="1234" w:author="Author">
              <w:r w:rsidRPr="000F6836">
                <w:rPr>
                  <w:lang w:val="en-GB"/>
                </w:rPr>
                <w:t>Currency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069FB" w14:textId="77777777" w:rsidR="00235B8C" w:rsidRPr="000F6836" w:rsidRDefault="00235B8C" w:rsidP="00B27ECA">
            <w:pPr>
              <w:jc w:val="left"/>
              <w:rPr>
                <w:ins w:id="1235" w:author="Author"/>
                <w:lang w:val="en-GB"/>
              </w:rPr>
            </w:pPr>
            <w:ins w:id="1236" w:author="Author">
              <w:r w:rsidRPr="000F6836">
                <w:rPr>
                  <w:lang w:val="en-GB"/>
                </w:rPr>
                <w:t>Within the market &amp; credit risk, the currency risk comprises the sensitivity of the values of assets, liabilities and financial instruments to changes in the level, or in the volatility of currency exchange rates.</w:t>
              </w:r>
            </w:ins>
          </w:p>
          <w:p w14:paraId="729E83BE" w14:textId="77777777" w:rsidR="00235B8C" w:rsidRPr="000F6836" w:rsidRDefault="00235B8C" w:rsidP="00B27ECA">
            <w:pPr>
              <w:jc w:val="left"/>
              <w:rPr>
                <w:ins w:id="1237" w:author="Author"/>
                <w:lang w:val="en-GB"/>
              </w:rPr>
            </w:pPr>
            <w:ins w:id="1238" w:author="Author">
              <w:r w:rsidRPr="000F6836">
                <w:rPr>
                  <w:lang w:val="en-GB"/>
                </w:rPr>
                <w:t>Differently from e.g. equity risk no split in ‘level’ and ‘volatility’ is requested.</w:t>
              </w:r>
            </w:ins>
          </w:p>
        </w:tc>
      </w:tr>
      <w:tr w:rsidR="000E4DB4" w:rsidRPr="000F6836" w14:paraId="701F7DE1" w14:textId="77777777" w:rsidTr="00B27ECA">
        <w:trPr>
          <w:trHeight w:val="771"/>
          <w:ins w:id="123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65503" w14:textId="77777777" w:rsidR="000E4DB4" w:rsidRPr="00B9042E" w:rsidRDefault="000E4DB4" w:rsidP="000E4DB4">
            <w:pPr>
              <w:rPr>
                <w:ins w:id="1240" w:author="Author"/>
                <w:lang w:val="en-GB"/>
              </w:rPr>
            </w:pPr>
            <w:ins w:id="1241" w:author="Author">
              <w:r w:rsidRPr="00B9042E">
                <w:rPr>
                  <w:lang w:val="en-GB"/>
                </w:rPr>
                <w:t>C0020-C0060/R0150</w:t>
              </w:r>
            </w:ins>
          </w:p>
          <w:p w14:paraId="62E97728" w14:textId="5F9BCA22" w:rsidR="000E4DB4" w:rsidRPr="000F6836" w:rsidDel="00A8636F" w:rsidRDefault="000E4DB4" w:rsidP="000E4DB4">
            <w:pPr>
              <w:rPr>
                <w:ins w:id="1242" w:author="Author"/>
                <w:del w:id="1243" w:author="Author"/>
                <w:lang w:val="en-GB"/>
              </w:rPr>
            </w:pPr>
            <w:ins w:id="1244" w:author="Author">
              <w:del w:id="1245" w:author="Author">
                <w:r w:rsidRPr="000F6836" w:rsidDel="00A8636F">
                  <w:rPr>
                    <w:lang w:val="en-GB"/>
                  </w:rPr>
                  <w:delText>C0020-C030270/R0160</w:delText>
                </w:r>
              </w:del>
            </w:ins>
          </w:p>
          <w:p w14:paraId="318D35C3" w14:textId="77777777" w:rsidR="000E4DB4" w:rsidRPr="000F6836" w:rsidRDefault="000E4DB4" w:rsidP="000E4DB4">
            <w:pPr>
              <w:rPr>
                <w:ins w:id="124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459D3" w14:textId="4EE22D82" w:rsidR="000E4DB4" w:rsidRPr="000F6836" w:rsidRDefault="000E4DB4" w:rsidP="000E4DB4">
            <w:pPr>
              <w:pBdr>
                <w:top w:val="single" w:sz="6" w:space="2" w:color="auto"/>
              </w:pBdr>
              <w:tabs>
                <w:tab w:val="right" w:pos="8222"/>
              </w:tabs>
              <w:jc w:val="left"/>
              <w:rPr>
                <w:ins w:id="1247" w:author="Author"/>
                <w:lang w:val="en-GB"/>
              </w:rPr>
            </w:pPr>
            <w:ins w:id="1248" w:author="Author">
              <w:r w:rsidRPr="00B9042E">
                <w:rPr>
                  <w:lang w:val="en-GB"/>
                </w:rPr>
                <w:t>Credit risk sum</w:t>
              </w:r>
              <w:del w:id="1249" w:author="Author">
                <w:r w:rsidRPr="000F6836" w:rsidDel="00A8636F">
                  <w:rPr>
                    <w:lang w:val="en-GB"/>
                  </w:rPr>
                  <w:delText>of which: Credit risk diversified</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A2956" w14:textId="77777777" w:rsidR="000E4DB4" w:rsidRPr="00D0372F" w:rsidRDefault="000E4DB4" w:rsidP="000E4DB4">
            <w:pPr>
              <w:pStyle w:val="Default"/>
              <w:rPr>
                <w:ins w:id="1250" w:author="Author"/>
                <w:rFonts w:ascii="Times New Roman" w:hAnsi="Times New Roman" w:cs="Times New Roman"/>
                <w:lang w:val="en-GB"/>
              </w:rPr>
            </w:pPr>
            <w:ins w:id="1251" w:author="Author">
              <w:r w:rsidRPr="00D0372F">
                <w:rPr>
                  <w:rFonts w:ascii="Times New Roman" w:hAnsi="Times New Roman" w:cs="Times New Roman"/>
                  <w:lang w:val="en-GB"/>
                </w:rPr>
                <w:t>Sum of the respective following values:</w:t>
              </w:r>
            </w:ins>
          </w:p>
          <w:p w14:paraId="5B809AD0" w14:textId="77777777" w:rsidR="000E4DB4" w:rsidRPr="005E3F8C" w:rsidRDefault="000E4DB4" w:rsidP="000E4DB4">
            <w:pPr>
              <w:pStyle w:val="Default"/>
              <w:numPr>
                <w:ilvl w:val="0"/>
                <w:numId w:val="70"/>
              </w:numPr>
              <w:rPr>
                <w:ins w:id="1252" w:author="Author"/>
                <w:rFonts w:ascii="Times New Roman" w:hAnsi="Times New Roman" w:cs="Times New Roman"/>
                <w:lang w:val="en-GB"/>
              </w:rPr>
            </w:pPr>
            <w:ins w:id="1253" w:author="Author">
              <w:r w:rsidRPr="005E3F8C">
                <w:rPr>
                  <w:rFonts w:ascii="Times New Roman" w:hAnsi="Times New Roman" w:cs="Times New Roman"/>
                  <w:lang w:val="en-GB"/>
                </w:rPr>
                <w:t>Credit Event Risk (‘migration and default’) (R0170)</w:t>
              </w:r>
            </w:ins>
          </w:p>
          <w:p w14:paraId="6FBFFDD8" w14:textId="77777777" w:rsidR="000E4DB4" w:rsidRPr="005E3F8C" w:rsidRDefault="000E4DB4" w:rsidP="000E4DB4">
            <w:pPr>
              <w:pStyle w:val="Default"/>
              <w:numPr>
                <w:ilvl w:val="0"/>
                <w:numId w:val="70"/>
              </w:numPr>
              <w:rPr>
                <w:ins w:id="1254" w:author="Author"/>
                <w:rFonts w:ascii="Times New Roman" w:hAnsi="Times New Roman" w:cs="Times New Roman"/>
                <w:lang w:val="en-GB"/>
              </w:rPr>
            </w:pPr>
            <w:ins w:id="1255" w:author="Author">
              <w:r w:rsidRPr="005E3F8C">
                <w:rPr>
                  <w:rFonts w:ascii="Times New Roman" w:hAnsi="Times New Roman" w:cs="Times New Roman"/>
                  <w:lang w:val="en-GB"/>
                </w:rPr>
                <w:t>Credit Spread risk ‘Government and central banks’ (R0190)</w:t>
              </w:r>
            </w:ins>
          </w:p>
          <w:p w14:paraId="337A30F8" w14:textId="77777777" w:rsidR="000E4DB4" w:rsidRPr="005E3F8C" w:rsidRDefault="000E4DB4" w:rsidP="000E4DB4">
            <w:pPr>
              <w:pStyle w:val="Default"/>
              <w:numPr>
                <w:ilvl w:val="0"/>
                <w:numId w:val="70"/>
              </w:numPr>
              <w:rPr>
                <w:ins w:id="1256" w:author="Author"/>
                <w:rFonts w:ascii="Times New Roman" w:hAnsi="Times New Roman" w:cs="Times New Roman"/>
                <w:lang w:val="en-GB"/>
              </w:rPr>
            </w:pPr>
            <w:ins w:id="1257" w:author="Author">
              <w:r w:rsidRPr="005E3F8C">
                <w:rPr>
                  <w:rFonts w:ascii="Times New Roman" w:hAnsi="Times New Roman" w:cs="Times New Roman"/>
                  <w:lang w:val="en-GB"/>
                </w:rPr>
                <w:t>Credit Spread risk other (R0200)</w:t>
              </w:r>
            </w:ins>
          </w:p>
          <w:p w14:paraId="71B56A57" w14:textId="77777777" w:rsidR="000E4DB4" w:rsidRPr="005E3F8C" w:rsidRDefault="000E4DB4" w:rsidP="000E4DB4">
            <w:pPr>
              <w:pStyle w:val="Default"/>
              <w:rPr>
                <w:ins w:id="1258" w:author="Author"/>
                <w:rFonts w:ascii="Times New Roman" w:hAnsi="Times New Roman" w:cs="Times New Roman"/>
                <w:lang w:val="en-GB"/>
              </w:rPr>
            </w:pPr>
          </w:p>
          <w:p w14:paraId="6C06C147" w14:textId="57BD7A0C" w:rsidR="000E4DB4" w:rsidRPr="000F6836" w:rsidDel="00A8636F" w:rsidRDefault="000E4DB4" w:rsidP="000E4DB4">
            <w:pPr>
              <w:jc w:val="left"/>
              <w:rPr>
                <w:ins w:id="1259" w:author="Author"/>
                <w:del w:id="1260" w:author="Author"/>
                <w:lang w:val="en-GB"/>
              </w:rPr>
            </w:pPr>
            <w:ins w:id="1261" w:author="Author">
              <w:r w:rsidRPr="005E3F8C">
                <w:rPr>
                  <w:lang w:val="en-GB"/>
                </w:rPr>
                <w:t>If the split in ‘Government and central banks’ (R0190) and ‘other’ (R0200) is not available in the model, please use ‘Credit Spread Risk’ (R0180) instead in the sum.</w:t>
              </w:r>
              <w:del w:id="1262" w:author="Author">
                <w:r w:rsidRPr="000F6836" w:rsidDel="00A8636F">
                  <w:rPr>
                    <w:lang w:val="en-GB"/>
                  </w:rPr>
                  <w:delText xml:space="preserve">Within the market &amp; credit risk, the credit risk comprises the sensitivity of the values of assets, liabilities and financial instruments to changes in the value of assets due to changes in credit spreads or credit migration or by credit default. </w:delText>
                </w:r>
              </w:del>
            </w:ins>
          </w:p>
          <w:p w14:paraId="5A31A186" w14:textId="763DC88F" w:rsidR="000E4DB4" w:rsidRPr="000F6836" w:rsidDel="00A8636F" w:rsidRDefault="000E4DB4" w:rsidP="000E4DB4">
            <w:pPr>
              <w:jc w:val="left"/>
              <w:rPr>
                <w:ins w:id="1263" w:author="Author"/>
                <w:del w:id="1264" w:author="Author"/>
                <w:lang w:val="en-GB"/>
              </w:rPr>
            </w:pPr>
            <w:ins w:id="1265" w:author="Author">
              <w:del w:id="1266" w:author="Author">
                <w:r w:rsidRPr="000F6836" w:rsidDel="00A8636F">
                  <w:rPr>
                    <w:lang w:val="en-GB"/>
                  </w:rPr>
                  <w:delText>In this line, diversification between changes in credit spreads or credit migration or credit default should be taken into account.</w:delText>
                </w:r>
              </w:del>
            </w:ins>
          </w:p>
          <w:p w14:paraId="3D0E7EB3" w14:textId="3B4402BF" w:rsidR="000E4DB4" w:rsidRPr="000F6836" w:rsidRDefault="000E4DB4" w:rsidP="000E4DB4">
            <w:pPr>
              <w:jc w:val="left"/>
              <w:rPr>
                <w:ins w:id="1267" w:author="Author"/>
                <w:lang w:val="en-GB"/>
              </w:rPr>
            </w:pPr>
            <w:ins w:id="1268" w:author="Author">
              <w:del w:id="1269" w:author="Author">
                <w:r w:rsidRPr="000F6836" w:rsidDel="00A8636F">
                  <w:rPr>
                    <w:lang w:val="en-GB"/>
                  </w:rPr>
                  <w:delText>Credit risk shall be given according to the scope as defined in the internal model and could cover only financial instruments or could cover any assets and also off-balance sheet items.</w:delText>
                </w:r>
              </w:del>
            </w:ins>
          </w:p>
        </w:tc>
      </w:tr>
      <w:tr w:rsidR="000E4DB4" w:rsidRPr="000F6836" w14:paraId="4932532A" w14:textId="77777777" w:rsidTr="00B27ECA">
        <w:trPr>
          <w:trHeight w:val="1005"/>
          <w:ins w:id="127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E425E" w14:textId="77777777" w:rsidR="000E4DB4" w:rsidRPr="00B9042E" w:rsidRDefault="000E4DB4" w:rsidP="000E4DB4">
            <w:pPr>
              <w:rPr>
                <w:ins w:id="1271" w:author="Author"/>
                <w:lang w:val="en-GB"/>
              </w:rPr>
            </w:pPr>
            <w:ins w:id="1272" w:author="Author">
              <w:r>
                <w:rPr>
                  <w:lang w:val="en-GB"/>
                </w:rPr>
                <w:t>C0020-C0300</w:t>
              </w:r>
              <w:r w:rsidRPr="00B9042E">
                <w:rPr>
                  <w:lang w:val="en-GB"/>
                </w:rPr>
                <w:t>/R0160</w:t>
              </w:r>
            </w:ins>
          </w:p>
          <w:p w14:paraId="032D0D50" w14:textId="6D25DD0E" w:rsidR="000E4DB4" w:rsidRPr="000F6836" w:rsidDel="00A8636F" w:rsidRDefault="000E4DB4" w:rsidP="000E4DB4">
            <w:pPr>
              <w:rPr>
                <w:ins w:id="1273" w:author="Author"/>
                <w:del w:id="1274" w:author="Author"/>
                <w:lang w:val="en-GB"/>
              </w:rPr>
            </w:pPr>
            <w:ins w:id="1275" w:author="Author">
              <w:del w:id="1276" w:author="Author">
                <w:r w:rsidRPr="000F6836" w:rsidDel="00A8636F">
                  <w:rPr>
                    <w:lang w:val="en-GB"/>
                  </w:rPr>
                  <w:delText>C0020-C0060/R0150</w:delText>
                </w:r>
              </w:del>
            </w:ins>
          </w:p>
          <w:p w14:paraId="7264712E" w14:textId="77777777" w:rsidR="000E4DB4" w:rsidRPr="000F6836" w:rsidRDefault="000E4DB4" w:rsidP="000E4DB4">
            <w:pPr>
              <w:rPr>
                <w:ins w:id="1277"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6D79E" w14:textId="6255EA8E" w:rsidR="000E4DB4" w:rsidRPr="000F6836" w:rsidRDefault="000E4DB4" w:rsidP="000E4DB4">
            <w:pPr>
              <w:rPr>
                <w:ins w:id="1278" w:author="Author"/>
                <w:lang w:val="en-GB"/>
              </w:rPr>
            </w:pPr>
            <w:ins w:id="1279" w:author="Author">
              <w:r w:rsidRPr="00B9042E">
                <w:rPr>
                  <w:lang w:val="en-GB"/>
                </w:rPr>
                <w:t>Credit risk sum</w:t>
              </w:r>
              <w:r>
                <w:rPr>
                  <w:lang w:val="en-GB"/>
                </w:rPr>
                <w:t xml:space="preserve"> of which: </w:t>
              </w:r>
              <w:r w:rsidRPr="00B9042E">
                <w:rPr>
                  <w:lang w:val="en-GB"/>
                </w:rPr>
                <w:t>Credit risk diversified</w:t>
              </w:r>
              <w:del w:id="1280" w:author="Author">
                <w:r w:rsidRPr="000F6836" w:rsidDel="00A8636F">
                  <w:rPr>
                    <w:lang w:val="en-GB"/>
                  </w:rPr>
                  <w:delText>Credit risk sum</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0172E" w14:textId="77777777" w:rsidR="000E4DB4" w:rsidRPr="005E3F8C" w:rsidRDefault="000E4DB4" w:rsidP="000E4DB4">
            <w:pPr>
              <w:jc w:val="left"/>
              <w:rPr>
                <w:ins w:id="1281" w:author="Author"/>
                <w:lang w:val="en-GB"/>
              </w:rPr>
            </w:pPr>
            <w:ins w:id="1282" w:author="Author">
              <w:r w:rsidRPr="00C1467E">
                <w:rPr>
                  <w:lang w:val="en-GB"/>
                </w:rPr>
                <w:t xml:space="preserve">Within the market and credit risk, the credit risk comprises the sensitivity of the values of assets, liabilities and financial instruments to changes in the value of assets due to changes in credit spreads or </w:t>
              </w:r>
              <w:r w:rsidRPr="005E3F8C">
                <w:rPr>
                  <w:lang w:val="en-GB"/>
                </w:rPr>
                <w:t xml:space="preserve">credit migration or by credit default. </w:t>
              </w:r>
            </w:ins>
          </w:p>
          <w:p w14:paraId="00560C84" w14:textId="77777777" w:rsidR="000E4DB4" w:rsidRPr="005E3F8C" w:rsidRDefault="000E4DB4" w:rsidP="000E4DB4">
            <w:pPr>
              <w:jc w:val="left"/>
              <w:rPr>
                <w:ins w:id="1283" w:author="Author"/>
                <w:lang w:val="en-GB"/>
              </w:rPr>
            </w:pPr>
            <w:ins w:id="1284" w:author="Author">
              <w:r w:rsidRPr="005E3F8C">
                <w:rPr>
                  <w:lang w:val="en-GB"/>
                </w:rPr>
                <w:t>In this line, diversification between changes in credit spreads or credit migration or credit default should be taken into account.</w:t>
              </w:r>
            </w:ins>
          </w:p>
          <w:p w14:paraId="289A9427" w14:textId="002ADE67" w:rsidR="000E4DB4" w:rsidRPr="000F6836" w:rsidDel="00A8636F" w:rsidRDefault="000E4DB4" w:rsidP="000E4DB4">
            <w:pPr>
              <w:pStyle w:val="Default"/>
              <w:rPr>
                <w:ins w:id="1285" w:author="Author"/>
                <w:del w:id="1286" w:author="Author"/>
                <w:rFonts w:ascii="Times New Roman" w:hAnsi="Times New Roman" w:cs="Times New Roman"/>
                <w:lang w:val="en-GB"/>
              </w:rPr>
            </w:pPr>
            <w:ins w:id="1287" w:author="Author">
              <w:r w:rsidRPr="005E3F8C">
                <w:rPr>
                  <w:rFonts w:ascii="Times New Roman" w:hAnsi="Times New Roman" w:cs="Times New Roman"/>
                  <w:lang w:val="en-GB"/>
                </w:rPr>
                <w:lastRenderedPageBreak/>
                <w:t>Credit risk shall be given according to the scope as defined in the internal model and could cover only financial instruments or could cover any assets and also off-balance sheet items.</w:t>
              </w:r>
              <w:del w:id="1288" w:author="Author">
                <w:r w:rsidRPr="000F6836" w:rsidDel="00A8636F">
                  <w:rPr>
                    <w:rFonts w:ascii="Times New Roman" w:hAnsi="Times New Roman" w:cs="Times New Roman"/>
                    <w:lang w:val="en-GB"/>
                  </w:rPr>
                  <w:delText>Sum of the respective following values:</w:delText>
                </w:r>
              </w:del>
            </w:ins>
          </w:p>
          <w:p w14:paraId="4D326825" w14:textId="7F3F890B" w:rsidR="000E4DB4" w:rsidRPr="000F6836" w:rsidDel="00A8636F" w:rsidRDefault="000E4DB4" w:rsidP="000E4DB4">
            <w:pPr>
              <w:pStyle w:val="Default"/>
              <w:numPr>
                <w:ilvl w:val="0"/>
                <w:numId w:val="70"/>
              </w:numPr>
              <w:rPr>
                <w:ins w:id="1289" w:author="Author"/>
                <w:del w:id="1290" w:author="Author"/>
                <w:rFonts w:ascii="Times New Roman" w:hAnsi="Times New Roman" w:cs="Times New Roman"/>
                <w:lang w:val="en-GB"/>
              </w:rPr>
            </w:pPr>
            <w:ins w:id="1291" w:author="Author">
              <w:del w:id="1292" w:author="Author">
                <w:r w:rsidRPr="000F6836" w:rsidDel="00A8636F">
                  <w:rPr>
                    <w:rFonts w:ascii="Times New Roman" w:hAnsi="Times New Roman" w:cs="Times New Roman"/>
                    <w:lang w:val="en-GB"/>
                  </w:rPr>
                  <w:delText>Credit Event Risk (‘migration and default’) (R0170)</w:delText>
                </w:r>
              </w:del>
            </w:ins>
          </w:p>
          <w:p w14:paraId="21D23453" w14:textId="2479D09F" w:rsidR="000E4DB4" w:rsidRPr="000F6836" w:rsidDel="00A8636F" w:rsidRDefault="000E4DB4" w:rsidP="000E4DB4">
            <w:pPr>
              <w:pStyle w:val="Default"/>
              <w:numPr>
                <w:ilvl w:val="0"/>
                <w:numId w:val="70"/>
              </w:numPr>
              <w:rPr>
                <w:ins w:id="1293" w:author="Author"/>
                <w:del w:id="1294" w:author="Author"/>
                <w:rFonts w:ascii="Times New Roman" w:hAnsi="Times New Roman" w:cs="Times New Roman"/>
                <w:lang w:val="en-GB"/>
              </w:rPr>
            </w:pPr>
            <w:ins w:id="1295" w:author="Author">
              <w:del w:id="1296" w:author="Author">
                <w:r w:rsidRPr="000F6836" w:rsidDel="00A8636F">
                  <w:rPr>
                    <w:rFonts w:ascii="Times New Roman" w:hAnsi="Times New Roman" w:cs="Times New Roman"/>
                    <w:lang w:val="en-GB"/>
                  </w:rPr>
                  <w:delText>Credit Spread risk ‘Government and central banks’ (R0190)</w:delText>
                </w:r>
              </w:del>
            </w:ins>
          </w:p>
          <w:p w14:paraId="182E28AD" w14:textId="2756DCCA" w:rsidR="000E4DB4" w:rsidRPr="000F6836" w:rsidDel="00A8636F" w:rsidRDefault="000E4DB4" w:rsidP="000E4DB4">
            <w:pPr>
              <w:pStyle w:val="Default"/>
              <w:numPr>
                <w:ilvl w:val="0"/>
                <w:numId w:val="70"/>
              </w:numPr>
              <w:rPr>
                <w:ins w:id="1297" w:author="Author"/>
                <w:del w:id="1298" w:author="Author"/>
                <w:rFonts w:ascii="Times New Roman" w:hAnsi="Times New Roman" w:cs="Times New Roman"/>
                <w:lang w:val="en-GB"/>
              </w:rPr>
            </w:pPr>
            <w:ins w:id="1299" w:author="Author">
              <w:del w:id="1300" w:author="Author">
                <w:r w:rsidRPr="000F6836" w:rsidDel="00A8636F">
                  <w:rPr>
                    <w:rFonts w:ascii="Times New Roman" w:hAnsi="Times New Roman" w:cs="Times New Roman"/>
                    <w:lang w:val="en-GB"/>
                  </w:rPr>
                  <w:delText>Credit Spread risk other (R0200)</w:delText>
                </w:r>
              </w:del>
            </w:ins>
          </w:p>
          <w:p w14:paraId="3DDB2421" w14:textId="4A60F1E5" w:rsidR="000E4DB4" w:rsidRPr="000F6836" w:rsidDel="00A8636F" w:rsidRDefault="000E4DB4" w:rsidP="000E4DB4">
            <w:pPr>
              <w:pStyle w:val="Default"/>
              <w:rPr>
                <w:ins w:id="1301" w:author="Author"/>
                <w:del w:id="1302" w:author="Author"/>
                <w:rFonts w:ascii="Times New Roman" w:hAnsi="Times New Roman" w:cs="Times New Roman"/>
                <w:lang w:val="en-GB"/>
              </w:rPr>
            </w:pPr>
          </w:p>
          <w:p w14:paraId="1B05D112" w14:textId="44DEA295" w:rsidR="000E4DB4" w:rsidRPr="000F6836" w:rsidRDefault="000E4DB4" w:rsidP="000E4DB4">
            <w:pPr>
              <w:rPr>
                <w:ins w:id="1303" w:author="Author"/>
                <w:lang w:val="en-GB"/>
              </w:rPr>
            </w:pPr>
            <w:ins w:id="1304" w:author="Author">
              <w:del w:id="1305" w:author="Author">
                <w:r w:rsidRPr="000F6836" w:rsidDel="00A8636F">
                  <w:rPr>
                    <w:lang w:val="en-GB"/>
                  </w:rPr>
                  <w:delText>If the split in ‘Government and central banks’ (R0190) and ‘other’ (R0200) is not available in the model, please use ‘Credit Spread Risk’ (R0180) instead in the sum.</w:delText>
                </w:r>
              </w:del>
            </w:ins>
          </w:p>
        </w:tc>
      </w:tr>
      <w:tr w:rsidR="000E4DB4" w:rsidRPr="000F6836" w14:paraId="1ECE9295" w14:textId="77777777" w:rsidTr="00B27ECA">
        <w:trPr>
          <w:trHeight w:val="629"/>
          <w:ins w:id="130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DB49C" w14:textId="77777777" w:rsidR="000E4DB4" w:rsidRPr="00B9042E" w:rsidRDefault="000E4DB4" w:rsidP="000E4DB4">
            <w:pPr>
              <w:rPr>
                <w:ins w:id="1307" w:author="Author"/>
                <w:lang w:val="en-GB"/>
              </w:rPr>
            </w:pPr>
            <w:ins w:id="1308" w:author="Author">
              <w:r>
                <w:rPr>
                  <w:lang w:val="en-GB"/>
                </w:rPr>
                <w:lastRenderedPageBreak/>
                <w:t>C0020-C0300</w:t>
              </w:r>
              <w:r w:rsidRPr="00B9042E">
                <w:rPr>
                  <w:lang w:val="en-GB"/>
                </w:rPr>
                <w:t>/R0170</w:t>
              </w:r>
            </w:ins>
          </w:p>
          <w:p w14:paraId="2AAD51DE" w14:textId="0BB2AAC3" w:rsidR="000E4DB4" w:rsidRPr="000F6836" w:rsidDel="00A8636F" w:rsidRDefault="000E4DB4" w:rsidP="000E4DB4">
            <w:pPr>
              <w:rPr>
                <w:ins w:id="1309" w:author="Author"/>
                <w:del w:id="1310" w:author="Author"/>
                <w:lang w:val="en-GB"/>
              </w:rPr>
            </w:pPr>
            <w:ins w:id="1311" w:author="Author">
              <w:del w:id="1312" w:author="Author">
                <w:r w:rsidRPr="000F6836" w:rsidDel="00A8636F">
                  <w:rPr>
                    <w:lang w:val="en-GB"/>
                  </w:rPr>
                  <w:delText>C0020-C030270/R0170</w:delText>
                </w:r>
              </w:del>
            </w:ins>
          </w:p>
          <w:p w14:paraId="562A82CB" w14:textId="77777777" w:rsidR="000E4DB4" w:rsidRPr="000F6836" w:rsidRDefault="000E4DB4" w:rsidP="000E4DB4">
            <w:pPr>
              <w:rPr>
                <w:ins w:id="131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89B16" w14:textId="1F0DF64A" w:rsidR="000E4DB4" w:rsidRPr="000F6836" w:rsidRDefault="000E4DB4" w:rsidP="000E4DB4">
            <w:pPr>
              <w:rPr>
                <w:ins w:id="1314" w:author="Author"/>
                <w:lang w:val="en-GB"/>
              </w:rPr>
            </w:pPr>
            <w:ins w:id="1315" w:author="Author">
              <w:r w:rsidRPr="00B9042E">
                <w:rPr>
                  <w:lang w:val="en-GB"/>
                </w:rPr>
                <w:t>Credit risk sum</w:t>
              </w:r>
              <w:r>
                <w:rPr>
                  <w:lang w:val="en-GB"/>
                </w:rPr>
                <w:t xml:space="preserve"> of which: </w:t>
              </w:r>
              <w:r w:rsidRPr="00B9042E">
                <w:rPr>
                  <w:lang w:val="en-GB"/>
                </w:rPr>
                <w:t>Credit event risk ('migration and default')</w:t>
              </w:r>
              <w:del w:id="1316" w:author="Author">
                <w:r w:rsidRPr="000F6836" w:rsidDel="00A8636F">
                  <w:rPr>
                    <w:lang w:val="en-GB"/>
                  </w:rPr>
                  <w:delText>Credit event risk ('migration and default')</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E248F" w14:textId="77777777" w:rsidR="000E4DB4" w:rsidRPr="00B9042E" w:rsidRDefault="000E4DB4" w:rsidP="000E4DB4">
            <w:pPr>
              <w:jc w:val="left"/>
              <w:rPr>
                <w:ins w:id="1317" w:author="Author"/>
                <w:lang w:val="en-GB"/>
              </w:rPr>
            </w:pPr>
            <w:ins w:id="1318" w:author="Author">
              <w:r w:rsidRPr="00B9042E">
                <w:rPr>
                  <w:lang w:val="en-GB"/>
                </w:rPr>
                <w:t xml:space="preserve">Credit event risk comprises the sensitivity of the values of assets, liabilities and financial instruments to changes in the value of assets due to changes in credit migration or by credit default. </w:t>
              </w:r>
            </w:ins>
          </w:p>
          <w:p w14:paraId="41DD46BC" w14:textId="77777777" w:rsidR="000E4DB4" w:rsidRPr="00B9042E" w:rsidRDefault="000E4DB4" w:rsidP="000E4DB4">
            <w:pPr>
              <w:jc w:val="left"/>
              <w:rPr>
                <w:ins w:id="1319" w:author="Author"/>
                <w:lang w:val="en-GB"/>
              </w:rPr>
            </w:pPr>
            <w:ins w:id="1320" w:author="Author">
              <w:r w:rsidRPr="00B9042E">
                <w:rPr>
                  <w:lang w:val="en-GB"/>
                </w:rPr>
                <w:t>Diversification between credit migration and credit default should be taken into account.</w:t>
              </w:r>
            </w:ins>
          </w:p>
          <w:p w14:paraId="71925FB3" w14:textId="60EF6A65" w:rsidR="000E4DB4" w:rsidRPr="000F6836" w:rsidDel="00A8636F" w:rsidRDefault="000E4DB4" w:rsidP="000E4DB4">
            <w:pPr>
              <w:jc w:val="left"/>
              <w:rPr>
                <w:ins w:id="1321" w:author="Author"/>
                <w:del w:id="1322" w:author="Author"/>
                <w:lang w:val="en-GB"/>
              </w:rPr>
            </w:pPr>
            <w:ins w:id="1323" w:author="Author">
              <w:r w:rsidRPr="00B9042E">
                <w:rPr>
                  <w:lang w:val="en-GB"/>
                </w:rPr>
                <w:t>Credit risk shall be given according to the scope as defined in the internal model and could cover only financial instruments or could cover any assets and also off-balance sheet items.</w:t>
              </w:r>
              <w:del w:id="1324" w:author="Author">
                <w:r w:rsidRPr="000F6836" w:rsidDel="00A8636F">
                  <w:rPr>
                    <w:lang w:val="en-GB"/>
                  </w:rPr>
                  <w:delText xml:space="preserve">Credit event risk comprises the sensitivity of the values of assets, liabilities and financial instruments to changes in the value of assets due to changes in credit migration or by credit default. </w:delText>
                </w:r>
              </w:del>
            </w:ins>
          </w:p>
          <w:p w14:paraId="176E4586" w14:textId="6A05A07B" w:rsidR="000E4DB4" w:rsidRPr="000F6836" w:rsidDel="00A8636F" w:rsidRDefault="000E4DB4" w:rsidP="000E4DB4">
            <w:pPr>
              <w:jc w:val="left"/>
              <w:rPr>
                <w:ins w:id="1325" w:author="Author"/>
                <w:del w:id="1326" w:author="Author"/>
                <w:lang w:val="en-GB"/>
              </w:rPr>
            </w:pPr>
            <w:ins w:id="1327" w:author="Author">
              <w:del w:id="1328" w:author="Author">
                <w:r w:rsidRPr="000F6836" w:rsidDel="00A8636F">
                  <w:rPr>
                    <w:lang w:val="en-GB"/>
                  </w:rPr>
                  <w:delText>Diversification between credit migration and credit default should be taken into account.</w:delText>
                </w:r>
              </w:del>
            </w:ins>
          </w:p>
          <w:p w14:paraId="7C6DE3F1" w14:textId="61877987" w:rsidR="000E4DB4" w:rsidRPr="000F6836" w:rsidRDefault="000E4DB4" w:rsidP="000E4DB4">
            <w:pPr>
              <w:rPr>
                <w:ins w:id="1329" w:author="Author"/>
                <w:lang w:val="en-GB"/>
              </w:rPr>
            </w:pPr>
            <w:ins w:id="1330" w:author="Author">
              <w:del w:id="1331" w:author="Author">
                <w:r w:rsidRPr="000F6836" w:rsidDel="00A8636F">
                  <w:rPr>
                    <w:lang w:val="en-GB"/>
                  </w:rPr>
                  <w:delText>Credit risk shall be given according to the scope as defined in the internal model and could cover only financial instruments or could cover any assets and also off-balance sheet items.</w:delText>
                </w:r>
              </w:del>
            </w:ins>
          </w:p>
        </w:tc>
      </w:tr>
      <w:tr w:rsidR="000E4DB4" w:rsidRPr="000F6836" w14:paraId="6A405610" w14:textId="77777777" w:rsidTr="00B27ECA">
        <w:trPr>
          <w:trHeight w:val="465"/>
          <w:ins w:id="133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A1B74" w14:textId="77777777" w:rsidR="000E4DB4" w:rsidRPr="00B9042E" w:rsidRDefault="000E4DB4" w:rsidP="000E4DB4">
            <w:pPr>
              <w:rPr>
                <w:ins w:id="1333" w:author="Author"/>
                <w:lang w:val="en-GB"/>
              </w:rPr>
            </w:pPr>
            <w:ins w:id="1334" w:author="Author">
              <w:r>
                <w:rPr>
                  <w:lang w:val="en-GB"/>
                </w:rPr>
                <w:t>C0020-C0300</w:t>
              </w:r>
              <w:r w:rsidRPr="00B9042E">
                <w:rPr>
                  <w:lang w:val="en-GB"/>
                </w:rPr>
                <w:t>/R0180</w:t>
              </w:r>
            </w:ins>
          </w:p>
          <w:p w14:paraId="75DA25AF" w14:textId="033033A6" w:rsidR="000E4DB4" w:rsidRPr="000F6836" w:rsidDel="00A8636F" w:rsidRDefault="000E4DB4" w:rsidP="000E4DB4">
            <w:pPr>
              <w:rPr>
                <w:ins w:id="1335" w:author="Author"/>
                <w:del w:id="1336" w:author="Author"/>
                <w:lang w:val="en-GB"/>
              </w:rPr>
            </w:pPr>
            <w:ins w:id="1337" w:author="Author">
              <w:del w:id="1338" w:author="Author">
                <w:r w:rsidRPr="000F6836" w:rsidDel="00A8636F">
                  <w:rPr>
                    <w:lang w:val="en-GB"/>
                  </w:rPr>
                  <w:delText>C0020-C030270/R0180</w:delText>
                </w:r>
              </w:del>
            </w:ins>
          </w:p>
          <w:p w14:paraId="4CE49652" w14:textId="77777777" w:rsidR="000E4DB4" w:rsidRPr="000F6836" w:rsidRDefault="000E4DB4" w:rsidP="000E4DB4">
            <w:pPr>
              <w:rPr>
                <w:ins w:id="1339"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7A96B" w14:textId="2FEB0BED" w:rsidR="000E4DB4" w:rsidRPr="000F6836" w:rsidRDefault="000E4DB4" w:rsidP="000E4DB4">
            <w:pPr>
              <w:rPr>
                <w:ins w:id="1340" w:author="Author"/>
                <w:lang w:val="en-GB"/>
              </w:rPr>
            </w:pPr>
            <w:ins w:id="1341" w:author="Author">
              <w:r w:rsidRPr="00B9042E">
                <w:rPr>
                  <w:lang w:val="en-GB"/>
                </w:rPr>
                <w:t>Credit risk sum</w:t>
              </w:r>
              <w:r>
                <w:rPr>
                  <w:lang w:val="en-GB"/>
                </w:rPr>
                <w:t xml:space="preserve"> of which: </w:t>
              </w:r>
              <w:r w:rsidRPr="00B9042E">
                <w:rPr>
                  <w:lang w:val="en-GB"/>
                </w:rPr>
                <w:t>Credit Spread risk</w:t>
              </w:r>
              <w:del w:id="1342" w:author="Author">
                <w:r w:rsidRPr="000F6836" w:rsidDel="00A8636F">
                  <w:rPr>
                    <w:lang w:val="en-GB"/>
                  </w:rPr>
                  <w:delText>Credit Spread risk</w:delText>
                </w:r>
              </w:del>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B61B6" w14:textId="49DE2891" w:rsidR="000E4DB4" w:rsidRPr="000F6836" w:rsidRDefault="000E4DB4" w:rsidP="000E4DB4">
            <w:pPr>
              <w:rPr>
                <w:ins w:id="1343" w:author="Author"/>
                <w:lang w:val="en-GB"/>
              </w:rPr>
            </w:pPr>
            <w:ins w:id="1344" w:author="Author">
              <w:r w:rsidRPr="00B9042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del w:id="1345" w:author="Author">
                <w:r w:rsidRPr="000F6836" w:rsidDel="00A8636F">
                  <w:rPr>
                    <w:lang w:val="en-GB"/>
                  </w:rPr>
                  <w:delTex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delText>
                </w:r>
              </w:del>
            </w:ins>
          </w:p>
        </w:tc>
      </w:tr>
      <w:tr w:rsidR="00235B8C" w:rsidRPr="000F6836" w14:paraId="2BCB0352" w14:textId="77777777" w:rsidTr="00B27ECA">
        <w:trPr>
          <w:trHeight w:val="1845"/>
          <w:ins w:id="134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B5C4C" w14:textId="2273FCF9" w:rsidR="00235B8C" w:rsidRPr="000F6836" w:rsidRDefault="00235B8C" w:rsidP="004B6746">
            <w:pPr>
              <w:rPr>
                <w:ins w:id="1347" w:author="Author"/>
                <w:lang w:val="en-GB"/>
              </w:rPr>
            </w:pPr>
            <w:ins w:id="1348" w:author="Author">
              <w:r w:rsidRPr="000F6836">
                <w:rPr>
                  <w:lang w:val="en-GB"/>
                </w:rPr>
                <w:lastRenderedPageBreak/>
                <w:t>C0020-C0</w:t>
              </w:r>
              <w:r w:rsidR="00B750B4" w:rsidRPr="000F6836">
                <w:rPr>
                  <w:lang w:val="en-GB"/>
                </w:rPr>
                <w:t>30</w:t>
              </w:r>
              <w:del w:id="1349" w:author="Author">
                <w:r w:rsidRPr="000F6836" w:rsidDel="00B750B4">
                  <w:rPr>
                    <w:lang w:val="en-GB"/>
                  </w:rPr>
                  <w:delText>27</w:delText>
                </w:r>
              </w:del>
              <w:r w:rsidRPr="000F6836">
                <w:rPr>
                  <w:lang w:val="en-GB"/>
                </w:rPr>
                <w:t>0/R0190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0A1BC" w14:textId="205B5744" w:rsidR="00235B8C" w:rsidRPr="000F6836" w:rsidRDefault="00F66CDA" w:rsidP="00B27ECA">
            <w:pPr>
              <w:jc w:val="left"/>
              <w:rPr>
                <w:ins w:id="1350" w:author="Author"/>
                <w:lang w:val="en-GB"/>
              </w:rPr>
            </w:pPr>
            <w:ins w:id="1351" w:author="Author">
              <w:r w:rsidRPr="00B9042E">
                <w:rPr>
                  <w:lang w:val="en-GB"/>
                </w:rPr>
                <w:t xml:space="preserve">Credit Spread risk </w:t>
              </w:r>
              <w:r>
                <w:rPr>
                  <w:lang w:val="en-GB"/>
                </w:rPr>
                <w:t xml:space="preserve">- </w:t>
              </w:r>
              <w:r w:rsidR="00235B8C" w:rsidRPr="000F6836">
                <w:rPr>
                  <w:lang w:val="en-GB"/>
                </w:rPr>
                <w:t>Spread risk 'Government and central banks'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95FC4" w14:textId="77777777" w:rsidR="00235B8C" w:rsidRPr="000F6836" w:rsidRDefault="00235B8C" w:rsidP="00B27ECA">
            <w:pPr>
              <w:jc w:val="left"/>
              <w:rPr>
                <w:ins w:id="1352" w:author="Author"/>
                <w:lang w:val="en-GB"/>
              </w:rPr>
            </w:pPr>
            <w:ins w:id="1353" w:author="Author">
              <w:r w:rsidRPr="000F6836">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ins>
          </w:p>
          <w:p w14:paraId="23771E1D" w14:textId="532F2CAE" w:rsidR="00235B8C" w:rsidRPr="000F6836" w:rsidRDefault="00235B8C" w:rsidP="0024437C">
            <w:pPr>
              <w:jc w:val="left"/>
              <w:rPr>
                <w:ins w:id="1354" w:author="Author"/>
                <w:lang w:val="en-GB"/>
              </w:rPr>
            </w:pPr>
            <w:ins w:id="1355" w:author="Author">
              <w:r w:rsidRPr="000F6836">
                <w:rPr>
                  <w:lang w:val="en-GB"/>
                </w:rPr>
                <w:t>The following list enumerates the CIC codes of the asset classes that are considered to government or central banks: 13, 14, 15, 16, 17, 19. The CIC codes 13 and 14 were used to identify bonds issued by Regional government and local authorities (RGLA). RGLA should be allocated to government portfolio if they are listed in the Commission Implementing Regulation</w:t>
              </w:r>
              <w:r w:rsidR="004B6746" w:rsidRPr="004B6746">
                <w:rPr>
                  <w:lang w:val="en-GB"/>
                </w:rPr>
                <w:t xml:space="preserve"> (EU) 2015/2011</w:t>
              </w:r>
              <w:r w:rsidRPr="000F6836">
                <w:rPr>
                  <w:lang w:val="en-GB"/>
                </w:rPr>
                <w:t xml:space="preserve"> and otherwise to non-financial corporate portfolio according to their credit quality step.</w:t>
              </w:r>
            </w:ins>
          </w:p>
        </w:tc>
      </w:tr>
      <w:tr w:rsidR="00235B8C" w:rsidRPr="000F6836" w14:paraId="0748952C" w14:textId="77777777" w:rsidTr="00B27ECA">
        <w:trPr>
          <w:trHeight w:val="1860"/>
          <w:ins w:id="135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B30E4" w14:textId="457A572F" w:rsidR="00235B8C" w:rsidRPr="000F6836" w:rsidRDefault="00235B8C" w:rsidP="00B27ECA">
            <w:pPr>
              <w:rPr>
                <w:ins w:id="1357" w:author="Author"/>
                <w:lang w:val="en-GB"/>
              </w:rPr>
            </w:pPr>
            <w:ins w:id="1358" w:author="Author">
              <w:r w:rsidRPr="000F6836">
                <w:rPr>
                  <w:lang w:val="en-GB"/>
                </w:rPr>
                <w:t>C0020-C0</w:t>
              </w:r>
              <w:r w:rsidR="00766D6A" w:rsidRPr="000F6836">
                <w:rPr>
                  <w:lang w:val="en-GB"/>
                </w:rPr>
                <w:t>30</w:t>
              </w:r>
              <w:del w:id="1359" w:author="Author">
                <w:r w:rsidRPr="000F6836" w:rsidDel="00766D6A">
                  <w:rPr>
                    <w:lang w:val="en-GB"/>
                  </w:rPr>
                  <w:delText>27</w:delText>
                </w:r>
              </w:del>
              <w:r w:rsidRPr="000F6836">
                <w:rPr>
                  <w:lang w:val="en-GB"/>
                </w:rPr>
                <w:t>0/R0200</w:t>
              </w:r>
            </w:ins>
          </w:p>
          <w:p w14:paraId="2D9F54F9" w14:textId="77777777" w:rsidR="00235B8C" w:rsidRPr="000F6836" w:rsidRDefault="00235B8C" w:rsidP="00B27ECA">
            <w:pPr>
              <w:rPr>
                <w:ins w:id="136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BAC7F" w14:textId="4C3F17B8" w:rsidR="00235B8C" w:rsidRPr="000F6836" w:rsidRDefault="00B76DD4" w:rsidP="00B27ECA">
            <w:pPr>
              <w:tabs>
                <w:tab w:val="right" w:pos="8222"/>
              </w:tabs>
              <w:rPr>
                <w:ins w:id="1361" w:author="Author"/>
                <w:lang w:val="en-GB"/>
              </w:rPr>
            </w:pPr>
            <w:ins w:id="1362" w:author="Author">
              <w:r>
                <w:rPr>
                  <w:lang w:val="en-GB"/>
                </w:rPr>
                <w:t xml:space="preserve">Credit </w:t>
              </w:r>
              <w:r w:rsidR="00235B8C" w:rsidRPr="000F6836">
                <w:rPr>
                  <w:lang w:val="en-GB"/>
                </w:rPr>
                <w:t>Spread risk other</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56E63" w14:textId="77777777" w:rsidR="00235B8C" w:rsidRPr="000F6836" w:rsidRDefault="00235B8C" w:rsidP="00B27ECA">
            <w:pPr>
              <w:tabs>
                <w:tab w:val="right" w:pos="8222"/>
              </w:tabs>
              <w:rPr>
                <w:ins w:id="1363" w:author="Author"/>
                <w:lang w:val="en-GB"/>
              </w:rPr>
            </w:pPr>
            <w:ins w:id="1364" w:author="Author">
              <w:r w:rsidRPr="000F6836">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ins>
          </w:p>
        </w:tc>
      </w:tr>
      <w:tr w:rsidR="00235B8C" w:rsidRPr="000F6836" w14:paraId="49E9FDE3" w14:textId="77777777" w:rsidTr="00B27ECA">
        <w:trPr>
          <w:trHeight w:val="285"/>
          <w:ins w:id="1365"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8F7E39" w14:textId="6F52E150" w:rsidR="00235B8C" w:rsidRPr="000F6836" w:rsidRDefault="00235B8C" w:rsidP="00A50515">
            <w:pPr>
              <w:rPr>
                <w:ins w:id="1366" w:author="Author"/>
                <w:i/>
                <w:lang w:val="en-GB"/>
              </w:rPr>
            </w:pPr>
            <w:ins w:id="1367" w:author="Author">
              <w:r w:rsidRPr="000F6836">
                <w:rPr>
                  <w:i/>
                  <w:lang w:val="en-GB"/>
                </w:rPr>
                <w:t xml:space="preserve">STAND ALONE MARKET </w:t>
              </w:r>
              <w:del w:id="1368" w:author="Author">
                <w:r w:rsidRPr="000F6836" w:rsidDel="00A50515">
                  <w:rPr>
                    <w:i/>
                    <w:lang w:val="en-GB"/>
                  </w:rPr>
                  <w:delText>&amp;</w:delText>
                </w:r>
              </w:del>
              <w:r w:rsidR="00A50515">
                <w:rPr>
                  <w:i/>
                  <w:lang w:val="en-GB"/>
                </w:rPr>
                <w:t>AND</w:t>
              </w:r>
              <w:r w:rsidRPr="000F6836">
                <w:rPr>
                  <w:i/>
                  <w:lang w:val="en-GB"/>
                </w:rPr>
                <w:t xml:space="preserve"> CREDIT RISK : Combined market and credit risk</w:t>
              </w:r>
            </w:ins>
          </w:p>
        </w:tc>
      </w:tr>
      <w:tr w:rsidR="00235B8C" w:rsidRPr="000F6836" w14:paraId="44AF9403" w14:textId="77777777" w:rsidTr="00B27ECA">
        <w:trPr>
          <w:trHeight w:val="1652"/>
          <w:ins w:id="136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DDB9C" w14:textId="77777777" w:rsidR="00235B8C" w:rsidRPr="000F6836" w:rsidRDefault="00235B8C" w:rsidP="00B27ECA">
            <w:pPr>
              <w:rPr>
                <w:ins w:id="1370" w:author="Author"/>
                <w:lang w:val="en-GB"/>
              </w:rPr>
            </w:pPr>
            <w:ins w:id="1371" w:author="Author">
              <w:r w:rsidRPr="000F6836">
                <w:rPr>
                  <w:lang w:val="en-GB"/>
                </w:rPr>
                <w:t>C0020-C0060/R0020</w:t>
              </w:r>
            </w:ins>
          </w:p>
          <w:p w14:paraId="7E9EC9F5" w14:textId="77777777" w:rsidR="00235B8C" w:rsidRPr="000F6836" w:rsidRDefault="00235B8C" w:rsidP="00B27ECA">
            <w:pPr>
              <w:rPr>
                <w:ins w:id="1372"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6B77D" w14:textId="2EB956E8" w:rsidR="00235B8C" w:rsidRPr="000F6836" w:rsidRDefault="00235B8C" w:rsidP="00D53FE8">
            <w:pPr>
              <w:rPr>
                <w:ins w:id="1373" w:author="Author"/>
                <w:lang w:val="en-GB"/>
              </w:rPr>
            </w:pPr>
            <w:ins w:id="1374" w:author="Author">
              <w:r w:rsidRPr="000F6836">
                <w:rPr>
                  <w:lang w:val="en-GB"/>
                </w:rPr>
                <w:t xml:space="preserve">Market </w:t>
              </w:r>
              <w:del w:id="1375" w:author="Author">
                <w:r w:rsidRPr="000F6836" w:rsidDel="00D53FE8">
                  <w:rPr>
                    <w:lang w:val="en-GB"/>
                  </w:rPr>
                  <w:delText>&amp;</w:delText>
                </w:r>
              </w:del>
              <w:r w:rsidR="00D53FE8">
                <w:rPr>
                  <w:lang w:val="en-GB"/>
                </w:rPr>
                <w:t>and</w:t>
              </w:r>
              <w:r w:rsidRPr="000F6836">
                <w:rPr>
                  <w:lang w:val="en-GB"/>
                </w:rPr>
                <w:t xml:space="preserve"> 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F712" w14:textId="77777777" w:rsidR="00235B8C" w:rsidRPr="000F6836" w:rsidRDefault="00235B8C" w:rsidP="00B27ECA">
            <w:pPr>
              <w:rPr>
                <w:ins w:id="1376" w:author="Author"/>
                <w:lang w:val="en-GB"/>
              </w:rPr>
            </w:pPr>
            <w:ins w:id="1377" w:author="Author">
              <w:r w:rsidRPr="000F6836">
                <w:rPr>
                  <w:lang w:val="en-GB"/>
                </w:rPr>
                <w:t>In this line, please provide data for the combined market &amp; credit risk, i.e. the risk arising from the level or volatility of market prices of assets, which have an impact upon the value of assets and liabilities of the undertaking or the group. Credit risk covers the usual three facets ‘spread’, ‘migration’ and ‘default’.</w:t>
              </w:r>
            </w:ins>
          </w:p>
          <w:p w14:paraId="2B786460" w14:textId="77777777" w:rsidR="00235B8C" w:rsidRPr="000F6836" w:rsidRDefault="00235B8C" w:rsidP="00B27ECA">
            <w:pPr>
              <w:rPr>
                <w:ins w:id="1378" w:author="Author"/>
                <w:lang w:val="en-GB"/>
              </w:rPr>
            </w:pPr>
            <w:ins w:id="1379" w:author="Author">
              <w:r w:rsidRPr="000F6836">
                <w:rPr>
                  <w:lang w:val="en-GB"/>
                </w:rPr>
                <w:t>Credit risk shall be given according to the scope as defined in the internal model and could cover only financial instruments or could cover any assets and also off-balance sheet items.</w:t>
              </w:r>
            </w:ins>
          </w:p>
        </w:tc>
      </w:tr>
      <w:tr w:rsidR="00235B8C" w:rsidRPr="000F6836" w14:paraId="1EECED82" w14:textId="77777777" w:rsidTr="00B27ECA">
        <w:trPr>
          <w:trHeight w:val="941"/>
          <w:ins w:id="13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E0877" w14:textId="77777777" w:rsidR="00235B8C" w:rsidRPr="000F6836" w:rsidRDefault="00235B8C" w:rsidP="00B27ECA">
            <w:pPr>
              <w:rPr>
                <w:ins w:id="1381" w:author="Author"/>
                <w:lang w:val="en-GB"/>
              </w:rPr>
            </w:pPr>
            <w:ins w:id="1382" w:author="Author">
              <w:r w:rsidRPr="000F6836">
                <w:rPr>
                  <w:lang w:val="en-GB"/>
                </w:rPr>
                <w:t>C0020-C0060/R0010</w:t>
              </w:r>
            </w:ins>
          </w:p>
          <w:p w14:paraId="61277ABF" w14:textId="77777777" w:rsidR="00235B8C" w:rsidRPr="000F6836" w:rsidRDefault="00235B8C" w:rsidP="00B27ECA">
            <w:pPr>
              <w:rPr>
                <w:ins w:id="13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CD019" w14:textId="33A02E69" w:rsidR="00235B8C" w:rsidRPr="000F6836" w:rsidRDefault="00235B8C" w:rsidP="00D53FE8">
            <w:pPr>
              <w:jc w:val="left"/>
              <w:rPr>
                <w:ins w:id="1384" w:author="Author"/>
                <w:lang w:val="en-GB"/>
              </w:rPr>
            </w:pPr>
            <w:ins w:id="1385" w:author="Author">
              <w:r w:rsidRPr="000F6836">
                <w:rPr>
                  <w:lang w:val="en-GB"/>
                </w:rPr>
                <w:t xml:space="preserve">Market </w:t>
              </w:r>
              <w:del w:id="1386" w:author="Author">
                <w:r w:rsidRPr="000F6836" w:rsidDel="00D53FE8">
                  <w:rPr>
                    <w:lang w:val="en-GB"/>
                  </w:rPr>
                  <w:delText>&amp;</w:delText>
                </w:r>
              </w:del>
              <w:r w:rsidR="00D53FE8">
                <w:rPr>
                  <w:lang w:val="en-GB"/>
                </w:rPr>
                <w:t>and</w:t>
              </w:r>
              <w:r w:rsidRPr="000F6836">
                <w:rPr>
                  <w:lang w:val="en-GB"/>
                </w:rPr>
                <w:t xml:space="preserve"> credit risk sum (level 2 components)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81957" w14:textId="77777777" w:rsidR="00235B8C" w:rsidRPr="000F6836" w:rsidRDefault="00235B8C" w:rsidP="00B27ECA">
            <w:pPr>
              <w:pStyle w:val="Default"/>
              <w:rPr>
                <w:ins w:id="1387" w:author="Author"/>
                <w:rFonts w:ascii="Times New Roman" w:hAnsi="Times New Roman" w:cs="Times New Roman"/>
                <w:lang w:val="en-GB"/>
              </w:rPr>
            </w:pPr>
            <w:ins w:id="1388" w:author="Author">
              <w:r w:rsidRPr="000F6836">
                <w:rPr>
                  <w:rFonts w:ascii="Times New Roman" w:hAnsi="Times New Roman" w:cs="Times New Roman"/>
                  <w:lang w:val="en-GB"/>
                </w:rPr>
                <w:t>Sum of the respective following values:</w:t>
              </w:r>
            </w:ins>
          </w:p>
          <w:p w14:paraId="2720D24F" w14:textId="77777777" w:rsidR="00235B8C" w:rsidRPr="000F6836" w:rsidRDefault="00235B8C" w:rsidP="00B27ECA">
            <w:pPr>
              <w:pStyle w:val="Default"/>
              <w:numPr>
                <w:ilvl w:val="0"/>
                <w:numId w:val="70"/>
              </w:numPr>
              <w:rPr>
                <w:ins w:id="1389" w:author="Author"/>
                <w:rFonts w:ascii="Times New Roman" w:hAnsi="Times New Roman" w:cs="Times New Roman"/>
                <w:lang w:val="en-GB"/>
              </w:rPr>
            </w:pPr>
            <w:ins w:id="1390" w:author="Author">
              <w:r w:rsidRPr="000F6836">
                <w:rPr>
                  <w:rFonts w:ascii="Times New Roman" w:hAnsi="Times New Roman" w:cs="Times New Roman"/>
                  <w:lang w:val="en-GB"/>
                </w:rPr>
                <w:t>Interest rate risk diversified (R0050)</w:t>
              </w:r>
            </w:ins>
          </w:p>
          <w:p w14:paraId="3130E0EA" w14:textId="77777777" w:rsidR="00235B8C" w:rsidRPr="000F6836" w:rsidRDefault="00235B8C" w:rsidP="00B27ECA">
            <w:pPr>
              <w:pStyle w:val="Default"/>
              <w:numPr>
                <w:ilvl w:val="0"/>
                <w:numId w:val="70"/>
              </w:numPr>
              <w:rPr>
                <w:ins w:id="1391" w:author="Author"/>
                <w:rFonts w:ascii="Times New Roman" w:hAnsi="Times New Roman" w:cs="Times New Roman"/>
                <w:lang w:val="en-GB"/>
              </w:rPr>
            </w:pPr>
            <w:ins w:id="1392" w:author="Author">
              <w:r w:rsidRPr="000F6836">
                <w:rPr>
                  <w:rFonts w:ascii="Times New Roman" w:hAnsi="Times New Roman" w:cs="Times New Roman"/>
                  <w:lang w:val="en-GB"/>
                </w:rPr>
                <w:t>Inflation risk (R0080)</w:t>
              </w:r>
            </w:ins>
          </w:p>
          <w:p w14:paraId="3B313E09" w14:textId="77777777" w:rsidR="00235B8C" w:rsidRPr="000F6836" w:rsidRDefault="00235B8C" w:rsidP="00B27ECA">
            <w:pPr>
              <w:pStyle w:val="Default"/>
              <w:numPr>
                <w:ilvl w:val="0"/>
                <w:numId w:val="70"/>
              </w:numPr>
              <w:rPr>
                <w:ins w:id="1393" w:author="Author"/>
                <w:rFonts w:ascii="Times New Roman" w:hAnsi="Times New Roman" w:cs="Times New Roman"/>
                <w:lang w:val="en-GB"/>
              </w:rPr>
            </w:pPr>
            <w:ins w:id="1394" w:author="Author">
              <w:r w:rsidRPr="000F6836">
                <w:rPr>
                  <w:rFonts w:ascii="Times New Roman" w:hAnsi="Times New Roman" w:cs="Times New Roman"/>
                  <w:lang w:val="en-GB"/>
                </w:rPr>
                <w:t>Equity risk diversified (R0100)</w:t>
              </w:r>
            </w:ins>
          </w:p>
          <w:p w14:paraId="6B25AE9E" w14:textId="77777777" w:rsidR="00235B8C" w:rsidRPr="000F6836" w:rsidRDefault="00235B8C" w:rsidP="00B27ECA">
            <w:pPr>
              <w:pStyle w:val="Default"/>
              <w:numPr>
                <w:ilvl w:val="0"/>
                <w:numId w:val="70"/>
              </w:numPr>
              <w:rPr>
                <w:ins w:id="1395" w:author="Author"/>
                <w:rFonts w:ascii="Times New Roman" w:hAnsi="Times New Roman" w:cs="Times New Roman"/>
                <w:lang w:val="en-GB"/>
              </w:rPr>
            </w:pPr>
            <w:ins w:id="1396" w:author="Author">
              <w:r w:rsidRPr="000F6836">
                <w:rPr>
                  <w:rFonts w:ascii="Times New Roman" w:hAnsi="Times New Roman" w:cs="Times New Roman"/>
                  <w:lang w:val="en-GB"/>
                </w:rPr>
                <w:t>Property risk (R0130)</w:t>
              </w:r>
            </w:ins>
          </w:p>
          <w:p w14:paraId="1FA8CAF4" w14:textId="77777777" w:rsidR="00235B8C" w:rsidRPr="000F6836" w:rsidRDefault="00235B8C" w:rsidP="00B27ECA">
            <w:pPr>
              <w:pStyle w:val="Default"/>
              <w:numPr>
                <w:ilvl w:val="0"/>
                <w:numId w:val="70"/>
              </w:numPr>
              <w:rPr>
                <w:ins w:id="1397" w:author="Author"/>
                <w:rFonts w:ascii="Times New Roman" w:hAnsi="Times New Roman" w:cs="Times New Roman"/>
                <w:lang w:val="en-GB"/>
              </w:rPr>
            </w:pPr>
            <w:ins w:id="1398" w:author="Author">
              <w:r w:rsidRPr="000F6836">
                <w:rPr>
                  <w:rFonts w:ascii="Times New Roman" w:hAnsi="Times New Roman" w:cs="Times New Roman"/>
                  <w:lang w:val="en-GB"/>
                </w:rPr>
                <w:t>Currency risk (R0140)</w:t>
              </w:r>
            </w:ins>
          </w:p>
          <w:p w14:paraId="55B1BEAE" w14:textId="6454D823" w:rsidR="00235B8C" w:rsidRPr="00EC7EF7" w:rsidRDefault="00235B8C" w:rsidP="00B27ECA">
            <w:pPr>
              <w:pStyle w:val="Default"/>
              <w:numPr>
                <w:ilvl w:val="0"/>
                <w:numId w:val="70"/>
              </w:numPr>
              <w:rPr>
                <w:ins w:id="1399" w:author="Author"/>
                <w:rFonts w:ascii="Times New Roman" w:hAnsi="Times New Roman" w:cs="Times New Roman"/>
                <w:lang w:val="en-GB"/>
              </w:rPr>
            </w:pPr>
            <w:ins w:id="1400" w:author="Author">
              <w:r w:rsidRPr="000F6836">
                <w:rPr>
                  <w:rFonts w:ascii="Times New Roman" w:hAnsi="Times New Roman" w:cs="Times New Roman"/>
                  <w:lang w:val="en-GB"/>
                </w:rPr>
                <w:t>Credit risk sum (R0150)</w:t>
              </w:r>
            </w:ins>
          </w:p>
        </w:tc>
      </w:tr>
      <w:tr w:rsidR="00235B8C" w:rsidRPr="000F6836" w14:paraId="02A3C599" w14:textId="77777777" w:rsidTr="00B27ECA">
        <w:trPr>
          <w:trHeight w:val="567"/>
          <w:ins w:id="140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054F8" w14:textId="77777777" w:rsidR="00235B8C" w:rsidRPr="000F6836" w:rsidRDefault="00235B8C" w:rsidP="00B27ECA">
            <w:pPr>
              <w:rPr>
                <w:ins w:id="1402" w:author="Author"/>
                <w:lang w:val="en-GB"/>
              </w:rPr>
            </w:pPr>
            <w:ins w:id="1403" w:author="Author">
              <w:r w:rsidRPr="000F6836">
                <w:rPr>
                  <w:lang w:val="en-GB"/>
                </w:rPr>
                <w:t>C0020-C0060/R0030</w:t>
              </w:r>
            </w:ins>
          </w:p>
          <w:p w14:paraId="44A85F2C" w14:textId="77777777" w:rsidR="00235B8C" w:rsidRPr="000F6836" w:rsidRDefault="00235B8C" w:rsidP="00B27ECA">
            <w:pPr>
              <w:rPr>
                <w:ins w:id="140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F3DB" w14:textId="6B343DF8" w:rsidR="00235B8C" w:rsidRPr="000F6836" w:rsidRDefault="00235B8C" w:rsidP="00D53FE8">
            <w:pPr>
              <w:jc w:val="left"/>
              <w:rPr>
                <w:ins w:id="1405" w:author="Author"/>
                <w:lang w:val="en-GB"/>
              </w:rPr>
            </w:pPr>
            <w:ins w:id="1406" w:author="Author">
              <w:r w:rsidRPr="000F6836">
                <w:rPr>
                  <w:lang w:val="en-GB"/>
                </w:rPr>
                <w:lastRenderedPageBreak/>
                <w:t xml:space="preserve">Market </w:t>
              </w:r>
              <w:del w:id="1407" w:author="Author">
                <w:r w:rsidRPr="000F6836" w:rsidDel="00D53FE8">
                  <w:rPr>
                    <w:lang w:val="en-GB"/>
                  </w:rPr>
                  <w:delText>&amp;</w:delText>
                </w:r>
              </w:del>
              <w:r w:rsidR="00D53FE8">
                <w:rPr>
                  <w:lang w:val="en-GB"/>
                </w:rPr>
                <w:t>and</w:t>
              </w:r>
              <w:r w:rsidRPr="000F6836">
                <w:rPr>
                  <w:lang w:val="en-GB"/>
                </w:rPr>
                <w:t xml:space="preserve"> credit risk diversification</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2CD02" w14:textId="77777777" w:rsidR="00235B8C" w:rsidRPr="000F6836" w:rsidRDefault="00235B8C" w:rsidP="00B27ECA">
            <w:pPr>
              <w:rPr>
                <w:ins w:id="1408" w:author="Author"/>
                <w:lang w:val="en-GB"/>
              </w:rPr>
            </w:pPr>
            <w:ins w:id="1409" w:author="Author">
              <w:r w:rsidRPr="000F6836">
                <w:rPr>
                  <w:lang w:val="en-GB"/>
                </w:rPr>
                <w:t>Amount corresponding to the difference between C0020-C0060/R0020 and C0020-C0060/R0010.</w:t>
              </w:r>
            </w:ins>
          </w:p>
          <w:p w14:paraId="16EFA543" w14:textId="77777777" w:rsidR="00235B8C" w:rsidRPr="000F6836" w:rsidRDefault="00235B8C" w:rsidP="00B27ECA">
            <w:pPr>
              <w:rPr>
                <w:ins w:id="1410" w:author="Author"/>
                <w:lang w:val="en-GB"/>
              </w:rPr>
            </w:pPr>
            <w:ins w:id="1411" w:author="Author">
              <w:r w:rsidRPr="000F6836">
                <w:rPr>
                  <w:lang w:val="en-GB"/>
                </w:rPr>
                <w:lastRenderedPageBreak/>
                <w:t>This amount should be reported as a negative value.</w:t>
              </w:r>
            </w:ins>
          </w:p>
        </w:tc>
      </w:tr>
      <w:tr w:rsidR="00235B8C" w:rsidRPr="000F6836" w14:paraId="36F5DABC" w14:textId="77777777" w:rsidTr="00B27ECA">
        <w:trPr>
          <w:trHeight w:val="277"/>
          <w:ins w:id="1412"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03248" w14:textId="25F85B70" w:rsidR="00235B8C" w:rsidRPr="000F6836" w:rsidRDefault="00235B8C" w:rsidP="00D53FE8">
            <w:pPr>
              <w:rPr>
                <w:ins w:id="1413" w:author="Author"/>
                <w:i/>
                <w:lang w:val="en-GB"/>
              </w:rPr>
            </w:pPr>
            <w:ins w:id="1414" w:author="Author">
              <w:r w:rsidRPr="000F6836">
                <w:rPr>
                  <w:i/>
                  <w:lang w:val="en-GB"/>
                </w:rPr>
                <w:lastRenderedPageBreak/>
                <w:t xml:space="preserve">STAND ALONE MARKET </w:t>
              </w:r>
              <w:del w:id="1415" w:author="Author">
                <w:r w:rsidRPr="000F6836" w:rsidDel="00D53FE8">
                  <w:rPr>
                    <w:i/>
                    <w:lang w:val="en-GB"/>
                  </w:rPr>
                  <w:delText>&amp;</w:delText>
                </w:r>
              </w:del>
              <w:r w:rsidR="00D53FE8">
                <w:rPr>
                  <w:i/>
                  <w:lang w:val="en-GB"/>
                </w:rPr>
                <w:t>AND</w:t>
              </w:r>
              <w:r w:rsidRPr="000F6836">
                <w:rPr>
                  <w:i/>
                  <w:lang w:val="en-GB"/>
                </w:rPr>
                <w:t xml:space="preserve"> CREDIT RISK: Sensitivities &amp; exposure data</w:t>
              </w:r>
            </w:ins>
          </w:p>
        </w:tc>
      </w:tr>
      <w:tr w:rsidR="00235B8C" w:rsidRPr="000F6836" w14:paraId="679647DC" w14:textId="77777777" w:rsidTr="00B27ECA">
        <w:trPr>
          <w:trHeight w:val="797"/>
          <w:ins w:id="141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54254" w14:textId="3BCDE159" w:rsidR="00235B8C" w:rsidRPr="000F6836" w:rsidRDefault="00235B8C" w:rsidP="00B27ECA">
            <w:pPr>
              <w:rPr>
                <w:ins w:id="1417" w:author="Author"/>
                <w:lang w:val="en-GB"/>
              </w:rPr>
            </w:pPr>
            <w:ins w:id="1418" w:author="Author">
              <w:del w:id="1419" w:author="Author">
                <w:r w:rsidRPr="000F6836" w:rsidDel="00272157">
                  <w:rPr>
                    <w:lang w:val="en-GB"/>
                  </w:rPr>
                  <w:delText>C0280-C0330</w:delText>
                </w:r>
              </w:del>
              <w:r w:rsidR="00272157" w:rsidRPr="000F6836">
                <w:rPr>
                  <w:lang w:val="en-GB"/>
                </w:rPr>
                <w:t>C0310-C0360</w:t>
              </w:r>
              <w:r w:rsidRPr="000F6836">
                <w:rPr>
                  <w:lang w:val="en-GB"/>
                </w:rPr>
                <w:t>/R0210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5E56CC" w14:textId="77777777" w:rsidR="00235B8C" w:rsidRPr="000F6836" w:rsidRDefault="00235B8C" w:rsidP="00B27ECA">
            <w:pPr>
              <w:jc w:val="left"/>
              <w:rPr>
                <w:ins w:id="1420" w:author="Author"/>
                <w:lang w:val="en-GB"/>
              </w:rPr>
            </w:pPr>
            <w:ins w:id="1421" w:author="Author">
              <w:r w:rsidRPr="000F6836">
                <w:rPr>
                  <w:lang w:val="en-GB"/>
                </w:rPr>
                <w:t>Exposure sensitive to interest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4B87D" w14:textId="77777777" w:rsidR="00235B8C" w:rsidRPr="000F6836" w:rsidRDefault="00235B8C" w:rsidP="00B27ECA">
            <w:pPr>
              <w:rPr>
                <w:ins w:id="1422" w:author="Author"/>
                <w:lang w:val="en-GB"/>
              </w:rPr>
            </w:pPr>
            <w:ins w:id="1423" w:author="Author">
              <w:r w:rsidRPr="000F6836">
                <w:rPr>
                  <w:lang w:val="en-GB"/>
                </w:rPr>
                <w:t>Solvency II value in the Solvency II balance sheet at the key date of the exposure as specified above and subject to interest rate risk.</w:t>
              </w:r>
            </w:ins>
          </w:p>
        </w:tc>
      </w:tr>
      <w:tr w:rsidR="00235B8C" w:rsidRPr="000F6836" w14:paraId="149472D2" w14:textId="77777777" w:rsidTr="00B27ECA">
        <w:trPr>
          <w:trHeight w:val="837"/>
          <w:ins w:id="142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FA276" w14:textId="644AEBD2" w:rsidR="00235B8C" w:rsidRPr="000F6836" w:rsidRDefault="00235B8C" w:rsidP="00B27ECA">
            <w:pPr>
              <w:rPr>
                <w:ins w:id="1425" w:author="Author"/>
                <w:lang w:val="en-GB"/>
              </w:rPr>
            </w:pPr>
            <w:ins w:id="1426" w:author="Author">
              <w:del w:id="1427" w:author="Author">
                <w:r w:rsidRPr="000F6836" w:rsidDel="00272157">
                  <w:rPr>
                    <w:lang w:val="en-GB"/>
                  </w:rPr>
                  <w:delText>C0280-C0330</w:delText>
                </w:r>
              </w:del>
              <w:r w:rsidR="00272157" w:rsidRPr="000F6836">
                <w:rPr>
                  <w:lang w:val="en-GB"/>
                </w:rPr>
                <w:t>C0310-C0360</w:t>
              </w:r>
              <w:r w:rsidRPr="000F6836">
                <w:rPr>
                  <w:lang w:val="en-GB"/>
                </w:rPr>
                <w:t>/R0220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182CB0" w14:textId="77777777" w:rsidR="00235B8C" w:rsidRPr="000F6836" w:rsidRDefault="00235B8C" w:rsidP="00B27ECA">
            <w:pPr>
              <w:jc w:val="left"/>
              <w:rPr>
                <w:ins w:id="1428" w:author="Author"/>
                <w:lang w:val="en-GB"/>
              </w:rPr>
            </w:pPr>
            <w:ins w:id="1429" w:author="Author">
              <w:r w:rsidRPr="000F6836">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708AB" w14:textId="77777777" w:rsidR="00235B8C" w:rsidRPr="000F6836" w:rsidRDefault="00235B8C" w:rsidP="00B27ECA">
            <w:pPr>
              <w:rPr>
                <w:ins w:id="1430" w:author="Author"/>
                <w:lang w:val="en-GB"/>
              </w:rPr>
            </w:pPr>
            <w:ins w:id="1431" w:author="Author">
              <w:r w:rsidRPr="000F6836">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ins>
          </w:p>
        </w:tc>
      </w:tr>
      <w:tr w:rsidR="00235B8C" w:rsidRPr="000F6836" w14:paraId="3DFF8C8F" w14:textId="77777777" w:rsidTr="00B27ECA">
        <w:trPr>
          <w:trHeight w:val="629"/>
          <w:ins w:id="143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5AEF1" w14:textId="2945C4FC" w:rsidR="00235B8C" w:rsidRPr="000F6836" w:rsidRDefault="00235B8C" w:rsidP="00B27ECA">
            <w:pPr>
              <w:rPr>
                <w:ins w:id="1433" w:author="Author"/>
                <w:lang w:val="en-GB"/>
              </w:rPr>
            </w:pPr>
            <w:ins w:id="1434" w:author="Author">
              <w:del w:id="1435" w:author="Author">
                <w:r w:rsidRPr="000F6836" w:rsidDel="00272157">
                  <w:rPr>
                    <w:lang w:val="en-GB"/>
                  </w:rPr>
                  <w:delText>C0280-C0330</w:delText>
                </w:r>
              </w:del>
              <w:r w:rsidR="00272157" w:rsidRPr="000F6836">
                <w:rPr>
                  <w:lang w:val="en-GB"/>
                </w:rPr>
                <w:t>C0310-C0360</w:t>
              </w:r>
              <w:r w:rsidRPr="000F6836">
                <w:rPr>
                  <w:lang w:val="en-GB"/>
                </w:rPr>
                <w:t>/R0230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5266C" w14:textId="77777777" w:rsidR="00235B8C" w:rsidRPr="000F6836" w:rsidRDefault="00235B8C" w:rsidP="00B27ECA">
            <w:pPr>
              <w:jc w:val="left"/>
              <w:rPr>
                <w:ins w:id="1436" w:author="Author"/>
                <w:lang w:val="en-GB"/>
              </w:rPr>
            </w:pPr>
            <w:ins w:id="1437" w:author="Author">
              <w:r w:rsidRPr="000F6836">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FD307" w14:textId="211E27ED" w:rsidR="00235B8C" w:rsidRPr="000F6836" w:rsidRDefault="00235B8C" w:rsidP="00B27ECA">
            <w:pPr>
              <w:rPr>
                <w:ins w:id="1438" w:author="Author"/>
                <w:lang w:val="en-GB"/>
              </w:rPr>
            </w:pPr>
            <w:ins w:id="1439" w:author="Author">
              <w:r w:rsidRPr="000F6836">
                <w:rPr>
                  <w:lang w:val="en-GB"/>
                </w:rPr>
                <w:t xml:space="preserve">Solvency II value of the exposure subject to interest rate risk as specified above but under the scenario of a parallel +100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542FE8A5" w14:textId="77777777" w:rsidTr="00B27ECA">
        <w:trPr>
          <w:trHeight w:val="703"/>
          <w:ins w:id="144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01BB3" w14:textId="74A2CE63" w:rsidR="00235B8C" w:rsidRPr="000F6836" w:rsidRDefault="00235B8C" w:rsidP="00B27ECA">
            <w:pPr>
              <w:rPr>
                <w:ins w:id="1441" w:author="Author"/>
                <w:lang w:val="en-GB"/>
              </w:rPr>
            </w:pPr>
            <w:ins w:id="1442" w:author="Author">
              <w:del w:id="1443" w:author="Author">
                <w:r w:rsidRPr="000F6836" w:rsidDel="00272157">
                  <w:rPr>
                    <w:lang w:val="en-GB"/>
                  </w:rPr>
                  <w:delText>C0280-C0330</w:delText>
                </w:r>
              </w:del>
              <w:r w:rsidR="00272157" w:rsidRPr="000F6836">
                <w:rPr>
                  <w:lang w:val="en-GB"/>
                </w:rPr>
                <w:t>C0310-C0360</w:t>
              </w:r>
              <w:r w:rsidRPr="000F6836">
                <w:rPr>
                  <w:lang w:val="en-GB"/>
                </w:rPr>
                <w:t>/R0240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35C05" w14:textId="77777777" w:rsidR="00235B8C" w:rsidRPr="000F6836" w:rsidRDefault="00235B8C" w:rsidP="00B27ECA">
            <w:pPr>
              <w:jc w:val="left"/>
              <w:rPr>
                <w:ins w:id="1444" w:author="Author"/>
                <w:lang w:val="en-GB"/>
              </w:rPr>
            </w:pPr>
            <w:ins w:id="1445" w:author="Author">
              <w:r w:rsidRPr="000F6836">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E1C49" w14:textId="1A021517" w:rsidR="00235B8C" w:rsidRPr="000F6836" w:rsidRDefault="00235B8C" w:rsidP="00B27ECA">
            <w:pPr>
              <w:rPr>
                <w:ins w:id="1446" w:author="Author"/>
                <w:lang w:val="en-GB"/>
              </w:rPr>
            </w:pPr>
            <w:ins w:id="1447" w:author="Author">
              <w:r w:rsidRPr="000F6836">
                <w:rPr>
                  <w:lang w:val="en-GB"/>
                </w:rPr>
                <w:t xml:space="preserve">Solvency II value of the exposure subject to interest rate risk as specified above but under the scenario of a parallel -50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04217F49" w14:textId="77777777" w:rsidTr="00B27ECA">
        <w:trPr>
          <w:trHeight w:val="699"/>
          <w:ins w:id="144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CF0C3" w14:textId="24D499D0" w:rsidR="00235B8C" w:rsidRPr="000F6836" w:rsidRDefault="00235B8C" w:rsidP="00B27ECA">
            <w:pPr>
              <w:rPr>
                <w:ins w:id="1449" w:author="Author"/>
                <w:lang w:val="en-GB"/>
              </w:rPr>
            </w:pPr>
            <w:ins w:id="1450" w:author="Author">
              <w:del w:id="1451" w:author="Author">
                <w:r w:rsidRPr="000F6836" w:rsidDel="00272157">
                  <w:rPr>
                    <w:lang w:val="en-GB"/>
                  </w:rPr>
                  <w:delText>C0280-C0330</w:delText>
                </w:r>
              </w:del>
              <w:r w:rsidR="00272157" w:rsidRPr="000F6836">
                <w:rPr>
                  <w:lang w:val="en-GB"/>
                </w:rPr>
                <w:t>C0310-C0360</w:t>
              </w:r>
              <w:r w:rsidRPr="000F6836">
                <w:rPr>
                  <w:lang w:val="en-GB"/>
                </w:rPr>
                <w:t>/R0250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D351F" w14:textId="77777777" w:rsidR="00235B8C" w:rsidRPr="000F6836" w:rsidRDefault="00235B8C" w:rsidP="00B27ECA">
            <w:pPr>
              <w:jc w:val="left"/>
              <w:rPr>
                <w:ins w:id="1452" w:author="Author"/>
                <w:lang w:val="en-GB"/>
              </w:rPr>
            </w:pPr>
            <w:ins w:id="1453" w:author="Author">
              <w:r w:rsidRPr="000F6836">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B964A" w14:textId="68688E33" w:rsidR="00235B8C" w:rsidRPr="000F6836" w:rsidRDefault="00235B8C" w:rsidP="00B27ECA">
            <w:pPr>
              <w:rPr>
                <w:ins w:id="1454" w:author="Author"/>
                <w:lang w:val="en-GB"/>
              </w:rPr>
            </w:pPr>
            <w:ins w:id="1455" w:author="Author">
              <w:r w:rsidRPr="000F6836">
                <w:rPr>
                  <w:lang w:val="en-GB"/>
                </w:rPr>
                <w:t xml:space="preserve">Solvency II value of the exposure subject to interest rate risk as specified above but under the scenario of a parallel +50 bps shift on interest rates for all maturities. Please note </w:t>
              </w:r>
              <w:r w:rsidR="00F95B17" w:rsidRPr="000F6836">
                <w:rPr>
                  <w:lang w:val="en-GB"/>
                </w:rPr>
                <w:t>that this</w:t>
              </w:r>
              <w:r w:rsidRPr="000F6836">
                <w:rPr>
                  <w:lang w:val="en-GB"/>
                </w:rPr>
                <w:t xml:space="preserve"> shift impacts all maturities not only those before the ‘last liquid point’ (LLP).</w:t>
              </w:r>
            </w:ins>
          </w:p>
        </w:tc>
      </w:tr>
      <w:tr w:rsidR="00235B8C" w:rsidRPr="000F6836" w14:paraId="37A60F48" w14:textId="77777777" w:rsidTr="00B27ECA">
        <w:trPr>
          <w:trHeight w:val="696"/>
          <w:ins w:id="145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1CC44D" w14:textId="0B1D7F22" w:rsidR="00235B8C" w:rsidRPr="000F6836" w:rsidRDefault="00235B8C" w:rsidP="00B27ECA">
            <w:pPr>
              <w:rPr>
                <w:ins w:id="1457" w:author="Author"/>
                <w:lang w:val="en-GB"/>
              </w:rPr>
            </w:pPr>
            <w:ins w:id="1458" w:author="Author">
              <w:del w:id="1459" w:author="Author">
                <w:r w:rsidRPr="000F6836" w:rsidDel="00272157">
                  <w:rPr>
                    <w:lang w:val="en-GB"/>
                  </w:rPr>
                  <w:delText>C0280-C0330</w:delText>
                </w:r>
              </w:del>
              <w:r w:rsidR="00272157" w:rsidRPr="000F6836">
                <w:rPr>
                  <w:lang w:val="en-GB"/>
                </w:rPr>
                <w:t>C0310-C0360</w:t>
              </w:r>
              <w:r w:rsidRPr="000F6836">
                <w:rPr>
                  <w:lang w:val="en-GB"/>
                </w:rPr>
                <w:t>/R0260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37AF7" w14:textId="77777777" w:rsidR="00235B8C" w:rsidRPr="000F6836" w:rsidRDefault="00235B8C" w:rsidP="00B27ECA">
            <w:pPr>
              <w:jc w:val="left"/>
              <w:rPr>
                <w:ins w:id="1460" w:author="Author"/>
                <w:lang w:val="en-GB"/>
              </w:rPr>
            </w:pPr>
            <w:ins w:id="1461" w:author="Author">
              <w:r w:rsidRPr="000F6836">
                <w:rPr>
                  <w:lang w:val="en-GB"/>
                </w:rPr>
                <w:t>Exposure sensitive to inflation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12A06" w14:textId="77777777" w:rsidR="00235B8C" w:rsidRPr="000F6836" w:rsidRDefault="00235B8C" w:rsidP="00B27ECA">
            <w:pPr>
              <w:rPr>
                <w:ins w:id="1462" w:author="Author"/>
                <w:lang w:val="en-GB"/>
              </w:rPr>
            </w:pPr>
            <w:ins w:id="1463" w:author="Author">
              <w:r w:rsidRPr="000F6836">
                <w:rPr>
                  <w:lang w:val="en-GB"/>
                </w:rPr>
                <w:t>Solvency II value in the Solvency II balance sheet at the key date of the exposure as specified above and subject to inflation risk.</w:t>
              </w:r>
            </w:ins>
          </w:p>
        </w:tc>
      </w:tr>
      <w:tr w:rsidR="00235B8C" w:rsidRPr="000F6836" w14:paraId="5B3175B9" w14:textId="77777777" w:rsidTr="00B27ECA">
        <w:trPr>
          <w:trHeight w:val="847"/>
          <w:ins w:id="146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1498" w14:textId="05A2E22B" w:rsidR="00235B8C" w:rsidRPr="000F6836" w:rsidRDefault="00235B8C" w:rsidP="00B27ECA">
            <w:pPr>
              <w:rPr>
                <w:ins w:id="1465" w:author="Author"/>
                <w:lang w:val="en-GB"/>
              </w:rPr>
            </w:pPr>
            <w:ins w:id="1466" w:author="Author">
              <w:del w:id="1467" w:author="Author">
                <w:r w:rsidRPr="000F6836" w:rsidDel="00272157">
                  <w:rPr>
                    <w:lang w:val="en-GB"/>
                  </w:rPr>
                  <w:delText>C0280-C0330</w:delText>
                </w:r>
              </w:del>
              <w:r w:rsidR="00272157" w:rsidRPr="000F6836">
                <w:rPr>
                  <w:lang w:val="en-GB"/>
                </w:rPr>
                <w:t>C0310-C0360</w:t>
              </w:r>
              <w:r w:rsidRPr="000F6836">
                <w:rPr>
                  <w:lang w:val="en-GB"/>
                </w:rPr>
                <w:t>/R0270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40A72" w14:textId="77777777" w:rsidR="00235B8C" w:rsidRPr="000F6836" w:rsidRDefault="00235B8C" w:rsidP="00B27ECA">
            <w:pPr>
              <w:jc w:val="left"/>
              <w:rPr>
                <w:ins w:id="1468" w:author="Author"/>
                <w:lang w:val="en-GB"/>
              </w:rPr>
            </w:pPr>
            <w:ins w:id="1469" w:author="Author">
              <w:r w:rsidRPr="000F6836">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1A1BD" w14:textId="77777777" w:rsidR="00235B8C" w:rsidRPr="000F6836" w:rsidRDefault="00235B8C" w:rsidP="00B27ECA">
            <w:pPr>
              <w:rPr>
                <w:ins w:id="1470" w:author="Author"/>
                <w:lang w:val="en-GB"/>
              </w:rPr>
            </w:pPr>
            <w:ins w:id="1471" w:author="Author">
              <w:r w:rsidRPr="000F6836">
                <w:rPr>
                  <w:lang w:val="en-GB"/>
                </w:rPr>
                <w:t>Solvency II value of the exposure subject to inflation risk as specified above but under the scenario of a decrease of -100 bps on inflation rates.</w:t>
              </w:r>
            </w:ins>
          </w:p>
          <w:p w14:paraId="2A069FE9" w14:textId="77777777" w:rsidR="00235B8C" w:rsidRPr="000F6836" w:rsidRDefault="00235B8C" w:rsidP="00B27ECA">
            <w:pPr>
              <w:rPr>
                <w:ins w:id="1472" w:author="Author"/>
                <w:lang w:val="en-GB"/>
              </w:rPr>
            </w:pPr>
            <w:ins w:id="1473" w:author="Author">
              <w:r w:rsidRPr="000F6836">
                <w:rPr>
                  <w:lang w:val="en-GB"/>
                </w:rPr>
                <w:t>This sensitivity should be applied in line with the internal models definition and allocation of inflation risk.</w:t>
              </w:r>
            </w:ins>
          </w:p>
        </w:tc>
      </w:tr>
      <w:tr w:rsidR="00235B8C" w:rsidRPr="000F6836" w14:paraId="355461D9" w14:textId="77777777" w:rsidTr="00B27ECA">
        <w:trPr>
          <w:trHeight w:val="703"/>
          <w:ins w:id="147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E305F" w14:textId="54CB428B" w:rsidR="00235B8C" w:rsidRPr="000F6836" w:rsidRDefault="00235B8C" w:rsidP="00B27ECA">
            <w:pPr>
              <w:rPr>
                <w:ins w:id="1475" w:author="Author"/>
                <w:lang w:val="en-GB"/>
              </w:rPr>
            </w:pPr>
            <w:ins w:id="1476" w:author="Author">
              <w:del w:id="1477" w:author="Author">
                <w:r w:rsidRPr="000F6836" w:rsidDel="00272157">
                  <w:rPr>
                    <w:lang w:val="en-GB"/>
                  </w:rPr>
                  <w:lastRenderedPageBreak/>
                  <w:delText>C0280-C0330</w:delText>
                </w:r>
              </w:del>
              <w:r w:rsidR="00272157" w:rsidRPr="000F6836">
                <w:rPr>
                  <w:lang w:val="en-GB"/>
                </w:rPr>
                <w:t>C0310-C0360</w:t>
              </w:r>
              <w:r w:rsidRPr="000F6836">
                <w:rPr>
                  <w:lang w:val="en-GB"/>
                </w:rPr>
                <w:t>/R0280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27125" w14:textId="77777777" w:rsidR="00235B8C" w:rsidRPr="000F6836" w:rsidRDefault="00235B8C" w:rsidP="00B27ECA">
            <w:pPr>
              <w:jc w:val="left"/>
              <w:rPr>
                <w:ins w:id="1478" w:author="Author"/>
                <w:lang w:val="en-GB"/>
              </w:rPr>
            </w:pPr>
            <w:ins w:id="1479" w:author="Author">
              <w:r w:rsidRPr="000F6836">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B80F8" w14:textId="77777777" w:rsidR="00235B8C" w:rsidRPr="000F6836" w:rsidRDefault="00235B8C" w:rsidP="00B27ECA">
            <w:pPr>
              <w:rPr>
                <w:ins w:id="1480" w:author="Author"/>
                <w:lang w:val="en-GB"/>
              </w:rPr>
            </w:pPr>
            <w:ins w:id="1481" w:author="Author">
              <w:r w:rsidRPr="000F6836">
                <w:rPr>
                  <w:lang w:val="en-GB"/>
                </w:rPr>
                <w:t>Solvency II value of the exposure subject to inflation risk as specified above but under the scenario of an increase of +100 bps on inflation rates.</w:t>
              </w:r>
            </w:ins>
          </w:p>
          <w:p w14:paraId="2BDF6C8F" w14:textId="77777777" w:rsidR="00235B8C" w:rsidRPr="000F6836" w:rsidRDefault="00235B8C" w:rsidP="00B27ECA">
            <w:pPr>
              <w:rPr>
                <w:ins w:id="1482" w:author="Author"/>
                <w:lang w:val="en-GB"/>
              </w:rPr>
            </w:pPr>
            <w:ins w:id="1483" w:author="Author">
              <w:r w:rsidRPr="000F6836">
                <w:rPr>
                  <w:lang w:val="en-GB"/>
                </w:rPr>
                <w:t>This sensitivity should be applied in line with the internal models definition and allocation of inflation risk.</w:t>
              </w:r>
            </w:ins>
          </w:p>
        </w:tc>
      </w:tr>
      <w:tr w:rsidR="00235B8C" w:rsidRPr="000F6836" w14:paraId="3EFD1DEC" w14:textId="77777777" w:rsidTr="00B27ECA">
        <w:trPr>
          <w:trHeight w:val="828"/>
          <w:ins w:id="148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A88A5" w14:textId="14C4ADCF" w:rsidR="00235B8C" w:rsidRPr="000F6836" w:rsidRDefault="00235B8C" w:rsidP="00B27ECA">
            <w:pPr>
              <w:rPr>
                <w:ins w:id="1485" w:author="Author"/>
                <w:lang w:val="en-GB"/>
              </w:rPr>
            </w:pPr>
            <w:ins w:id="1486" w:author="Author">
              <w:del w:id="1487" w:author="Author">
                <w:r w:rsidRPr="000F6836" w:rsidDel="00272157">
                  <w:rPr>
                    <w:lang w:val="en-GB"/>
                  </w:rPr>
                  <w:delText>C0280-C0330</w:delText>
                </w:r>
              </w:del>
              <w:r w:rsidR="00272157" w:rsidRPr="000F6836">
                <w:rPr>
                  <w:lang w:val="en-GB"/>
                </w:rPr>
                <w:t>C0310-C0360</w:t>
              </w:r>
              <w:r w:rsidRPr="000F6836">
                <w:rPr>
                  <w:lang w:val="en-GB"/>
                </w:rPr>
                <w:t>/R0290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8C801" w14:textId="77777777" w:rsidR="00235B8C" w:rsidRPr="000F6836" w:rsidRDefault="00235B8C" w:rsidP="00B27ECA">
            <w:pPr>
              <w:jc w:val="left"/>
              <w:rPr>
                <w:ins w:id="1488" w:author="Author"/>
                <w:lang w:val="en-GB"/>
              </w:rPr>
            </w:pPr>
            <w:ins w:id="1489" w:author="Author">
              <w:r w:rsidRPr="000F6836">
                <w:rPr>
                  <w:lang w:val="en-GB"/>
                </w:rPr>
                <w:t>Exposure sensitive to credit spreads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DB2B2" w14:textId="77777777" w:rsidR="00235B8C" w:rsidRPr="000F6836" w:rsidRDefault="00235B8C" w:rsidP="00B27ECA">
            <w:pPr>
              <w:rPr>
                <w:ins w:id="1490" w:author="Author"/>
                <w:lang w:val="en-GB"/>
              </w:rPr>
            </w:pPr>
            <w:ins w:id="1491" w:author="Author">
              <w:r w:rsidRPr="000F6836">
                <w:rPr>
                  <w:lang w:val="en-GB"/>
                </w:rPr>
                <w:t>Solvency II value in the Solvency II balance sheet at the key date of the exposure as specified above and subject to credit spread risk.</w:t>
              </w:r>
            </w:ins>
          </w:p>
        </w:tc>
      </w:tr>
      <w:tr w:rsidR="00235B8C" w:rsidRPr="000F6836" w14:paraId="685C2B80" w14:textId="77777777" w:rsidTr="00B27ECA">
        <w:trPr>
          <w:trHeight w:val="771"/>
          <w:ins w:id="149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1B69C" w14:textId="584C9379" w:rsidR="00235B8C" w:rsidRPr="000F6836" w:rsidRDefault="00235B8C" w:rsidP="00B27ECA">
            <w:pPr>
              <w:rPr>
                <w:ins w:id="1493" w:author="Author"/>
                <w:lang w:val="en-GB"/>
              </w:rPr>
            </w:pPr>
            <w:ins w:id="1494" w:author="Author">
              <w:del w:id="1495" w:author="Author">
                <w:r w:rsidRPr="000F6836" w:rsidDel="00272157">
                  <w:rPr>
                    <w:lang w:val="en-GB"/>
                  </w:rPr>
                  <w:delText>C0280-C0330</w:delText>
                </w:r>
              </w:del>
              <w:r w:rsidR="00272157" w:rsidRPr="000F6836">
                <w:rPr>
                  <w:lang w:val="en-GB"/>
                </w:rPr>
                <w:t>C0310-C0360</w:t>
              </w:r>
              <w:r w:rsidRPr="000F6836">
                <w:rPr>
                  <w:lang w:val="en-GB"/>
                </w:rPr>
                <w:t>/R0300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74A47" w14:textId="77777777" w:rsidR="00235B8C" w:rsidRPr="000F6836" w:rsidRDefault="00235B8C" w:rsidP="00B27ECA">
            <w:pPr>
              <w:jc w:val="left"/>
              <w:rPr>
                <w:ins w:id="1496" w:author="Author"/>
                <w:lang w:val="en-GB"/>
              </w:rPr>
            </w:pPr>
            <w:ins w:id="1497" w:author="Author">
              <w:r w:rsidRPr="000F6836">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943D6" w14:textId="77777777" w:rsidR="00235B8C" w:rsidRPr="000F6836" w:rsidRDefault="00235B8C" w:rsidP="00B27ECA">
            <w:pPr>
              <w:rPr>
                <w:ins w:id="1498" w:author="Author"/>
                <w:lang w:val="en-GB"/>
              </w:rPr>
            </w:pPr>
            <w:ins w:id="1499" w:author="Author">
              <w:r w:rsidRPr="000F6836">
                <w:rPr>
                  <w:lang w:val="en-GB"/>
                </w:rPr>
                <w:t>Solvency II value of the exposure subject to credit spread risk as specified above but under the scenario of uniform shift in credit spreads for all maturities and assets by -100 bps.</w:t>
              </w:r>
            </w:ins>
          </w:p>
        </w:tc>
      </w:tr>
      <w:tr w:rsidR="00235B8C" w:rsidRPr="000F6836" w14:paraId="0E0D7FB2" w14:textId="77777777" w:rsidTr="00B27ECA">
        <w:trPr>
          <w:trHeight w:val="765"/>
          <w:ins w:id="150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DC7A2" w14:textId="0CC2686B" w:rsidR="00235B8C" w:rsidRPr="000F6836" w:rsidRDefault="00235B8C" w:rsidP="00B27ECA">
            <w:pPr>
              <w:rPr>
                <w:ins w:id="1501" w:author="Author"/>
                <w:lang w:val="en-GB"/>
              </w:rPr>
            </w:pPr>
            <w:ins w:id="1502" w:author="Author">
              <w:del w:id="1503" w:author="Author">
                <w:r w:rsidRPr="000F6836" w:rsidDel="00272157">
                  <w:rPr>
                    <w:lang w:val="en-GB"/>
                  </w:rPr>
                  <w:delText>C0280-C0330</w:delText>
                </w:r>
              </w:del>
              <w:r w:rsidR="00272157" w:rsidRPr="000F6836">
                <w:rPr>
                  <w:lang w:val="en-GB"/>
                </w:rPr>
                <w:t>C0310-C0360</w:t>
              </w:r>
              <w:r w:rsidRPr="000F6836">
                <w:rPr>
                  <w:lang w:val="en-GB"/>
                </w:rPr>
                <w:t>/R0310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6E8A" w14:textId="77777777" w:rsidR="00235B8C" w:rsidRPr="000F6836" w:rsidRDefault="00235B8C" w:rsidP="00B27ECA">
            <w:pPr>
              <w:jc w:val="left"/>
              <w:rPr>
                <w:ins w:id="1504" w:author="Author"/>
                <w:lang w:val="en-GB"/>
              </w:rPr>
            </w:pPr>
            <w:ins w:id="1505" w:author="Author">
              <w:r w:rsidRPr="000F6836">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D720F" w14:textId="77777777" w:rsidR="00235B8C" w:rsidRPr="000F6836" w:rsidRDefault="00235B8C" w:rsidP="00B27ECA">
            <w:pPr>
              <w:rPr>
                <w:ins w:id="1506" w:author="Author"/>
                <w:lang w:val="en-GB"/>
              </w:rPr>
            </w:pPr>
            <w:ins w:id="1507" w:author="Author">
              <w:r w:rsidRPr="000F6836">
                <w:rPr>
                  <w:lang w:val="en-GB"/>
                </w:rPr>
                <w:t>Solvency II value of the exposure subject to credit spread risk as specified above but under the scenario of uniform shift in credit spreads for all maturities and assets by +100 bps.</w:t>
              </w:r>
            </w:ins>
          </w:p>
        </w:tc>
      </w:tr>
      <w:tr w:rsidR="00235B8C" w:rsidRPr="000F6836" w14:paraId="4946E266" w14:textId="77777777" w:rsidTr="00B27ECA">
        <w:trPr>
          <w:trHeight w:val="705"/>
          <w:ins w:id="150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885C3" w14:textId="192C9416" w:rsidR="00235B8C" w:rsidRPr="000F6836" w:rsidRDefault="00235B8C" w:rsidP="00B27ECA">
            <w:pPr>
              <w:rPr>
                <w:ins w:id="1509" w:author="Author"/>
                <w:lang w:val="en-GB"/>
              </w:rPr>
            </w:pPr>
            <w:ins w:id="1510" w:author="Author">
              <w:del w:id="1511" w:author="Author">
                <w:r w:rsidRPr="000F6836" w:rsidDel="00272157">
                  <w:rPr>
                    <w:lang w:val="en-GB"/>
                  </w:rPr>
                  <w:delText>C0280-C0330</w:delText>
                </w:r>
              </w:del>
              <w:r w:rsidR="00272157" w:rsidRPr="000F6836">
                <w:rPr>
                  <w:lang w:val="en-GB"/>
                </w:rPr>
                <w:t>C0310-C0360</w:t>
              </w:r>
              <w:r w:rsidRPr="000F6836">
                <w:rPr>
                  <w:lang w:val="en-GB"/>
                </w:rPr>
                <w:t>/R0320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0693A" w14:textId="77777777" w:rsidR="00235B8C" w:rsidRPr="000F6836" w:rsidRDefault="00235B8C" w:rsidP="00B27ECA">
            <w:pPr>
              <w:jc w:val="left"/>
              <w:rPr>
                <w:ins w:id="1512" w:author="Author"/>
                <w:lang w:val="en-GB"/>
              </w:rPr>
            </w:pPr>
            <w:ins w:id="1513" w:author="Author">
              <w:r w:rsidRPr="000F6836">
                <w:rPr>
                  <w:lang w:val="en-GB"/>
                </w:rPr>
                <w:t>Exposure sensitive to equity level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19250" w14:textId="77777777" w:rsidR="00235B8C" w:rsidRPr="000F6836" w:rsidRDefault="00235B8C" w:rsidP="00B27ECA">
            <w:pPr>
              <w:rPr>
                <w:ins w:id="1514" w:author="Author"/>
                <w:lang w:val="en-GB"/>
              </w:rPr>
            </w:pPr>
            <w:ins w:id="1515" w:author="Author">
              <w:r w:rsidRPr="000F6836">
                <w:rPr>
                  <w:lang w:val="en-GB"/>
                </w:rPr>
                <w:t>Solvency II value in the Solvency II balance sheet at the key date of the exposure as specified above and subject to equity level risk.</w:t>
              </w:r>
            </w:ins>
          </w:p>
        </w:tc>
      </w:tr>
      <w:tr w:rsidR="00235B8C" w:rsidRPr="000F6836" w14:paraId="349FAFAB" w14:textId="77777777" w:rsidTr="00B27ECA">
        <w:trPr>
          <w:trHeight w:val="1035"/>
          <w:ins w:id="151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84D01" w14:textId="5E39C0D8" w:rsidR="00235B8C" w:rsidRPr="000F6836" w:rsidRDefault="00235B8C" w:rsidP="00B27ECA">
            <w:pPr>
              <w:rPr>
                <w:ins w:id="1517" w:author="Author"/>
                <w:lang w:val="en-GB"/>
              </w:rPr>
            </w:pPr>
            <w:ins w:id="1518" w:author="Author">
              <w:del w:id="1519" w:author="Author">
                <w:r w:rsidRPr="000F6836" w:rsidDel="00272157">
                  <w:rPr>
                    <w:lang w:val="en-GB"/>
                  </w:rPr>
                  <w:delText>C0280-C0330</w:delText>
                </w:r>
              </w:del>
              <w:r w:rsidR="00272157" w:rsidRPr="000F6836">
                <w:rPr>
                  <w:lang w:val="en-GB"/>
                </w:rPr>
                <w:t>C0310-C0360</w:t>
              </w:r>
              <w:r w:rsidRPr="000F6836">
                <w:rPr>
                  <w:lang w:val="en-GB"/>
                </w:rPr>
                <w:t>/R0330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EF30F" w14:textId="77777777" w:rsidR="00235B8C" w:rsidRPr="000F6836" w:rsidRDefault="00235B8C" w:rsidP="00B27ECA">
            <w:pPr>
              <w:jc w:val="left"/>
              <w:rPr>
                <w:ins w:id="1520" w:author="Author"/>
                <w:lang w:val="en-GB"/>
              </w:rPr>
            </w:pPr>
            <w:ins w:id="1521" w:author="Author">
              <w:r w:rsidRPr="000F6836">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F5C2B" w14:textId="77777777" w:rsidR="00235B8C" w:rsidRPr="000F6836" w:rsidRDefault="00235B8C" w:rsidP="00B27ECA">
            <w:pPr>
              <w:rPr>
                <w:ins w:id="1522" w:author="Author"/>
                <w:lang w:val="en-GB"/>
              </w:rPr>
            </w:pPr>
            <w:ins w:id="1523" w:author="Author">
              <w:r w:rsidRPr="000F6836">
                <w:rPr>
                  <w:lang w:val="en-GB"/>
                </w:rPr>
                <w:t>Solvency II value of the exposure subject to equity level risk as specified above but under the scenario of uniform decrease in values by -30%.</w:t>
              </w:r>
            </w:ins>
          </w:p>
        </w:tc>
      </w:tr>
      <w:tr w:rsidR="00235B8C" w:rsidRPr="000F6836" w14:paraId="61F4F19A" w14:textId="77777777" w:rsidTr="00B27ECA">
        <w:trPr>
          <w:trHeight w:val="708"/>
          <w:ins w:id="152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2308FD" w14:textId="68A808CA" w:rsidR="00235B8C" w:rsidRPr="000F6836" w:rsidRDefault="00235B8C" w:rsidP="00B27ECA">
            <w:pPr>
              <w:rPr>
                <w:ins w:id="1525" w:author="Author"/>
                <w:lang w:val="en-GB"/>
              </w:rPr>
            </w:pPr>
            <w:ins w:id="1526" w:author="Author">
              <w:del w:id="1527" w:author="Author">
                <w:r w:rsidRPr="000F6836" w:rsidDel="00272157">
                  <w:rPr>
                    <w:lang w:val="en-GB"/>
                  </w:rPr>
                  <w:delText>C0280-C0330</w:delText>
                </w:r>
              </w:del>
              <w:r w:rsidR="00272157" w:rsidRPr="000F6836">
                <w:rPr>
                  <w:lang w:val="en-GB"/>
                </w:rPr>
                <w:t>C0310-C0360</w:t>
              </w:r>
              <w:r w:rsidRPr="000F6836">
                <w:rPr>
                  <w:lang w:val="en-GB"/>
                </w:rPr>
                <w:t>/R0340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1CB1E4" w14:textId="77777777" w:rsidR="00235B8C" w:rsidRPr="000F6836" w:rsidRDefault="00235B8C" w:rsidP="00B27ECA">
            <w:pPr>
              <w:jc w:val="left"/>
              <w:rPr>
                <w:ins w:id="1528" w:author="Author"/>
                <w:lang w:val="en-GB"/>
              </w:rPr>
            </w:pPr>
            <w:ins w:id="1529" w:author="Author">
              <w:r w:rsidRPr="000F6836">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16BE5" w14:textId="77777777" w:rsidR="00235B8C" w:rsidRPr="000F6836" w:rsidRDefault="00235B8C" w:rsidP="00B27ECA">
            <w:pPr>
              <w:rPr>
                <w:ins w:id="1530" w:author="Author"/>
                <w:lang w:val="en-GB"/>
              </w:rPr>
            </w:pPr>
            <w:ins w:id="1531" w:author="Author">
              <w:r w:rsidRPr="000F6836">
                <w:rPr>
                  <w:lang w:val="en-GB"/>
                </w:rPr>
                <w:t>Solvency II value of the exposure subject to equity level risk as specified above but under the scenario of uniform increase in values by +30%.</w:t>
              </w:r>
            </w:ins>
          </w:p>
        </w:tc>
      </w:tr>
      <w:tr w:rsidR="00235B8C" w:rsidRPr="000F6836" w14:paraId="449874F0" w14:textId="77777777" w:rsidTr="00B27ECA">
        <w:trPr>
          <w:trHeight w:val="882"/>
          <w:ins w:id="153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590BE" w14:textId="116623EC" w:rsidR="00235B8C" w:rsidRPr="000F6836" w:rsidRDefault="00235B8C" w:rsidP="00B27ECA">
            <w:pPr>
              <w:rPr>
                <w:ins w:id="1533" w:author="Author"/>
                <w:lang w:val="en-GB"/>
              </w:rPr>
            </w:pPr>
            <w:ins w:id="1534" w:author="Author">
              <w:del w:id="1535" w:author="Author">
                <w:r w:rsidRPr="000F6836" w:rsidDel="00272157">
                  <w:rPr>
                    <w:lang w:val="en-GB"/>
                  </w:rPr>
                  <w:delText>C0280-C0330</w:delText>
                </w:r>
              </w:del>
              <w:r w:rsidR="00272157" w:rsidRPr="000F6836">
                <w:rPr>
                  <w:lang w:val="en-GB"/>
                </w:rPr>
                <w:t>C0310-C0360</w:t>
              </w:r>
              <w:r w:rsidRPr="000F6836">
                <w:rPr>
                  <w:lang w:val="en-GB"/>
                </w:rPr>
                <w:t>/R0350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E7CCC" w14:textId="77777777" w:rsidR="00235B8C" w:rsidRPr="000F6836" w:rsidRDefault="00235B8C" w:rsidP="00B27ECA">
            <w:pPr>
              <w:jc w:val="left"/>
              <w:rPr>
                <w:ins w:id="1536" w:author="Author"/>
                <w:lang w:val="en-GB"/>
              </w:rPr>
            </w:pPr>
            <w:ins w:id="1537" w:author="Author">
              <w:r w:rsidRPr="000F6836">
                <w:rPr>
                  <w:lang w:val="en-GB"/>
                </w:rPr>
                <w:t>Exposure sensitive to Property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68BA8" w14:textId="77777777" w:rsidR="00235B8C" w:rsidRPr="000F6836" w:rsidRDefault="00235B8C" w:rsidP="00B27ECA">
            <w:pPr>
              <w:rPr>
                <w:ins w:id="1538" w:author="Author"/>
                <w:lang w:val="en-GB"/>
              </w:rPr>
            </w:pPr>
            <w:ins w:id="1539" w:author="Author">
              <w:r w:rsidRPr="000F6836">
                <w:rPr>
                  <w:lang w:val="en-GB"/>
                </w:rPr>
                <w:t>Solvency II value in the Solvency II balance sheet at the key date of the exposure as specified above and subject to property risk.</w:t>
              </w:r>
            </w:ins>
          </w:p>
        </w:tc>
      </w:tr>
      <w:tr w:rsidR="00235B8C" w:rsidRPr="000F6836" w14:paraId="3818315D" w14:textId="77777777" w:rsidTr="00B27ECA">
        <w:trPr>
          <w:trHeight w:val="557"/>
          <w:ins w:id="154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EAEA" w14:textId="167CD5DA" w:rsidR="00235B8C" w:rsidRPr="000F6836" w:rsidRDefault="00235B8C" w:rsidP="00B27ECA">
            <w:pPr>
              <w:rPr>
                <w:ins w:id="1541" w:author="Author"/>
                <w:lang w:val="en-GB"/>
              </w:rPr>
            </w:pPr>
            <w:ins w:id="1542" w:author="Author">
              <w:del w:id="1543" w:author="Author">
                <w:r w:rsidRPr="000F6836" w:rsidDel="00272157">
                  <w:rPr>
                    <w:lang w:val="en-GB"/>
                  </w:rPr>
                  <w:delText>C0280-C0330</w:delText>
                </w:r>
              </w:del>
              <w:r w:rsidR="00272157" w:rsidRPr="000F6836">
                <w:rPr>
                  <w:lang w:val="en-GB"/>
                </w:rPr>
                <w:t>C0310-C0360</w:t>
              </w:r>
              <w:r w:rsidRPr="000F6836">
                <w:rPr>
                  <w:lang w:val="en-GB"/>
                </w:rPr>
                <w:t>/R0360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2D0AD" w14:textId="77777777" w:rsidR="00235B8C" w:rsidRPr="000F6836" w:rsidRDefault="00235B8C" w:rsidP="00B27ECA">
            <w:pPr>
              <w:jc w:val="left"/>
              <w:rPr>
                <w:ins w:id="1544" w:author="Author"/>
                <w:lang w:val="en-GB"/>
              </w:rPr>
            </w:pPr>
            <w:ins w:id="1545" w:author="Author">
              <w:r w:rsidRPr="000F6836">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C4322" w14:textId="77777777" w:rsidR="00235B8C" w:rsidRPr="000F6836" w:rsidRDefault="00235B8C" w:rsidP="00B27ECA">
            <w:pPr>
              <w:rPr>
                <w:ins w:id="1546" w:author="Author"/>
                <w:lang w:val="en-GB"/>
              </w:rPr>
            </w:pPr>
            <w:ins w:id="1547" w:author="Author">
              <w:r w:rsidRPr="000F6836">
                <w:rPr>
                  <w:lang w:val="en-GB"/>
                </w:rPr>
                <w:t>Solvency II value of the exposure subject to property risk as specified above but under the scenario of uniform decrease in values by -30%.</w:t>
              </w:r>
            </w:ins>
          </w:p>
        </w:tc>
      </w:tr>
      <w:tr w:rsidR="00235B8C" w:rsidRPr="000F6836" w14:paraId="4C6F3F5C" w14:textId="77777777" w:rsidTr="00B27ECA">
        <w:trPr>
          <w:trHeight w:val="681"/>
          <w:ins w:id="154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A979A" w14:textId="4E24B9C0" w:rsidR="00235B8C" w:rsidRPr="000F6836" w:rsidRDefault="00235B8C" w:rsidP="00B27ECA">
            <w:pPr>
              <w:rPr>
                <w:ins w:id="1549" w:author="Author"/>
                <w:lang w:val="en-GB"/>
              </w:rPr>
            </w:pPr>
            <w:ins w:id="1550" w:author="Author">
              <w:del w:id="1551" w:author="Author">
                <w:r w:rsidRPr="000F6836" w:rsidDel="00272157">
                  <w:rPr>
                    <w:lang w:val="en-GB"/>
                  </w:rPr>
                  <w:delText>C0280-C0330</w:delText>
                </w:r>
              </w:del>
              <w:r w:rsidR="00272157" w:rsidRPr="000F6836">
                <w:rPr>
                  <w:lang w:val="en-GB"/>
                </w:rPr>
                <w:t>C0310-C0360</w:t>
              </w:r>
              <w:r w:rsidRPr="000F6836">
                <w:rPr>
                  <w:lang w:val="en-GB"/>
                </w:rPr>
                <w:t>/R0370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6A81D" w14:textId="77777777" w:rsidR="00235B8C" w:rsidRPr="000F6836" w:rsidRDefault="00235B8C" w:rsidP="00B27ECA">
            <w:pPr>
              <w:jc w:val="left"/>
              <w:rPr>
                <w:ins w:id="1552" w:author="Author"/>
                <w:lang w:val="en-GB"/>
              </w:rPr>
            </w:pPr>
            <w:ins w:id="1553" w:author="Author">
              <w:r w:rsidRPr="000F6836">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C5113" w14:textId="77777777" w:rsidR="00235B8C" w:rsidRPr="000F6836" w:rsidRDefault="00235B8C" w:rsidP="00B27ECA">
            <w:pPr>
              <w:rPr>
                <w:ins w:id="1554" w:author="Author"/>
                <w:lang w:val="en-GB"/>
              </w:rPr>
            </w:pPr>
            <w:ins w:id="1555" w:author="Author">
              <w:r w:rsidRPr="000F6836">
                <w:rPr>
                  <w:lang w:val="en-GB"/>
                </w:rPr>
                <w:t>Solvency II value of the exposure subject to property risk as specified above but under the scenario of uniform increase in values by +30%.</w:t>
              </w:r>
            </w:ins>
          </w:p>
        </w:tc>
      </w:tr>
      <w:tr w:rsidR="00235B8C" w:rsidRPr="000F6836" w14:paraId="6BE301CA" w14:textId="77777777" w:rsidTr="00B27ECA">
        <w:trPr>
          <w:trHeight w:val="346"/>
          <w:ins w:id="155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E9731" w14:textId="71F6E55F" w:rsidR="00235B8C" w:rsidRPr="000F6836" w:rsidRDefault="00235B8C" w:rsidP="00B27ECA">
            <w:pPr>
              <w:rPr>
                <w:ins w:id="1557" w:author="Author"/>
                <w:lang w:val="en-GB"/>
              </w:rPr>
            </w:pPr>
            <w:ins w:id="1558" w:author="Author">
              <w:del w:id="1559" w:author="Author">
                <w:r w:rsidRPr="000F6836" w:rsidDel="00272157">
                  <w:rPr>
                    <w:lang w:val="en-GB"/>
                  </w:rPr>
                  <w:delText>C0280-C0330</w:delText>
                </w:r>
              </w:del>
              <w:r w:rsidR="00272157" w:rsidRPr="000F6836">
                <w:rPr>
                  <w:lang w:val="en-GB"/>
                </w:rPr>
                <w:t>C0310-C0360</w:t>
              </w:r>
              <w:r w:rsidRPr="000F6836">
                <w:rPr>
                  <w:lang w:val="en-GB"/>
                </w:rPr>
                <w:t>/R0380</w:t>
              </w:r>
            </w:ins>
          </w:p>
          <w:p w14:paraId="105B2CCA" w14:textId="77777777" w:rsidR="00235B8C" w:rsidRPr="000F6836" w:rsidRDefault="00235B8C" w:rsidP="00B27ECA">
            <w:pPr>
              <w:rPr>
                <w:ins w:id="156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1E9C6" w14:textId="77777777" w:rsidR="00235B8C" w:rsidRPr="000F6836" w:rsidRDefault="00235B8C" w:rsidP="00B27ECA">
            <w:pPr>
              <w:jc w:val="left"/>
              <w:rPr>
                <w:ins w:id="1561" w:author="Author"/>
                <w:lang w:val="en-GB"/>
              </w:rPr>
            </w:pPr>
            <w:ins w:id="1562" w:author="Author">
              <w:r w:rsidRPr="000F6836">
                <w:rPr>
                  <w:lang w:val="en-GB"/>
                </w:rPr>
                <w:lastRenderedPageBreak/>
                <w:t xml:space="preserve">Exposure sensitive to Currency risk - </w:t>
              </w:r>
              <w:r w:rsidRPr="000F6836">
                <w:rPr>
                  <w:lang w:val="en-GB"/>
                </w:rPr>
                <w:lastRenderedPageBreak/>
                <w:t>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200BC" w14:textId="77777777" w:rsidR="00235B8C" w:rsidRPr="000F6836" w:rsidRDefault="00235B8C" w:rsidP="00B27ECA">
            <w:pPr>
              <w:rPr>
                <w:ins w:id="1563" w:author="Author"/>
                <w:lang w:val="en-GB"/>
              </w:rPr>
            </w:pPr>
            <w:ins w:id="1564" w:author="Author">
              <w:r w:rsidRPr="000F6836">
                <w:rPr>
                  <w:lang w:val="en-GB"/>
                </w:rPr>
                <w:lastRenderedPageBreak/>
                <w:t>Solvency II value in the Solvency II balance sheet at the key date of the exposure as specified above and subject to currency risk.</w:t>
              </w:r>
            </w:ins>
          </w:p>
        </w:tc>
      </w:tr>
      <w:tr w:rsidR="00235B8C" w:rsidRPr="000F6836" w14:paraId="29967AD1" w14:textId="77777777" w:rsidTr="00B27ECA">
        <w:trPr>
          <w:trHeight w:val="633"/>
          <w:ins w:id="156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885E2" w14:textId="27CA598F" w:rsidR="00235B8C" w:rsidRPr="000F6836" w:rsidRDefault="00235B8C" w:rsidP="00B27ECA">
            <w:pPr>
              <w:rPr>
                <w:ins w:id="1566" w:author="Author"/>
                <w:lang w:val="en-GB"/>
              </w:rPr>
            </w:pPr>
            <w:ins w:id="1567" w:author="Author">
              <w:del w:id="1568" w:author="Author">
                <w:r w:rsidRPr="000F6836" w:rsidDel="00272157">
                  <w:rPr>
                    <w:lang w:val="en-GB"/>
                  </w:rPr>
                  <w:delText>C0280-C0330</w:delText>
                </w:r>
              </w:del>
              <w:r w:rsidR="00272157" w:rsidRPr="000F6836">
                <w:rPr>
                  <w:lang w:val="en-GB"/>
                </w:rPr>
                <w:t>C0310-C0360</w:t>
              </w:r>
              <w:r w:rsidRPr="000F6836">
                <w:rPr>
                  <w:lang w:val="en-GB"/>
                </w:rPr>
                <w:t>/R0390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C537B2" w14:textId="77777777" w:rsidR="00235B8C" w:rsidRPr="000F6836" w:rsidRDefault="00235B8C" w:rsidP="00B27ECA">
            <w:pPr>
              <w:jc w:val="left"/>
              <w:rPr>
                <w:ins w:id="1569" w:author="Author"/>
                <w:lang w:val="en-GB"/>
              </w:rPr>
            </w:pPr>
            <w:ins w:id="1570" w:author="Author">
              <w:r w:rsidRPr="000F6836">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68699" w14:textId="77777777" w:rsidR="00235B8C" w:rsidRPr="000F6836" w:rsidRDefault="00235B8C" w:rsidP="00B27ECA">
            <w:pPr>
              <w:rPr>
                <w:ins w:id="1571" w:author="Author"/>
                <w:lang w:val="en-GB"/>
              </w:rPr>
            </w:pPr>
            <w:ins w:id="1572" w:author="Author">
              <w:r w:rsidRPr="000F6836">
                <w:rPr>
                  <w:lang w:val="en-GB"/>
                </w:rPr>
                <w:t>Solvency II value of the exposure subject to currency risk as specified above but under the scenario of uniform decrease in exchange rates by -10%.</w:t>
              </w:r>
            </w:ins>
          </w:p>
        </w:tc>
      </w:tr>
      <w:tr w:rsidR="00235B8C" w:rsidRPr="000F6836" w14:paraId="7E25326F" w14:textId="77777777" w:rsidTr="00B27ECA">
        <w:trPr>
          <w:trHeight w:val="685"/>
          <w:ins w:id="157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27899" w14:textId="18DA9A18" w:rsidR="00235B8C" w:rsidRPr="000F6836" w:rsidRDefault="00235B8C" w:rsidP="00B27ECA">
            <w:pPr>
              <w:rPr>
                <w:ins w:id="1574" w:author="Author"/>
                <w:lang w:val="en-GB"/>
              </w:rPr>
            </w:pPr>
            <w:ins w:id="1575" w:author="Author">
              <w:del w:id="1576" w:author="Author">
                <w:r w:rsidRPr="000F6836" w:rsidDel="00272157">
                  <w:rPr>
                    <w:lang w:val="en-GB"/>
                  </w:rPr>
                  <w:delText>C0280-C0330</w:delText>
                </w:r>
              </w:del>
              <w:r w:rsidR="00272157" w:rsidRPr="000F6836">
                <w:rPr>
                  <w:lang w:val="en-GB"/>
                </w:rPr>
                <w:t>C0310-C0360</w:t>
              </w:r>
              <w:r w:rsidRPr="000F6836">
                <w:rPr>
                  <w:lang w:val="en-GB"/>
                </w:rPr>
                <w:t>/R0400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942CC" w14:textId="77777777" w:rsidR="00235B8C" w:rsidRPr="000F6836" w:rsidRDefault="00235B8C" w:rsidP="00B27ECA">
            <w:pPr>
              <w:jc w:val="left"/>
              <w:rPr>
                <w:ins w:id="1577" w:author="Author"/>
                <w:lang w:val="en-GB"/>
              </w:rPr>
            </w:pPr>
            <w:ins w:id="1578" w:author="Author">
              <w:r w:rsidRPr="000F6836">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4754E" w14:textId="77777777" w:rsidR="00235B8C" w:rsidRPr="000F6836" w:rsidRDefault="00235B8C" w:rsidP="00B27ECA">
            <w:pPr>
              <w:rPr>
                <w:ins w:id="1579" w:author="Author"/>
                <w:lang w:val="en-GB"/>
              </w:rPr>
            </w:pPr>
            <w:ins w:id="1580" w:author="Author">
              <w:r w:rsidRPr="000F6836">
                <w:rPr>
                  <w:lang w:val="en-GB"/>
                </w:rPr>
                <w:t>Solvency II value of the exposure subject to currency risk as specified above but under the scenario of uniform increase in exchange rates by +10%.</w:t>
              </w:r>
            </w:ins>
          </w:p>
        </w:tc>
      </w:tr>
      <w:tr w:rsidR="00235B8C" w:rsidRPr="000F6836" w14:paraId="3AFFF8C1" w14:textId="77777777" w:rsidTr="00B27ECA">
        <w:trPr>
          <w:trHeight w:val="695"/>
          <w:ins w:id="158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CCB53" w14:textId="155647B7" w:rsidR="00235B8C" w:rsidRPr="000F6836" w:rsidRDefault="00235B8C" w:rsidP="00B27ECA">
            <w:pPr>
              <w:rPr>
                <w:ins w:id="1582" w:author="Author"/>
                <w:lang w:val="en-GB"/>
              </w:rPr>
            </w:pPr>
            <w:ins w:id="1583" w:author="Author">
              <w:del w:id="1584" w:author="Author">
                <w:r w:rsidRPr="000F6836" w:rsidDel="00272157">
                  <w:rPr>
                    <w:lang w:val="en-GB"/>
                  </w:rPr>
                  <w:delText>C0280-C0330</w:delText>
                </w:r>
              </w:del>
              <w:r w:rsidR="00272157" w:rsidRPr="000F6836">
                <w:rPr>
                  <w:lang w:val="en-GB"/>
                </w:rPr>
                <w:t>C0310-C0360</w:t>
              </w:r>
              <w:r w:rsidRPr="000F6836">
                <w:rPr>
                  <w:lang w:val="en-GB"/>
                </w:rPr>
                <w:t>/R0410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12ADC" w14:textId="77777777" w:rsidR="00235B8C" w:rsidRPr="000F6836" w:rsidRDefault="00235B8C" w:rsidP="00B27ECA">
            <w:pPr>
              <w:jc w:val="left"/>
              <w:rPr>
                <w:ins w:id="1585" w:author="Author"/>
                <w:lang w:val="en-GB"/>
              </w:rPr>
            </w:pPr>
            <w:ins w:id="1586" w:author="Author">
              <w:r w:rsidRPr="000F6836">
                <w:rPr>
                  <w:lang w:val="en-GB"/>
                </w:rPr>
                <w:t>Exposure sensitive to interest rate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60F91" w14:textId="77777777" w:rsidR="00235B8C" w:rsidRPr="000F6836" w:rsidRDefault="00235B8C" w:rsidP="00B27ECA">
            <w:pPr>
              <w:rPr>
                <w:ins w:id="1587" w:author="Author"/>
                <w:lang w:val="en-GB"/>
              </w:rPr>
            </w:pPr>
            <w:ins w:id="1588" w:author="Author">
              <w:r w:rsidRPr="000F6836">
                <w:rPr>
                  <w:lang w:val="en-GB"/>
                </w:rPr>
                <w:t>Solvency II value in the Solvency II balance sheet at the key date of the exposure as specified above and subject to interest rate volatility risk.</w:t>
              </w:r>
            </w:ins>
          </w:p>
        </w:tc>
      </w:tr>
      <w:tr w:rsidR="00235B8C" w:rsidRPr="000F6836" w14:paraId="58FD9E01" w14:textId="77777777" w:rsidTr="00B27ECA">
        <w:trPr>
          <w:trHeight w:val="691"/>
          <w:ins w:id="158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6DE1B" w14:textId="2A09E56A" w:rsidR="00235B8C" w:rsidRPr="000F6836" w:rsidRDefault="00235B8C" w:rsidP="00B27ECA">
            <w:pPr>
              <w:rPr>
                <w:ins w:id="1590" w:author="Author"/>
                <w:lang w:val="en-GB"/>
              </w:rPr>
            </w:pPr>
            <w:ins w:id="1591" w:author="Author">
              <w:del w:id="1592" w:author="Author">
                <w:r w:rsidRPr="000F6836" w:rsidDel="00272157">
                  <w:rPr>
                    <w:lang w:val="en-GB"/>
                  </w:rPr>
                  <w:delText>C0280-C0330</w:delText>
                </w:r>
              </w:del>
              <w:r w:rsidR="00272157" w:rsidRPr="000F6836">
                <w:rPr>
                  <w:lang w:val="en-GB"/>
                </w:rPr>
                <w:t>C0310-C0360</w:t>
              </w:r>
              <w:r w:rsidRPr="000F6836">
                <w:rPr>
                  <w:lang w:val="en-GB"/>
                </w:rPr>
                <w:t>/R0420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36B0F" w14:textId="77777777" w:rsidR="00235B8C" w:rsidRPr="000F6836" w:rsidRDefault="00235B8C" w:rsidP="00B27ECA">
            <w:pPr>
              <w:jc w:val="left"/>
              <w:rPr>
                <w:ins w:id="1593" w:author="Author"/>
                <w:lang w:val="en-GB"/>
              </w:rPr>
            </w:pPr>
            <w:ins w:id="1594" w:author="Author">
              <w:r w:rsidRPr="000F6836">
                <w:rPr>
                  <w:lang w:val="en-GB"/>
                </w:rPr>
                <w:t xml:space="preserve">Interest rate volatility down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EC93B" w14:textId="77777777" w:rsidR="00235B8C" w:rsidRPr="000F6836" w:rsidRDefault="00235B8C" w:rsidP="00B27ECA">
            <w:pPr>
              <w:rPr>
                <w:ins w:id="1595" w:author="Author"/>
                <w:lang w:val="en-GB"/>
              </w:rPr>
            </w:pPr>
            <w:ins w:id="1596" w:author="Author">
              <w:r w:rsidRPr="000F6836">
                <w:rPr>
                  <w:lang w:val="en-GB"/>
                </w:rPr>
                <w:t>Solvency II value of the exposure subject to interest rate risk as specified above but under the scenario of a decrease of interest rate volatility by -25%.</w:t>
              </w:r>
            </w:ins>
          </w:p>
          <w:p w14:paraId="471AD1C6" w14:textId="77777777" w:rsidR="00235B8C" w:rsidRPr="000F6836" w:rsidRDefault="00235B8C" w:rsidP="00B27ECA">
            <w:pPr>
              <w:rPr>
                <w:ins w:id="1597" w:author="Author"/>
                <w:lang w:val="en-GB"/>
              </w:rPr>
            </w:pPr>
            <w:ins w:id="1598" w:author="Author">
              <w:r w:rsidRPr="000F6836">
                <w:rPr>
                  <w:lang w:val="en-GB"/>
                </w:rPr>
                <w:t>This shift is a parallel shift of the whole volatility surface for log-normal and normal vols.</w:t>
              </w:r>
            </w:ins>
          </w:p>
          <w:p w14:paraId="6AEE74A4" w14:textId="77777777" w:rsidR="00235B8C" w:rsidRPr="000F6836" w:rsidRDefault="00235B8C" w:rsidP="00B27ECA">
            <w:pPr>
              <w:rPr>
                <w:ins w:id="1599" w:author="Author"/>
                <w:lang w:val="en-GB"/>
              </w:rPr>
            </w:pPr>
            <w:ins w:id="1600" w:author="Author">
              <w:r w:rsidRPr="000F6836">
                <w:rPr>
                  <w:lang w:val="en-GB"/>
                </w:rPr>
                <w:t>Only one of the rows R0420 or R0430 may be reported.</w:t>
              </w:r>
            </w:ins>
          </w:p>
        </w:tc>
      </w:tr>
      <w:tr w:rsidR="00235B8C" w:rsidRPr="000F6836" w14:paraId="4158888D" w14:textId="77777777" w:rsidTr="00B27ECA">
        <w:trPr>
          <w:trHeight w:val="691"/>
          <w:ins w:id="160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371E5" w14:textId="58B2D43F" w:rsidR="00235B8C" w:rsidRPr="000F6836" w:rsidRDefault="00235B8C" w:rsidP="00B27ECA">
            <w:pPr>
              <w:rPr>
                <w:ins w:id="1602" w:author="Author"/>
                <w:lang w:val="en-GB"/>
              </w:rPr>
            </w:pPr>
            <w:ins w:id="1603" w:author="Author">
              <w:del w:id="1604" w:author="Author">
                <w:r w:rsidRPr="000F6836" w:rsidDel="00272157">
                  <w:rPr>
                    <w:lang w:val="en-GB"/>
                  </w:rPr>
                  <w:delText>C0280-C0330</w:delText>
                </w:r>
              </w:del>
              <w:r w:rsidR="00272157" w:rsidRPr="000F6836">
                <w:rPr>
                  <w:lang w:val="en-GB"/>
                </w:rPr>
                <w:t>C0310-C0360</w:t>
              </w:r>
              <w:r w:rsidRPr="000F6836">
                <w:rPr>
                  <w:lang w:val="en-GB"/>
                </w:rPr>
                <w:t>/R0430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51663" w14:textId="77777777" w:rsidR="00235B8C" w:rsidRPr="000F6836" w:rsidRDefault="00235B8C" w:rsidP="00B27ECA">
            <w:pPr>
              <w:jc w:val="left"/>
              <w:rPr>
                <w:ins w:id="1605" w:author="Author"/>
                <w:lang w:val="en-GB"/>
              </w:rPr>
            </w:pPr>
            <w:ins w:id="1606" w:author="Author">
              <w:r w:rsidRPr="000F6836">
                <w:rPr>
                  <w:lang w:val="en-GB"/>
                </w:rPr>
                <w:t>Interest rate volatility down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8B6A6" w14:textId="77777777" w:rsidR="00235B8C" w:rsidRPr="000F6836" w:rsidRDefault="00235B8C" w:rsidP="00B27ECA">
            <w:pPr>
              <w:rPr>
                <w:ins w:id="1607" w:author="Author"/>
                <w:lang w:val="en-GB"/>
              </w:rPr>
            </w:pPr>
            <w:ins w:id="1608" w:author="Author">
              <w:r w:rsidRPr="000F6836">
                <w:rPr>
                  <w:lang w:val="en-GB"/>
                </w:rPr>
                <w:t>Solvency II value of the exposure subject to interest rate risk as specified above but under the scenario of a decrease of interest rate volatility by -20 bp for normal vols.</w:t>
              </w:r>
            </w:ins>
          </w:p>
          <w:p w14:paraId="1493BA40" w14:textId="77777777" w:rsidR="00235B8C" w:rsidRPr="000F6836" w:rsidRDefault="00235B8C" w:rsidP="00B27ECA">
            <w:pPr>
              <w:rPr>
                <w:ins w:id="1609" w:author="Author"/>
                <w:lang w:val="en-GB"/>
              </w:rPr>
            </w:pPr>
            <w:ins w:id="1610" w:author="Author">
              <w:r w:rsidRPr="000F6836">
                <w:rPr>
                  <w:lang w:val="en-GB"/>
                </w:rPr>
                <w:t>This shift is a parallel shift of the whole volatility surface for log-normal and normal vols.</w:t>
              </w:r>
            </w:ins>
          </w:p>
          <w:p w14:paraId="025CE8B8" w14:textId="77777777" w:rsidR="00235B8C" w:rsidRPr="000F6836" w:rsidRDefault="00235B8C" w:rsidP="00B27ECA">
            <w:pPr>
              <w:rPr>
                <w:ins w:id="1611" w:author="Author"/>
                <w:lang w:val="en-GB"/>
              </w:rPr>
            </w:pPr>
            <w:ins w:id="1612" w:author="Author">
              <w:r w:rsidRPr="000F6836">
                <w:rPr>
                  <w:lang w:val="en-GB"/>
                </w:rPr>
                <w:t>Only one of the rows R0420 or R0430 may be reported.</w:t>
              </w:r>
            </w:ins>
          </w:p>
        </w:tc>
      </w:tr>
      <w:tr w:rsidR="00235B8C" w:rsidRPr="000F6836" w14:paraId="3AAC18A9" w14:textId="77777777" w:rsidTr="00B27ECA">
        <w:trPr>
          <w:trHeight w:val="715"/>
          <w:ins w:id="161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B5B6B" w14:textId="5F854C54" w:rsidR="00235B8C" w:rsidRPr="000F6836" w:rsidRDefault="00235B8C" w:rsidP="00B27ECA">
            <w:pPr>
              <w:rPr>
                <w:ins w:id="1614" w:author="Author"/>
                <w:lang w:val="en-GB"/>
              </w:rPr>
            </w:pPr>
            <w:ins w:id="1615" w:author="Author">
              <w:del w:id="1616" w:author="Author">
                <w:r w:rsidRPr="000F6836" w:rsidDel="00272157">
                  <w:rPr>
                    <w:lang w:val="en-GB"/>
                  </w:rPr>
                  <w:delText>C0280-C0330</w:delText>
                </w:r>
              </w:del>
              <w:r w:rsidR="00272157" w:rsidRPr="000F6836">
                <w:rPr>
                  <w:lang w:val="en-GB"/>
                </w:rPr>
                <w:t>C0310-C0360</w:t>
              </w:r>
              <w:r w:rsidRPr="000F6836">
                <w:rPr>
                  <w:lang w:val="en-GB"/>
                </w:rPr>
                <w:t>/R0440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F12AE" w14:textId="77777777" w:rsidR="00235B8C" w:rsidRPr="000F6836" w:rsidRDefault="00235B8C" w:rsidP="00B27ECA">
            <w:pPr>
              <w:jc w:val="left"/>
              <w:rPr>
                <w:ins w:id="1617" w:author="Author"/>
                <w:lang w:val="en-GB"/>
              </w:rPr>
            </w:pPr>
            <w:ins w:id="1618" w:author="Author">
              <w:r w:rsidRPr="000F6836">
                <w:rPr>
                  <w:lang w:val="en-GB"/>
                </w:rPr>
                <w:t xml:space="preserve">Interest rate volatility up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C6BF5" w14:textId="77777777" w:rsidR="00235B8C" w:rsidRPr="000F6836" w:rsidRDefault="00235B8C" w:rsidP="00B27ECA">
            <w:pPr>
              <w:rPr>
                <w:ins w:id="1619" w:author="Author"/>
                <w:lang w:val="en-GB"/>
              </w:rPr>
            </w:pPr>
            <w:ins w:id="1620" w:author="Author">
              <w:r w:rsidRPr="000F6836">
                <w:rPr>
                  <w:lang w:val="en-GB"/>
                </w:rPr>
                <w:t>Solvency II value of the exposure subject to interest rate risk as specified above but under the scenario of an increase of interest rate volatility by +25%.</w:t>
              </w:r>
            </w:ins>
          </w:p>
          <w:p w14:paraId="7E369288" w14:textId="77777777" w:rsidR="00235B8C" w:rsidRPr="000F6836" w:rsidRDefault="00235B8C" w:rsidP="00B27ECA">
            <w:pPr>
              <w:rPr>
                <w:ins w:id="1621" w:author="Author"/>
                <w:lang w:val="en-GB"/>
              </w:rPr>
            </w:pPr>
            <w:ins w:id="1622" w:author="Author">
              <w:r w:rsidRPr="000F6836">
                <w:rPr>
                  <w:lang w:val="en-GB"/>
                </w:rPr>
                <w:t>This shift is a parallel shift of the whole volatility surface for log-normal and normal vols.</w:t>
              </w:r>
            </w:ins>
          </w:p>
          <w:p w14:paraId="0EA0676A" w14:textId="77777777" w:rsidR="00235B8C" w:rsidRPr="000F6836" w:rsidRDefault="00235B8C" w:rsidP="00B27ECA">
            <w:pPr>
              <w:rPr>
                <w:ins w:id="1623" w:author="Author"/>
                <w:lang w:val="en-GB"/>
              </w:rPr>
            </w:pPr>
            <w:ins w:id="1624" w:author="Author">
              <w:r w:rsidRPr="000F6836">
                <w:rPr>
                  <w:lang w:val="en-GB"/>
                </w:rPr>
                <w:t>Only one of the rows R0440 or R0450 may be reported.</w:t>
              </w:r>
            </w:ins>
          </w:p>
        </w:tc>
      </w:tr>
      <w:tr w:rsidR="00235B8C" w:rsidRPr="000F6836" w14:paraId="6B4161DD" w14:textId="77777777" w:rsidTr="00B27ECA">
        <w:trPr>
          <w:trHeight w:val="715"/>
          <w:ins w:id="162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AEC59" w14:textId="17CE0B62" w:rsidR="00235B8C" w:rsidRPr="000F6836" w:rsidRDefault="00235B8C" w:rsidP="00B27ECA">
            <w:pPr>
              <w:rPr>
                <w:ins w:id="1626" w:author="Author"/>
                <w:lang w:val="en-GB"/>
              </w:rPr>
            </w:pPr>
            <w:ins w:id="1627" w:author="Author">
              <w:del w:id="1628" w:author="Author">
                <w:r w:rsidRPr="000F6836" w:rsidDel="00272157">
                  <w:rPr>
                    <w:lang w:val="en-GB"/>
                  </w:rPr>
                  <w:delText>C0280-C0330</w:delText>
                </w:r>
              </w:del>
              <w:r w:rsidR="00272157" w:rsidRPr="000F6836">
                <w:rPr>
                  <w:lang w:val="en-GB"/>
                </w:rPr>
                <w:t>C0310-C0360</w:t>
              </w:r>
              <w:r w:rsidRPr="000F6836">
                <w:rPr>
                  <w:lang w:val="en-GB"/>
                </w:rPr>
                <w:t>/R0450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A142F" w14:textId="77777777" w:rsidR="00235B8C" w:rsidRPr="000F6836" w:rsidRDefault="00235B8C" w:rsidP="00B27ECA">
            <w:pPr>
              <w:jc w:val="left"/>
              <w:rPr>
                <w:ins w:id="1629" w:author="Author"/>
                <w:lang w:val="en-GB"/>
              </w:rPr>
            </w:pPr>
            <w:ins w:id="1630" w:author="Author">
              <w:r w:rsidRPr="000F6836">
                <w:rPr>
                  <w:lang w:val="en-GB"/>
                </w:rPr>
                <w:t>Interest rate volatility up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20AD" w14:textId="77777777" w:rsidR="00235B8C" w:rsidRPr="000F6836" w:rsidRDefault="00235B8C" w:rsidP="00B27ECA">
            <w:pPr>
              <w:rPr>
                <w:ins w:id="1631" w:author="Author"/>
                <w:lang w:val="en-GB"/>
              </w:rPr>
            </w:pPr>
            <w:ins w:id="1632" w:author="Author">
              <w:r w:rsidRPr="000F6836">
                <w:rPr>
                  <w:lang w:val="en-GB"/>
                </w:rPr>
                <w:t>Solvency II value of the exposure subject to interest rate risk as specified above but under the scenario of an increase of interest rate volatility by +20 bp for normal vols.</w:t>
              </w:r>
            </w:ins>
          </w:p>
          <w:p w14:paraId="273338E8" w14:textId="77777777" w:rsidR="00235B8C" w:rsidRPr="000F6836" w:rsidRDefault="00235B8C" w:rsidP="00B27ECA">
            <w:pPr>
              <w:rPr>
                <w:ins w:id="1633" w:author="Author"/>
                <w:lang w:val="en-GB"/>
              </w:rPr>
            </w:pPr>
            <w:ins w:id="1634" w:author="Author">
              <w:r w:rsidRPr="000F6836">
                <w:rPr>
                  <w:lang w:val="en-GB"/>
                </w:rPr>
                <w:lastRenderedPageBreak/>
                <w:t>This shift is a parallel shift of the whole volatility surface for log-normal and normal vols.</w:t>
              </w:r>
            </w:ins>
          </w:p>
          <w:p w14:paraId="731AEEA0" w14:textId="77777777" w:rsidR="00235B8C" w:rsidRPr="000F6836" w:rsidRDefault="00235B8C" w:rsidP="00B27ECA">
            <w:pPr>
              <w:rPr>
                <w:ins w:id="1635" w:author="Author"/>
                <w:lang w:val="en-GB"/>
              </w:rPr>
            </w:pPr>
            <w:ins w:id="1636" w:author="Author">
              <w:r w:rsidRPr="000F6836">
                <w:rPr>
                  <w:lang w:val="en-GB"/>
                </w:rPr>
                <w:t>Only one of the rows R0440 or R0450 may be reported.</w:t>
              </w:r>
            </w:ins>
          </w:p>
        </w:tc>
      </w:tr>
      <w:tr w:rsidR="00235B8C" w:rsidRPr="000F6836" w14:paraId="0F0F7B5C" w14:textId="77777777" w:rsidTr="00B27ECA">
        <w:trPr>
          <w:trHeight w:val="825"/>
          <w:ins w:id="163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4514C" w14:textId="56977269" w:rsidR="00235B8C" w:rsidRPr="000F6836" w:rsidRDefault="00235B8C" w:rsidP="00B27ECA">
            <w:pPr>
              <w:rPr>
                <w:ins w:id="1638" w:author="Author"/>
                <w:lang w:val="en-GB"/>
              </w:rPr>
            </w:pPr>
            <w:ins w:id="1639" w:author="Author">
              <w:del w:id="1640" w:author="Author">
                <w:r w:rsidRPr="000F6836" w:rsidDel="00272157">
                  <w:rPr>
                    <w:lang w:val="en-GB"/>
                  </w:rPr>
                  <w:lastRenderedPageBreak/>
                  <w:delText>C0280-C0330</w:delText>
                </w:r>
              </w:del>
              <w:r w:rsidR="00272157" w:rsidRPr="000F6836">
                <w:rPr>
                  <w:lang w:val="en-GB"/>
                </w:rPr>
                <w:t>C0310-C0360</w:t>
              </w:r>
              <w:r w:rsidRPr="000F6836">
                <w:rPr>
                  <w:lang w:val="en-GB"/>
                </w:rPr>
                <w:t>/R0460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FADBF" w14:textId="77777777" w:rsidR="00235B8C" w:rsidRPr="000F6836" w:rsidRDefault="00235B8C" w:rsidP="00B27ECA">
            <w:pPr>
              <w:jc w:val="left"/>
              <w:rPr>
                <w:ins w:id="1641" w:author="Author"/>
                <w:lang w:val="en-GB"/>
              </w:rPr>
            </w:pPr>
            <w:ins w:id="1642" w:author="Author">
              <w:r w:rsidRPr="000F6836">
                <w:rPr>
                  <w:lang w:val="en-GB"/>
                </w:rPr>
                <w:t>Exposure sensitive to equity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49C2" w14:textId="77777777" w:rsidR="00235B8C" w:rsidRPr="000F6836" w:rsidRDefault="00235B8C" w:rsidP="00B27ECA">
            <w:pPr>
              <w:rPr>
                <w:ins w:id="1643" w:author="Author"/>
                <w:lang w:val="en-GB"/>
              </w:rPr>
            </w:pPr>
            <w:ins w:id="1644" w:author="Author">
              <w:r w:rsidRPr="000F6836">
                <w:rPr>
                  <w:lang w:val="en-GB"/>
                </w:rPr>
                <w:t>Solvency II value in the Solvency II balance sheet at the key date of the exposure as specified above and subject to equity volatility risk.</w:t>
              </w:r>
            </w:ins>
          </w:p>
        </w:tc>
      </w:tr>
      <w:tr w:rsidR="00235B8C" w:rsidRPr="000F6836" w14:paraId="08A4747B" w14:textId="77777777" w:rsidTr="00B27ECA">
        <w:trPr>
          <w:trHeight w:val="629"/>
          <w:ins w:id="16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C30D7" w14:textId="3D492D77" w:rsidR="00235B8C" w:rsidRPr="000F6836" w:rsidRDefault="00235B8C" w:rsidP="00B27ECA">
            <w:pPr>
              <w:rPr>
                <w:ins w:id="1646" w:author="Author"/>
                <w:lang w:val="en-GB"/>
              </w:rPr>
            </w:pPr>
            <w:ins w:id="1647" w:author="Author">
              <w:del w:id="1648" w:author="Author">
                <w:r w:rsidRPr="000F6836" w:rsidDel="00272157">
                  <w:rPr>
                    <w:lang w:val="en-GB"/>
                  </w:rPr>
                  <w:delText>C0280-C0330</w:delText>
                </w:r>
              </w:del>
              <w:r w:rsidR="00272157" w:rsidRPr="000F6836">
                <w:rPr>
                  <w:lang w:val="en-GB"/>
                </w:rPr>
                <w:t>C0310-C0360</w:t>
              </w:r>
              <w:r w:rsidRPr="000F6836">
                <w:rPr>
                  <w:lang w:val="en-GB"/>
                </w:rPr>
                <w:t>/R0470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EA9FB0" w14:textId="77777777" w:rsidR="00235B8C" w:rsidRPr="000F6836" w:rsidRDefault="00235B8C" w:rsidP="00B27ECA">
            <w:pPr>
              <w:jc w:val="left"/>
              <w:rPr>
                <w:ins w:id="1649" w:author="Author"/>
                <w:lang w:val="en-GB"/>
              </w:rPr>
            </w:pPr>
            <w:ins w:id="1650" w:author="Author">
              <w:r w:rsidRPr="000F6836">
                <w:rPr>
                  <w:lang w:val="en-GB"/>
                </w:rPr>
                <w:t>Equity volatility down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D1F3F" w14:textId="77777777" w:rsidR="00235B8C" w:rsidRPr="000F6836" w:rsidRDefault="00235B8C" w:rsidP="00B27ECA">
            <w:pPr>
              <w:rPr>
                <w:ins w:id="1651" w:author="Author"/>
                <w:lang w:val="en-GB"/>
              </w:rPr>
            </w:pPr>
            <w:ins w:id="1652" w:author="Author">
              <w:r w:rsidRPr="000F6836">
                <w:rPr>
                  <w:lang w:val="en-GB"/>
                </w:rPr>
                <w:t>Solvency II value of the exposure subject to interest rate risk as specified above but under the scenario of a decrease of equity volatility by -25%.</w:t>
              </w:r>
            </w:ins>
          </w:p>
        </w:tc>
      </w:tr>
      <w:tr w:rsidR="00235B8C" w:rsidRPr="000F6836" w14:paraId="2E365633" w14:textId="77777777" w:rsidTr="00B27ECA">
        <w:trPr>
          <w:trHeight w:val="861"/>
          <w:ins w:id="165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1535D4" w14:textId="3B620E5D" w:rsidR="00235B8C" w:rsidRPr="000F6836" w:rsidRDefault="00235B8C" w:rsidP="00B27ECA">
            <w:pPr>
              <w:rPr>
                <w:ins w:id="1654" w:author="Author"/>
                <w:lang w:val="en-GB"/>
              </w:rPr>
            </w:pPr>
            <w:ins w:id="1655" w:author="Author">
              <w:del w:id="1656" w:author="Author">
                <w:r w:rsidRPr="000F6836" w:rsidDel="00272157">
                  <w:rPr>
                    <w:lang w:val="en-GB"/>
                  </w:rPr>
                  <w:delText>C0280-C0330</w:delText>
                </w:r>
              </w:del>
              <w:r w:rsidR="00272157" w:rsidRPr="000F6836">
                <w:rPr>
                  <w:lang w:val="en-GB"/>
                </w:rPr>
                <w:t>C0310-C0360</w:t>
              </w:r>
              <w:r w:rsidRPr="000F6836">
                <w:rPr>
                  <w:lang w:val="en-GB"/>
                </w:rPr>
                <w:t>/R0480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EC0C2" w14:textId="77777777" w:rsidR="00235B8C" w:rsidRPr="000F6836" w:rsidRDefault="00235B8C" w:rsidP="00B27ECA">
            <w:pPr>
              <w:jc w:val="left"/>
              <w:rPr>
                <w:ins w:id="1657" w:author="Author"/>
                <w:lang w:val="en-GB"/>
              </w:rPr>
            </w:pPr>
            <w:ins w:id="1658" w:author="Author">
              <w:r w:rsidRPr="000F6836">
                <w:rPr>
                  <w:lang w:val="en-GB"/>
                </w:rPr>
                <w:t>Equity volatility up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5BBE7" w14:textId="77777777" w:rsidR="00235B8C" w:rsidRPr="000F6836" w:rsidRDefault="00235B8C" w:rsidP="00B27ECA">
            <w:pPr>
              <w:rPr>
                <w:ins w:id="1659" w:author="Author"/>
                <w:lang w:val="en-GB"/>
              </w:rPr>
            </w:pPr>
            <w:ins w:id="1660" w:author="Author">
              <w:r w:rsidRPr="000F6836">
                <w:rPr>
                  <w:lang w:val="en-GB"/>
                </w:rPr>
                <w:t>Solvency II value of the exposure subject to interest rate risk as specified above but under the scenario of an increase of equity volatility by +25%.</w:t>
              </w:r>
            </w:ins>
          </w:p>
        </w:tc>
      </w:tr>
    </w:tbl>
    <w:p w14:paraId="7595AEBA" w14:textId="77777777" w:rsidR="00235B8C" w:rsidRPr="000F6836" w:rsidRDefault="00235B8C" w:rsidP="00235B8C">
      <w:pPr>
        <w:rPr>
          <w:ins w:id="1661" w:author="Author"/>
          <w:lang w:val="en-GB" w:eastAsia="fr-FR"/>
        </w:rPr>
      </w:pPr>
    </w:p>
    <w:p w14:paraId="0A5D0B5C" w14:textId="30D3D4DA" w:rsidR="00235B8C" w:rsidRPr="000F6836" w:rsidRDefault="00235B8C" w:rsidP="00235B8C">
      <w:pPr>
        <w:pStyle w:val="ManualHeading2"/>
        <w:numPr>
          <w:ilvl w:val="0"/>
          <w:numId w:val="0"/>
        </w:numPr>
        <w:ind w:left="851" w:hanging="851"/>
        <w:rPr>
          <w:ins w:id="1662" w:author="Author"/>
          <w:i/>
          <w:iCs/>
          <w:lang w:val="en-GB"/>
        </w:rPr>
      </w:pPr>
      <w:ins w:id="1663" w:author="Author">
        <w:r w:rsidRPr="000F6836">
          <w:rPr>
            <w:i/>
            <w:iCs/>
            <w:lang w:val="en-GB"/>
          </w:rPr>
          <w:t xml:space="preserve">S.26.10 - </w:t>
        </w:r>
        <w:del w:id="1664" w:author="Author">
          <w:r w:rsidRPr="000F6836" w:rsidDel="00F95B17">
            <w:rPr>
              <w:i/>
              <w:iCs/>
              <w:lang w:val="en-GB"/>
            </w:rPr>
            <w:delText>Intenral</w:delText>
          </w:r>
        </w:del>
        <w:r w:rsidR="00F95B17" w:rsidRPr="000F6836">
          <w:rPr>
            <w:i/>
            <w:iCs/>
            <w:lang w:val="en-GB"/>
          </w:rPr>
          <w:t>Internal</w:t>
        </w:r>
        <w:r w:rsidRPr="000F6836">
          <w:rPr>
            <w:i/>
            <w:iCs/>
            <w:lang w:val="en-GB"/>
          </w:rPr>
          <w:t xml:space="preserve"> model: Credit event risk – portfolio view details</w:t>
        </w:r>
      </w:ins>
    </w:p>
    <w:p w14:paraId="2E899094" w14:textId="77777777" w:rsidR="00235B8C" w:rsidRPr="000F6836" w:rsidRDefault="00235B8C" w:rsidP="00235B8C">
      <w:pPr>
        <w:rPr>
          <w:ins w:id="1665" w:author="Author"/>
          <w:b/>
          <w:i/>
          <w:lang w:val="en-GB"/>
        </w:rPr>
      </w:pPr>
      <w:ins w:id="1666" w:author="Author">
        <w:r w:rsidRPr="000F6836">
          <w:rPr>
            <w:b/>
            <w:i/>
            <w:lang w:val="en-GB"/>
          </w:rPr>
          <w:t>General comments:</w:t>
        </w:r>
      </w:ins>
    </w:p>
    <w:p w14:paraId="6E7C5488" w14:textId="77777777" w:rsidR="00235B8C" w:rsidRPr="000F6836" w:rsidRDefault="00235B8C" w:rsidP="00235B8C">
      <w:pPr>
        <w:rPr>
          <w:ins w:id="1667" w:author="Author"/>
          <w:b/>
          <w:bCs/>
          <w:lang w:val="en-GB"/>
        </w:rPr>
      </w:pPr>
      <w:ins w:id="1668" w:author="Author">
        <w:r w:rsidRPr="000F6836">
          <w:rPr>
            <w:lang w:val="en-GB"/>
          </w:rPr>
          <w:t>This section relates to annual submission of information for groups.</w:t>
        </w:r>
      </w:ins>
    </w:p>
    <w:p w14:paraId="32C3CC49" w14:textId="75D1251F" w:rsidR="00235B8C" w:rsidRPr="000F6836" w:rsidRDefault="003C798F" w:rsidP="00235B8C">
      <w:pPr>
        <w:rPr>
          <w:ins w:id="1669" w:author="Author"/>
          <w:b/>
          <w:bCs/>
          <w:lang w:val="en-GB"/>
        </w:rPr>
      </w:pPr>
      <w:ins w:id="1670"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1671"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1C80CF22" w14:textId="77777777" w:rsidR="00235B8C" w:rsidRPr="000F6836" w:rsidRDefault="00235B8C" w:rsidP="00235B8C">
      <w:pPr>
        <w:rPr>
          <w:ins w:id="1672" w:author="Author"/>
          <w:color w:val="000000"/>
          <w:lang w:val="en-GB"/>
        </w:rPr>
      </w:pPr>
      <w:ins w:id="1673" w:author="Author">
        <w:r w:rsidRPr="000F6836">
          <w:rPr>
            <w:lang w:val="en-GB" w:eastAsia="es-ES"/>
          </w:rPr>
          <w:t xml:space="preserve">The following data requirements ask for six kinds of views on the asset portfolio which is subject to credit migration and credit default risk from a portfolio perspective. </w:t>
        </w:r>
        <w:r w:rsidRPr="000F6836">
          <w:rPr>
            <w:color w:val="000000"/>
            <w:lang w:val="en-GB"/>
          </w:rPr>
          <w:t>All kinds of exposures are covered, especially investments and reinsurance.</w:t>
        </w:r>
      </w:ins>
    </w:p>
    <w:p w14:paraId="14971130" w14:textId="77777777" w:rsidR="00235B8C" w:rsidRPr="000F6836" w:rsidRDefault="00235B8C" w:rsidP="00235B8C">
      <w:pPr>
        <w:rPr>
          <w:ins w:id="1674" w:author="Author"/>
          <w:color w:val="000000"/>
          <w:lang w:val="en-GB"/>
        </w:rPr>
      </w:pPr>
      <w:ins w:id="1675" w:author="Author">
        <w:r w:rsidRPr="000F6836">
          <w:rPr>
            <w:color w:val="000000"/>
            <w:lang w:val="en-GB"/>
          </w:rPr>
          <w:t>The four main views are:</w:t>
        </w:r>
      </w:ins>
    </w:p>
    <w:p w14:paraId="027B1D02" w14:textId="77777777" w:rsidR="00235B8C" w:rsidRPr="000F6836" w:rsidRDefault="00235B8C" w:rsidP="00235B8C">
      <w:pPr>
        <w:pStyle w:val="ListParagraph"/>
        <w:numPr>
          <w:ilvl w:val="0"/>
          <w:numId w:val="71"/>
        </w:numPr>
        <w:contextualSpacing/>
        <w:jc w:val="both"/>
        <w:rPr>
          <w:ins w:id="1676" w:author="Author"/>
          <w:rFonts w:ascii="Times New Roman" w:hAnsi="Times New Roman" w:cs="Times New Roman"/>
          <w:color w:val="000000"/>
          <w:sz w:val="24"/>
          <w:szCs w:val="24"/>
          <w:lang w:eastAsia="en-GB"/>
        </w:rPr>
      </w:pPr>
      <w:ins w:id="1677" w:author="Author">
        <w:r w:rsidRPr="000F6836">
          <w:rPr>
            <w:rFonts w:ascii="Times New Roman" w:hAnsi="Times New Roman" w:cs="Times New Roman"/>
            <w:color w:val="000000"/>
            <w:sz w:val="24"/>
            <w:szCs w:val="24"/>
            <w:lang w:eastAsia="en-GB"/>
          </w:rPr>
          <w:t>Top 10 exposures in terms of impact on SCR</w:t>
        </w:r>
      </w:ins>
    </w:p>
    <w:p w14:paraId="48147C8A" w14:textId="77777777" w:rsidR="00235B8C" w:rsidRPr="000F6836" w:rsidRDefault="00235B8C" w:rsidP="00235B8C">
      <w:pPr>
        <w:pStyle w:val="ListParagraph"/>
        <w:numPr>
          <w:ilvl w:val="0"/>
          <w:numId w:val="71"/>
        </w:numPr>
        <w:contextualSpacing/>
        <w:jc w:val="both"/>
        <w:rPr>
          <w:ins w:id="1678" w:author="Author"/>
          <w:rFonts w:ascii="Times New Roman" w:hAnsi="Times New Roman" w:cs="Times New Roman"/>
          <w:color w:val="000000"/>
          <w:sz w:val="24"/>
          <w:szCs w:val="24"/>
          <w:lang w:eastAsia="en-GB"/>
        </w:rPr>
      </w:pPr>
      <w:ins w:id="1679" w:author="Author">
        <w:r w:rsidRPr="000F6836">
          <w:rPr>
            <w:rFonts w:ascii="Times New Roman" w:hAnsi="Times New Roman" w:cs="Times New Roman"/>
            <w:color w:val="000000"/>
            <w:sz w:val="24"/>
            <w:szCs w:val="24"/>
            <w:lang w:eastAsia="en-GB"/>
          </w:rPr>
          <w:t>Top 10 exposures in terms of market value</w:t>
        </w:r>
      </w:ins>
    </w:p>
    <w:p w14:paraId="54FA976C" w14:textId="77777777" w:rsidR="00235B8C" w:rsidRPr="000F6836" w:rsidRDefault="00235B8C" w:rsidP="00235B8C">
      <w:pPr>
        <w:pStyle w:val="ListParagraph"/>
        <w:numPr>
          <w:ilvl w:val="0"/>
          <w:numId w:val="71"/>
        </w:numPr>
        <w:contextualSpacing/>
        <w:jc w:val="both"/>
        <w:rPr>
          <w:ins w:id="1680" w:author="Author"/>
          <w:rFonts w:ascii="Times New Roman" w:hAnsi="Times New Roman" w:cs="Times New Roman"/>
          <w:color w:val="000000"/>
          <w:sz w:val="24"/>
          <w:szCs w:val="24"/>
          <w:lang w:eastAsia="en-GB"/>
        </w:rPr>
      </w:pPr>
      <w:ins w:id="1681" w:author="Author">
        <w:r w:rsidRPr="000F6836">
          <w:rPr>
            <w:rFonts w:ascii="Times New Roman" w:hAnsi="Times New Roman" w:cs="Times New Roman"/>
            <w:color w:val="000000"/>
            <w:sz w:val="24"/>
            <w:szCs w:val="24"/>
            <w:lang w:eastAsia="en-GB"/>
          </w:rPr>
          <w:t>Split by asset classes</w:t>
        </w:r>
      </w:ins>
    </w:p>
    <w:p w14:paraId="2C8FDA2F" w14:textId="77777777" w:rsidR="00235B8C" w:rsidRPr="000F6836" w:rsidRDefault="00235B8C" w:rsidP="00235B8C">
      <w:pPr>
        <w:pStyle w:val="ListParagraph"/>
        <w:numPr>
          <w:ilvl w:val="0"/>
          <w:numId w:val="71"/>
        </w:numPr>
        <w:contextualSpacing/>
        <w:jc w:val="both"/>
        <w:rPr>
          <w:ins w:id="1682" w:author="Author"/>
          <w:rFonts w:ascii="Times New Roman" w:hAnsi="Times New Roman" w:cs="Times New Roman"/>
          <w:color w:val="000000"/>
          <w:sz w:val="24"/>
          <w:szCs w:val="24"/>
          <w:lang w:eastAsia="en-GB"/>
        </w:rPr>
      </w:pPr>
      <w:ins w:id="1683" w:author="Author">
        <w:r w:rsidRPr="000F6836">
          <w:rPr>
            <w:rFonts w:ascii="Times New Roman" w:hAnsi="Times New Roman" w:cs="Times New Roman"/>
            <w:color w:val="000000"/>
            <w:sz w:val="24"/>
            <w:szCs w:val="24"/>
            <w:lang w:eastAsia="en-GB"/>
          </w:rPr>
          <w:t>Split by credit quality steps (CQS)</w:t>
        </w:r>
      </w:ins>
    </w:p>
    <w:p w14:paraId="3B0F0D3A" w14:textId="77777777" w:rsidR="00235B8C" w:rsidRPr="000F6836" w:rsidRDefault="00235B8C" w:rsidP="00235B8C">
      <w:pPr>
        <w:rPr>
          <w:ins w:id="1684" w:author="Author"/>
          <w:color w:val="000000"/>
          <w:lang w:val="en-GB"/>
        </w:rPr>
      </w:pPr>
      <w:ins w:id="1685" w:author="Author">
        <w:r w:rsidRPr="000F6836">
          <w:rPr>
            <w:color w:val="000000"/>
            <w:lang w:val="en-GB"/>
          </w:rPr>
          <w:t>Regarding the top 10 exposures these each are required in two metrics:</w:t>
        </w:r>
      </w:ins>
    </w:p>
    <w:p w14:paraId="4B7B2D35" w14:textId="453B8D88" w:rsidR="00235B8C" w:rsidRPr="000F6836" w:rsidRDefault="00235B8C" w:rsidP="00235B8C">
      <w:pPr>
        <w:pStyle w:val="ListParagraph"/>
        <w:numPr>
          <w:ilvl w:val="0"/>
          <w:numId w:val="71"/>
        </w:numPr>
        <w:contextualSpacing/>
        <w:jc w:val="both"/>
        <w:rPr>
          <w:ins w:id="1686" w:author="Author"/>
          <w:rFonts w:ascii="Times New Roman" w:hAnsi="Times New Roman" w:cs="Times New Roman"/>
          <w:color w:val="000000"/>
          <w:sz w:val="24"/>
          <w:szCs w:val="24"/>
          <w:lang w:eastAsia="en-GB"/>
        </w:rPr>
      </w:pPr>
      <w:ins w:id="1687" w:author="Author">
        <w:r w:rsidRPr="000F6836">
          <w:rPr>
            <w:rFonts w:ascii="Times New Roman" w:hAnsi="Times New Roman" w:cs="Times New Roman"/>
            <w:color w:val="000000"/>
            <w:sz w:val="24"/>
            <w:szCs w:val="24"/>
            <w:lang w:eastAsia="en-GB"/>
          </w:rPr>
          <w:t xml:space="preserve">‘group’, i.e. exposure ranking among groups of connected </w:t>
        </w:r>
        <w:del w:id="1688" w:author="Author">
          <w:r w:rsidRPr="000F6836" w:rsidDel="004771E0">
            <w:rPr>
              <w:rFonts w:ascii="Times New Roman" w:hAnsi="Times New Roman" w:cs="Times New Roman"/>
              <w:color w:val="000000"/>
              <w:sz w:val="24"/>
              <w:szCs w:val="24"/>
              <w:lang w:eastAsia="en-GB"/>
            </w:rPr>
            <w:delText>obligors</w:delText>
          </w:r>
        </w:del>
        <w:r w:rsidR="004771E0">
          <w:rPr>
            <w:rFonts w:ascii="Times New Roman" w:hAnsi="Times New Roman" w:cs="Times New Roman"/>
            <w:color w:val="000000"/>
            <w:sz w:val="24"/>
            <w:szCs w:val="24"/>
            <w:lang w:eastAsia="en-GB"/>
          </w:rPr>
          <w:t>counterparties</w:t>
        </w:r>
      </w:ins>
    </w:p>
    <w:p w14:paraId="4F821A80" w14:textId="036F9E99" w:rsidR="00235B8C" w:rsidRPr="000F6836" w:rsidRDefault="00235B8C" w:rsidP="00235B8C">
      <w:pPr>
        <w:pStyle w:val="ListParagraph"/>
        <w:numPr>
          <w:ilvl w:val="0"/>
          <w:numId w:val="71"/>
        </w:numPr>
        <w:contextualSpacing/>
        <w:jc w:val="both"/>
        <w:rPr>
          <w:ins w:id="1689" w:author="Author"/>
          <w:rFonts w:ascii="Times New Roman" w:hAnsi="Times New Roman" w:cs="Times New Roman"/>
          <w:color w:val="000000"/>
          <w:sz w:val="24"/>
          <w:szCs w:val="24"/>
          <w:lang w:eastAsia="en-GB"/>
        </w:rPr>
      </w:pPr>
      <w:ins w:id="1690" w:author="Author">
        <w:r w:rsidRPr="000F6836">
          <w:rPr>
            <w:rFonts w:ascii="Times New Roman" w:hAnsi="Times New Roman" w:cs="Times New Roman"/>
            <w:color w:val="000000"/>
            <w:sz w:val="24"/>
            <w:szCs w:val="24"/>
            <w:lang w:eastAsia="en-GB"/>
          </w:rPr>
          <w:t xml:space="preserve">‘single’, i.e. </w:t>
        </w:r>
        <w:r w:rsidR="004771E0">
          <w:rPr>
            <w:rFonts w:ascii="Times New Roman" w:hAnsi="Times New Roman" w:cs="Times New Roman"/>
            <w:color w:val="000000"/>
            <w:sz w:val="24"/>
            <w:szCs w:val="24"/>
            <w:lang w:eastAsia="en-GB"/>
          </w:rPr>
          <w:t>counterparties</w:t>
        </w:r>
        <w:r w:rsidR="004771E0" w:rsidRPr="000F6836" w:rsidDel="004771E0">
          <w:rPr>
            <w:rFonts w:ascii="Times New Roman" w:hAnsi="Times New Roman" w:cs="Times New Roman"/>
            <w:color w:val="000000"/>
            <w:sz w:val="24"/>
            <w:szCs w:val="24"/>
            <w:lang w:eastAsia="en-GB"/>
          </w:rPr>
          <w:t xml:space="preserve"> </w:t>
        </w:r>
        <w:del w:id="1691" w:author="Author">
          <w:r w:rsidRPr="000F6836" w:rsidDel="004771E0">
            <w:rPr>
              <w:rFonts w:ascii="Times New Roman" w:hAnsi="Times New Roman" w:cs="Times New Roman"/>
              <w:color w:val="000000"/>
              <w:sz w:val="24"/>
              <w:szCs w:val="24"/>
              <w:lang w:eastAsia="en-GB"/>
            </w:rPr>
            <w:delText xml:space="preserve">obligors </w:delText>
          </w:r>
        </w:del>
        <w:r w:rsidRPr="000F6836">
          <w:rPr>
            <w:rFonts w:ascii="Times New Roman" w:hAnsi="Times New Roman" w:cs="Times New Roman"/>
            <w:color w:val="000000"/>
            <w:sz w:val="24"/>
            <w:szCs w:val="24"/>
            <w:lang w:eastAsia="en-GB"/>
          </w:rPr>
          <w:t>stand alone</w:t>
        </w:r>
      </w:ins>
    </w:p>
    <w:p w14:paraId="1A5BA9B7" w14:textId="0E47C25E" w:rsidR="00235B8C" w:rsidRPr="000F6836" w:rsidRDefault="00235B8C" w:rsidP="00235B8C">
      <w:pPr>
        <w:rPr>
          <w:ins w:id="1692" w:author="Author"/>
          <w:color w:val="000000"/>
          <w:lang w:val="en-GB"/>
        </w:rPr>
      </w:pPr>
      <w:ins w:id="1693" w:author="Author">
        <w:r w:rsidRPr="000F6836">
          <w:rPr>
            <w:color w:val="000000"/>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4771E0">
          <w:rPr>
            <w:color w:val="000000"/>
          </w:rPr>
          <w:t xml:space="preserve">counterparty </w:t>
        </w:r>
        <w:del w:id="1694" w:author="Author">
          <w:r w:rsidRPr="000F6836" w:rsidDel="004771E0">
            <w:rPr>
              <w:color w:val="000000"/>
              <w:lang w:val="en-GB"/>
            </w:rPr>
            <w:delText xml:space="preserve">obligor </w:delText>
          </w:r>
        </w:del>
        <w:r w:rsidRPr="000F6836">
          <w:rPr>
            <w:color w:val="000000"/>
            <w:lang w:val="en-GB"/>
          </w:rPr>
          <w:t xml:space="preserve">R and (3) for </w:t>
        </w:r>
        <w:r w:rsidR="004771E0">
          <w:rPr>
            <w:color w:val="000000"/>
          </w:rPr>
          <w:t xml:space="preserve">counterparty </w:t>
        </w:r>
        <w:del w:id="1695" w:author="Author">
          <w:r w:rsidRPr="000F6836" w:rsidDel="004771E0">
            <w:rPr>
              <w:color w:val="000000"/>
              <w:lang w:val="en-GB"/>
            </w:rPr>
            <w:delText xml:space="preserve">obligor </w:delText>
          </w:r>
        </w:del>
        <w:r w:rsidRPr="000F6836">
          <w:rPr>
            <w:color w:val="000000"/>
            <w:lang w:val="en-GB"/>
          </w:rPr>
          <w:t>L.</w:t>
        </w:r>
      </w:ins>
    </w:p>
    <w:p w14:paraId="64ADBF0F" w14:textId="77777777" w:rsidR="00235B8C" w:rsidRPr="000F6836" w:rsidRDefault="00235B8C" w:rsidP="00235B8C">
      <w:pPr>
        <w:rPr>
          <w:ins w:id="1696" w:author="Author"/>
          <w:lang w:val="en-GB"/>
        </w:rPr>
      </w:pPr>
    </w:p>
    <w:tbl>
      <w:tblPr>
        <w:tblW w:w="9209" w:type="dxa"/>
        <w:tblLook w:val="04A0" w:firstRow="1" w:lastRow="0" w:firstColumn="1" w:lastColumn="0" w:noHBand="0" w:noVBand="1"/>
      </w:tblPr>
      <w:tblGrid>
        <w:gridCol w:w="2806"/>
        <w:gridCol w:w="2103"/>
        <w:gridCol w:w="4300"/>
      </w:tblGrid>
      <w:tr w:rsidR="00235B8C" w:rsidRPr="000F6836" w14:paraId="033FB146" w14:textId="77777777" w:rsidTr="005C2436">
        <w:trPr>
          <w:trHeight w:val="300"/>
          <w:ins w:id="1697" w:author="Author"/>
        </w:trPr>
        <w:tc>
          <w:tcPr>
            <w:tcW w:w="2806" w:type="dxa"/>
            <w:tcBorders>
              <w:top w:val="single" w:sz="4" w:space="0" w:color="auto"/>
              <w:left w:val="single" w:sz="4" w:space="0" w:color="auto"/>
              <w:bottom w:val="single" w:sz="4" w:space="0" w:color="auto"/>
              <w:right w:val="single" w:sz="4" w:space="0" w:color="auto"/>
            </w:tcBorders>
            <w:noWrap/>
            <w:hideMark/>
          </w:tcPr>
          <w:p w14:paraId="78878B32" w14:textId="77777777" w:rsidR="00235B8C" w:rsidRPr="000F6836" w:rsidRDefault="00235B8C" w:rsidP="00B27ECA">
            <w:pPr>
              <w:jc w:val="left"/>
              <w:rPr>
                <w:ins w:id="1698" w:author="Author"/>
                <w:color w:val="000000"/>
                <w:lang w:val="en-GB"/>
              </w:rPr>
            </w:pPr>
            <w:ins w:id="1699" w:author="Author">
              <w:r w:rsidRPr="000F6836">
                <w:rPr>
                  <w:color w:val="000000"/>
                  <w:lang w:val="en-GB"/>
                </w:rPr>
                <w:lastRenderedPageBreak/>
                <w:t>CODE</w:t>
              </w:r>
            </w:ins>
          </w:p>
        </w:tc>
        <w:tc>
          <w:tcPr>
            <w:tcW w:w="2103" w:type="dxa"/>
            <w:tcBorders>
              <w:top w:val="single" w:sz="4" w:space="0" w:color="auto"/>
              <w:left w:val="nil"/>
              <w:bottom w:val="single" w:sz="4" w:space="0" w:color="auto"/>
              <w:right w:val="single" w:sz="4" w:space="0" w:color="auto"/>
            </w:tcBorders>
            <w:noWrap/>
            <w:hideMark/>
          </w:tcPr>
          <w:p w14:paraId="02F3FAD3" w14:textId="77777777" w:rsidR="00235B8C" w:rsidRPr="000F6836" w:rsidRDefault="00235B8C" w:rsidP="00B27ECA">
            <w:pPr>
              <w:jc w:val="left"/>
              <w:rPr>
                <w:ins w:id="1700" w:author="Author"/>
                <w:b/>
                <w:color w:val="000000"/>
                <w:lang w:val="en-GB"/>
              </w:rPr>
            </w:pPr>
            <w:ins w:id="1701" w:author="Author">
              <w:r w:rsidRPr="000F6836">
                <w:rPr>
                  <w:b/>
                  <w:color w:val="000000"/>
                  <w:lang w:val="en-GB"/>
                </w:rPr>
                <w:t>ITEM</w:t>
              </w:r>
            </w:ins>
          </w:p>
        </w:tc>
        <w:tc>
          <w:tcPr>
            <w:tcW w:w="4300" w:type="dxa"/>
            <w:tcBorders>
              <w:top w:val="single" w:sz="4" w:space="0" w:color="auto"/>
              <w:left w:val="nil"/>
              <w:bottom w:val="single" w:sz="4" w:space="0" w:color="auto"/>
              <w:right w:val="single" w:sz="4" w:space="0" w:color="auto"/>
            </w:tcBorders>
            <w:noWrap/>
            <w:hideMark/>
          </w:tcPr>
          <w:p w14:paraId="64EA154A" w14:textId="77777777" w:rsidR="00235B8C" w:rsidRPr="000F6836" w:rsidRDefault="00235B8C" w:rsidP="00B27ECA">
            <w:pPr>
              <w:jc w:val="left"/>
              <w:rPr>
                <w:ins w:id="1702" w:author="Author"/>
                <w:b/>
                <w:color w:val="000000"/>
                <w:lang w:val="en-GB"/>
              </w:rPr>
            </w:pPr>
            <w:ins w:id="1703" w:author="Author">
              <w:r w:rsidRPr="000F6836">
                <w:rPr>
                  <w:b/>
                  <w:color w:val="000000"/>
                  <w:lang w:val="en-GB"/>
                </w:rPr>
                <w:t>INSTRUCTIONS</w:t>
              </w:r>
            </w:ins>
          </w:p>
        </w:tc>
      </w:tr>
      <w:tr w:rsidR="00235B8C" w:rsidRPr="000F6836" w14:paraId="04992866" w14:textId="77777777" w:rsidTr="005C2436">
        <w:trPr>
          <w:trHeight w:val="300"/>
          <w:ins w:id="1704" w:author="Author"/>
        </w:trPr>
        <w:tc>
          <w:tcPr>
            <w:tcW w:w="9209" w:type="dxa"/>
            <w:gridSpan w:val="3"/>
            <w:tcBorders>
              <w:top w:val="single" w:sz="4" w:space="0" w:color="auto"/>
              <w:left w:val="single" w:sz="4" w:space="0" w:color="auto"/>
              <w:bottom w:val="single" w:sz="4" w:space="0" w:color="auto"/>
              <w:right w:val="single" w:sz="4" w:space="0" w:color="auto"/>
            </w:tcBorders>
            <w:noWrap/>
            <w:hideMark/>
          </w:tcPr>
          <w:p w14:paraId="3D807870" w14:textId="77777777" w:rsidR="00235B8C" w:rsidRPr="000F6836" w:rsidRDefault="00235B8C" w:rsidP="00B27ECA">
            <w:pPr>
              <w:rPr>
                <w:ins w:id="1705" w:author="Author"/>
                <w:color w:val="000000"/>
                <w:lang w:val="en-GB"/>
              </w:rPr>
            </w:pPr>
          </w:p>
        </w:tc>
      </w:tr>
      <w:tr w:rsidR="00235B8C" w:rsidRPr="000F6836" w14:paraId="24F48AA1" w14:textId="77777777" w:rsidTr="005C2436">
        <w:trPr>
          <w:trHeight w:val="300"/>
          <w:ins w:id="1706" w:author="Author"/>
        </w:trPr>
        <w:tc>
          <w:tcPr>
            <w:tcW w:w="9209" w:type="dxa"/>
            <w:gridSpan w:val="3"/>
            <w:tcBorders>
              <w:top w:val="single" w:sz="4" w:space="0" w:color="auto"/>
              <w:left w:val="single" w:sz="4" w:space="0" w:color="auto"/>
              <w:bottom w:val="single" w:sz="4" w:space="0" w:color="auto"/>
              <w:right w:val="single" w:sz="4" w:space="0" w:color="auto"/>
            </w:tcBorders>
            <w:noWrap/>
            <w:hideMark/>
          </w:tcPr>
          <w:p w14:paraId="02AF9505" w14:textId="77777777" w:rsidR="00235B8C" w:rsidRPr="000F6836" w:rsidRDefault="00235B8C" w:rsidP="00B27ECA">
            <w:pPr>
              <w:rPr>
                <w:ins w:id="1707" w:author="Author"/>
                <w:lang w:val="en-GB" w:eastAsia="es-ES"/>
              </w:rPr>
            </w:pPr>
            <w:ins w:id="1708" w:author="Author">
              <w:r w:rsidRPr="000F6836">
                <w:rPr>
                  <w:lang w:val="en-GB" w:eastAsia="es-ES"/>
                </w:rPr>
                <w:t>Top 10 exposures in terms of impact on SCR (group)</w:t>
              </w:r>
            </w:ins>
          </w:p>
        </w:tc>
      </w:tr>
      <w:tr w:rsidR="00235B8C" w:rsidRPr="000F6836" w14:paraId="1923B9B6" w14:textId="77777777" w:rsidTr="005C2436">
        <w:trPr>
          <w:trHeight w:val="300"/>
          <w:ins w:id="1709" w:author="Author"/>
        </w:trPr>
        <w:tc>
          <w:tcPr>
            <w:tcW w:w="2806" w:type="dxa"/>
            <w:tcBorders>
              <w:top w:val="nil"/>
              <w:left w:val="single" w:sz="4" w:space="0" w:color="auto"/>
              <w:bottom w:val="single" w:sz="4" w:space="0" w:color="auto"/>
              <w:right w:val="single" w:sz="4" w:space="0" w:color="auto"/>
            </w:tcBorders>
            <w:noWrap/>
            <w:hideMark/>
          </w:tcPr>
          <w:p w14:paraId="5477039A" w14:textId="77777777" w:rsidR="00235B8C" w:rsidRPr="000F6836" w:rsidRDefault="00235B8C" w:rsidP="00B27ECA">
            <w:pPr>
              <w:jc w:val="left"/>
              <w:rPr>
                <w:ins w:id="1710" w:author="Author"/>
                <w:lang w:val="en-GB"/>
              </w:rPr>
            </w:pPr>
            <w:ins w:id="1711" w:author="Author">
              <w:r w:rsidRPr="000F6836">
                <w:rPr>
                  <w:lang w:val="en-GB"/>
                </w:rPr>
                <w:t>C0010/ R0030-R0120</w:t>
              </w:r>
            </w:ins>
          </w:p>
        </w:tc>
        <w:tc>
          <w:tcPr>
            <w:tcW w:w="2103" w:type="dxa"/>
            <w:tcBorders>
              <w:top w:val="nil"/>
              <w:left w:val="nil"/>
              <w:bottom w:val="single" w:sz="4" w:space="0" w:color="auto"/>
              <w:right w:val="single" w:sz="4" w:space="0" w:color="auto"/>
            </w:tcBorders>
            <w:noWrap/>
            <w:hideMark/>
          </w:tcPr>
          <w:p w14:paraId="74D215DD" w14:textId="77777777" w:rsidR="00235B8C" w:rsidRPr="000F6836" w:rsidRDefault="00235B8C" w:rsidP="00B27ECA">
            <w:pPr>
              <w:jc w:val="left"/>
              <w:rPr>
                <w:ins w:id="1712" w:author="Author"/>
                <w:color w:val="000000"/>
                <w:lang w:val="en-GB"/>
              </w:rPr>
            </w:pPr>
            <w:ins w:id="1713" w:author="Author">
              <w:r w:rsidRPr="000F6836">
                <w:rPr>
                  <w:lang w:val="en-GB" w:eastAsia="es-ES"/>
                </w:rPr>
                <w:t>Name Group Exposure</w:t>
              </w:r>
            </w:ins>
          </w:p>
        </w:tc>
        <w:tc>
          <w:tcPr>
            <w:tcW w:w="4300" w:type="dxa"/>
            <w:tcBorders>
              <w:top w:val="nil"/>
              <w:left w:val="nil"/>
              <w:bottom w:val="single" w:sz="4" w:space="0" w:color="auto"/>
              <w:right w:val="single" w:sz="4" w:space="0" w:color="auto"/>
            </w:tcBorders>
            <w:noWrap/>
          </w:tcPr>
          <w:p w14:paraId="3A9DC735" w14:textId="18266E1C" w:rsidR="00235B8C" w:rsidRPr="000F6836" w:rsidRDefault="00235B8C" w:rsidP="00B27ECA">
            <w:pPr>
              <w:jc w:val="left"/>
              <w:rPr>
                <w:ins w:id="1714" w:author="Author"/>
                <w:lang w:val="en-GB" w:eastAsia="es-ES"/>
              </w:rPr>
            </w:pPr>
            <w:ins w:id="1715" w:author="Author">
              <w:r w:rsidRPr="000F6836">
                <w:rPr>
                  <w:lang w:val="en-GB" w:eastAsia="es-ES"/>
                </w:rPr>
                <w:t xml:space="preserve">Names of the top 10 exposures of groups of </w:t>
              </w:r>
              <w:r w:rsidR="004771E0">
                <w:rPr>
                  <w:color w:val="000000"/>
                </w:rPr>
                <w:t>counterparties</w:t>
              </w:r>
              <w:r w:rsidR="004771E0" w:rsidRPr="000F6836" w:rsidDel="004771E0">
                <w:rPr>
                  <w:lang w:val="en-GB" w:eastAsia="es-ES"/>
                </w:rPr>
                <w:t xml:space="preserve"> </w:t>
              </w:r>
              <w:del w:id="1716" w:author="Author">
                <w:r w:rsidRPr="000F6836" w:rsidDel="004771E0">
                  <w:rPr>
                    <w:lang w:val="en-GB" w:eastAsia="es-ES"/>
                  </w:rPr>
                  <w:delText xml:space="preserve">obligors </w:delText>
                </w:r>
              </w:del>
              <w:r w:rsidRPr="000F6836">
                <w:rPr>
                  <w:lang w:val="en-GB" w:eastAsia="es-ES"/>
                </w:rPr>
                <w:t>in terms of impact on the SCR.</w:t>
              </w:r>
            </w:ins>
          </w:p>
          <w:p w14:paraId="51F002E9" w14:textId="77777777" w:rsidR="00235B8C" w:rsidRPr="000F6836" w:rsidRDefault="00235B8C" w:rsidP="00B27ECA">
            <w:pPr>
              <w:jc w:val="left"/>
              <w:rPr>
                <w:ins w:id="1717" w:author="Author"/>
                <w:lang w:val="en-GB" w:eastAsia="es-ES"/>
              </w:rPr>
            </w:pPr>
            <w:ins w:id="1718"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p w14:paraId="7FAC897F" w14:textId="77777777" w:rsidR="00235B8C" w:rsidRPr="000F6836" w:rsidRDefault="00235B8C" w:rsidP="00B27ECA">
            <w:pPr>
              <w:jc w:val="left"/>
              <w:rPr>
                <w:ins w:id="1719" w:author="Author"/>
                <w:lang w:val="en-GB" w:eastAsia="es-ES"/>
              </w:rPr>
            </w:pPr>
          </w:p>
        </w:tc>
      </w:tr>
      <w:tr w:rsidR="00235B8C" w:rsidRPr="000F6836" w14:paraId="4EEBE165" w14:textId="77777777" w:rsidTr="005C2436">
        <w:trPr>
          <w:trHeight w:val="300"/>
          <w:ins w:id="1720" w:author="Author"/>
        </w:trPr>
        <w:tc>
          <w:tcPr>
            <w:tcW w:w="2806" w:type="dxa"/>
            <w:tcBorders>
              <w:top w:val="nil"/>
              <w:left w:val="single" w:sz="4" w:space="0" w:color="auto"/>
              <w:bottom w:val="single" w:sz="4" w:space="0" w:color="auto"/>
              <w:right w:val="single" w:sz="4" w:space="0" w:color="auto"/>
            </w:tcBorders>
            <w:noWrap/>
            <w:hideMark/>
          </w:tcPr>
          <w:p w14:paraId="0A98363D" w14:textId="77777777" w:rsidR="00235B8C" w:rsidRPr="000F6836" w:rsidRDefault="00235B8C" w:rsidP="00B27ECA">
            <w:pPr>
              <w:jc w:val="left"/>
              <w:rPr>
                <w:ins w:id="1721" w:author="Author"/>
                <w:lang w:val="en-GB" w:eastAsia="fr-FR"/>
              </w:rPr>
            </w:pPr>
            <w:ins w:id="1722" w:author="Author">
              <w:r w:rsidRPr="000F6836">
                <w:rPr>
                  <w:lang w:val="en-GB"/>
                </w:rPr>
                <w:t>C0020/R0010-R0130</w:t>
              </w:r>
            </w:ins>
          </w:p>
        </w:tc>
        <w:tc>
          <w:tcPr>
            <w:tcW w:w="2103" w:type="dxa"/>
            <w:tcBorders>
              <w:top w:val="nil"/>
              <w:left w:val="nil"/>
              <w:bottom w:val="single" w:sz="4" w:space="0" w:color="auto"/>
              <w:right w:val="single" w:sz="4" w:space="0" w:color="auto"/>
            </w:tcBorders>
            <w:noWrap/>
            <w:hideMark/>
          </w:tcPr>
          <w:p w14:paraId="0C6581B4" w14:textId="77777777" w:rsidR="00235B8C" w:rsidRPr="000F6836" w:rsidRDefault="00235B8C" w:rsidP="00B27ECA">
            <w:pPr>
              <w:jc w:val="left"/>
              <w:rPr>
                <w:ins w:id="1723" w:author="Author"/>
                <w:lang w:val="en-GB" w:eastAsia="es-ES"/>
              </w:rPr>
            </w:pPr>
            <w:ins w:id="1724"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2D2D8B11" w14:textId="77777777" w:rsidR="00235B8C" w:rsidRPr="000F6836" w:rsidRDefault="00235B8C" w:rsidP="00B27ECA">
            <w:pPr>
              <w:jc w:val="left"/>
              <w:rPr>
                <w:ins w:id="1725" w:author="Author"/>
                <w:lang w:val="en-GB" w:eastAsia="es-ES"/>
              </w:rPr>
            </w:pPr>
            <w:ins w:id="1726" w:author="Author">
              <w:r w:rsidRPr="000F6836">
                <w:rPr>
                  <w:lang w:val="en-GB" w:eastAsia="es-ES"/>
                </w:rPr>
                <w:t xml:space="preserve">Market value in reporting currency according to the valuation used for solvency purposes of </w:t>
              </w:r>
            </w:ins>
          </w:p>
          <w:p w14:paraId="473CD940" w14:textId="77777777" w:rsidR="00235B8C" w:rsidRPr="000F6836" w:rsidRDefault="00235B8C" w:rsidP="00B27ECA">
            <w:pPr>
              <w:pStyle w:val="ListParagraph"/>
              <w:numPr>
                <w:ilvl w:val="0"/>
                <w:numId w:val="71"/>
              </w:numPr>
              <w:ind w:left="357" w:hanging="357"/>
              <w:contextualSpacing/>
              <w:rPr>
                <w:ins w:id="1727" w:author="Author"/>
                <w:rFonts w:ascii="Times New Roman" w:hAnsi="Times New Roman" w:cs="Times New Roman"/>
                <w:sz w:val="24"/>
                <w:szCs w:val="24"/>
                <w:lang w:eastAsia="es-ES"/>
              </w:rPr>
            </w:pPr>
            <w:ins w:id="1728" w:author="Author">
              <w:r w:rsidRPr="000F6836">
                <w:rPr>
                  <w:rFonts w:ascii="Times New Roman" w:hAnsi="Times New Roman" w:cs="Times New Roman"/>
                  <w:sz w:val="24"/>
                  <w:szCs w:val="24"/>
                  <w:lang w:eastAsia="es-ES"/>
                </w:rPr>
                <w:t>in R0030 to R0120 for the top 10 exposures</w:t>
              </w:r>
            </w:ins>
          </w:p>
          <w:p w14:paraId="0467506F" w14:textId="77777777" w:rsidR="00235B8C" w:rsidRPr="000F6836" w:rsidRDefault="00235B8C" w:rsidP="00B27ECA">
            <w:pPr>
              <w:pStyle w:val="ListParagraph"/>
              <w:numPr>
                <w:ilvl w:val="0"/>
                <w:numId w:val="71"/>
              </w:numPr>
              <w:ind w:left="357" w:hanging="357"/>
              <w:contextualSpacing/>
              <w:rPr>
                <w:ins w:id="1729" w:author="Author"/>
                <w:rFonts w:ascii="Times New Roman" w:hAnsi="Times New Roman" w:cs="Times New Roman"/>
                <w:sz w:val="24"/>
                <w:szCs w:val="24"/>
                <w:lang w:eastAsia="es-ES"/>
              </w:rPr>
            </w:pPr>
            <w:ins w:id="1730" w:author="Author">
              <w:r w:rsidRPr="000F6836">
                <w:rPr>
                  <w:rFonts w:ascii="Times New Roman" w:hAnsi="Times New Roman" w:cs="Times New Roman"/>
                  <w:sz w:val="24"/>
                  <w:szCs w:val="24"/>
                  <w:lang w:eastAsia="es-ES"/>
                </w:rPr>
                <w:t>in R0020 for the sum of these top 10 exposures</w:t>
              </w:r>
            </w:ins>
          </w:p>
          <w:p w14:paraId="0A85602F" w14:textId="77777777" w:rsidR="00235B8C" w:rsidRPr="000F6836" w:rsidRDefault="00235B8C" w:rsidP="00B27ECA">
            <w:pPr>
              <w:pStyle w:val="ListParagraph"/>
              <w:numPr>
                <w:ilvl w:val="0"/>
                <w:numId w:val="71"/>
              </w:numPr>
              <w:ind w:left="357" w:hanging="357"/>
              <w:contextualSpacing/>
              <w:rPr>
                <w:ins w:id="1731" w:author="Author"/>
                <w:rFonts w:ascii="Times New Roman" w:hAnsi="Times New Roman" w:cs="Times New Roman"/>
                <w:sz w:val="24"/>
                <w:szCs w:val="24"/>
                <w:lang w:eastAsia="es-ES"/>
              </w:rPr>
            </w:pPr>
            <w:ins w:id="1732" w:author="Author">
              <w:r w:rsidRPr="000F6836">
                <w:rPr>
                  <w:rFonts w:ascii="Times New Roman" w:hAnsi="Times New Roman" w:cs="Times New Roman"/>
                  <w:sz w:val="24"/>
                  <w:szCs w:val="24"/>
                  <w:lang w:eastAsia="es-ES"/>
                </w:rPr>
                <w:t>in R0130 for the remaining exposures</w:t>
              </w:r>
            </w:ins>
          </w:p>
          <w:p w14:paraId="3B0BCE08" w14:textId="647BF0B7" w:rsidR="00235B8C" w:rsidRPr="000F6836" w:rsidRDefault="00235B8C" w:rsidP="00B27ECA">
            <w:pPr>
              <w:pStyle w:val="ListParagraph"/>
              <w:numPr>
                <w:ilvl w:val="0"/>
                <w:numId w:val="71"/>
              </w:numPr>
              <w:ind w:left="357" w:hanging="357"/>
              <w:contextualSpacing/>
              <w:rPr>
                <w:ins w:id="1733" w:author="Author"/>
                <w:rFonts w:ascii="Times New Roman" w:hAnsi="Times New Roman" w:cs="Times New Roman"/>
                <w:sz w:val="24"/>
                <w:szCs w:val="24"/>
                <w:lang w:eastAsia="es-ES"/>
              </w:rPr>
            </w:pPr>
            <w:ins w:id="1734" w:author="Author">
              <w:r w:rsidRPr="000F6836">
                <w:rPr>
                  <w:rFonts w:ascii="Times New Roman" w:hAnsi="Times New Roman" w:cs="Times New Roman"/>
                  <w:sz w:val="24"/>
                  <w:szCs w:val="24"/>
                  <w:lang w:eastAsia="es-ES"/>
                </w:rPr>
                <w:t>in R0010 for the sum of all exposures</w:t>
              </w:r>
            </w:ins>
          </w:p>
        </w:tc>
      </w:tr>
      <w:tr w:rsidR="00235B8C" w:rsidRPr="000F6836" w14:paraId="56945E2F" w14:textId="77777777" w:rsidTr="005C2436">
        <w:trPr>
          <w:trHeight w:val="300"/>
          <w:ins w:id="1735" w:author="Author"/>
        </w:trPr>
        <w:tc>
          <w:tcPr>
            <w:tcW w:w="2806" w:type="dxa"/>
            <w:tcBorders>
              <w:top w:val="nil"/>
              <w:left w:val="single" w:sz="4" w:space="0" w:color="auto"/>
              <w:bottom w:val="single" w:sz="4" w:space="0" w:color="auto"/>
              <w:right w:val="single" w:sz="4" w:space="0" w:color="auto"/>
            </w:tcBorders>
            <w:noWrap/>
            <w:hideMark/>
          </w:tcPr>
          <w:p w14:paraId="4A32CD63" w14:textId="77777777" w:rsidR="00235B8C" w:rsidRPr="000F6836" w:rsidRDefault="00235B8C" w:rsidP="00B27ECA">
            <w:pPr>
              <w:jc w:val="left"/>
              <w:rPr>
                <w:ins w:id="1736" w:author="Author"/>
                <w:lang w:val="en-GB"/>
              </w:rPr>
            </w:pPr>
            <w:ins w:id="1737" w:author="Author">
              <w:r w:rsidRPr="000F6836">
                <w:rPr>
                  <w:lang w:val="en-GB"/>
                </w:rPr>
                <w:t>C0030/R0010-R0130</w:t>
              </w:r>
            </w:ins>
          </w:p>
        </w:tc>
        <w:tc>
          <w:tcPr>
            <w:tcW w:w="2103" w:type="dxa"/>
            <w:tcBorders>
              <w:top w:val="nil"/>
              <w:left w:val="nil"/>
              <w:bottom w:val="single" w:sz="4" w:space="0" w:color="auto"/>
              <w:right w:val="single" w:sz="4" w:space="0" w:color="auto"/>
            </w:tcBorders>
            <w:noWrap/>
            <w:hideMark/>
          </w:tcPr>
          <w:p w14:paraId="19FE25CF" w14:textId="77777777" w:rsidR="00235B8C" w:rsidRPr="000F6836" w:rsidRDefault="00235B8C" w:rsidP="00B27ECA">
            <w:pPr>
              <w:jc w:val="left"/>
              <w:rPr>
                <w:ins w:id="1738" w:author="Author"/>
                <w:color w:val="000000"/>
                <w:lang w:val="en-GB"/>
              </w:rPr>
            </w:pPr>
            <w:ins w:id="1739"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45FD3DAE" w14:textId="77777777" w:rsidR="00235B8C" w:rsidRPr="000F6836" w:rsidRDefault="00235B8C" w:rsidP="00B27ECA">
            <w:pPr>
              <w:jc w:val="left"/>
              <w:rPr>
                <w:ins w:id="1740" w:author="Author"/>
                <w:lang w:val="en-GB" w:eastAsia="es-ES"/>
              </w:rPr>
            </w:pPr>
            <w:ins w:id="1741" w:author="Author">
              <w:r w:rsidRPr="000F6836">
                <w:rPr>
                  <w:lang w:val="en-GB" w:eastAsia="es-ES"/>
                </w:rPr>
                <w:t>Amount of the Exposure at default:</w:t>
              </w:r>
            </w:ins>
          </w:p>
          <w:p w14:paraId="1F3420FE" w14:textId="77777777" w:rsidR="00235B8C" w:rsidRPr="000F6836" w:rsidRDefault="00235B8C" w:rsidP="00B27ECA">
            <w:pPr>
              <w:pStyle w:val="ListParagraph"/>
              <w:numPr>
                <w:ilvl w:val="0"/>
                <w:numId w:val="71"/>
              </w:numPr>
              <w:ind w:left="357" w:hanging="357"/>
              <w:contextualSpacing/>
              <w:rPr>
                <w:ins w:id="1742" w:author="Author"/>
                <w:rFonts w:ascii="Times New Roman" w:hAnsi="Times New Roman" w:cs="Times New Roman"/>
                <w:sz w:val="24"/>
                <w:szCs w:val="24"/>
                <w:lang w:eastAsia="es-ES"/>
              </w:rPr>
            </w:pPr>
            <w:ins w:id="1743" w:author="Author">
              <w:r w:rsidRPr="000F6836">
                <w:rPr>
                  <w:rFonts w:ascii="Times New Roman" w:hAnsi="Times New Roman" w:cs="Times New Roman"/>
                  <w:sz w:val="24"/>
                  <w:szCs w:val="24"/>
                  <w:lang w:eastAsia="es-ES"/>
                </w:rPr>
                <w:t>in R0030 to R0120 for the top 10 exposures</w:t>
              </w:r>
            </w:ins>
          </w:p>
          <w:p w14:paraId="2DE26F84" w14:textId="77777777" w:rsidR="00235B8C" w:rsidRPr="000F6836" w:rsidRDefault="00235B8C" w:rsidP="00B27ECA">
            <w:pPr>
              <w:pStyle w:val="ListParagraph"/>
              <w:numPr>
                <w:ilvl w:val="0"/>
                <w:numId w:val="71"/>
              </w:numPr>
              <w:ind w:left="357" w:hanging="357"/>
              <w:contextualSpacing/>
              <w:rPr>
                <w:ins w:id="1744" w:author="Author"/>
                <w:rFonts w:ascii="Times New Roman" w:hAnsi="Times New Roman" w:cs="Times New Roman"/>
                <w:sz w:val="24"/>
                <w:szCs w:val="24"/>
                <w:lang w:eastAsia="es-ES"/>
              </w:rPr>
            </w:pPr>
            <w:ins w:id="1745" w:author="Author">
              <w:r w:rsidRPr="000F6836">
                <w:rPr>
                  <w:rFonts w:ascii="Times New Roman" w:hAnsi="Times New Roman" w:cs="Times New Roman"/>
                  <w:sz w:val="24"/>
                  <w:szCs w:val="24"/>
                  <w:lang w:eastAsia="es-ES"/>
                </w:rPr>
                <w:t>in R0020 for the sum of these top 10 exposures</w:t>
              </w:r>
            </w:ins>
          </w:p>
          <w:p w14:paraId="62DCDA1E" w14:textId="77777777" w:rsidR="00235B8C" w:rsidRPr="000F6836" w:rsidRDefault="00235B8C" w:rsidP="00B27ECA">
            <w:pPr>
              <w:pStyle w:val="ListParagraph"/>
              <w:numPr>
                <w:ilvl w:val="0"/>
                <w:numId w:val="71"/>
              </w:numPr>
              <w:ind w:left="357" w:hanging="357"/>
              <w:contextualSpacing/>
              <w:rPr>
                <w:ins w:id="1746" w:author="Author"/>
                <w:rFonts w:ascii="Times New Roman" w:hAnsi="Times New Roman" w:cs="Times New Roman"/>
                <w:sz w:val="24"/>
                <w:szCs w:val="24"/>
                <w:lang w:eastAsia="es-ES"/>
              </w:rPr>
            </w:pPr>
            <w:ins w:id="1747" w:author="Author">
              <w:r w:rsidRPr="000F6836">
                <w:rPr>
                  <w:rFonts w:ascii="Times New Roman" w:hAnsi="Times New Roman" w:cs="Times New Roman"/>
                  <w:sz w:val="24"/>
                  <w:szCs w:val="24"/>
                  <w:lang w:eastAsia="es-ES"/>
                </w:rPr>
                <w:t>in R0130 for the remaining exposures</w:t>
              </w:r>
            </w:ins>
          </w:p>
          <w:p w14:paraId="4DA88F75" w14:textId="77777777" w:rsidR="00235B8C" w:rsidRPr="000F6836" w:rsidRDefault="00235B8C" w:rsidP="00B27ECA">
            <w:pPr>
              <w:pStyle w:val="ListParagraph"/>
              <w:numPr>
                <w:ilvl w:val="0"/>
                <w:numId w:val="71"/>
              </w:numPr>
              <w:ind w:left="357" w:hanging="357"/>
              <w:contextualSpacing/>
              <w:rPr>
                <w:ins w:id="1748" w:author="Author"/>
                <w:rFonts w:ascii="Times New Roman" w:hAnsi="Times New Roman" w:cs="Times New Roman"/>
                <w:sz w:val="24"/>
                <w:szCs w:val="24"/>
                <w:lang w:eastAsia="es-ES"/>
              </w:rPr>
            </w:pPr>
            <w:ins w:id="1749" w:author="Author">
              <w:r w:rsidRPr="000F6836">
                <w:rPr>
                  <w:rFonts w:ascii="Times New Roman" w:hAnsi="Times New Roman" w:cs="Times New Roman"/>
                  <w:sz w:val="24"/>
                  <w:szCs w:val="24"/>
                  <w:lang w:eastAsia="es-ES"/>
                </w:rPr>
                <w:t>in R0010 for the sum of all exposures</w:t>
              </w:r>
            </w:ins>
          </w:p>
        </w:tc>
      </w:tr>
      <w:tr w:rsidR="00235B8C" w:rsidRPr="000F6836" w14:paraId="5267DAA7" w14:textId="77777777" w:rsidTr="005C2436">
        <w:trPr>
          <w:trHeight w:val="300"/>
          <w:ins w:id="1750" w:author="Author"/>
        </w:trPr>
        <w:tc>
          <w:tcPr>
            <w:tcW w:w="2806" w:type="dxa"/>
            <w:tcBorders>
              <w:top w:val="nil"/>
              <w:left w:val="single" w:sz="4" w:space="0" w:color="auto"/>
              <w:bottom w:val="single" w:sz="4" w:space="0" w:color="auto"/>
              <w:right w:val="single" w:sz="4" w:space="0" w:color="auto"/>
            </w:tcBorders>
            <w:noWrap/>
            <w:hideMark/>
          </w:tcPr>
          <w:p w14:paraId="14EE1362" w14:textId="77777777" w:rsidR="00235B8C" w:rsidRPr="000F6836" w:rsidRDefault="00235B8C" w:rsidP="00B27ECA">
            <w:pPr>
              <w:jc w:val="left"/>
              <w:rPr>
                <w:ins w:id="1751" w:author="Author"/>
                <w:lang w:val="en-GB"/>
              </w:rPr>
            </w:pPr>
            <w:ins w:id="1752" w:author="Author">
              <w:r w:rsidRPr="000F6836">
                <w:rPr>
                  <w:lang w:val="en-GB"/>
                </w:rPr>
                <w:t>C0040/R0010-R0130</w:t>
              </w:r>
            </w:ins>
          </w:p>
        </w:tc>
        <w:tc>
          <w:tcPr>
            <w:tcW w:w="2103" w:type="dxa"/>
            <w:tcBorders>
              <w:top w:val="nil"/>
              <w:left w:val="nil"/>
              <w:bottom w:val="single" w:sz="4" w:space="0" w:color="auto"/>
              <w:right w:val="single" w:sz="4" w:space="0" w:color="auto"/>
            </w:tcBorders>
            <w:noWrap/>
            <w:hideMark/>
          </w:tcPr>
          <w:p w14:paraId="0C6A5612" w14:textId="77777777" w:rsidR="00235B8C" w:rsidRPr="000F6836" w:rsidRDefault="00235B8C" w:rsidP="00B27ECA">
            <w:pPr>
              <w:jc w:val="left"/>
              <w:rPr>
                <w:ins w:id="1753" w:author="Author"/>
                <w:color w:val="000000"/>
                <w:lang w:val="en-GB"/>
              </w:rPr>
            </w:pPr>
            <w:ins w:id="1754"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66749E3E" w14:textId="77777777" w:rsidR="00235B8C" w:rsidRPr="000F6836" w:rsidRDefault="00235B8C" w:rsidP="00B27ECA">
            <w:pPr>
              <w:jc w:val="left"/>
              <w:rPr>
                <w:ins w:id="1755" w:author="Author"/>
                <w:lang w:val="en-GB" w:eastAsia="es-ES"/>
              </w:rPr>
            </w:pPr>
            <w:ins w:id="1756" w:author="Author">
              <w:r w:rsidRPr="000F6836">
                <w:rPr>
                  <w:lang w:val="en-GB" w:eastAsia="es-ES"/>
                </w:rPr>
                <w:t>Contribution to the credit SCR incl. diversification, i.e. the sum of entries in this column gives the credit risk SCR:</w:t>
              </w:r>
            </w:ins>
          </w:p>
          <w:p w14:paraId="22E7A916" w14:textId="77777777" w:rsidR="00235B8C" w:rsidRPr="000F6836" w:rsidRDefault="00235B8C" w:rsidP="00B27ECA">
            <w:pPr>
              <w:jc w:val="left"/>
              <w:rPr>
                <w:ins w:id="1757" w:author="Author"/>
                <w:lang w:val="en-GB" w:eastAsia="es-ES"/>
              </w:rPr>
            </w:pPr>
          </w:p>
          <w:p w14:paraId="2C4E6E6F" w14:textId="77777777" w:rsidR="00235B8C" w:rsidRPr="000F6836" w:rsidRDefault="00235B8C" w:rsidP="00B27ECA">
            <w:pPr>
              <w:pStyle w:val="ListParagraph"/>
              <w:numPr>
                <w:ilvl w:val="0"/>
                <w:numId w:val="71"/>
              </w:numPr>
              <w:ind w:left="357" w:hanging="357"/>
              <w:contextualSpacing/>
              <w:rPr>
                <w:ins w:id="1758" w:author="Author"/>
                <w:rFonts w:ascii="Times New Roman" w:hAnsi="Times New Roman" w:cs="Times New Roman"/>
                <w:sz w:val="24"/>
                <w:szCs w:val="24"/>
                <w:lang w:eastAsia="es-ES"/>
              </w:rPr>
            </w:pPr>
            <w:ins w:id="1759" w:author="Author">
              <w:r w:rsidRPr="000F6836">
                <w:rPr>
                  <w:rFonts w:ascii="Times New Roman" w:hAnsi="Times New Roman" w:cs="Times New Roman"/>
                  <w:sz w:val="24"/>
                  <w:szCs w:val="24"/>
                  <w:lang w:eastAsia="es-ES"/>
                </w:rPr>
                <w:t>in R0030 to R0120 for the top 10 exposures</w:t>
              </w:r>
            </w:ins>
          </w:p>
          <w:p w14:paraId="57EF7010" w14:textId="77777777" w:rsidR="00235B8C" w:rsidRPr="000F6836" w:rsidRDefault="00235B8C" w:rsidP="00B27ECA">
            <w:pPr>
              <w:pStyle w:val="ListParagraph"/>
              <w:numPr>
                <w:ilvl w:val="0"/>
                <w:numId w:val="71"/>
              </w:numPr>
              <w:ind w:left="357" w:hanging="357"/>
              <w:contextualSpacing/>
              <w:rPr>
                <w:ins w:id="1760" w:author="Author"/>
                <w:rFonts w:ascii="Times New Roman" w:hAnsi="Times New Roman" w:cs="Times New Roman"/>
                <w:sz w:val="24"/>
                <w:szCs w:val="24"/>
                <w:lang w:eastAsia="es-ES"/>
              </w:rPr>
            </w:pPr>
            <w:ins w:id="1761" w:author="Author">
              <w:r w:rsidRPr="000F6836">
                <w:rPr>
                  <w:rFonts w:ascii="Times New Roman" w:hAnsi="Times New Roman" w:cs="Times New Roman"/>
                  <w:sz w:val="24"/>
                  <w:szCs w:val="24"/>
                  <w:lang w:eastAsia="es-ES"/>
                </w:rPr>
                <w:t>in R0020 for the sum of these top 10 exposures</w:t>
              </w:r>
            </w:ins>
          </w:p>
          <w:p w14:paraId="17AB0A8E" w14:textId="77777777" w:rsidR="00235B8C" w:rsidRPr="000F6836" w:rsidRDefault="00235B8C" w:rsidP="00B27ECA">
            <w:pPr>
              <w:pStyle w:val="ListParagraph"/>
              <w:numPr>
                <w:ilvl w:val="0"/>
                <w:numId w:val="71"/>
              </w:numPr>
              <w:ind w:left="357" w:hanging="357"/>
              <w:contextualSpacing/>
              <w:rPr>
                <w:ins w:id="1762" w:author="Author"/>
                <w:rFonts w:ascii="Times New Roman" w:hAnsi="Times New Roman" w:cs="Times New Roman"/>
                <w:sz w:val="24"/>
                <w:szCs w:val="24"/>
                <w:lang w:eastAsia="es-ES"/>
              </w:rPr>
            </w:pPr>
            <w:ins w:id="1763" w:author="Author">
              <w:r w:rsidRPr="000F6836">
                <w:rPr>
                  <w:rFonts w:ascii="Times New Roman" w:hAnsi="Times New Roman" w:cs="Times New Roman"/>
                  <w:sz w:val="24"/>
                  <w:szCs w:val="24"/>
                  <w:lang w:eastAsia="es-ES"/>
                </w:rPr>
                <w:t>in R0130 for the remaining exposures</w:t>
              </w:r>
            </w:ins>
          </w:p>
          <w:p w14:paraId="535080BE" w14:textId="75BFC7D3" w:rsidR="00235B8C" w:rsidRPr="002E2C03" w:rsidRDefault="00235B8C" w:rsidP="00B27ECA">
            <w:pPr>
              <w:pStyle w:val="ListParagraph"/>
              <w:numPr>
                <w:ilvl w:val="0"/>
                <w:numId w:val="71"/>
              </w:numPr>
              <w:ind w:left="357" w:hanging="357"/>
              <w:contextualSpacing/>
              <w:rPr>
                <w:ins w:id="1764" w:author="Author"/>
                <w:rFonts w:ascii="Times New Roman" w:hAnsi="Times New Roman" w:cs="Times New Roman"/>
                <w:sz w:val="24"/>
                <w:szCs w:val="24"/>
                <w:lang w:eastAsia="es-ES"/>
              </w:rPr>
            </w:pPr>
            <w:ins w:id="1765" w:author="Author">
              <w:r w:rsidRPr="000F6836">
                <w:rPr>
                  <w:rFonts w:ascii="Times New Roman" w:hAnsi="Times New Roman" w:cs="Times New Roman"/>
                  <w:sz w:val="24"/>
                  <w:szCs w:val="24"/>
                  <w:lang w:eastAsia="es-ES"/>
                </w:rPr>
                <w:t>in R0010 for the sum of all exposures</w:t>
              </w:r>
            </w:ins>
          </w:p>
        </w:tc>
      </w:tr>
      <w:tr w:rsidR="00235B8C" w:rsidRPr="000F6836" w14:paraId="3FD59018" w14:textId="77777777" w:rsidTr="005C2436">
        <w:trPr>
          <w:trHeight w:val="300"/>
          <w:ins w:id="1766" w:author="Author"/>
        </w:trPr>
        <w:tc>
          <w:tcPr>
            <w:tcW w:w="2806" w:type="dxa"/>
            <w:tcBorders>
              <w:top w:val="nil"/>
              <w:left w:val="single" w:sz="4" w:space="0" w:color="auto"/>
              <w:bottom w:val="single" w:sz="4" w:space="0" w:color="auto"/>
              <w:right w:val="single" w:sz="4" w:space="0" w:color="auto"/>
            </w:tcBorders>
            <w:noWrap/>
            <w:hideMark/>
          </w:tcPr>
          <w:p w14:paraId="753C2C81" w14:textId="77777777" w:rsidR="00235B8C" w:rsidRPr="000F6836" w:rsidRDefault="00235B8C" w:rsidP="00B27ECA">
            <w:pPr>
              <w:jc w:val="left"/>
              <w:rPr>
                <w:ins w:id="1767" w:author="Author"/>
                <w:lang w:val="en-GB"/>
              </w:rPr>
            </w:pPr>
            <w:ins w:id="1768" w:author="Author">
              <w:r w:rsidRPr="000F6836">
                <w:rPr>
                  <w:lang w:val="en-GB"/>
                </w:rPr>
                <w:t>C0050/ R0020-R0120</w:t>
              </w:r>
            </w:ins>
          </w:p>
        </w:tc>
        <w:tc>
          <w:tcPr>
            <w:tcW w:w="2103" w:type="dxa"/>
            <w:tcBorders>
              <w:top w:val="nil"/>
              <w:left w:val="nil"/>
              <w:bottom w:val="single" w:sz="4" w:space="0" w:color="auto"/>
              <w:right w:val="single" w:sz="4" w:space="0" w:color="auto"/>
            </w:tcBorders>
            <w:noWrap/>
            <w:hideMark/>
          </w:tcPr>
          <w:p w14:paraId="20844A06" w14:textId="77777777" w:rsidR="00235B8C" w:rsidRPr="000F6836" w:rsidRDefault="00235B8C" w:rsidP="00B27ECA">
            <w:pPr>
              <w:jc w:val="left"/>
              <w:rPr>
                <w:ins w:id="1769" w:author="Author"/>
                <w:color w:val="000000"/>
                <w:lang w:val="en-GB"/>
              </w:rPr>
            </w:pPr>
            <w:ins w:id="1770"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E189715" w14:textId="591D84BB" w:rsidR="00235B8C" w:rsidRPr="000F6836" w:rsidRDefault="00235B8C" w:rsidP="00B27ECA">
            <w:pPr>
              <w:jc w:val="left"/>
              <w:rPr>
                <w:ins w:id="1771" w:author="Author"/>
                <w:lang w:val="en-GB" w:eastAsia="es-ES"/>
              </w:rPr>
            </w:pPr>
            <w:ins w:id="1772" w:author="Author">
              <w:r w:rsidRPr="000F6836">
                <w:rPr>
                  <w:lang w:val="en-GB" w:eastAsia="es-ES"/>
                </w:rPr>
                <w:t xml:space="preserve">Average </w:t>
              </w:r>
              <w:r w:rsidR="00542A66" w:rsidRPr="000F6836">
                <w:rPr>
                  <w:lang w:val="en-GB" w:eastAsia="es-ES"/>
                </w:rPr>
                <w:t xml:space="preserve">1Y </w:t>
              </w:r>
              <w:r w:rsidRPr="000F6836">
                <w:rPr>
                  <w:lang w:val="en-GB" w:eastAsia="es-ES"/>
                </w:rPr>
                <w:t>probability of default in %</w:t>
              </w:r>
            </w:ins>
          </w:p>
          <w:p w14:paraId="6068BE5E" w14:textId="77777777" w:rsidR="00235B8C" w:rsidRPr="000F6836" w:rsidRDefault="00235B8C" w:rsidP="00B27ECA">
            <w:pPr>
              <w:pStyle w:val="ListParagraph"/>
              <w:numPr>
                <w:ilvl w:val="0"/>
                <w:numId w:val="71"/>
              </w:numPr>
              <w:ind w:left="357" w:hanging="357"/>
              <w:contextualSpacing/>
              <w:rPr>
                <w:ins w:id="1773" w:author="Author"/>
                <w:rFonts w:ascii="Times New Roman" w:hAnsi="Times New Roman" w:cs="Times New Roman"/>
                <w:sz w:val="24"/>
                <w:szCs w:val="24"/>
                <w:lang w:eastAsia="es-ES"/>
              </w:rPr>
            </w:pPr>
            <w:ins w:id="1774" w:author="Author">
              <w:r w:rsidRPr="000F6836">
                <w:rPr>
                  <w:rFonts w:ascii="Times New Roman" w:hAnsi="Times New Roman" w:cs="Times New Roman"/>
                  <w:sz w:val="24"/>
                  <w:szCs w:val="24"/>
                  <w:lang w:eastAsia="es-ES"/>
                </w:rPr>
                <w:t>in R0030 to R0120 for the top 10 exposures</w:t>
              </w:r>
            </w:ins>
          </w:p>
          <w:p w14:paraId="2D5C0FC4" w14:textId="77777777" w:rsidR="00235B8C" w:rsidRPr="000F6836" w:rsidRDefault="00235B8C" w:rsidP="00B27ECA">
            <w:pPr>
              <w:pStyle w:val="ListParagraph"/>
              <w:numPr>
                <w:ilvl w:val="0"/>
                <w:numId w:val="71"/>
              </w:numPr>
              <w:ind w:left="357" w:hanging="357"/>
              <w:contextualSpacing/>
              <w:rPr>
                <w:ins w:id="1775" w:author="Author"/>
                <w:rFonts w:ascii="Times New Roman" w:hAnsi="Times New Roman" w:cs="Times New Roman"/>
                <w:sz w:val="24"/>
                <w:szCs w:val="24"/>
                <w:lang w:eastAsia="es-ES"/>
              </w:rPr>
            </w:pPr>
            <w:ins w:id="1776" w:author="Author">
              <w:r w:rsidRPr="000F6836">
                <w:rPr>
                  <w:rFonts w:ascii="Times New Roman" w:hAnsi="Times New Roman" w:cs="Times New Roman"/>
                  <w:sz w:val="24"/>
                  <w:szCs w:val="24"/>
                  <w:lang w:eastAsia="es-ES"/>
                </w:rPr>
                <w:t>in R0020 for the sum of these top 10 exposures</w:t>
              </w:r>
            </w:ins>
          </w:p>
        </w:tc>
      </w:tr>
      <w:tr w:rsidR="00235B8C" w:rsidRPr="000F6836" w14:paraId="53F4CBB5" w14:textId="77777777" w:rsidTr="005C2436">
        <w:trPr>
          <w:trHeight w:val="300"/>
          <w:ins w:id="1777" w:author="Author"/>
        </w:trPr>
        <w:tc>
          <w:tcPr>
            <w:tcW w:w="2806" w:type="dxa"/>
            <w:tcBorders>
              <w:top w:val="nil"/>
              <w:left w:val="single" w:sz="4" w:space="0" w:color="auto"/>
              <w:bottom w:val="single" w:sz="4" w:space="0" w:color="auto"/>
              <w:right w:val="single" w:sz="4" w:space="0" w:color="auto"/>
            </w:tcBorders>
            <w:noWrap/>
            <w:hideMark/>
          </w:tcPr>
          <w:p w14:paraId="7F05C3E7" w14:textId="77777777" w:rsidR="00235B8C" w:rsidRPr="000F6836" w:rsidRDefault="00235B8C" w:rsidP="00B27ECA">
            <w:pPr>
              <w:jc w:val="left"/>
              <w:rPr>
                <w:ins w:id="1778" w:author="Author"/>
                <w:lang w:val="en-GB"/>
              </w:rPr>
            </w:pPr>
            <w:ins w:id="1779" w:author="Author">
              <w:r w:rsidRPr="000F6836">
                <w:rPr>
                  <w:lang w:val="en-GB"/>
                </w:rPr>
                <w:lastRenderedPageBreak/>
                <w:t>C0060/ R0020-R0120</w:t>
              </w:r>
            </w:ins>
          </w:p>
        </w:tc>
        <w:tc>
          <w:tcPr>
            <w:tcW w:w="2103" w:type="dxa"/>
            <w:tcBorders>
              <w:top w:val="nil"/>
              <w:left w:val="nil"/>
              <w:bottom w:val="single" w:sz="4" w:space="0" w:color="auto"/>
              <w:right w:val="single" w:sz="4" w:space="0" w:color="auto"/>
            </w:tcBorders>
            <w:noWrap/>
            <w:hideMark/>
          </w:tcPr>
          <w:p w14:paraId="1B39774C" w14:textId="77777777" w:rsidR="00235B8C" w:rsidRPr="000F6836" w:rsidRDefault="00235B8C" w:rsidP="00B27ECA">
            <w:pPr>
              <w:jc w:val="left"/>
              <w:rPr>
                <w:ins w:id="1780" w:author="Author"/>
                <w:color w:val="000000"/>
                <w:lang w:val="en-GB"/>
              </w:rPr>
            </w:pPr>
            <w:ins w:id="1781"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6A25430" w14:textId="77777777" w:rsidR="00235B8C" w:rsidRPr="000F6836" w:rsidRDefault="00235B8C" w:rsidP="00B27ECA">
            <w:pPr>
              <w:jc w:val="left"/>
              <w:rPr>
                <w:ins w:id="1782" w:author="Author"/>
                <w:lang w:val="en-GB" w:eastAsia="es-ES"/>
              </w:rPr>
            </w:pPr>
            <w:ins w:id="1783" w:author="Author">
              <w:r w:rsidRPr="000F6836">
                <w:rPr>
                  <w:lang w:val="en-GB" w:eastAsia="es-ES"/>
                </w:rPr>
                <w:t>Average loss given default in %</w:t>
              </w:r>
            </w:ins>
          </w:p>
          <w:p w14:paraId="1C84640C" w14:textId="77777777" w:rsidR="00235B8C" w:rsidRPr="000F6836" w:rsidRDefault="00235B8C" w:rsidP="00B27ECA">
            <w:pPr>
              <w:pStyle w:val="ListParagraph"/>
              <w:numPr>
                <w:ilvl w:val="0"/>
                <w:numId w:val="71"/>
              </w:numPr>
              <w:ind w:left="357" w:hanging="357"/>
              <w:contextualSpacing/>
              <w:rPr>
                <w:ins w:id="1784" w:author="Author"/>
                <w:rFonts w:ascii="Times New Roman" w:hAnsi="Times New Roman" w:cs="Times New Roman"/>
                <w:sz w:val="24"/>
                <w:szCs w:val="24"/>
                <w:lang w:eastAsia="es-ES"/>
              </w:rPr>
            </w:pPr>
            <w:ins w:id="1785" w:author="Author">
              <w:r w:rsidRPr="000F6836">
                <w:rPr>
                  <w:rFonts w:ascii="Times New Roman" w:hAnsi="Times New Roman" w:cs="Times New Roman"/>
                  <w:sz w:val="24"/>
                  <w:szCs w:val="24"/>
                  <w:lang w:eastAsia="es-ES"/>
                </w:rPr>
                <w:t>in R0030 to R0120 for the top 10 exposures</w:t>
              </w:r>
            </w:ins>
          </w:p>
          <w:p w14:paraId="1DFED317" w14:textId="77777777" w:rsidR="00235B8C" w:rsidRPr="000F6836" w:rsidRDefault="00235B8C" w:rsidP="00B27ECA">
            <w:pPr>
              <w:pStyle w:val="ListParagraph"/>
              <w:numPr>
                <w:ilvl w:val="0"/>
                <w:numId w:val="71"/>
              </w:numPr>
              <w:ind w:left="357" w:hanging="357"/>
              <w:contextualSpacing/>
              <w:rPr>
                <w:ins w:id="1786" w:author="Author"/>
                <w:rFonts w:ascii="Times New Roman" w:hAnsi="Times New Roman" w:cs="Times New Roman"/>
                <w:sz w:val="24"/>
                <w:szCs w:val="24"/>
                <w:lang w:eastAsia="es-ES"/>
              </w:rPr>
            </w:pPr>
            <w:ins w:id="1787" w:author="Author">
              <w:r w:rsidRPr="000F6836">
                <w:rPr>
                  <w:rFonts w:ascii="Times New Roman" w:hAnsi="Times New Roman" w:cs="Times New Roman"/>
                  <w:sz w:val="24"/>
                  <w:szCs w:val="24"/>
                  <w:lang w:eastAsia="es-ES"/>
                </w:rPr>
                <w:t>in R0020 for the sum of these top 10 exposures</w:t>
              </w:r>
            </w:ins>
          </w:p>
        </w:tc>
      </w:tr>
      <w:tr w:rsidR="00235B8C" w:rsidRPr="000F6836" w14:paraId="2F569C24" w14:textId="77777777" w:rsidTr="005C2436">
        <w:trPr>
          <w:trHeight w:val="300"/>
          <w:ins w:id="1788" w:author="Author"/>
        </w:trPr>
        <w:tc>
          <w:tcPr>
            <w:tcW w:w="2806" w:type="dxa"/>
            <w:tcBorders>
              <w:top w:val="nil"/>
              <w:left w:val="single" w:sz="4" w:space="0" w:color="auto"/>
              <w:bottom w:val="single" w:sz="4" w:space="0" w:color="auto"/>
              <w:right w:val="single" w:sz="4" w:space="0" w:color="auto"/>
            </w:tcBorders>
            <w:noWrap/>
            <w:hideMark/>
          </w:tcPr>
          <w:p w14:paraId="7137BAFD" w14:textId="77777777" w:rsidR="00235B8C" w:rsidRPr="000F6836" w:rsidRDefault="00235B8C" w:rsidP="00B27ECA">
            <w:pPr>
              <w:jc w:val="left"/>
              <w:rPr>
                <w:ins w:id="1789" w:author="Author"/>
                <w:lang w:val="en-GB" w:eastAsia="fr-FR"/>
              </w:rPr>
            </w:pPr>
            <w:ins w:id="1790" w:author="Author">
              <w:r w:rsidRPr="000F6836">
                <w:rPr>
                  <w:lang w:val="en-GB"/>
                </w:rPr>
                <w:t>C0070/R0010-R0130</w:t>
              </w:r>
            </w:ins>
          </w:p>
        </w:tc>
        <w:tc>
          <w:tcPr>
            <w:tcW w:w="2103" w:type="dxa"/>
            <w:tcBorders>
              <w:top w:val="nil"/>
              <w:left w:val="nil"/>
              <w:bottom w:val="single" w:sz="4" w:space="0" w:color="auto"/>
              <w:right w:val="single" w:sz="4" w:space="0" w:color="auto"/>
            </w:tcBorders>
            <w:noWrap/>
            <w:hideMark/>
          </w:tcPr>
          <w:p w14:paraId="020D6CC2" w14:textId="77777777" w:rsidR="00235B8C" w:rsidRPr="000F6836" w:rsidRDefault="00235B8C" w:rsidP="00B27ECA">
            <w:pPr>
              <w:jc w:val="left"/>
              <w:rPr>
                <w:ins w:id="1791" w:author="Author"/>
                <w:lang w:val="en-GB" w:eastAsia="es-ES"/>
              </w:rPr>
            </w:pPr>
            <w:ins w:id="1792"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5811F0DE" w14:textId="77777777" w:rsidR="00235B8C" w:rsidRPr="000F6836" w:rsidRDefault="00235B8C" w:rsidP="00B27ECA">
            <w:pPr>
              <w:jc w:val="left"/>
              <w:rPr>
                <w:ins w:id="1793" w:author="Author"/>
                <w:lang w:val="en-GB" w:eastAsia="es-ES"/>
              </w:rPr>
            </w:pPr>
            <w:ins w:id="1794" w:author="Author">
              <w:r w:rsidRPr="000F6836">
                <w:rPr>
                  <w:lang w:val="en-GB" w:eastAsia="es-ES"/>
                </w:rPr>
                <w:t xml:space="preserve">Share of the market value (in %) relative to the total sum of market values of exposures to credit event risk </w:t>
              </w:r>
            </w:ins>
          </w:p>
          <w:p w14:paraId="43525CCD" w14:textId="77777777" w:rsidR="00235B8C" w:rsidRPr="000F6836" w:rsidRDefault="00235B8C" w:rsidP="00B27ECA">
            <w:pPr>
              <w:pStyle w:val="ListParagraph"/>
              <w:numPr>
                <w:ilvl w:val="0"/>
                <w:numId w:val="71"/>
              </w:numPr>
              <w:ind w:left="357" w:hanging="357"/>
              <w:contextualSpacing/>
              <w:rPr>
                <w:ins w:id="1795" w:author="Author"/>
                <w:rFonts w:ascii="Times New Roman" w:hAnsi="Times New Roman" w:cs="Times New Roman"/>
                <w:sz w:val="24"/>
                <w:szCs w:val="24"/>
                <w:lang w:eastAsia="es-ES"/>
              </w:rPr>
            </w:pPr>
            <w:ins w:id="1796" w:author="Author">
              <w:r w:rsidRPr="000F6836">
                <w:rPr>
                  <w:rFonts w:ascii="Times New Roman" w:hAnsi="Times New Roman" w:cs="Times New Roman"/>
                  <w:sz w:val="24"/>
                  <w:szCs w:val="24"/>
                  <w:lang w:eastAsia="es-ES"/>
                </w:rPr>
                <w:t>in R0030 to R0120 for the top 10 exposures</w:t>
              </w:r>
            </w:ins>
          </w:p>
          <w:p w14:paraId="49BF0162" w14:textId="77777777" w:rsidR="00235B8C" w:rsidRPr="000F6836" w:rsidRDefault="00235B8C" w:rsidP="00B27ECA">
            <w:pPr>
              <w:pStyle w:val="ListParagraph"/>
              <w:numPr>
                <w:ilvl w:val="0"/>
                <w:numId w:val="71"/>
              </w:numPr>
              <w:ind w:left="357" w:hanging="357"/>
              <w:contextualSpacing/>
              <w:rPr>
                <w:ins w:id="1797" w:author="Author"/>
                <w:rFonts w:ascii="Times New Roman" w:hAnsi="Times New Roman" w:cs="Times New Roman"/>
                <w:sz w:val="24"/>
                <w:szCs w:val="24"/>
                <w:lang w:eastAsia="es-ES"/>
              </w:rPr>
            </w:pPr>
            <w:ins w:id="1798" w:author="Author">
              <w:r w:rsidRPr="000F6836">
                <w:rPr>
                  <w:rFonts w:ascii="Times New Roman" w:hAnsi="Times New Roman" w:cs="Times New Roman"/>
                  <w:sz w:val="24"/>
                  <w:szCs w:val="24"/>
                  <w:lang w:eastAsia="es-ES"/>
                </w:rPr>
                <w:t>in R0020 for the sum of these top 10 exposures</w:t>
              </w:r>
            </w:ins>
          </w:p>
          <w:p w14:paraId="3FA4EF6F" w14:textId="77777777" w:rsidR="00235B8C" w:rsidRPr="000F6836" w:rsidRDefault="00235B8C" w:rsidP="00B27ECA">
            <w:pPr>
              <w:pStyle w:val="ListParagraph"/>
              <w:numPr>
                <w:ilvl w:val="0"/>
                <w:numId w:val="71"/>
              </w:numPr>
              <w:ind w:left="357" w:hanging="357"/>
              <w:contextualSpacing/>
              <w:rPr>
                <w:ins w:id="1799" w:author="Author"/>
                <w:rFonts w:ascii="Times New Roman" w:hAnsi="Times New Roman" w:cs="Times New Roman"/>
                <w:sz w:val="24"/>
                <w:szCs w:val="24"/>
                <w:lang w:eastAsia="es-ES"/>
              </w:rPr>
            </w:pPr>
            <w:ins w:id="1800" w:author="Author">
              <w:r w:rsidRPr="000F6836">
                <w:rPr>
                  <w:rFonts w:ascii="Times New Roman" w:hAnsi="Times New Roman" w:cs="Times New Roman"/>
                  <w:sz w:val="24"/>
                  <w:szCs w:val="24"/>
                  <w:lang w:eastAsia="es-ES"/>
                </w:rPr>
                <w:t>in R0130 for the remaining exposures</w:t>
              </w:r>
            </w:ins>
          </w:p>
          <w:p w14:paraId="60BF8B79" w14:textId="064A6E3C" w:rsidR="00235B8C" w:rsidRPr="002E2C03" w:rsidRDefault="00235B8C" w:rsidP="00B27ECA">
            <w:pPr>
              <w:pStyle w:val="ListParagraph"/>
              <w:numPr>
                <w:ilvl w:val="0"/>
                <w:numId w:val="71"/>
              </w:numPr>
              <w:ind w:left="357" w:hanging="357"/>
              <w:contextualSpacing/>
              <w:rPr>
                <w:ins w:id="1801" w:author="Author"/>
                <w:rFonts w:ascii="Times New Roman" w:hAnsi="Times New Roman" w:cs="Times New Roman"/>
                <w:sz w:val="24"/>
                <w:szCs w:val="24"/>
                <w:lang w:eastAsia="es-ES"/>
              </w:rPr>
            </w:pPr>
            <w:ins w:id="1802" w:author="Author">
              <w:r w:rsidRPr="000F6836">
                <w:rPr>
                  <w:rFonts w:ascii="Times New Roman" w:hAnsi="Times New Roman" w:cs="Times New Roman"/>
                  <w:sz w:val="24"/>
                  <w:szCs w:val="24"/>
                  <w:lang w:eastAsia="es-ES"/>
                </w:rPr>
                <w:t>in R0010 for the sum of all exposures (which should be 100%)</w:t>
              </w:r>
            </w:ins>
          </w:p>
        </w:tc>
      </w:tr>
      <w:tr w:rsidR="00235B8C" w:rsidRPr="000F6836" w14:paraId="48642A1F" w14:textId="77777777" w:rsidTr="005C2436">
        <w:trPr>
          <w:trHeight w:val="300"/>
          <w:ins w:id="1803" w:author="Author"/>
        </w:trPr>
        <w:tc>
          <w:tcPr>
            <w:tcW w:w="2806" w:type="dxa"/>
            <w:tcBorders>
              <w:top w:val="nil"/>
              <w:left w:val="single" w:sz="4" w:space="0" w:color="auto"/>
              <w:bottom w:val="single" w:sz="4" w:space="0" w:color="auto"/>
              <w:right w:val="single" w:sz="4" w:space="0" w:color="auto"/>
            </w:tcBorders>
            <w:noWrap/>
            <w:hideMark/>
          </w:tcPr>
          <w:p w14:paraId="28B0DC3C" w14:textId="77777777" w:rsidR="00235B8C" w:rsidRPr="000F6836" w:rsidRDefault="00235B8C" w:rsidP="00B27ECA">
            <w:pPr>
              <w:jc w:val="left"/>
              <w:rPr>
                <w:ins w:id="1804" w:author="Author"/>
                <w:lang w:val="en-GB" w:eastAsia="fr-FR"/>
              </w:rPr>
            </w:pPr>
            <w:ins w:id="1805" w:author="Author">
              <w:r w:rsidRPr="000F6836">
                <w:rPr>
                  <w:lang w:val="en-GB"/>
                </w:rPr>
                <w:t>C0080/R0010-R0130</w:t>
              </w:r>
            </w:ins>
          </w:p>
        </w:tc>
        <w:tc>
          <w:tcPr>
            <w:tcW w:w="2103" w:type="dxa"/>
            <w:tcBorders>
              <w:top w:val="nil"/>
              <w:left w:val="nil"/>
              <w:bottom w:val="single" w:sz="4" w:space="0" w:color="auto"/>
              <w:right w:val="single" w:sz="4" w:space="0" w:color="auto"/>
            </w:tcBorders>
            <w:noWrap/>
            <w:hideMark/>
          </w:tcPr>
          <w:p w14:paraId="23FDA465" w14:textId="77777777" w:rsidR="00235B8C" w:rsidRPr="000F6836" w:rsidRDefault="00235B8C" w:rsidP="00B27ECA">
            <w:pPr>
              <w:jc w:val="left"/>
              <w:rPr>
                <w:ins w:id="1806" w:author="Author"/>
                <w:lang w:val="en-GB" w:eastAsia="es-ES"/>
              </w:rPr>
            </w:pPr>
            <w:ins w:id="1807"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4986BD1" w14:textId="77777777" w:rsidR="00235B8C" w:rsidRPr="000F6836" w:rsidRDefault="00235B8C" w:rsidP="00B27ECA">
            <w:pPr>
              <w:jc w:val="left"/>
              <w:rPr>
                <w:ins w:id="1808" w:author="Author"/>
                <w:lang w:val="en-GB" w:eastAsia="es-ES"/>
              </w:rPr>
            </w:pPr>
            <w:ins w:id="1809" w:author="Author">
              <w:r w:rsidRPr="000F6836">
                <w:rPr>
                  <w:lang w:val="en-GB" w:eastAsia="es-ES"/>
                </w:rPr>
                <w:t xml:space="preserve">Share of the credit risk contribution (in %) relative to the total credit risk SCR </w:t>
              </w:r>
            </w:ins>
          </w:p>
          <w:p w14:paraId="766D0272" w14:textId="77777777" w:rsidR="00235B8C" w:rsidRPr="000F6836" w:rsidRDefault="00235B8C" w:rsidP="00B27ECA">
            <w:pPr>
              <w:pStyle w:val="ListParagraph"/>
              <w:numPr>
                <w:ilvl w:val="0"/>
                <w:numId w:val="71"/>
              </w:numPr>
              <w:ind w:left="357" w:hanging="357"/>
              <w:contextualSpacing/>
              <w:rPr>
                <w:ins w:id="1810" w:author="Author"/>
                <w:rFonts w:ascii="Times New Roman" w:hAnsi="Times New Roman" w:cs="Times New Roman"/>
                <w:sz w:val="24"/>
                <w:szCs w:val="24"/>
                <w:lang w:eastAsia="es-ES"/>
              </w:rPr>
            </w:pPr>
            <w:ins w:id="1811" w:author="Author">
              <w:r w:rsidRPr="000F6836">
                <w:rPr>
                  <w:rFonts w:ascii="Times New Roman" w:hAnsi="Times New Roman" w:cs="Times New Roman"/>
                  <w:sz w:val="24"/>
                  <w:szCs w:val="24"/>
                  <w:lang w:eastAsia="es-ES"/>
                </w:rPr>
                <w:t>in R0030 to R0120 for the top 10 exposures</w:t>
              </w:r>
            </w:ins>
          </w:p>
          <w:p w14:paraId="4F03C13B" w14:textId="77777777" w:rsidR="00235B8C" w:rsidRPr="000F6836" w:rsidRDefault="00235B8C" w:rsidP="00B27ECA">
            <w:pPr>
              <w:pStyle w:val="ListParagraph"/>
              <w:numPr>
                <w:ilvl w:val="0"/>
                <w:numId w:val="71"/>
              </w:numPr>
              <w:ind w:left="357" w:hanging="357"/>
              <w:contextualSpacing/>
              <w:rPr>
                <w:ins w:id="1812" w:author="Author"/>
                <w:rFonts w:ascii="Times New Roman" w:hAnsi="Times New Roman" w:cs="Times New Roman"/>
                <w:sz w:val="24"/>
                <w:szCs w:val="24"/>
                <w:lang w:eastAsia="es-ES"/>
              </w:rPr>
            </w:pPr>
            <w:ins w:id="1813" w:author="Author">
              <w:r w:rsidRPr="000F6836">
                <w:rPr>
                  <w:rFonts w:ascii="Times New Roman" w:hAnsi="Times New Roman" w:cs="Times New Roman"/>
                  <w:sz w:val="24"/>
                  <w:szCs w:val="24"/>
                  <w:lang w:eastAsia="es-ES"/>
                </w:rPr>
                <w:t>in R0020 for the sum of these top 10 exposures</w:t>
              </w:r>
            </w:ins>
          </w:p>
          <w:p w14:paraId="5E18CAF9" w14:textId="77777777" w:rsidR="00235B8C" w:rsidRPr="000F6836" w:rsidRDefault="00235B8C" w:rsidP="00B27ECA">
            <w:pPr>
              <w:pStyle w:val="ListParagraph"/>
              <w:numPr>
                <w:ilvl w:val="0"/>
                <w:numId w:val="71"/>
              </w:numPr>
              <w:ind w:left="357" w:hanging="357"/>
              <w:contextualSpacing/>
              <w:rPr>
                <w:ins w:id="1814" w:author="Author"/>
                <w:rFonts w:ascii="Times New Roman" w:hAnsi="Times New Roman" w:cs="Times New Roman"/>
                <w:sz w:val="24"/>
                <w:szCs w:val="24"/>
                <w:lang w:eastAsia="es-ES"/>
              </w:rPr>
            </w:pPr>
            <w:ins w:id="1815" w:author="Author">
              <w:r w:rsidRPr="000F6836">
                <w:rPr>
                  <w:rFonts w:ascii="Times New Roman" w:hAnsi="Times New Roman" w:cs="Times New Roman"/>
                  <w:sz w:val="24"/>
                  <w:szCs w:val="24"/>
                  <w:lang w:eastAsia="es-ES"/>
                </w:rPr>
                <w:t>in R0130 for the remaining exposures</w:t>
              </w:r>
            </w:ins>
          </w:p>
          <w:p w14:paraId="57B7FCA5" w14:textId="7CF47C4A" w:rsidR="00235B8C" w:rsidRPr="002E2C03" w:rsidRDefault="00235B8C" w:rsidP="00B27ECA">
            <w:pPr>
              <w:pStyle w:val="ListParagraph"/>
              <w:numPr>
                <w:ilvl w:val="0"/>
                <w:numId w:val="71"/>
              </w:numPr>
              <w:ind w:left="357" w:hanging="357"/>
              <w:contextualSpacing/>
              <w:rPr>
                <w:ins w:id="1816" w:author="Author"/>
                <w:rFonts w:ascii="Times New Roman" w:hAnsi="Times New Roman" w:cs="Times New Roman"/>
                <w:sz w:val="24"/>
                <w:szCs w:val="24"/>
                <w:lang w:eastAsia="es-ES"/>
              </w:rPr>
            </w:pPr>
            <w:ins w:id="1817" w:author="Author">
              <w:r w:rsidRPr="000F6836">
                <w:rPr>
                  <w:rFonts w:ascii="Times New Roman" w:hAnsi="Times New Roman" w:cs="Times New Roman"/>
                  <w:sz w:val="24"/>
                  <w:szCs w:val="24"/>
                  <w:lang w:eastAsia="es-ES"/>
                </w:rPr>
                <w:t>in R0010 for the sum of all exposures (which should be 100%)</w:t>
              </w:r>
            </w:ins>
          </w:p>
        </w:tc>
      </w:tr>
      <w:tr w:rsidR="00235B8C" w:rsidRPr="000F6836" w14:paraId="28153DD2" w14:textId="77777777" w:rsidTr="005C2436">
        <w:trPr>
          <w:trHeight w:val="300"/>
          <w:ins w:id="1818" w:author="Author"/>
        </w:trPr>
        <w:tc>
          <w:tcPr>
            <w:tcW w:w="9209" w:type="dxa"/>
            <w:gridSpan w:val="3"/>
            <w:tcBorders>
              <w:top w:val="nil"/>
              <w:left w:val="single" w:sz="4" w:space="0" w:color="auto"/>
              <w:bottom w:val="single" w:sz="4" w:space="0" w:color="auto"/>
              <w:right w:val="single" w:sz="4" w:space="0" w:color="auto"/>
            </w:tcBorders>
            <w:noWrap/>
            <w:hideMark/>
          </w:tcPr>
          <w:p w14:paraId="45B0BB7B" w14:textId="77777777" w:rsidR="00235B8C" w:rsidRPr="000F6836" w:rsidRDefault="00235B8C" w:rsidP="00B27ECA">
            <w:pPr>
              <w:jc w:val="left"/>
              <w:rPr>
                <w:ins w:id="1819" w:author="Author"/>
                <w:i/>
                <w:lang w:val="en-GB" w:eastAsia="es-ES"/>
              </w:rPr>
            </w:pPr>
            <w:ins w:id="1820" w:author="Author">
              <w:r w:rsidRPr="000F6836">
                <w:rPr>
                  <w:i/>
                  <w:lang w:val="en-GB" w:eastAsia="es-ES"/>
                </w:rPr>
                <w:t>Top 10 exposures in terms of impact on SCR (single)</w:t>
              </w:r>
            </w:ins>
          </w:p>
        </w:tc>
      </w:tr>
      <w:tr w:rsidR="00235B8C" w:rsidRPr="000F6836" w14:paraId="566F614E" w14:textId="77777777" w:rsidTr="005C2436">
        <w:trPr>
          <w:trHeight w:val="300"/>
          <w:ins w:id="1821" w:author="Author"/>
        </w:trPr>
        <w:tc>
          <w:tcPr>
            <w:tcW w:w="2806" w:type="dxa"/>
            <w:tcBorders>
              <w:top w:val="nil"/>
              <w:left w:val="single" w:sz="4" w:space="0" w:color="auto"/>
              <w:bottom w:val="single" w:sz="4" w:space="0" w:color="auto"/>
              <w:right w:val="single" w:sz="4" w:space="0" w:color="auto"/>
            </w:tcBorders>
            <w:noWrap/>
            <w:hideMark/>
          </w:tcPr>
          <w:p w14:paraId="51F1567D" w14:textId="77777777" w:rsidR="00235B8C" w:rsidRPr="000F6836" w:rsidRDefault="00235B8C" w:rsidP="00B27ECA">
            <w:pPr>
              <w:jc w:val="left"/>
              <w:rPr>
                <w:ins w:id="1822" w:author="Author"/>
                <w:lang w:val="en-GB"/>
              </w:rPr>
            </w:pPr>
            <w:ins w:id="1823" w:author="Author">
              <w:r w:rsidRPr="000F6836">
                <w:rPr>
                  <w:lang w:val="en-GB"/>
                </w:rPr>
                <w:t>C0090/ R0160-R0250</w:t>
              </w:r>
            </w:ins>
          </w:p>
        </w:tc>
        <w:tc>
          <w:tcPr>
            <w:tcW w:w="2103" w:type="dxa"/>
            <w:tcBorders>
              <w:top w:val="nil"/>
              <w:left w:val="nil"/>
              <w:bottom w:val="single" w:sz="4" w:space="0" w:color="auto"/>
              <w:right w:val="single" w:sz="4" w:space="0" w:color="auto"/>
            </w:tcBorders>
            <w:noWrap/>
            <w:hideMark/>
          </w:tcPr>
          <w:p w14:paraId="328FD1E7" w14:textId="77777777" w:rsidR="00235B8C" w:rsidRPr="000F6836" w:rsidRDefault="00235B8C" w:rsidP="00B27ECA">
            <w:pPr>
              <w:jc w:val="left"/>
              <w:rPr>
                <w:ins w:id="1824" w:author="Author"/>
                <w:color w:val="000000"/>
                <w:lang w:val="en-GB"/>
              </w:rPr>
            </w:pPr>
            <w:ins w:id="1825" w:author="Author">
              <w:r w:rsidRPr="000F6836">
                <w:rPr>
                  <w:lang w:val="en-GB" w:eastAsia="es-ES"/>
                </w:rPr>
                <w:t>Name of Exposure</w:t>
              </w:r>
            </w:ins>
          </w:p>
        </w:tc>
        <w:tc>
          <w:tcPr>
            <w:tcW w:w="4300" w:type="dxa"/>
            <w:tcBorders>
              <w:top w:val="nil"/>
              <w:left w:val="nil"/>
              <w:bottom w:val="single" w:sz="4" w:space="0" w:color="auto"/>
              <w:right w:val="single" w:sz="4" w:space="0" w:color="auto"/>
            </w:tcBorders>
            <w:noWrap/>
          </w:tcPr>
          <w:p w14:paraId="52745240" w14:textId="77777777" w:rsidR="00235B8C" w:rsidRPr="000F6836" w:rsidRDefault="00235B8C" w:rsidP="00B27ECA">
            <w:pPr>
              <w:jc w:val="left"/>
              <w:rPr>
                <w:ins w:id="1826" w:author="Author"/>
                <w:lang w:val="en-GB" w:eastAsia="es-ES"/>
              </w:rPr>
            </w:pPr>
            <w:ins w:id="1827" w:author="Author">
              <w:r w:rsidRPr="000F6836">
                <w:rPr>
                  <w:lang w:val="en-GB" w:eastAsia="es-ES"/>
                </w:rPr>
                <w:t>Names of the top 10 exposures of single exposures in terms of impact on the SCR.</w:t>
              </w:r>
            </w:ins>
          </w:p>
          <w:p w14:paraId="1268B834" w14:textId="35FECDAE" w:rsidR="00235B8C" w:rsidRPr="000F6836" w:rsidRDefault="00235B8C" w:rsidP="00B27ECA">
            <w:pPr>
              <w:jc w:val="left"/>
              <w:rPr>
                <w:ins w:id="1828" w:author="Author"/>
                <w:lang w:val="en-GB" w:eastAsia="es-ES"/>
              </w:rPr>
            </w:pPr>
            <w:ins w:id="1829"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tc>
      </w:tr>
      <w:tr w:rsidR="00235B8C" w:rsidRPr="000F6836" w14:paraId="65BAE1A3" w14:textId="77777777" w:rsidTr="005C2436">
        <w:trPr>
          <w:trHeight w:val="300"/>
          <w:ins w:id="1830" w:author="Author"/>
        </w:trPr>
        <w:tc>
          <w:tcPr>
            <w:tcW w:w="2806" w:type="dxa"/>
            <w:tcBorders>
              <w:top w:val="nil"/>
              <w:left w:val="single" w:sz="4" w:space="0" w:color="auto"/>
              <w:bottom w:val="single" w:sz="4" w:space="0" w:color="auto"/>
              <w:right w:val="single" w:sz="4" w:space="0" w:color="auto"/>
            </w:tcBorders>
            <w:noWrap/>
            <w:hideMark/>
          </w:tcPr>
          <w:p w14:paraId="09F4D2F1" w14:textId="77777777" w:rsidR="00235B8C" w:rsidRPr="000F6836" w:rsidRDefault="00235B8C" w:rsidP="00B27ECA">
            <w:pPr>
              <w:jc w:val="left"/>
              <w:rPr>
                <w:ins w:id="1831" w:author="Author"/>
                <w:lang w:val="en-GB" w:eastAsia="fr-FR"/>
              </w:rPr>
            </w:pPr>
            <w:ins w:id="1832" w:author="Author">
              <w:r w:rsidRPr="000F6836">
                <w:rPr>
                  <w:lang w:val="en-GB"/>
                </w:rPr>
                <w:t>C0020/R0140-R0260</w:t>
              </w:r>
            </w:ins>
          </w:p>
        </w:tc>
        <w:tc>
          <w:tcPr>
            <w:tcW w:w="2103" w:type="dxa"/>
            <w:tcBorders>
              <w:top w:val="nil"/>
              <w:left w:val="nil"/>
              <w:bottom w:val="single" w:sz="4" w:space="0" w:color="auto"/>
              <w:right w:val="single" w:sz="4" w:space="0" w:color="auto"/>
            </w:tcBorders>
            <w:noWrap/>
            <w:hideMark/>
          </w:tcPr>
          <w:p w14:paraId="104D26B8" w14:textId="77777777" w:rsidR="00235B8C" w:rsidRPr="000F6836" w:rsidRDefault="00235B8C" w:rsidP="00B27ECA">
            <w:pPr>
              <w:jc w:val="left"/>
              <w:rPr>
                <w:ins w:id="1833" w:author="Author"/>
                <w:lang w:val="en-GB" w:eastAsia="es-ES"/>
              </w:rPr>
            </w:pPr>
            <w:ins w:id="1834"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7AD31909" w14:textId="77777777" w:rsidR="00235B8C" w:rsidRPr="000F6836" w:rsidRDefault="00235B8C" w:rsidP="00B27ECA">
            <w:pPr>
              <w:jc w:val="left"/>
              <w:rPr>
                <w:ins w:id="1835" w:author="Author"/>
                <w:lang w:val="en-GB" w:eastAsia="es-ES"/>
              </w:rPr>
            </w:pPr>
            <w:ins w:id="1836" w:author="Author">
              <w:r w:rsidRPr="000F6836">
                <w:rPr>
                  <w:lang w:val="en-GB" w:eastAsia="es-ES"/>
                </w:rPr>
                <w:t xml:space="preserve">Market value according to the valuation used for solvency purposes: </w:t>
              </w:r>
            </w:ins>
          </w:p>
          <w:p w14:paraId="0F747751" w14:textId="77777777" w:rsidR="00235B8C" w:rsidRPr="000F6836" w:rsidRDefault="00235B8C" w:rsidP="00B27ECA">
            <w:pPr>
              <w:pStyle w:val="ListParagraph"/>
              <w:numPr>
                <w:ilvl w:val="0"/>
                <w:numId w:val="71"/>
              </w:numPr>
              <w:ind w:left="357" w:hanging="357"/>
              <w:contextualSpacing/>
              <w:rPr>
                <w:ins w:id="1837" w:author="Author"/>
                <w:rFonts w:ascii="Times New Roman" w:hAnsi="Times New Roman" w:cs="Times New Roman"/>
                <w:sz w:val="24"/>
                <w:szCs w:val="24"/>
                <w:lang w:eastAsia="es-ES"/>
              </w:rPr>
            </w:pPr>
            <w:ins w:id="1838" w:author="Author">
              <w:r w:rsidRPr="000F6836">
                <w:rPr>
                  <w:rFonts w:ascii="Times New Roman" w:hAnsi="Times New Roman" w:cs="Times New Roman"/>
                  <w:sz w:val="24"/>
                  <w:szCs w:val="24"/>
                  <w:lang w:eastAsia="es-ES"/>
                </w:rPr>
                <w:t>in R0160 to R0250 for the top 10 exposures</w:t>
              </w:r>
            </w:ins>
          </w:p>
          <w:p w14:paraId="02121A73" w14:textId="77777777" w:rsidR="00235B8C" w:rsidRPr="000F6836" w:rsidRDefault="00235B8C" w:rsidP="00B27ECA">
            <w:pPr>
              <w:pStyle w:val="ListParagraph"/>
              <w:numPr>
                <w:ilvl w:val="0"/>
                <w:numId w:val="71"/>
              </w:numPr>
              <w:ind w:left="357" w:hanging="357"/>
              <w:contextualSpacing/>
              <w:rPr>
                <w:ins w:id="1839" w:author="Author"/>
                <w:rFonts w:ascii="Times New Roman" w:hAnsi="Times New Roman" w:cs="Times New Roman"/>
                <w:sz w:val="24"/>
                <w:szCs w:val="24"/>
                <w:lang w:eastAsia="es-ES"/>
              </w:rPr>
            </w:pPr>
            <w:ins w:id="1840" w:author="Author">
              <w:r w:rsidRPr="000F6836">
                <w:rPr>
                  <w:rFonts w:ascii="Times New Roman" w:hAnsi="Times New Roman" w:cs="Times New Roman"/>
                  <w:sz w:val="24"/>
                  <w:szCs w:val="24"/>
                  <w:lang w:eastAsia="es-ES"/>
                </w:rPr>
                <w:t>in R0150 for the sum of these top 10 exposures</w:t>
              </w:r>
            </w:ins>
          </w:p>
          <w:p w14:paraId="0B8D4DDA" w14:textId="77777777" w:rsidR="00235B8C" w:rsidRPr="000F6836" w:rsidRDefault="00235B8C" w:rsidP="00B27ECA">
            <w:pPr>
              <w:pStyle w:val="ListParagraph"/>
              <w:numPr>
                <w:ilvl w:val="0"/>
                <w:numId w:val="71"/>
              </w:numPr>
              <w:ind w:left="357" w:hanging="357"/>
              <w:contextualSpacing/>
              <w:rPr>
                <w:ins w:id="1841" w:author="Author"/>
                <w:rFonts w:ascii="Times New Roman" w:hAnsi="Times New Roman" w:cs="Times New Roman"/>
                <w:sz w:val="24"/>
                <w:szCs w:val="24"/>
                <w:lang w:eastAsia="es-ES"/>
              </w:rPr>
            </w:pPr>
            <w:ins w:id="1842" w:author="Author">
              <w:r w:rsidRPr="000F6836">
                <w:rPr>
                  <w:rFonts w:ascii="Times New Roman" w:hAnsi="Times New Roman" w:cs="Times New Roman"/>
                  <w:sz w:val="24"/>
                  <w:szCs w:val="24"/>
                  <w:lang w:eastAsia="es-ES"/>
                </w:rPr>
                <w:t>in R0260 for the remaining exposures</w:t>
              </w:r>
            </w:ins>
          </w:p>
          <w:p w14:paraId="0BE4DB39" w14:textId="00C5503E" w:rsidR="00235B8C" w:rsidRPr="002E2C03" w:rsidRDefault="00235B8C" w:rsidP="00B27ECA">
            <w:pPr>
              <w:pStyle w:val="ListParagraph"/>
              <w:numPr>
                <w:ilvl w:val="0"/>
                <w:numId w:val="71"/>
              </w:numPr>
              <w:ind w:left="357" w:hanging="357"/>
              <w:contextualSpacing/>
              <w:rPr>
                <w:ins w:id="1843" w:author="Author"/>
                <w:rFonts w:ascii="Times New Roman" w:hAnsi="Times New Roman" w:cs="Times New Roman"/>
                <w:sz w:val="24"/>
                <w:szCs w:val="24"/>
                <w:lang w:eastAsia="es-ES"/>
              </w:rPr>
            </w:pPr>
            <w:ins w:id="1844" w:author="Author">
              <w:r w:rsidRPr="000F6836">
                <w:rPr>
                  <w:rFonts w:ascii="Times New Roman" w:hAnsi="Times New Roman" w:cs="Times New Roman"/>
                  <w:sz w:val="24"/>
                  <w:szCs w:val="24"/>
                  <w:lang w:eastAsia="es-ES"/>
                </w:rPr>
                <w:t>in R0140 for the sum of all exposures</w:t>
              </w:r>
            </w:ins>
          </w:p>
        </w:tc>
      </w:tr>
      <w:tr w:rsidR="00235B8C" w:rsidRPr="000F6836" w14:paraId="2CD27A6A" w14:textId="77777777" w:rsidTr="005C2436">
        <w:trPr>
          <w:trHeight w:val="300"/>
          <w:ins w:id="1845" w:author="Author"/>
        </w:trPr>
        <w:tc>
          <w:tcPr>
            <w:tcW w:w="2806" w:type="dxa"/>
            <w:tcBorders>
              <w:top w:val="nil"/>
              <w:left w:val="single" w:sz="4" w:space="0" w:color="auto"/>
              <w:bottom w:val="single" w:sz="4" w:space="0" w:color="auto"/>
              <w:right w:val="single" w:sz="4" w:space="0" w:color="auto"/>
            </w:tcBorders>
            <w:noWrap/>
            <w:hideMark/>
          </w:tcPr>
          <w:p w14:paraId="4D6F1271" w14:textId="77777777" w:rsidR="00235B8C" w:rsidRPr="000F6836" w:rsidRDefault="00235B8C" w:rsidP="00B27ECA">
            <w:pPr>
              <w:jc w:val="left"/>
              <w:rPr>
                <w:ins w:id="1846" w:author="Author"/>
                <w:lang w:val="en-GB"/>
              </w:rPr>
            </w:pPr>
            <w:ins w:id="1847" w:author="Author">
              <w:r w:rsidRPr="000F6836">
                <w:rPr>
                  <w:lang w:val="en-GB"/>
                </w:rPr>
                <w:t>C0030/R0140-R0260</w:t>
              </w:r>
            </w:ins>
          </w:p>
        </w:tc>
        <w:tc>
          <w:tcPr>
            <w:tcW w:w="2103" w:type="dxa"/>
            <w:tcBorders>
              <w:top w:val="nil"/>
              <w:left w:val="nil"/>
              <w:bottom w:val="single" w:sz="4" w:space="0" w:color="auto"/>
              <w:right w:val="single" w:sz="4" w:space="0" w:color="auto"/>
            </w:tcBorders>
            <w:noWrap/>
            <w:hideMark/>
          </w:tcPr>
          <w:p w14:paraId="392345EE" w14:textId="77777777" w:rsidR="00235B8C" w:rsidRPr="000F6836" w:rsidRDefault="00235B8C" w:rsidP="00B27ECA">
            <w:pPr>
              <w:jc w:val="left"/>
              <w:rPr>
                <w:ins w:id="1848" w:author="Author"/>
                <w:color w:val="000000"/>
                <w:lang w:val="en-GB"/>
              </w:rPr>
            </w:pPr>
            <w:ins w:id="1849"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193E7CE0" w14:textId="77777777" w:rsidR="00235B8C" w:rsidRPr="000F6836" w:rsidRDefault="00235B8C" w:rsidP="00B27ECA">
            <w:pPr>
              <w:jc w:val="left"/>
              <w:rPr>
                <w:ins w:id="1850" w:author="Author"/>
                <w:lang w:val="en-GB" w:eastAsia="es-ES"/>
              </w:rPr>
            </w:pPr>
            <w:ins w:id="1851" w:author="Author">
              <w:r w:rsidRPr="000F6836">
                <w:rPr>
                  <w:lang w:val="en-GB" w:eastAsia="es-ES"/>
                </w:rPr>
                <w:t xml:space="preserve">Amount of Exposure at default: </w:t>
              </w:r>
            </w:ins>
          </w:p>
          <w:p w14:paraId="0D4966CF" w14:textId="77777777" w:rsidR="00235B8C" w:rsidRPr="000F6836" w:rsidRDefault="00235B8C" w:rsidP="00B27ECA">
            <w:pPr>
              <w:pStyle w:val="ListParagraph"/>
              <w:numPr>
                <w:ilvl w:val="0"/>
                <w:numId w:val="71"/>
              </w:numPr>
              <w:ind w:left="357" w:hanging="357"/>
              <w:contextualSpacing/>
              <w:rPr>
                <w:ins w:id="1852" w:author="Author"/>
                <w:rFonts w:ascii="Times New Roman" w:hAnsi="Times New Roman" w:cs="Times New Roman"/>
                <w:sz w:val="24"/>
                <w:szCs w:val="24"/>
                <w:lang w:eastAsia="es-ES"/>
              </w:rPr>
            </w:pPr>
            <w:ins w:id="1853" w:author="Author">
              <w:r w:rsidRPr="000F6836">
                <w:rPr>
                  <w:rFonts w:ascii="Times New Roman" w:hAnsi="Times New Roman" w:cs="Times New Roman"/>
                  <w:sz w:val="24"/>
                  <w:szCs w:val="24"/>
                  <w:lang w:eastAsia="es-ES"/>
                </w:rPr>
                <w:t>in R0160 to R0250 for the top 10 exposures</w:t>
              </w:r>
            </w:ins>
          </w:p>
          <w:p w14:paraId="53F9C6F9" w14:textId="77777777" w:rsidR="00235B8C" w:rsidRPr="000F6836" w:rsidRDefault="00235B8C" w:rsidP="00B27ECA">
            <w:pPr>
              <w:pStyle w:val="ListParagraph"/>
              <w:numPr>
                <w:ilvl w:val="0"/>
                <w:numId w:val="71"/>
              </w:numPr>
              <w:ind w:left="357" w:hanging="357"/>
              <w:contextualSpacing/>
              <w:rPr>
                <w:ins w:id="1854" w:author="Author"/>
                <w:rFonts w:ascii="Times New Roman" w:hAnsi="Times New Roman" w:cs="Times New Roman"/>
                <w:sz w:val="24"/>
                <w:szCs w:val="24"/>
                <w:lang w:eastAsia="es-ES"/>
              </w:rPr>
            </w:pPr>
            <w:ins w:id="1855" w:author="Author">
              <w:r w:rsidRPr="000F6836">
                <w:rPr>
                  <w:rFonts w:ascii="Times New Roman" w:hAnsi="Times New Roman" w:cs="Times New Roman"/>
                  <w:sz w:val="24"/>
                  <w:szCs w:val="24"/>
                  <w:lang w:eastAsia="es-ES"/>
                </w:rPr>
                <w:lastRenderedPageBreak/>
                <w:t>in R0150 for the sum of these top 10 exposures</w:t>
              </w:r>
            </w:ins>
          </w:p>
          <w:p w14:paraId="30532C01" w14:textId="77777777" w:rsidR="00235B8C" w:rsidRPr="000F6836" w:rsidRDefault="00235B8C" w:rsidP="00B27ECA">
            <w:pPr>
              <w:pStyle w:val="ListParagraph"/>
              <w:numPr>
                <w:ilvl w:val="0"/>
                <w:numId w:val="71"/>
              </w:numPr>
              <w:ind w:left="357" w:hanging="357"/>
              <w:contextualSpacing/>
              <w:rPr>
                <w:ins w:id="1856" w:author="Author"/>
                <w:rFonts w:ascii="Times New Roman" w:hAnsi="Times New Roman" w:cs="Times New Roman"/>
                <w:sz w:val="24"/>
                <w:szCs w:val="24"/>
                <w:lang w:eastAsia="es-ES"/>
              </w:rPr>
            </w:pPr>
            <w:ins w:id="1857" w:author="Author">
              <w:r w:rsidRPr="000F6836">
                <w:rPr>
                  <w:rFonts w:ascii="Times New Roman" w:hAnsi="Times New Roman" w:cs="Times New Roman"/>
                  <w:sz w:val="24"/>
                  <w:szCs w:val="24"/>
                  <w:lang w:eastAsia="es-ES"/>
                </w:rPr>
                <w:t>in R0260 for the remaining exposures</w:t>
              </w:r>
            </w:ins>
          </w:p>
          <w:p w14:paraId="070D85CB" w14:textId="782A1661" w:rsidR="00235B8C" w:rsidRPr="002E2C03" w:rsidRDefault="00235B8C" w:rsidP="00B27ECA">
            <w:pPr>
              <w:pStyle w:val="ListParagraph"/>
              <w:numPr>
                <w:ilvl w:val="0"/>
                <w:numId w:val="71"/>
              </w:numPr>
              <w:ind w:left="357" w:hanging="357"/>
              <w:contextualSpacing/>
              <w:rPr>
                <w:ins w:id="1858" w:author="Author"/>
                <w:rFonts w:ascii="Times New Roman" w:hAnsi="Times New Roman" w:cs="Times New Roman"/>
                <w:sz w:val="24"/>
                <w:szCs w:val="24"/>
                <w:lang w:eastAsia="es-ES"/>
              </w:rPr>
            </w:pPr>
            <w:ins w:id="1859" w:author="Author">
              <w:r w:rsidRPr="000F6836">
                <w:rPr>
                  <w:rFonts w:ascii="Times New Roman" w:hAnsi="Times New Roman" w:cs="Times New Roman"/>
                  <w:sz w:val="24"/>
                  <w:szCs w:val="24"/>
                  <w:lang w:eastAsia="es-ES"/>
                </w:rPr>
                <w:t>in R0140 for the sum of all exposures</w:t>
              </w:r>
            </w:ins>
          </w:p>
        </w:tc>
      </w:tr>
      <w:tr w:rsidR="00235B8C" w:rsidRPr="000F6836" w14:paraId="137B18FC" w14:textId="77777777" w:rsidTr="005C2436">
        <w:trPr>
          <w:trHeight w:val="300"/>
          <w:ins w:id="1860" w:author="Author"/>
        </w:trPr>
        <w:tc>
          <w:tcPr>
            <w:tcW w:w="2806" w:type="dxa"/>
            <w:tcBorders>
              <w:top w:val="nil"/>
              <w:left w:val="single" w:sz="4" w:space="0" w:color="auto"/>
              <w:bottom w:val="single" w:sz="4" w:space="0" w:color="auto"/>
              <w:right w:val="single" w:sz="4" w:space="0" w:color="auto"/>
            </w:tcBorders>
            <w:noWrap/>
            <w:hideMark/>
          </w:tcPr>
          <w:p w14:paraId="21AF11C9" w14:textId="77777777" w:rsidR="00235B8C" w:rsidRPr="000F6836" w:rsidRDefault="00235B8C" w:rsidP="00B27ECA">
            <w:pPr>
              <w:jc w:val="left"/>
              <w:rPr>
                <w:ins w:id="1861" w:author="Author"/>
                <w:lang w:val="en-GB"/>
              </w:rPr>
            </w:pPr>
            <w:ins w:id="1862" w:author="Author">
              <w:r w:rsidRPr="000F6836">
                <w:rPr>
                  <w:lang w:val="en-GB"/>
                </w:rPr>
                <w:lastRenderedPageBreak/>
                <w:t>C0040/R0140-R0260</w:t>
              </w:r>
            </w:ins>
          </w:p>
        </w:tc>
        <w:tc>
          <w:tcPr>
            <w:tcW w:w="2103" w:type="dxa"/>
            <w:tcBorders>
              <w:top w:val="nil"/>
              <w:left w:val="nil"/>
              <w:bottom w:val="single" w:sz="4" w:space="0" w:color="auto"/>
              <w:right w:val="single" w:sz="4" w:space="0" w:color="auto"/>
            </w:tcBorders>
            <w:noWrap/>
            <w:hideMark/>
          </w:tcPr>
          <w:p w14:paraId="544A1C14" w14:textId="77777777" w:rsidR="00235B8C" w:rsidRPr="000F6836" w:rsidRDefault="00235B8C" w:rsidP="00B27ECA">
            <w:pPr>
              <w:jc w:val="left"/>
              <w:rPr>
                <w:ins w:id="1863" w:author="Author"/>
                <w:color w:val="000000"/>
                <w:lang w:val="en-GB"/>
              </w:rPr>
            </w:pPr>
            <w:ins w:id="1864"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A241B79" w14:textId="77777777" w:rsidR="00235B8C" w:rsidRPr="000F6836" w:rsidRDefault="00235B8C" w:rsidP="00B27ECA">
            <w:pPr>
              <w:jc w:val="left"/>
              <w:rPr>
                <w:ins w:id="1865" w:author="Author"/>
                <w:lang w:val="en-GB" w:eastAsia="es-ES"/>
              </w:rPr>
            </w:pPr>
            <w:ins w:id="1866" w:author="Author">
              <w:r w:rsidRPr="000F6836">
                <w:rPr>
                  <w:lang w:val="en-GB" w:eastAsia="es-ES"/>
                </w:rPr>
                <w:t>Contribution to the credit SCR incl. diversification, i.e. the sum of entries in this column gives the credit risk SCR:</w:t>
              </w:r>
            </w:ins>
          </w:p>
          <w:p w14:paraId="7F1F867F" w14:textId="77777777" w:rsidR="00235B8C" w:rsidRPr="000F6836" w:rsidRDefault="00235B8C" w:rsidP="00B27ECA">
            <w:pPr>
              <w:pStyle w:val="ListParagraph"/>
              <w:numPr>
                <w:ilvl w:val="0"/>
                <w:numId w:val="71"/>
              </w:numPr>
              <w:ind w:left="357" w:hanging="357"/>
              <w:contextualSpacing/>
              <w:rPr>
                <w:ins w:id="1867" w:author="Author"/>
                <w:rFonts w:ascii="Times New Roman" w:hAnsi="Times New Roman" w:cs="Times New Roman"/>
                <w:sz w:val="24"/>
                <w:szCs w:val="24"/>
                <w:lang w:eastAsia="es-ES"/>
              </w:rPr>
            </w:pPr>
            <w:ins w:id="1868" w:author="Author">
              <w:r w:rsidRPr="000F6836">
                <w:rPr>
                  <w:rFonts w:ascii="Times New Roman" w:hAnsi="Times New Roman" w:cs="Times New Roman"/>
                  <w:sz w:val="24"/>
                  <w:szCs w:val="24"/>
                  <w:lang w:eastAsia="es-ES"/>
                </w:rPr>
                <w:t>in R0160 to R0250 for the top 10 exposures</w:t>
              </w:r>
            </w:ins>
          </w:p>
          <w:p w14:paraId="7777BCB4" w14:textId="77777777" w:rsidR="00235B8C" w:rsidRPr="000F6836" w:rsidRDefault="00235B8C" w:rsidP="00B27ECA">
            <w:pPr>
              <w:pStyle w:val="ListParagraph"/>
              <w:numPr>
                <w:ilvl w:val="0"/>
                <w:numId w:val="71"/>
              </w:numPr>
              <w:ind w:left="357" w:hanging="357"/>
              <w:contextualSpacing/>
              <w:rPr>
                <w:ins w:id="1869" w:author="Author"/>
                <w:rFonts w:ascii="Times New Roman" w:hAnsi="Times New Roman" w:cs="Times New Roman"/>
                <w:sz w:val="24"/>
                <w:szCs w:val="24"/>
                <w:lang w:eastAsia="es-ES"/>
              </w:rPr>
            </w:pPr>
            <w:ins w:id="1870" w:author="Author">
              <w:r w:rsidRPr="000F6836">
                <w:rPr>
                  <w:rFonts w:ascii="Times New Roman" w:hAnsi="Times New Roman" w:cs="Times New Roman"/>
                  <w:sz w:val="24"/>
                  <w:szCs w:val="24"/>
                  <w:lang w:eastAsia="es-ES"/>
                </w:rPr>
                <w:t>in R0150 for the sum of these top 10 exposures</w:t>
              </w:r>
            </w:ins>
          </w:p>
          <w:p w14:paraId="478F4E49" w14:textId="77777777" w:rsidR="00235B8C" w:rsidRPr="000F6836" w:rsidRDefault="00235B8C" w:rsidP="00B27ECA">
            <w:pPr>
              <w:pStyle w:val="ListParagraph"/>
              <w:numPr>
                <w:ilvl w:val="0"/>
                <w:numId w:val="71"/>
              </w:numPr>
              <w:ind w:left="357" w:hanging="357"/>
              <w:contextualSpacing/>
              <w:rPr>
                <w:ins w:id="1871" w:author="Author"/>
                <w:rFonts w:ascii="Times New Roman" w:hAnsi="Times New Roman" w:cs="Times New Roman"/>
                <w:sz w:val="24"/>
                <w:szCs w:val="24"/>
                <w:lang w:eastAsia="es-ES"/>
              </w:rPr>
            </w:pPr>
            <w:ins w:id="1872" w:author="Author">
              <w:r w:rsidRPr="000F6836">
                <w:rPr>
                  <w:rFonts w:ascii="Times New Roman" w:hAnsi="Times New Roman" w:cs="Times New Roman"/>
                  <w:sz w:val="24"/>
                  <w:szCs w:val="24"/>
                  <w:lang w:eastAsia="es-ES"/>
                </w:rPr>
                <w:t>in R0260 for the remaining exposures</w:t>
              </w:r>
            </w:ins>
          </w:p>
          <w:p w14:paraId="28064468" w14:textId="3A7D8184" w:rsidR="00235B8C" w:rsidRPr="002E2C03" w:rsidRDefault="00235B8C" w:rsidP="00B27ECA">
            <w:pPr>
              <w:pStyle w:val="ListParagraph"/>
              <w:numPr>
                <w:ilvl w:val="0"/>
                <w:numId w:val="71"/>
              </w:numPr>
              <w:ind w:left="357" w:hanging="357"/>
              <w:contextualSpacing/>
              <w:rPr>
                <w:ins w:id="1873" w:author="Author"/>
                <w:rFonts w:ascii="Times New Roman" w:hAnsi="Times New Roman" w:cs="Times New Roman"/>
                <w:sz w:val="24"/>
                <w:szCs w:val="24"/>
                <w:lang w:eastAsia="es-ES"/>
              </w:rPr>
            </w:pPr>
            <w:ins w:id="1874" w:author="Author">
              <w:r w:rsidRPr="000F6836">
                <w:rPr>
                  <w:rFonts w:ascii="Times New Roman" w:hAnsi="Times New Roman" w:cs="Times New Roman"/>
                  <w:sz w:val="24"/>
                  <w:szCs w:val="24"/>
                  <w:lang w:eastAsia="es-ES"/>
                </w:rPr>
                <w:t>in R0140 for the sum of all exposures</w:t>
              </w:r>
            </w:ins>
          </w:p>
        </w:tc>
      </w:tr>
      <w:tr w:rsidR="00235B8C" w:rsidRPr="000F6836" w14:paraId="132F6D0C" w14:textId="77777777" w:rsidTr="005C2436">
        <w:trPr>
          <w:trHeight w:val="300"/>
          <w:ins w:id="1875" w:author="Author"/>
        </w:trPr>
        <w:tc>
          <w:tcPr>
            <w:tcW w:w="2806" w:type="dxa"/>
            <w:tcBorders>
              <w:top w:val="nil"/>
              <w:left w:val="single" w:sz="4" w:space="0" w:color="auto"/>
              <w:bottom w:val="single" w:sz="4" w:space="0" w:color="auto"/>
              <w:right w:val="single" w:sz="4" w:space="0" w:color="auto"/>
            </w:tcBorders>
            <w:noWrap/>
            <w:hideMark/>
          </w:tcPr>
          <w:p w14:paraId="747A2ECC" w14:textId="77777777" w:rsidR="00235B8C" w:rsidRPr="000F6836" w:rsidRDefault="00235B8C" w:rsidP="00B27ECA">
            <w:pPr>
              <w:jc w:val="left"/>
              <w:rPr>
                <w:ins w:id="1876" w:author="Author"/>
                <w:lang w:val="en-GB"/>
              </w:rPr>
            </w:pPr>
            <w:ins w:id="1877" w:author="Author">
              <w:r w:rsidRPr="000F6836">
                <w:rPr>
                  <w:lang w:val="en-GB"/>
                </w:rPr>
                <w:t>C0050/R0150-R0250</w:t>
              </w:r>
            </w:ins>
          </w:p>
        </w:tc>
        <w:tc>
          <w:tcPr>
            <w:tcW w:w="2103" w:type="dxa"/>
            <w:tcBorders>
              <w:top w:val="nil"/>
              <w:left w:val="nil"/>
              <w:bottom w:val="single" w:sz="4" w:space="0" w:color="auto"/>
              <w:right w:val="single" w:sz="4" w:space="0" w:color="auto"/>
            </w:tcBorders>
            <w:noWrap/>
            <w:hideMark/>
          </w:tcPr>
          <w:p w14:paraId="0E622B3E" w14:textId="77777777" w:rsidR="00235B8C" w:rsidRPr="000F6836" w:rsidRDefault="00235B8C" w:rsidP="00B27ECA">
            <w:pPr>
              <w:jc w:val="left"/>
              <w:rPr>
                <w:ins w:id="1878" w:author="Author"/>
                <w:color w:val="000000"/>
                <w:lang w:val="en-GB"/>
              </w:rPr>
            </w:pPr>
            <w:ins w:id="1879"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6721A8FC" w14:textId="18888EFE" w:rsidR="00235B8C" w:rsidRPr="000F6836" w:rsidRDefault="00235B8C" w:rsidP="00B27ECA">
            <w:pPr>
              <w:jc w:val="left"/>
              <w:rPr>
                <w:ins w:id="1880" w:author="Author"/>
                <w:lang w:val="en-GB" w:eastAsia="es-ES"/>
              </w:rPr>
            </w:pPr>
            <w:ins w:id="1881"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115CC5FC" w14:textId="77777777" w:rsidR="00235B8C" w:rsidRPr="000F6836" w:rsidRDefault="00235B8C" w:rsidP="00B27ECA">
            <w:pPr>
              <w:pStyle w:val="ListParagraph"/>
              <w:numPr>
                <w:ilvl w:val="0"/>
                <w:numId w:val="71"/>
              </w:numPr>
              <w:ind w:left="357" w:hanging="357"/>
              <w:contextualSpacing/>
              <w:rPr>
                <w:ins w:id="1882" w:author="Author"/>
                <w:rFonts w:ascii="Times New Roman" w:hAnsi="Times New Roman" w:cs="Times New Roman"/>
                <w:sz w:val="24"/>
                <w:szCs w:val="24"/>
                <w:lang w:eastAsia="es-ES"/>
              </w:rPr>
            </w:pPr>
            <w:ins w:id="1883" w:author="Author">
              <w:r w:rsidRPr="000F6836">
                <w:rPr>
                  <w:rFonts w:ascii="Times New Roman" w:hAnsi="Times New Roman" w:cs="Times New Roman"/>
                  <w:sz w:val="24"/>
                  <w:szCs w:val="24"/>
                  <w:lang w:eastAsia="es-ES"/>
                </w:rPr>
                <w:t>in R0160 to R0250 for the top 10 exposures</w:t>
              </w:r>
            </w:ins>
          </w:p>
          <w:p w14:paraId="2F240062" w14:textId="77777777" w:rsidR="00235B8C" w:rsidRPr="000F6836" w:rsidRDefault="00235B8C" w:rsidP="00B27ECA">
            <w:pPr>
              <w:pStyle w:val="ListParagraph"/>
              <w:numPr>
                <w:ilvl w:val="0"/>
                <w:numId w:val="71"/>
              </w:numPr>
              <w:ind w:left="357" w:hanging="357"/>
              <w:contextualSpacing/>
              <w:rPr>
                <w:ins w:id="1884" w:author="Author"/>
                <w:rFonts w:ascii="Times New Roman" w:hAnsi="Times New Roman" w:cs="Times New Roman"/>
                <w:sz w:val="24"/>
                <w:szCs w:val="24"/>
                <w:lang w:eastAsia="es-ES"/>
              </w:rPr>
            </w:pPr>
            <w:ins w:id="1885" w:author="Author">
              <w:r w:rsidRPr="000F6836">
                <w:rPr>
                  <w:rFonts w:ascii="Times New Roman" w:hAnsi="Times New Roman" w:cs="Times New Roman"/>
                  <w:sz w:val="24"/>
                  <w:szCs w:val="24"/>
                  <w:lang w:eastAsia="es-ES"/>
                </w:rPr>
                <w:t>in R0150 for the sum of these top 10 exposures</w:t>
              </w:r>
            </w:ins>
          </w:p>
        </w:tc>
      </w:tr>
      <w:tr w:rsidR="00235B8C" w:rsidRPr="000F6836" w14:paraId="556633A2" w14:textId="77777777" w:rsidTr="005C2436">
        <w:trPr>
          <w:trHeight w:val="300"/>
          <w:ins w:id="1886" w:author="Author"/>
        </w:trPr>
        <w:tc>
          <w:tcPr>
            <w:tcW w:w="2806" w:type="dxa"/>
            <w:tcBorders>
              <w:top w:val="nil"/>
              <w:left w:val="single" w:sz="4" w:space="0" w:color="auto"/>
              <w:bottom w:val="single" w:sz="4" w:space="0" w:color="auto"/>
              <w:right w:val="single" w:sz="4" w:space="0" w:color="auto"/>
            </w:tcBorders>
            <w:noWrap/>
            <w:hideMark/>
          </w:tcPr>
          <w:p w14:paraId="1D7716BD" w14:textId="77777777" w:rsidR="00235B8C" w:rsidRPr="000F6836" w:rsidRDefault="00235B8C" w:rsidP="00B27ECA">
            <w:pPr>
              <w:jc w:val="left"/>
              <w:rPr>
                <w:ins w:id="1887" w:author="Author"/>
                <w:lang w:val="en-GB"/>
              </w:rPr>
            </w:pPr>
            <w:ins w:id="1888" w:author="Author">
              <w:r w:rsidRPr="000F6836">
                <w:rPr>
                  <w:lang w:val="en-GB"/>
                </w:rPr>
                <w:t>C0060/R0150-R0250</w:t>
              </w:r>
            </w:ins>
          </w:p>
        </w:tc>
        <w:tc>
          <w:tcPr>
            <w:tcW w:w="2103" w:type="dxa"/>
            <w:tcBorders>
              <w:top w:val="nil"/>
              <w:left w:val="nil"/>
              <w:bottom w:val="single" w:sz="4" w:space="0" w:color="auto"/>
              <w:right w:val="single" w:sz="4" w:space="0" w:color="auto"/>
            </w:tcBorders>
            <w:noWrap/>
            <w:hideMark/>
          </w:tcPr>
          <w:p w14:paraId="7CB01F08" w14:textId="77777777" w:rsidR="00235B8C" w:rsidRPr="000F6836" w:rsidRDefault="00235B8C" w:rsidP="00B27ECA">
            <w:pPr>
              <w:jc w:val="left"/>
              <w:rPr>
                <w:ins w:id="1889" w:author="Author"/>
                <w:color w:val="000000"/>
                <w:lang w:val="en-GB"/>
              </w:rPr>
            </w:pPr>
            <w:ins w:id="1890"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BA375F6" w14:textId="77777777" w:rsidR="00235B8C" w:rsidRPr="000F6836" w:rsidRDefault="00235B8C" w:rsidP="00B27ECA">
            <w:pPr>
              <w:jc w:val="left"/>
              <w:rPr>
                <w:ins w:id="1891" w:author="Author"/>
                <w:lang w:val="en-GB" w:eastAsia="es-ES"/>
              </w:rPr>
            </w:pPr>
            <w:ins w:id="1892" w:author="Author">
              <w:r w:rsidRPr="000F6836">
                <w:rPr>
                  <w:lang w:val="en-GB" w:eastAsia="es-ES"/>
                </w:rPr>
                <w:t>Average loss given default in %</w:t>
              </w:r>
            </w:ins>
          </w:p>
          <w:p w14:paraId="18F1222E" w14:textId="77777777" w:rsidR="00235B8C" w:rsidRPr="000F6836" w:rsidRDefault="00235B8C" w:rsidP="00B27ECA">
            <w:pPr>
              <w:pStyle w:val="ListParagraph"/>
              <w:numPr>
                <w:ilvl w:val="0"/>
                <w:numId w:val="71"/>
              </w:numPr>
              <w:ind w:left="357" w:hanging="357"/>
              <w:contextualSpacing/>
              <w:rPr>
                <w:ins w:id="1893" w:author="Author"/>
                <w:rFonts w:ascii="Times New Roman" w:hAnsi="Times New Roman" w:cs="Times New Roman"/>
                <w:sz w:val="24"/>
                <w:szCs w:val="24"/>
                <w:lang w:eastAsia="es-ES"/>
              </w:rPr>
            </w:pPr>
            <w:ins w:id="1894" w:author="Author">
              <w:r w:rsidRPr="000F6836">
                <w:rPr>
                  <w:rFonts w:ascii="Times New Roman" w:hAnsi="Times New Roman" w:cs="Times New Roman"/>
                  <w:sz w:val="24"/>
                  <w:szCs w:val="24"/>
                  <w:lang w:eastAsia="es-ES"/>
                </w:rPr>
                <w:t>in R0160 to R0250 for the top 10 exposures</w:t>
              </w:r>
            </w:ins>
          </w:p>
          <w:p w14:paraId="75B900F2" w14:textId="77777777" w:rsidR="00235B8C" w:rsidRPr="000F6836" w:rsidRDefault="00235B8C" w:rsidP="00B27ECA">
            <w:pPr>
              <w:pStyle w:val="ListParagraph"/>
              <w:numPr>
                <w:ilvl w:val="0"/>
                <w:numId w:val="71"/>
              </w:numPr>
              <w:ind w:left="357" w:hanging="357"/>
              <w:contextualSpacing/>
              <w:rPr>
                <w:ins w:id="1895" w:author="Author"/>
                <w:rFonts w:ascii="Times New Roman" w:hAnsi="Times New Roman" w:cs="Times New Roman"/>
                <w:sz w:val="24"/>
                <w:szCs w:val="24"/>
                <w:lang w:eastAsia="es-ES"/>
              </w:rPr>
            </w:pPr>
            <w:ins w:id="1896" w:author="Author">
              <w:r w:rsidRPr="000F6836">
                <w:rPr>
                  <w:rFonts w:ascii="Times New Roman" w:hAnsi="Times New Roman" w:cs="Times New Roman"/>
                  <w:sz w:val="24"/>
                  <w:szCs w:val="24"/>
                  <w:lang w:eastAsia="es-ES"/>
                </w:rPr>
                <w:t>in R0150 for the sum of these top 10 exposures</w:t>
              </w:r>
            </w:ins>
          </w:p>
        </w:tc>
      </w:tr>
      <w:tr w:rsidR="00235B8C" w:rsidRPr="000F6836" w14:paraId="12C29489" w14:textId="77777777" w:rsidTr="005C2436">
        <w:trPr>
          <w:trHeight w:val="300"/>
          <w:ins w:id="1897" w:author="Author"/>
        </w:trPr>
        <w:tc>
          <w:tcPr>
            <w:tcW w:w="2806" w:type="dxa"/>
            <w:tcBorders>
              <w:top w:val="nil"/>
              <w:left w:val="single" w:sz="4" w:space="0" w:color="auto"/>
              <w:bottom w:val="single" w:sz="4" w:space="0" w:color="auto"/>
              <w:right w:val="single" w:sz="4" w:space="0" w:color="auto"/>
            </w:tcBorders>
            <w:noWrap/>
            <w:hideMark/>
          </w:tcPr>
          <w:p w14:paraId="4CD7A119" w14:textId="77777777" w:rsidR="00235B8C" w:rsidRPr="000F6836" w:rsidRDefault="00235B8C" w:rsidP="00B27ECA">
            <w:pPr>
              <w:jc w:val="left"/>
              <w:rPr>
                <w:ins w:id="1898" w:author="Author"/>
                <w:lang w:val="en-GB" w:eastAsia="fr-FR"/>
              </w:rPr>
            </w:pPr>
            <w:ins w:id="1899" w:author="Author">
              <w:r w:rsidRPr="000F6836">
                <w:rPr>
                  <w:lang w:val="en-GB"/>
                </w:rPr>
                <w:t>C0070/R0140-R0260</w:t>
              </w:r>
            </w:ins>
          </w:p>
        </w:tc>
        <w:tc>
          <w:tcPr>
            <w:tcW w:w="2103" w:type="dxa"/>
            <w:tcBorders>
              <w:top w:val="nil"/>
              <w:left w:val="nil"/>
              <w:bottom w:val="single" w:sz="4" w:space="0" w:color="auto"/>
              <w:right w:val="single" w:sz="4" w:space="0" w:color="auto"/>
            </w:tcBorders>
            <w:noWrap/>
            <w:hideMark/>
          </w:tcPr>
          <w:p w14:paraId="074C0E5B" w14:textId="77777777" w:rsidR="00235B8C" w:rsidRPr="000F6836" w:rsidRDefault="00235B8C" w:rsidP="00B27ECA">
            <w:pPr>
              <w:jc w:val="left"/>
              <w:rPr>
                <w:ins w:id="1900" w:author="Author"/>
                <w:lang w:val="en-GB" w:eastAsia="es-ES"/>
              </w:rPr>
            </w:pPr>
            <w:ins w:id="1901"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0BCF7D79" w14:textId="77777777" w:rsidR="00235B8C" w:rsidRPr="000F6836" w:rsidRDefault="00235B8C" w:rsidP="00B27ECA">
            <w:pPr>
              <w:jc w:val="left"/>
              <w:rPr>
                <w:ins w:id="1902" w:author="Author"/>
                <w:lang w:val="en-GB" w:eastAsia="es-ES"/>
              </w:rPr>
            </w:pPr>
            <w:ins w:id="1903" w:author="Author">
              <w:r w:rsidRPr="000F6836">
                <w:rPr>
                  <w:lang w:val="en-GB" w:eastAsia="es-ES"/>
                </w:rPr>
                <w:t xml:space="preserve">Share of the market value (in %) relative to the total sum of market values of exposures to credit event risk </w:t>
              </w:r>
            </w:ins>
          </w:p>
          <w:p w14:paraId="320D3837" w14:textId="77777777" w:rsidR="00235B8C" w:rsidRPr="000F6836" w:rsidRDefault="00235B8C" w:rsidP="00B27ECA">
            <w:pPr>
              <w:pStyle w:val="ListParagraph"/>
              <w:numPr>
                <w:ilvl w:val="0"/>
                <w:numId w:val="71"/>
              </w:numPr>
              <w:ind w:left="357" w:hanging="357"/>
              <w:contextualSpacing/>
              <w:rPr>
                <w:ins w:id="1904" w:author="Author"/>
                <w:rFonts w:ascii="Times New Roman" w:hAnsi="Times New Roman" w:cs="Times New Roman"/>
                <w:sz w:val="24"/>
                <w:szCs w:val="24"/>
                <w:lang w:eastAsia="es-ES"/>
              </w:rPr>
            </w:pPr>
            <w:ins w:id="1905" w:author="Author">
              <w:r w:rsidRPr="000F6836">
                <w:rPr>
                  <w:rFonts w:ascii="Times New Roman" w:hAnsi="Times New Roman" w:cs="Times New Roman"/>
                  <w:sz w:val="24"/>
                  <w:szCs w:val="24"/>
                  <w:lang w:eastAsia="es-ES"/>
                </w:rPr>
                <w:t>in R0160 to R0250 for the top 10 exposures</w:t>
              </w:r>
            </w:ins>
          </w:p>
          <w:p w14:paraId="403264BB" w14:textId="77777777" w:rsidR="00235B8C" w:rsidRPr="000F6836" w:rsidRDefault="00235B8C" w:rsidP="00B27ECA">
            <w:pPr>
              <w:pStyle w:val="ListParagraph"/>
              <w:numPr>
                <w:ilvl w:val="0"/>
                <w:numId w:val="71"/>
              </w:numPr>
              <w:ind w:left="357" w:hanging="357"/>
              <w:contextualSpacing/>
              <w:rPr>
                <w:ins w:id="1906" w:author="Author"/>
                <w:rFonts w:ascii="Times New Roman" w:hAnsi="Times New Roman" w:cs="Times New Roman"/>
                <w:sz w:val="24"/>
                <w:szCs w:val="24"/>
                <w:lang w:eastAsia="es-ES"/>
              </w:rPr>
            </w:pPr>
            <w:ins w:id="1907" w:author="Author">
              <w:r w:rsidRPr="000F6836">
                <w:rPr>
                  <w:rFonts w:ascii="Times New Roman" w:hAnsi="Times New Roman" w:cs="Times New Roman"/>
                  <w:sz w:val="24"/>
                  <w:szCs w:val="24"/>
                  <w:lang w:eastAsia="es-ES"/>
                </w:rPr>
                <w:t>in R0150 for the sum of these top 10 exposures</w:t>
              </w:r>
            </w:ins>
          </w:p>
          <w:p w14:paraId="684F3019" w14:textId="77777777" w:rsidR="00235B8C" w:rsidRPr="000F6836" w:rsidRDefault="00235B8C" w:rsidP="00B27ECA">
            <w:pPr>
              <w:pStyle w:val="ListParagraph"/>
              <w:numPr>
                <w:ilvl w:val="0"/>
                <w:numId w:val="71"/>
              </w:numPr>
              <w:ind w:left="357" w:hanging="357"/>
              <w:contextualSpacing/>
              <w:rPr>
                <w:ins w:id="1908" w:author="Author"/>
                <w:rFonts w:ascii="Times New Roman" w:hAnsi="Times New Roman" w:cs="Times New Roman"/>
                <w:sz w:val="24"/>
                <w:szCs w:val="24"/>
                <w:lang w:eastAsia="es-ES"/>
              </w:rPr>
            </w:pPr>
            <w:ins w:id="1909" w:author="Author">
              <w:r w:rsidRPr="000F6836">
                <w:rPr>
                  <w:rFonts w:ascii="Times New Roman" w:hAnsi="Times New Roman" w:cs="Times New Roman"/>
                  <w:sz w:val="24"/>
                  <w:szCs w:val="24"/>
                  <w:lang w:eastAsia="es-ES"/>
                </w:rPr>
                <w:t>in R0260 for the remaining exposures</w:t>
              </w:r>
            </w:ins>
          </w:p>
          <w:p w14:paraId="187D1CB2" w14:textId="44586EB8" w:rsidR="00235B8C" w:rsidRPr="002E2C03" w:rsidRDefault="00235B8C" w:rsidP="00B27ECA">
            <w:pPr>
              <w:pStyle w:val="ListParagraph"/>
              <w:numPr>
                <w:ilvl w:val="0"/>
                <w:numId w:val="71"/>
              </w:numPr>
              <w:ind w:left="357" w:hanging="357"/>
              <w:contextualSpacing/>
              <w:rPr>
                <w:ins w:id="1910" w:author="Author"/>
                <w:rFonts w:ascii="Times New Roman" w:hAnsi="Times New Roman" w:cs="Times New Roman"/>
                <w:sz w:val="24"/>
                <w:szCs w:val="24"/>
                <w:lang w:eastAsia="es-ES"/>
              </w:rPr>
            </w:pPr>
            <w:ins w:id="1911" w:author="Author">
              <w:r w:rsidRPr="000F6836">
                <w:rPr>
                  <w:rFonts w:ascii="Times New Roman" w:hAnsi="Times New Roman" w:cs="Times New Roman"/>
                  <w:sz w:val="24"/>
                  <w:szCs w:val="24"/>
                  <w:lang w:eastAsia="es-ES"/>
                </w:rPr>
                <w:t>in R0140 for the sum of all exposures (which should be 100%)</w:t>
              </w:r>
            </w:ins>
          </w:p>
        </w:tc>
      </w:tr>
      <w:tr w:rsidR="00235B8C" w:rsidRPr="000F6836" w14:paraId="2F079780" w14:textId="77777777" w:rsidTr="005C2436">
        <w:trPr>
          <w:trHeight w:val="300"/>
          <w:ins w:id="1912" w:author="Author"/>
        </w:trPr>
        <w:tc>
          <w:tcPr>
            <w:tcW w:w="2806" w:type="dxa"/>
            <w:tcBorders>
              <w:top w:val="nil"/>
              <w:left w:val="single" w:sz="4" w:space="0" w:color="auto"/>
              <w:bottom w:val="single" w:sz="4" w:space="0" w:color="auto"/>
              <w:right w:val="single" w:sz="4" w:space="0" w:color="auto"/>
            </w:tcBorders>
            <w:noWrap/>
            <w:hideMark/>
          </w:tcPr>
          <w:p w14:paraId="4DC90444" w14:textId="77777777" w:rsidR="00235B8C" w:rsidRPr="000F6836" w:rsidRDefault="00235B8C" w:rsidP="00B27ECA">
            <w:pPr>
              <w:jc w:val="left"/>
              <w:rPr>
                <w:ins w:id="1913" w:author="Author"/>
                <w:lang w:val="en-GB" w:eastAsia="fr-FR"/>
              </w:rPr>
            </w:pPr>
            <w:ins w:id="1914" w:author="Author">
              <w:r w:rsidRPr="000F6836">
                <w:rPr>
                  <w:lang w:val="en-GB"/>
                </w:rPr>
                <w:t>C0080/R0140-R0260</w:t>
              </w:r>
            </w:ins>
          </w:p>
        </w:tc>
        <w:tc>
          <w:tcPr>
            <w:tcW w:w="2103" w:type="dxa"/>
            <w:tcBorders>
              <w:top w:val="nil"/>
              <w:left w:val="nil"/>
              <w:bottom w:val="single" w:sz="4" w:space="0" w:color="auto"/>
              <w:right w:val="single" w:sz="4" w:space="0" w:color="auto"/>
            </w:tcBorders>
            <w:noWrap/>
            <w:hideMark/>
          </w:tcPr>
          <w:p w14:paraId="33B57CE5" w14:textId="77777777" w:rsidR="00235B8C" w:rsidRPr="000F6836" w:rsidRDefault="00235B8C" w:rsidP="00B27ECA">
            <w:pPr>
              <w:jc w:val="left"/>
              <w:rPr>
                <w:ins w:id="1915" w:author="Author"/>
                <w:lang w:val="en-GB" w:eastAsia="es-ES"/>
              </w:rPr>
            </w:pPr>
            <w:ins w:id="1916"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4852F03" w14:textId="77777777" w:rsidR="00235B8C" w:rsidRPr="000F6836" w:rsidRDefault="00235B8C" w:rsidP="00B27ECA">
            <w:pPr>
              <w:jc w:val="left"/>
              <w:rPr>
                <w:ins w:id="1917" w:author="Author"/>
                <w:lang w:val="en-GB" w:eastAsia="es-ES"/>
              </w:rPr>
            </w:pPr>
            <w:ins w:id="1918" w:author="Author">
              <w:r w:rsidRPr="000F6836">
                <w:rPr>
                  <w:lang w:val="en-GB" w:eastAsia="es-ES"/>
                </w:rPr>
                <w:t xml:space="preserve">Share of the credit risk contribution (in %) relative to the total credit risk SCR </w:t>
              </w:r>
            </w:ins>
          </w:p>
          <w:p w14:paraId="14696D6B" w14:textId="77777777" w:rsidR="00235B8C" w:rsidRPr="000F6836" w:rsidRDefault="00235B8C" w:rsidP="00B27ECA">
            <w:pPr>
              <w:pStyle w:val="ListParagraph"/>
              <w:numPr>
                <w:ilvl w:val="0"/>
                <w:numId w:val="71"/>
              </w:numPr>
              <w:ind w:left="357" w:hanging="357"/>
              <w:contextualSpacing/>
              <w:rPr>
                <w:ins w:id="1919" w:author="Author"/>
                <w:rFonts w:ascii="Times New Roman" w:hAnsi="Times New Roman" w:cs="Times New Roman"/>
                <w:sz w:val="24"/>
                <w:szCs w:val="24"/>
                <w:lang w:eastAsia="es-ES"/>
              </w:rPr>
            </w:pPr>
            <w:ins w:id="1920" w:author="Author">
              <w:r w:rsidRPr="000F6836">
                <w:rPr>
                  <w:rFonts w:ascii="Times New Roman" w:hAnsi="Times New Roman" w:cs="Times New Roman"/>
                  <w:sz w:val="24"/>
                  <w:szCs w:val="24"/>
                  <w:lang w:eastAsia="es-ES"/>
                </w:rPr>
                <w:t>in R0160 to R0250 for the top 10 exposures</w:t>
              </w:r>
            </w:ins>
          </w:p>
          <w:p w14:paraId="2B9767DB" w14:textId="77777777" w:rsidR="00235B8C" w:rsidRPr="000F6836" w:rsidRDefault="00235B8C" w:rsidP="00B27ECA">
            <w:pPr>
              <w:pStyle w:val="ListParagraph"/>
              <w:numPr>
                <w:ilvl w:val="0"/>
                <w:numId w:val="71"/>
              </w:numPr>
              <w:ind w:left="357" w:hanging="357"/>
              <w:contextualSpacing/>
              <w:rPr>
                <w:ins w:id="1921" w:author="Author"/>
                <w:rFonts w:ascii="Times New Roman" w:hAnsi="Times New Roman" w:cs="Times New Roman"/>
                <w:sz w:val="24"/>
                <w:szCs w:val="24"/>
                <w:lang w:eastAsia="es-ES"/>
              </w:rPr>
            </w:pPr>
            <w:ins w:id="1922" w:author="Author">
              <w:r w:rsidRPr="000F6836">
                <w:rPr>
                  <w:rFonts w:ascii="Times New Roman" w:hAnsi="Times New Roman" w:cs="Times New Roman"/>
                  <w:sz w:val="24"/>
                  <w:szCs w:val="24"/>
                  <w:lang w:eastAsia="es-ES"/>
                </w:rPr>
                <w:t>in R0150 for the sum of these top 10 exposures</w:t>
              </w:r>
            </w:ins>
          </w:p>
          <w:p w14:paraId="6A78090F" w14:textId="77777777" w:rsidR="00235B8C" w:rsidRPr="000F6836" w:rsidRDefault="00235B8C" w:rsidP="00B27ECA">
            <w:pPr>
              <w:pStyle w:val="ListParagraph"/>
              <w:numPr>
                <w:ilvl w:val="0"/>
                <w:numId w:val="71"/>
              </w:numPr>
              <w:ind w:left="357" w:hanging="357"/>
              <w:contextualSpacing/>
              <w:rPr>
                <w:ins w:id="1923" w:author="Author"/>
                <w:rFonts w:ascii="Times New Roman" w:hAnsi="Times New Roman" w:cs="Times New Roman"/>
                <w:sz w:val="24"/>
                <w:szCs w:val="24"/>
                <w:lang w:eastAsia="es-ES"/>
              </w:rPr>
            </w:pPr>
            <w:ins w:id="1924" w:author="Author">
              <w:r w:rsidRPr="000F6836">
                <w:rPr>
                  <w:rFonts w:ascii="Times New Roman" w:hAnsi="Times New Roman" w:cs="Times New Roman"/>
                  <w:sz w:val="24"/>
                  <w:szCs w:val="24"/>
                  <w:lang w:eastAsia="es-ES"/>
                </w:rPr>
                <w:t>in R0260 for the remaining exposures</w:t>
              </w:r>
            </w:ins>
          </w:p>
          <w:p w14:paraId="1DCBD06D" w14:textId="0C16F6F3" w:rsidR="00235B8C" w:rsidRPr="002E2C03" w:rsidRDefault="00235B8C" w:rsidP="00B27ECA">
            <w:pPr>
              <w:pStyle w:val="ListParagraph"/>
              <w:numPr>
                <w:ilvl w:val="0"/>
                <w:numId w:val="71"/>
              </w:numPr>
              <w:ind w:left="357" w:hanging="357"/>
              <w:contextualSpacing/>
              <w:rPr>
                <w:ins w:id="1925" w:author="Author"/>
                <w:rFonts w:ascii="Times New Roman" w:hAnsi="Times New Roman" w:cs="Times New Roman"/>
                <w:sz w:val="24"/>
                <w:szCs w:val="24"/>
                <w:lang w:eastAsia="es-ES"/>
              </w:rPr>
            </w:pPr>
            <w:ins w:id="1926" w:author="Author">
              <w:r w:rsidRPr="000F6836">
                <w:rPr>
                  <w:rFonts w:ascii="Times New Roman" w:hAnsi="Times New Roman" w:cs="Times New Roman"/>
                  <w:sz w:val="24"/>
                  <w:szCs w:val="24"/>
                  <w:lang w:eastAsia="es-ES"/>
                </w:rPr>
                <w:t>in R0140 for the sum of all exposures (which should be 100%)</w:t>
              </w:r>
            </w:ins>
          </w:p>
        </w:tc>
      </w:tr>
      <w:tr w:rsidR="00235B8C" w:rsidRPr="000F6836" w14:paraId="67351416" w14:textId="77777777" w:rsidTr="005C2436">
        <w:trPr>
          <w:trHeight w:val="300"/>
          <w:ins w:id="1927" w:author="Author"/>
        </w:trPr>
        <w:tc>
          <w:tcPr>
            <w:tcW w:w="9209" w:type="dxa"/>
            <w:gridSpan w:val="3"/>
            <w:tcBorders>
              <w:top w:val="nil"/>
              <w:left w:val="single" w:sz="4" w:space="0" w:color="auto"/>
              <w:bottom w:val="single" w:sz="4" w:space="0" w:color="auto"/>
              <w:right w:val="nil"/>
            </w:tcBorders>
            <w:noWrap/>
            <w:hideMark/>
          </w:tcPr>
          <w:p w14:paraId="514BE24A" w14:textId="77777777" w:rsidR="00235B8C" w:rsidRPr="000F6836" w:rsidRDefault="00235B8C" w:rsidP="00B27ECA">
            <w:pPr>
              <w:jc w:val="left"/>
              <w:rPr>
                <w:ins w:id="1928" w:author="Author"/>
                <w:lang w:val="en-GB" w:eastAsia="es-ES"/>
              </w:rPr>
            </w:pPr>
            <w:ins w:id="1929" w:author="Author">
              <w:r w:rsidRPr="000F6836">
                <w:rPr>
                  <w:lang w:val="en-GB" w:eastAsia="es-ES"/>
                </w:rPr>
                <w:t>Top 10 exposures in terms of market value (group)</w:t>
              </w:r>
            </w:ins>
          </w:p>
        </w:tc>
      </w:tr>
      <w:tr w:rsidR="00235B8C" w:rsidRPr="000F6836" w14:paraId="56931D3B" w14:textId="77777777" w:rsidTr="005C2436">
        <w:trPr>
          <w:trHeight w:val="300"/>
          <w:ins w:id="1930" w:author="Author"/>
        </w:trPr>
        <w:tc>
          <w:tcPr>
            <w:tcW w:w="2806" w:type="dxa"/>
            <w:tcBorders>
              <w:top w:val="nil"/>
              <w:left w:val="single" w:sz="4" w:space="0" w:color="auto"/>
              <w:bottom w:val="single" w:sz="4" w:space="0" w:color="auto"/>
              <w:right w:val="single" w:sz="4" w:space="0" w:color="auto"/>
            </w:tcBorders>
            <w:noWrap/>
            <w:hideMark/>
          </w:tcPr>
          <w:p w14:paraId="7A507CB6" w14:textId="77777777" w:rsidR="00235B8C" w:rsidRPr="000F6836" w:rsidRDefault="00235B8C" w:rsidP="00B27ECA">
            <w:pPr>
              <w:jc w:val="left"/>
              <w:rPr>
                <w:ins w:id="1931" w:author="Author"/>
                <w:lang w:val="en-GB"/>
              </w:rPr>
            </w:pPr>
            <w:ins w:id="1932" w:author="Author">
              <w:r w:rsidRPr="000F6836">
                <w:rPr>
                  <w:lang w:val="en-GB"/>
                </w:rPr>
                <w:lastRenderedPageBreak/>
                <w:t>C0010/R0290-R0380</w:t>
              </w:r>
            </w:ins>
          </w:p>
        </w:tc>
        <w:tc>
          <w:tcPr>
            <w:tcW w:w="2103" w:type="dxa"/>
            <w:tcBorders>
              <w:top w:val="nil"/>
              <w:left w:val="nil"/>
              <w:bottom w:val="single" w:sz="4" w:space="0" w:color="auto"/>
              <w:right w:val="single" w:sz="4" w:space="0" w:color="auto"/>
            </w:tcBorders>
            <w:noWrap/>
            <w:hideMark/>
          </w:tcPr>
          <w:p w14:paraId="7CCD4175" w14:textId="77777777" w:rsidR="00235B8C" w:rsidRPr="000F6836" w:rsidRDefault="00235B8C" w:rsidP="00B27ECA">
            <w:pPr>
              <w:jc w:val="left"/>
              <w:rPr>
                <w:ins w:id="1933" w:author="Author"/>
                <w:color w:val="000000"/>
                <w:lang w:val="en-GB"/>
              </w:rPr>
            </w:pPr>
            <w:ins w:id="1934" w:author="Author">
              <w:r w:rsidRPr="000F6836">
                <w:rPr>
                  <w:lang w:val="en-GB" w:eastAsia="es-ES"/>
                </w:rPr>
                <w:t>Name Group Exposure</w:t>
              </w:r>
            </w:ins>
          </w:p>
        </w:tc>
        <w:tc>
          <w:tcPr>
            <w:tcW w:w="4300" w:type="dxa"/>
            <w:tcBorders>
              <w:top w:val="nil"/>
              <w:left w:val="nil"/>
              <w:bottom w:val="single" w:sz="4" w:space="0" w:color="auto"/>
              <w:right w:val="single" w:sz="4" w:space="0" w:color="auto"/>
            </w:tcBorders>
            <w:noWrap/>
          </w:tcPr>
          <w:p w14:paraId="695522B5" w14:textId="72118830" w:rsidR="00235B8C" w:rsidRPr="000F6836" w:rsidRDefault="00235B8C" w:rsidP="00B27ECA">
            <w:pPr>
              <w:jc w:val="left"/>
              <w:rPr>
                <w:ins w:id="1935" w:author="Author"/>
                <w:lang w:val="en-GB" w:eastAsia="es-ES"/>
              </w:rPr>
            </w:pPr>
            <w:ins w:id="1936" w:author="Author">
              <w:r w:rsidRPr="000F6836">
                <w:rPr>
                  <w:lang w:val="en-GB" w:eastAsia="es-ES"/>
                </w:rPr>
                <w:t xml:space="preserve">Names of the top 10 exposures of groups of </w:t>
              </w:r>
              <w:r w:rsidR="004771E0">
                <w:rPr>
                  <w:color w:val="000000"/>
                </w:rPr>
                <w:t>counterparties</w:t>
              </w:r>
              <w:r w:rsidR="004771E0" w:rsidRPr="000F6836" w:rsidDel="004771E0">
                <w:rPr>
                  <w:lang w:val="en-GB" w:eastAsia="es-ES"/>
                </w:rPr>
                <w:t xml:space="preserve"> </w:t>
              </w:r>
              <w:del w:id="1937" w:author="Author">
                <w:r w:rsidRPr="000F6836" w:rsidDel="004771E0">
                  <w:rPr>
                    <w:lang w:val="en-GB" w:eastAsia="es-ES"/>
                  </w:rPr>
                  <w:delText xml:space="preserve">obligors </w:delText>
                </w:r>
              </w:del>
              <w:r w:rsidRPr="000F6836">
                <w:rPr>
                  <w:lang w:val="en-GB" w:eastAsia="es-ES"/>
                </w:rPr>
                <w:t>in terms of market value.</w:t>
              </w:r>
            </w:ins>
          </w:p>
          <w:p w14:paraId="022167AE" w14:textId="77777777" w:rsidR="00235B8C" w:rsidRPr="000F6836" w:rsidRDefault="00235B8C" w:rsidP="00B27ECA">
            <w:pPr>
              <w:jc w:val="left"/>
              <w:rPr>
                <w:ins w:id="1938" w:author="Author"/>
                <w:lang w:val="en-GB" w:eastAsia="es-ES"/>
              </w:rPr>
            </w:pPr>
          </w:p>
        </w:tc>
      </w:tr>
      <w:tr w:rsidR="00235B8C" w:rsidRPr="000F6836" w14:paraId="367B28F6" w14:textId="77777777" w:rsidTr="005C2436">
        <w:trPr>
          <w:trHeight w:val="300"/>
          <w:ins w:id="1939" w:author="Author"/>
        </w:trPr>
        <w:tc>
          <w:tcPr>
            <w:tcW w:w="2806" w:type="dxa"/>
            <w:tcBorders>
              <w:top w:val="nil"/>
              <w:left w:val="single" w:sz="4" w:space="0" w:color="auto"/>
              <w:bottom w:val="single" w:sz="4" w:space="0" w:color="auto"/>
              <w:right w:val="single" w:sz="4" w:space="0" w:color="auto"/>
            </w:tcBorders>
            <w:noWrap/>
            <w:hideMark/>
          </w:tcPr>
          <w:p w14:paraId="64D541EA" w14:textId="77777777" w:rsidR="00235B8C" w:rsidRPr="000F6836" w:rsidRDefault="00235B8C" w:rsidP="00B27ECA">
            <w:pPr>
              <w:jc w:val="left"/>
              <w:rPr>
                <w:ins w:id="1940" w:author="Author"/>
                <w:lang w:val="en-GB" w:eastAsia="fr-FR"/>
              </w:rPr>
            </w:pPr>
            <w:ins w:id="1941" w:author="Author">
              <w:r w:rsidRPr="000F6836">
                <w:rPr>
                  <w:lang w:val="en-GB"/>
                </w:rPr>
                <w:t>C0020/R0270-R0390</w:t>
              </w:r>
            </w:ins>
          </w:p>
        </w:tc>
        <w:tc>
          <w:tcPr>
            <w:tcW w:w="2103" w:type="dxa"/>
            <w:tcBorders>
              <w:top w:val="nil"/>
              <w:left w:val="nil"/>
              <w:bottom w:val="single" w:sz="4" w:space="0" w:color="auto"/>
              <w:right w:val="single" w:sz="4" w:space="0" w:color="auto"/>
            </w:tcBorders>
            <w:noWrap/>
            <w:hideMark/>
          </w:tcPr>
          <w:p w14:paraId="644EAAE9" w14:textId="77777777" w:rsidR="00235B8C" w:rsidRPr="000F6836" w:rsidRDefault="00235B8C" w:rsidP="00B27ECA">
            <w:pPr>
              <w:jc w:val="left"/>
              <w:rPr>
                <w:ins w:id="1942" w:author="Author"/>
                <w:lang w:val="en-GB" w:eastAsia="es-ES"/>
              </w:rPr>
            </w:pPr>
            <w:ins w:id="1943"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38FFA4FB" w14:textId="77777777" w:rsidR="00235B8C" w:rsidRPr="000F6836" w:rsidRDefault="00235B8C" w:rsidP="00B27ECA">
            <w:pPr>
              <w:jc w:val="left"/>
              <w:rPr>
                <w:ins w:id="1944" w:author="Author"/>
                <w:lang w:val="en-GB" w:eastAsia="es-ES"/>
              </w:rPr>
            </w:pPr>
            <w:ins w:id="1945" w:author="Author">
              <w:r w:rsidRPr="000F6836">
                <w:rPr>
                  <w:lang w:val="en-GB" w:eastAsia="es-ES"/>
                </w:rPr>
                <w:t xml:space="preserve">Market value according to the valuation used for solvency purposes: </w:t>
              </w:r>
            </w:ins>
          </w:p>
          <w:p w14:paraId="42690015" w14:textId="77777777" w:rsidR="00235B8C" w:rsidRPr="000F6836" w:rsidRDefault="00235B8C" w:rsidP="00B27ECA">
            <w:pPr>
              <w:pStyle w:val="ListParagraph"/>
              <w:numPr>
                <w:ilvl w:val="0"/>
                <w:numId w:val="71"/>
              </w:numPr>
              <w:ind w:left="357" w:hanging="357"/>
              <w:contextualSpacing/>
              <w:rPr>
                <w:ins w:id="1946" w:author="Author"/>
                <w:rFonts w:ascii="Times New Roman" w:hAnsi="Times New Roman" w:cs="Times New Roman"/>
                <w:sz w:val="24"/>
                <w:szCs w:val="24"/>
                <w:lang w:eastAsia="es-ES"/>
              </w:rPr>
            </w:pPr>
            <w:ins w:id="1947" w:author="Author">
              <w:r w:rsidRPr="000F6836">
                <w:rPr>
                  <w:rFonts w:ascii="Times New Roman" w:hAnsi="Times New Roman" w:cs="Times New Roman"/>
                  <w:sz w:val="24"/>
                  <w:szCs w:val="24"/>
                  <w:lang w:eastAsia="es-ES"/>
                </w:rPr>
                <w:t>in R0290 to R0380 for the top 10 exposures</w:t>
              </w:r>
            </w:ins>
          </w:p>
          <w:p w14:paraId="513509BB" w14:textId="77777777" w:rsidR="00235B8C" w:rsidRPr="000F6836" w:rsidRDefault="00235B8C" w:rsidP="00B27ECA">
            <w:pPr>
              <w:pStyle w:val="ListParagraph"/>
              <w:numPr>
                <w:ilvl w:val="0"/>
                <w:numId w:val="71"/>
              </w:numPr>
              <w:ind w:left="357" w:hanging="357"/>
              <w:contextualSpacing/>
              <w:rPr>
                <w:ins w:id="1948" w:author="Author"/>
                <w:rFonts w:ascii="Times New Roman" w:hAnsi="Times New Roman" w:cs="Times New Roman"/>
                <w:sz w:val="24"/>
                <w:szCs w:val="24"/>
                <w:lang w:eastAsia="es-ES"/>
              </w:rPr>
            </w:pPr>
            <w:ins w:id="1949" w:author="Author">
              <w:r w:rsidRPr="000F6836">
                <w:rPr>
                  <w:rFonts w:ascii="Times New Roman" w:hAnsi="Times New Roman" w:cs="Times New Roman"/>
                  <w:sz w:val="24"/>
                  <w:szCs w:val="24"/>
                  <w:lang w:eastAsia="es-ES"/>
                </w:rPr>
                <w:t>in R0280 for the sum of these top 10 exposures</w:t>
              </w:r>
            </w:ins>
          </w:p>
          <w:p w14:paraId="7AC33E8B" w14:textId="77777777" w:rsidR="00235B8C" w:rsidRPr="000F6836" w:rsidRDefault="00235B8C" w:rsidP="00B27ECA">
            <w:pPr>
              <w:pStyle w:val="ListParagraph"/>
              <w:numPr>
                <w:ilvl w:val="0"/>
                <w:numId w:val="71"/>
              </w:numPr>
              <w:ind w:left="357" w:hanging="357"/>
              <w:contextualSpacing/>
              <w:rPr>
                <w:ins w:id="1950" w:author="Author"/>
                <w:rFonts w:ascii="Times New Roman" w:hAnsi="Times New Roman" w:cs="Times New Roman"/>
                <w:sz w:val="24"/>
                <w:szCs w:val="24"/>
                <w:lang w:eastAsia="es-ES"/>
              </w:rPr>
            </w:pPr>
            <w:ins w:id="1951" w:author="Author">
              <w:r w:rsidRPr="000F6836">
                <w:rPr>
                  <w:rFonts w:ascii="Times New Roman" w:hAnsi="Times New Roman" w:cs="Times New Roman"/>
                  <w:sz w:val="24"/>
                  <w:szCs w:val="24"/>
                  <w:lang w:eastAsia="es-ES"/>
                </w:rPr>
                <w:t>in R0390 for the remaining exposures</w:t>
              </w:r>
            </w:ins>
          </w:p>
          <w:p w14:paraId="478AE4DF" w14:textId="7879CAF6" w:rsidR="00235B8C" w:rsidRPr="002E2C03" w:rsidRDefault="00235B8C" w:rsidP="00B27ECA">
            <w:pPr>
              <w:pStyle w:val="ListParagraph"/>
              <w:numPr>
                <w:ilvl w:val="0"/>
                <w:numId w:val="71"/>
              </w:numPr>
              <w:ind w:left="357" w:hanging="357"/>
              <w:contextualSpacing/>
              <w:rPr>
                <w:ins w:id="1952" w:author="Author"/>
                <w:rFonts w:ascii="Times New Roman" w:hAnsi="Times New Roman" w:cs="Times New Roman"/>
                <w:sz w:val="24"/>
                <w:szCs w:val="24"/>
                <w:lang w:eastAsia="es-ES"/>
              </w:rPr>
            </w:pPr>
            <w:ins w:id="1953" w:author="Author">
              <w:r w:rsidRPr="000F6836">
                <w:rPr>
                  <w:rFonts w:ascii="Times New Roman" w:hAnsi="Times New Roman" w:cs="Times New Roman"/>
                  <w:sz w:val="24"/>
                  <w:szCs w:val="24"/>
                  <w:lang w:eastAsia="es-ES"/>
                </w:rPr>
                <w:t>in R0270 for the sum of all exposures</w:t>
              </w:r>
            </w:ins>
          </w:p>
        </w:tc>
      </w:tr>
      <w:tr w:rsidR="00235B8C" w:rsidRPr="000F6836" w14:paraId="0E3C5411" w14:textId="77777777" w:rsidTr="005C2436">
        <w:trPr>
          <w:trHeight w:val="300"/>
          <w:ins w:id="1954" w:author="Author"/>
        </w:trPr>
        <w:tc>
          <w:tcPr>
            <w:tcW w:w="2806" w:type="dxa"/>
            <w:tcBorders>
              <w:top w:val="nil"/>
              <w:left w:val="single" w:sz="4" w:space="0" w:color="auto"/>
              <w:bottom w:val="single" w:sz="4" w:space="0" w:color="auto"/>
              <w:right w:val="single" w:sz="4" w:space="0" w:color="auto"/>
            </w:tcBorders>
            <w:noWrap/>
            <w:hideMark/>
          </w:tcPr>
          <w:p w14:paraId="2DDF3910" w14:textId="77777777" w:rsidR="00235B8C" w:rsidRPr="000F6836" w:rsidRDefault="00235B8C" w:rsidP="00B27ECA">
            <w:pPr>
              <w:jc w:val="left"/>
              <w:rPr>
                <w:ins w:id="1955" w:author="Author"/>
                <w:lang w:val="en-GB"/>
              </w:rPr>
            </w:pPr>
            <w:ins w:id="1956" w:author="Author">
              <w:r w:rsidRPr="000F6836">
                <w:rPr>
                  <w:lang w:val="en-GB"/>
                </w:rPr>
                <w:t>C0030/R0270-R0390</w:t>
              </w:r>
            </w:ins>
          </w:p>
        </w:tc>
        <w:tc>
          <w:tcPr>
            <w:tcW w:w="2103" w:type="dxa"/>
            <w:tcBorders>
              <w:top w:val="nil"/>
              <w:left w:val="nil"/>
              <w:bottom w:val="single" w:sz="4" w:space="0" w:color="auto"/>
              <w:right w:val="single" w:sz="4" w:space="0" w:color="auto"/>
            </w:tcBorders>
            <w:noWrap/>
            <w:hideMark/>
          </w:tcPr>
          <w:p w14:paraId="679CF087" w14:textId="77777777" w:rsidR="00235B8C" w:rsidRPr="000F6836" w:rsidRDefault="00235B8C" w:rsidP="00B27ECA">
            <w:pPr>
              <w:jc w:val="left"/>
              <w:rPr>
                <w:ins w:id="1957" w:author="Author"/>
                <w:color w:val="000000"/>
                <w:lang w:val="en-GB"/>
              </w:rPr>
            </w:pPr>
            <w:ins w:id="1958"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0AC46375" w14:textId="77777777" w:rsidR="00235B8C" w:rsidRPr="000F6836" w:rsidRDefault="00235B8C" w:rsidP="00B27ECA">
            <w:pPr>
              <w:jc w:val="left"/>
              <w:rPr>
                <w:ins w:id="1959" w:author="Author"/>
                <w:lang w:val="en-GB" w:eastAsia="es-ES"/>
              </w:rPr>
            </w:pPr>
            <w:ins w:id="1960" w:author="Author">
              <w:r w:rsidRPr="000F6836">
                <w:rPr>
                  <w:lang w:val="en-GB" w:eastAsia="es-ES"/>
                </w:rPr>
                <w:t xml:space="preserve">Amount of Exposure at default: </w:t>
              </w:r>
            </w:ins>
          </w:p>
          <w:p w14:paraId="2B282F03" w14:textId="77777777" w:rsidR="00235B8C" w:rsidRPr="000F6836" w:rsidRDefault="00235B8C" w:rsidP="00B27ECA">
            <w:pPr>
              <w:pStyle w:val="ListParagraph"/>
              <w:numPr>
                <w:ilvl w:val="0"/>
                <w:numId w:val="71"/>
              </w:numPr>
              <w:ind w:left="357" w:hanging="357"/>
              <w:contextualSpacing/>
              <w:rPr>
                <w:ins w:id="1961" w:author="Author"/>
                <w:rFonts w:ascii="Times New Roman" w:hAnsi="Times New Roman" w:cs="Times New Roman"/>
                <w:sz w:val="24"/>
                <w:szCs w:val="24"/>
                <w:lang w:eastAsia="es-ES"/>
              </w:rPr>
            </w:pPr>
            <w:ins w:id="1962" w:author="Author">
              <w:r w:rsidRPr="000F6836">
                <w:rPr>
                  <w:rFonts w:ascii="Times New Roman" w:hAnsi="Times New Roman" w:cs="Times New Roman"/>
                  <w:sz w:val="24"/>
                  <w:szCs w:val="24"/>
                  <w:lang w:eastAsia="es-ES"/>
                </w:rPr>
                <w:t>in R0290 to R0380 for the top 10 exposures</w:t>
              </w:r>
            </w:ins>
          </w:p>
          <w:p w14:paraId="3FA03FB6" w14:textId="77777777" w:rsidR="00235B8C" w:rsidRPr="000F6836" w:rsidRDefault="00235B8C" w:rsidP="00B27ECA">
            <w:pPr>
              <w:pStyle w:val="ListParagraph"/>
              <w:numPr>
                <w:ilvl w:val="0"/>
                <w:numId w:val="71"/>
              </w:numPr>
              <w:ind w:left="357" w:hanging="357"/>
              <w:contextualSpacing/>
              <w:rPr>
                <w:ins w:id="1963" w:author="Author"/>
                <w:rFonts w:ascii="Times New Roman" w:hAnsi="Times New Roman" w:cs="Times New Roman"/>
                <w:sz w:val="24"/>
                <w:szCs w:val="24"/>
                <w:lang w:eastAsia="es-ES"/>
              </w:rPr>
            </w:pPr>
            <w:ins w:id="1964" w:author="Author">
              <w:r w:rsidRPr="000F6836">
                <w:rPr>
                  <w:rFonts w:ascii="Times New Roman" w:hAnsi="Times New Roman" w:cs="Times New Roman"/>
                  <w:sz w:val="24"/>
                  <w:szCs w:val="24"/>
                  <w:lang w:eastAsia="es-ES"/>
                </w:rPr>
                <w:t>in R0280 for the sum of these top 10 exposures</w:t>
              </w:r>
            </w:ins>
          </w:p>
          <w:p w14:paraId="01B8F6BF" w14:textId="77777777" w:rsidR="00235B8C" w:rsidRPr="000F6836" w:rsidRDefault="00235B8C" w:rsidP="00B27ECA">
            <w:pPr>
              <w:pStyle w:val="ListParagraph"/>
              <w:numPr>
                <w:ilvl w:val="0"/>
                <w:numId w:val="71"/>
              </w:numPr>
              <w:ind w:left="357" w:hanging="357"/>
              <w:contextualSpacing/>
              <w:rPr>
                <w:ins w:id="1965" w:author="Author"/>
                <w:rFonts w:ascii="Times New Roman" w:hAnsi="Times New Roman" w:cs="Times New Roman"/>
                <w:sz w:val="24"/>
                <w:szCs w:val="24"/>
                <w:lang w:eastAsia="es-ES"/>
              </w:rPr>
            </w:pPr>
            <w:ins w:id="1966" w:author="Author">
              <w:r w:rsidRPr="000F6836">
                <w:rPr>
                  <w:rFonts w:ascii="Times New Roman" w:hAnsi="Times New Roman" w:cs="Times New Roman"/>
                  <w:sz w:val="24"/>
                  <w:szCs w:val="24"/>
                  <w:lang w:eastAsia="es-ES"/>
                </w:rPr>
                <w:t>in R0390 for the remaining exposures</w:t>
              </w:r>
            </w:ins>
          </w:p>
          <w:p w14:paraId="2FDEB7C2" w14:textId="77777777" w:rsidR="00235B8C" w:rsidRPr="000F6836" w:rsidRDefault="00235B8C" w:rsidP="00B27ECA">
            <w:pPr>
              <w:pStyle w:val="ListParagraph"/>
              <w:numPr>
                <w:ilvl w:val="0"/>
                <w:numId w:val="71"/>
              </w:numPr>
              <w:ind w:left="357" w:hanging="357"/>
              <w:contextualSpacing/>
              <w:rPr>
                <w:ins w:id="1967" w:author="Author"/>
                <w:rFonts w:ascii="Times New Roman" w:hAnsi="Times New Roman" w:cs="Times New Roman"/>
                <w:sz w:val="24"/>
                <w:szCs w:val="24"/>
                <w:lang w:eastAsia="es-ES"/>
              </w:rPr>
            </w:pPr>
            <w:ins w:id="1968" w:author="Author">
              <w:r w:rsidRPr="000F6836">
                <w:rPr>
                  <w:rFonts w:ascii="Times New Roman" w:hAnsi="Times New Roman" w:cs="Times New Roman"/>
                  <w:sz w:val="24"/>
                  <w:szCs w:val="24"/>
                  <w:lang w:eastAsia="es-ES"/>
                </w:rPr>
                <w:t>in R0270 for the sum of all exposures</w:t>
              </w:r>
            </w:ins>
          </w:p>
        </w:tc>
      </w:tr>
      <w:tr w:rsidR="00235B8C" w:rsidRPr="000F6836" w14:paraId="1B3596DF" w14:textId="77777777" w:rsidTr="005C2436">
        <w:trPr>
          <w:trHeight w:val="300"/>
          <w:ins w:id="1969" w:author="Author"/>
        </w:trPr>
        <w:tc>
          <w:tcPr>
            <w:tcW w:w="2806" w:type="dxa"/>
            <w:tcBorders>
              <w:top w:val="nil"/>
              <w:left w:val="single" w:sz="4" w:space="0" w:color="auto"/>
              <w:bottom w:val="single" w:sz="4" w:space="0" w:color="auto"/>
              <w:right w:val="single" w:sz="4" w:space="0" w:color="auto"/>
            </w:tcBorders>
            <w:noWrap/>
            <w:hideMark/>
          </w:tcPr>
          <w:p w14:paraId="3B71B857" w14:textId="77777777" w:rsidR="00235B8C" w:rsidRPr="000F6836" w:rsidRDefault="00235B8C" w:rsidP="00B27ECA">
            <w:pPr>
              <w:jc w:val="left"/>
              <w:rPr>
                <w:ins w:id="1970" w:author="Author"/>
                <w:lang w:val="en-GB"/>
              </w:rPr>
            </w:pPr>
            <w:ins w:id="1971" w:author="Author">
              <w:r w:rsidRPr="000F6836">
                <w:rPr>
                  <w:lang w:val="en-GB"/>
                </w:rPr>
                <w:t>C0040/R0270-R0390</w:t>
              </w:r>
            </w:ins>
          </w:p>
        </w:tc>
        <w:tc>
          <w:tcPr>
            <w:tcW w:w="2103" w:type="dxa"/>
            <w:tcBorders>
              <w:top w:val="nil"/>
              <w:left w:val="nil"/>
              <w:bottom w:val="single" w:sz="4" w:space="0" w:color="auto"/>
              <w:right w:val="single" w:sz="4" w:space="0" w:color="auto"/>
            </w:tcBorders>
            <w:noWrap/>
            <w:hideMark/>
          </w:tcPr>
          <w:p w14:paraId="14B9A2DF" w14:textId="77777777" w:rsidR="00235B8C" w:rsidRPr="000F6836" w:rsidRDefault="00235B8C" w:rsidP="00B27ECA">
            <w:pPr>
              <w:jc w:val="left"/>
              <w:rPr>
                <w:ins w:id="1972" w:author="Author"/>
                <w:color w:val="000000"/>
                <w:lang w:val="en-GB"/>
              </w:rPr>
            </w:pPr>
            <w:ins w:id="1973"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0AA0082" w14:textId="77777777" w:rsidR="00235B8C" w:rsidRPr="000F6836" w:rsidRDefault="00235B8C" w:rsidP="00B27ECA">
            <w:pPr>
              <w:jc w:val="left"/>
              <w:rPr>
                <w:ins w:id="1974" w:author="Author"/>
                <w:lang w:val="en-GB" w:eastAsia="es-ES"/>
              </w:rPr>
            </w:pPr>
            <w:ins w:id="1975" w:author="Author">
              <w:r w:rsidRPr="000F6836">
                <w:rPr>
                  <w:lang w:val="en-GB" w:eastAsia="es-ES"/>
                </w:rPr>
                <w:t>Contribution to the credit SCR ncl. diversification, i.e. the sum of entries in this column gives the credit risk SCR:</w:t>
              </w:r>
            </w:ins>
          </w:p>
          <w:p w14:paraId="04E23740" w14:textId="77777777" w:rsidR="00235B8C" w:rsidRPr="000F6836" w:rsidRDefault="00235B8C" w:rsidP="00B27ECA">
            <w:pPr>
              <w:jc w:val="left"/>
              <w:rPr>
                <w:ins w:id="1976" w:author="Author"/>
                <w:lang w:val="en-GB" w:eastAsia="es-ES"/>
              </w:rPr>
            </w:pPr>
          </w:p>
          <w:p w14:paraId="756E3251" w14:textId="77777777" w:rsidR="00235B8C" w:rsidRPr="000F6836" w:rsidRDefault="00235B8C" w:rsidP="00B27ECA">
            <w:pPr>
              <w:pStyle w:val="ListParagraph"/>
              <w:numPr>
                <w:ilvl w:val="0"/>
                <w:numId w:val="71"/>
              </w:numPr>
              <w:ind w:left="357" w:hanging="357"/>
              <w:contextualSpacing/>
              <w:rPr>
                <w:ins w:id="1977" w:author="Author"/>
                <w:rFonts w:ascii="Times New Roman" w:hAnsi="Times New Roman" w:cs="Times New Roman"/>
                <w:sz w:val="24"/>
                <w:szCs w:val="24"/>
                <w:lang w:eastAsia="es-ES"/>
              </w:rPr>
            </w:pPr>
            <w:ins w:id="1978" w:author="Author">
              <w:r w:rsidRPr="000F6836">
                <w:rPr>
                  <w:rFonts w:ascii="Times New Roman" w:hAnsi="Times New Roman" w:cs="Times New Roman"/>
                  <w:sz w:val="24"/>
                  <w:szCs w:val="24"/>
                  <w:lang w:eastAsia="es-ES"/>
                </w:rPr>
                <w:t>in R0290 to R0380 for the top 10 exposures</w:t>
              </w:r>
            </w:ins>
          </w:p>
          <w:p w14:paraId="1F8D43BD" w14:textId="77777777" w:rsidR="00235B8C" w:rsidRPr="000F6836" w:rsidRDefault="00235B8C" w:rsidP="00B27ECA">
            <w:pPr>
              <w:pStyle w:val="ListParagraph"/>
              <w:numPr>
                <w:ilvl w:val="0"/>
                <w:numId w:val="71"/>
              </w:numPr>
              <w:ind w:left="357" w:hanging="357"/>
              <w:contextualSpacing/>
              <w:rPr>
                <w:ins w:id="1979" w:author="Author"/>
                <w:rFonts w:ascii="Times New Roman" w:hAnsi="Times New Roman" w:cs="Times New Roman"/>
                <w:sz w:val="24"/>
                <w:szCs w:val="24"/>
                <w:lang w:eastAsia="es-ES"/>
              </w:rPr>
            </w:pPr>
            <w:ins w:id="1980" w:author="Author">
              <w:r w:rsidRPr="000F6836">
                <w:rPr>
                  <w:rFonts w:ascii="Times New Roman" w:hAnsi="Times New Roman" w:cs="Times New Roman"/>
                  <w:sz w:val="24"/>
                  <w:szCs w:val="24"/>
                  <w:lang w:eastAsia="es-ES"/>
                </w:rPr>
                <w:t>in R0280 for the sum of these top 10 exposures</w:t>
              </w:r>
            </w:ins>
          </w:p>
          <w:p w14:paraId="096C7C4F" w14:textId="77777777" w:rsidR="00235B8C" w:rsidRPr="000F6836" w:rsidRDefault="00235B8C" w:rsidP="00B27ECA">
            <w:pPr>
              <w:pStyle w:val="ListParagraph"/>
              <w:numPr>
                <w:ilvl w:val="0"/>
                <w:numId w:val="71"/>
              </w:numPr>
              <w:ind w:left="357" w:hanging="357"/>
              <w:contextualSpacing/>
              <w:rPr>
                <w:ins w:id="1981" w:author="Author"/>
                <w:rFonts w:ascii="Times New Roman" w:hAnsi="Times New Roman" w:cs="Times New Roman"/>
                <w:sz w:val="24"/>
                <w:szCs w:val="24"/>
                <w:lang w:eastAsia="es-ES"/>
              </w:rPr>
            </w:pPr>
            <w:ins w:id="1982" w:author="Author">
              <w:r w:rsidRPr="000F6836">
                <w:rPr>
                  <w:rFonts w:ascii="Times New Roman" w:hAnsi="Times New Roman" w:cs="Times New Roman"/>
                  <w:sz w:val="24"/>
                  <w:szCs w:val="24"/>
                  <w:lang w:eastAsia="es-ES"/>
                </w:rPr>
                <w:t>in R0390 for the remaining exposures</w:t>
              </w:r>
            </w:ins>
          </w:p>
          <w:p w14:paraId="21E9A397" w14:textId="77777777" w:rsidR="00235B8C" w:rsidRPr="000F6836" w:rsidRDefault="00235B8C" w:rsidP="00B27ECA">
            <w:pPr>
              <w:pStyle w:val="ListParagraph"/>
              <w:numPr>
                <w:ilvl w:val="0"/>
                <w:numId w:val="71"/>
              </w:numPr>
              <w:ind w:left="357" w:hanging="357"/>
              <w:contextualSpacing/>
              <w:rPr>
                <w:ins w:id="1983" w:author="Author"/>
                <w:rFonts w:ascii="Times New Roman" w:hAnsi="Times New Roman" w:cs="Times New Roman"/>
                <w:sz w:val="24"/>
                <w:szCs w:val="24"/>
                <w:lang w:eastAsia="es-ES"/>
              </w:rPr>
            </w:pPr>
            <w:ins w:id="1984" w:author="Author">
              <w:r w:rsidRPr="000F6836">
                <w:rPr>
                  <w:rFonts w:ascii="Times New Roman" w:hAnsi="Times New Roman" w:cs="Times New Roman"/>
                  <w:sz w:val="24"/>
                  <w:szCs w:val="24"/>
                  <w:lang w:eastAsia="es-ES"/>
                </w:rPr>
                <w:t>in R0270 for the sum of all exposures</w:t>
              </w:r>
            </w:ins>
          </w:p>
        </w:tc>
      </w:tr>
      <w:tr w:rsidR="00235B8C" w:rsidRPr="000F6836" w14:paraId="0233B28B" w14:textId="77777777" w:rsidTr="005C2436">
        <w:trPr>
          <w:trHeight w:val="300"/>
          <w:ins w:id="1985" w:author="Author"/>
        </w:trPr>
        <w:tc>
          <w:tcPr>
            <w:tcW w:w="2806" w:type="dxa"/>
            <w:tcBorders>
              <w:top w:val="nil"/>
              <w:left w:val="single" w:sz="4" w:space="0" w:color="auto"/>
              <w:bottom w:val="single" w:sz="4" w:space="0" w:color="auto"/>
              <w:right w:val="single" w:sz="4" w:space="0" w:color="auto"/>
            </w:tcBorders>
            <w:noWrap/>
            <w:hideMark/>
          </w:tcPr>
          <w:p w14:paraId="71E9B9A2" w14:textId="77777777" w:rsidR="00235B8C" w:rsidRPr="000F6836" w:rsidRDefault="00235B8C" w:rsidP="00B27ECA">
            <w:pPr>
              <w:jc w:val="left"/>
              <w:rPr>
                <w:ins w:id="1986" w:author="Author"/>
                <w:lang w:val="en-GB"/>
              </w:rPr>
            </w:pPr>
            <w:ins w:id="1987" w:author="Author">
              <w:r w:rsidRPr="000F6836">
                <w:rPr>
                  <w:lang w:val="en-GB"/>
                </w:rPr>
                <w:t>C0050/R0280-R0380</w:t>
              </w:r>
            </w:ins>
          </w:p>
        </w:tc>
        <w:tc>
          <w:tcPr>
            <w:tcW w:w="2103" w:type="dxa"/>
            <w:tcBorders>
              <w:top w:val="nil"/>
              <w:left w:val="nil"/>
              <w:bottom w:val="single" w:sz="4" w:space="0" w:color="auto"/>
              <w:right w:val="single" w:sz="4" w:space="0" w:color="auto"/>
            </w:tcBorders>
            <w:noWrap/>
            <w:hideMark/>
          </w:tcPr>
          <w:p w14:paraId="2E8366C7" w14:textId="77777777" w:rsidR="00235B8C" w:rsidRPr="000F6836" w:rsidRDefault="00235B8C" w:rsidP="00B27ECA">
            <w:pPr>
              <w:jc w:val="left"/>
              <w:rPr>
                <w:ins w:id="1988" w:author="Author"/>
                <w:color w:val="000000"/>
                <w:lang w:val="en-GB"/>
              </w:rPr>
            </w:pPr>
            <w:ins w:id="1989"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20A9B91" w14:textId="239B69F6" w:rsidR="00235B8C" w:rsidRPr="000F6836" w:rsidRDefault="00235B8C" w:rsidP="00B27ECA">
            <w:pPr>
              <w:jc w:val="left"/>
              <w:rPr>
                <w:ins w:id="1990" w:author="Author"/>
                <w:lang w:val="en-GB" w:eastAsia="es-ES"/>
              </w:rPr>
            </w:pPr>
            <w:ins w:id="1991"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6BFEB0C9" w14:textId="77777777" w:rsidR="00235B8C" w:rsidRPr="000F6836" w:rsidRDefault="00235B8C" w:rsidP="00B27ECA">
            <w:pPr>
              <w:pStyle w:val="ListParagraph"/>
              <w:numPr>
                <w:ilvl w:val="0"/>
                <w:numId w:val="71"/>
              </w:numPr>
              <w:ind w:left="357" w:hanging="357"/>
              <w:contextualSpacing/>
              <w:rPr>
                <w:ins w:id="1992" w:author="Author"/>
                <w:rFonts w:ascii="Times New Roman" w:hAnsi="Times New Roman" w:cs="Times New Roman"/>
                <w:sz w:val="24"/>
                <w:szCs w:val="24"/>
                <w:lang w:eastAsia="es-ES"/>
              </w:rPr>
            </w:pPr>
            <w:ins w:id="1993" w:author="Author">
              <w:r w:rsidRPr="000F6836">
                <w:rPr>
                  <w:rFonts w:ascii="Times New Roman" w:hAnsi="Times New Roman" w:cs="Times New Roman"/>
                  <w:sz w:val="24"/>
                  <w:szCs w:val="24"/>
                  <w:lang w:eastAsia="es-ES"/>
                </w:rPr>
                <w:t>in R0290 to R0380 for the top 10 exposures</w:t>
              </w:r>
            </w:ins>
          </w:p>
          <w:p w14:paraId="24D1082F" w14:textId="77777777" w:rsidR="00235B8C" w:rsidRPr="000F6836" w:rsidRDefault="00235B8C" w:rsidP="00B27ECA">
            <w:pPr>
              <w:pStyle w:val="ListParagraph"/>
              <w:numPr>
                <w:ilvl w:val="0"/>
                <w:numId w:val="71"/>
              </w:numPr>
              <w:ind w:left="357" w:hanging="357"/>
              <w:contextualSpacing/>
              <w:rPr>
                <w:ins w:id="1994" w:author="Author"/>
                <w:rFonts w:ascii="Times New Roman" w:hAnsi="Times New Roman" w:cs="Times New Roman"/>
                <w:sz w:val="24"/>
                <w:szCs w:val="24"/>
                <w:lang w:eastAsia="es-ES"/>
              </w:rPr>
            </w:pPr>
            <w:ins w:id="1995" w:author="Author">
              <w:r w:rsidRPr="000F6836">
                <w:rPr>
                  <w:rFonts w:ascii="Times New Roman" w:hAnsi="Times New Roman" w:cs="Times New Roman"/>
                  <w:sz w:val="24"/>
                  <w:szCs w:val="24"/>
                  <w:lang w:eastAsia="es-ES"/>
                </w:rPr>
                <w:t>in R0280 for the sum of these top 10 exposures</w:t>
              </w:r>
            </w:ins>
          </w:p>
        </w:tc>
      </w:tr>
      <w:tr w:rsidR="00235B8C" w:rsidRPr="000F6836" w14:paraId="1EEE22FB" w14:textId="77777777" w:rsidTr="005C2436">
        <w:trPr>
          <w:trHeight w:val="300"/>
          <w:ins w:id="1996" w:author="Author"/>
        </w:trPr>
        <w:tc>
          <w:tcPr>
            <w:tcW w:w="2806" w:type="dxa"/>
            <w:tcBorders>
              <w:top w:val="nil"/>
              <w:left w:val="single" w:sz="4" w:space="0" w:color="auto"/>
              <w:bottom w:val="single" w:sz="4" w:space="0" w:color="auto"/>
              <w:right w:val="single" w:sz="4" w:space="0" w:color="auto"/>
            </w:tcBorders>
            <w:noWrap/>
            <w:hideMark/>
          </w:tcPr>
          <w:p w14:paraId="14552C35" w14:textId="77777777" w:rsidR="00235B8C" w:rsidRPr="000F6836" w:rsidRDefault="00235B8C" w:rsidP="00B27ECA">
            <w:pPr>
              <w:jc w:val="left"/>
              <w:rPr>
                <w:ins w:id="1997" w:author="Author"/>
                <w:lang w:val="en-GB"/>
              </w:rPr>
            </w:pPr>
            <w:ins w:id="1998" w:author="Author">
              <w:r w:rsidRPr="000F6836">
                <w:rPr>
                  <w:lang w:val="en-GB"/>
                </w:rPr>
                <w:t>C0060/R0280-R0380</w:t>
              </w:r>
            </w:ins>
          </w:p>
        </w:tc>
        <w:tc>
          <w:tcPr>
            <w:tcW w:w="2103" w:type="dxa"/>
            <w:tcBorders>
              <w:top w:val="nil"/>
              <w:left w:val="nil"/>
              <w:bottom w:val="single" w:sz="4" w:space="0" w:color="auto"/>
              <w:right w:val="single" w:sz="4" w:space="0" w:color="auto"/>
            </w:tcBorders>
            <w:noWrap/>
            <w:hideMark/>
          </w:tcPr>
          <w:p w14:paraId="228D9917" w14:textId="77777777" w:rsidR="00235B8C" w:rsidRPr="000F6836" w:rsidRDefault="00235B8C" w:rsidP="00B27ECA">
            <w:pPr>
              <w:jc w:val="left"/>
              <w:rPr>
                <w:ins w:id="1999" w:author="Author"/>
                <w:color w:val="000000"/>
                <w:lang w:val="en-GB"/>
              </w:rPr>
            </w:pPr>
            <w:ins w:id="2000"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2D36DBCD" w14:textId="77777777" w:rsidR="00235B8C" w:rsidRPr="000F6836" w:rsidRDefault="00235B8C" w:rsidP="00B27ECA">
            <w:pPr>
              <w:jc w:val="left"/>
              <w:rPr>
                <w:ins w:id="2001" w:author="Author"/>
                <w:lang w:val="en-GB" w:eastAsia="es-ES"/>
              </w:rPr>
            </w:pPr>
            <w:ins w:id="2002" w:author="Author">
              <w:r w:rsidRPr="000F6836">
                <w:rPr>
                  <w:lang w:val="en-GB" w:eastAsia="es-ES"/>
                </w:rPr>
                <w:t>Average loss given default in %</w:t>
              </w:r>
            </w:ins>
          </w:p>
          <w:p w14:paraId="2C9B1626" w14:textId="77777777" w:rsidR="00235B8C" w:rsidRPr="000F6836" w:rsidRDefault="00235B8C" w:rsidP="00B27ECA">
            <w:pPr>
              <w:pStyle w:val="ListParagraph"/>
              <w:numPr>
                <w:ilvl w:val="0"/>
                <w:numId w:val="71"/>
              </w:numPr>
              <w:ind w:left="357" w:hanging="357"/>
              <w:contextualSpacing/>
              <w:rPr>
                <w:ins w:id="2003" w:author="Author"/>
                <w:rFonts w:ascii="Times New Roman" w:hAnsi="Times New Roman" w:cs="Times New Roman"/>
                <w:sz w:val="24"/>
                <w:szCs w:val="24"/>
                <w:lang w:eastAsia="es-ES"/>
              </w:rPr>
            </w:pPr>
            <w:ins w:id="2004" w:author="Author">
              <w:r w:rsidRPr="000F6836">
                <w:rPr>
                  <w:rFonts w:ascii="Times New Roman" w:hAnsi="Times New Roman" w:cs="Times New Roman"/>
                  <w:sz w:val="24"/>
                  <w:szCs w:val="24"/>
                  <w:lang w:eastAsia="es-ES"/>
                </w:rPr>
                <w:t>in R0290 to R0380 for the top 10 exposures</w:t>
              </w:r>
            </w:ins>
          </w:p>
          <w:p w14:paraId="54AD7F01" w14:textId="77777777" w:rsidR="00235B8C" w:rsidRPr="000F6836" w:rsidRDefault="00235B8C" w:rsidP="00B27ECA">
            <w:pPr>
              <w:pStyle w:val="ListParagraph"/>
              <w:numPr>
                <w:ilvl w:val="0"/>
                <w:numId w:val="71"/>
              </w:numPr>
              <w:ind w:left="357" w:hanging="357"/>
              <w:contextualSpacing/>
              <w:rPr>
                <w:ins w:id="2005" w:author="Author"/>
                <w:rFonts w:ascii="Times New Roman" w:hAnsi="Times New Roman" w:cs="Times New Roman"/>
                <w:sz w:val="24"/>
                <w:szCs w:val="24"/>
                <w:lang w:eastAsia="es-ES"/>
              </w:rPr>
            </w:pPr>
            <w:ins w:id="2006" w:author="Author">
              <w:r w:rsidRPr="000F6836">
                <w:rPr>
                  <w:rFonts w:ascii="Times New Roman" w:hAnsi="Times New Roman" w:cs="Times New Roman"/>
                  <w:sz w:val="24"/>
                  <w:szCs w:val="24"/>
                  <w:lang w:eastAsia="es-ES"/>
                </w:rPr>
                <w:t>in R0280 for the sum of these top 10 exposures</w:t>
              </w:r>
            </w:ins>
          </w:p>
        </w:tc>
      </w:tr>
      <w:tr w:rsidR="00235B8C" w:rsidRPr="000F6836" w14:paraId="085B42A0" w14:textId="77777777" w:rsidTr="005C2436">
        <w:trPr>
          <w:trHeight w:val="300"/>
          <w:ins w:id="2007" w:author="Author"/>
        </w:trPr>
        <w:tc>
          <w:tcPr>
            <w:tcW w:w="2806" w:type="dxa"/>
            <w:tcBorders>
              <w:top w:val="nil"/>
              <w:left w:val="single" w:sz="4" w:space="0" w:color="auto"/>
              <w:bottom w:val="single" w:sz="4" w:space="0" w:color="auto"/>
              <w:right w:val="single" w:sz="4" w:space="0" w:color="auto"/>
            </w:tcBorders>
            <w:noWrap/>
            <w:hideMark/>
          </w:tcPr>
          <w:p w14:paraId="30C0B3F4" w14:textId="77777777" w:rsidR="00235B8C" w:rsidRPr="000F6836" w:rsidRDefault="00235B8C" w:rsidP="00B27ECA">
            <w:pPr>
              <w:jc w:val="left"/>
              <w:rPr>
                <w:ins w:id="2008" w:author="Author"/>
                <w:lang w:val="en-GB" w:eastAsia="fr-FR"/>
              </w:rPr>
            </w:pPr>
            <w:ins w:id="2009" w:author="Author">
              <w:r w:rsidRPr="000F6836">
                <w:rPr>
                  <w:lang w:val="en-GB"/>
                </w:rPr>
                <w:t>C0070/R0270-R0390</w:t>
              </w:r>
            </w:ins>
          </w:p>
        </w:tc>
        <w:tc>
          <w:tcPr>
            <w:tcW w:w="2103" w:type="dxa"/>
            <w:tcBorders>
              <w:top w:val="nil"/>
              <w:left w:val="nil"/>
              <w:bottom w:val="single" w:sz="4" w:space="0" w:color="auto"/>
              <w:right w:val="single" w:sz="4" w:space="0" w:color="auto"/>
            </w:tcBorders>
            <w:noWrap/>
            <w:hideMark/>
          </w:tcPr>
          <w:p w14:paraId="6BC45707" w14:textId="77777777" w:rsidR="00235B8C" w:rsidRPr="000F6836" w:rsidRDefault="00235B8C" w:rsidP="00B27ECA">
            <w:pPr>
              <w:jc w:val="left"/>
              <w:rPr>
                <w:ins w:id="2010" w:author="Author"/>
                <w:lang w:val="en-GB" w:eastAsia="es-ES"/>
              </w:rPr>
            </w:pPr>
            <w:ins w:id="2011"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664B9B01" w14:textId="77777777" w:rsidR="00235B8C" w:rsidRPr="000F6836" w:rsidRDefault="00235B8C" w:rsidP="00B27ECA">
            <w:pPr>
              <w:jc w:val="left"/>
              <w:rPr>
                <w:ins w:id="2012" w:author="Author"/>
                <w:lang w:val="en-GB" w:eastAsia="es-ES"/>
              </w:rPr>
            </w:pPr>
            <w:ins w:id="2013" w:author="Author">
              <w:r w:rsidRPr="000F6836">
                <w:rPr>
                  <w:lang w:val="en-GB" w:eastAsia="es-ES"/>
                </w:rPr>
                <w:t xml:space="preserve">Share of the market value (in %) relative to the total sum of market values of exposures to credit event risk </w:t>
              </w:r>
            </w:ins>
          </w:p>
          <w:p w14:paraId="7D86721E" w14:textId="77777777" w:rsidR="00235B8C" w:rsidRPr="000F6836" w:rsidRDefault="00235B8C" w:rsidP="00B27ECA">
            <w:pPr>
              <w:pStyle w:val="ListParagraph"/>
              <w:numPr>
                <w:ilvl w:val="0"/>
                <w:numId w:val="71"/>
              </w:numPr>
              <w:ind w:left="357" w:hanging="357"/>
              <w:contextualSpacing/>
              <w:rPr>
                <w:ins w:id="2014" w:author="Author"/>
                <w:rFonts w:ascii="Times New Roman" w:hAnsi="Times New Roman" w:cs="Times New Roman"/>
                <w:sz w:val="24"/>
                <w:szCs w:val="24"/>
                <w:lang w:eastAsia="es-ES"/>
              </w:rPr>
            </w:pPr>
            <w:ins w:id="2015" w:author="Author">
              <w:r w:rsidRPr="000F6836">
                <w:rPr>
                  <w:rFonts w:ascii="Times New Roman" w:hAnsi="Times New Roman" w:cs="Times New Roman"/>
                  <w:sz w:val="24"/>
                  <w:szCs w:val="24"/>
                  <w:lang w:eastAsia="es-ES"/>
                </w:rPr>
                <w:t>in R0290 to R0380 for the top 10 exposures</w:t>
              </w:r>
            </w:ins>
          </w:p>
          <w:p w14:paraId="29D4D34C" w14:textId="77777777" w:rsidR="00235B8C" w:rsidRPr="000F6836" w:rsidRDefault="00235B8C" w:rsidP="00B27ECA">
            <w:pPr>
              <w:pStyle w:val="ListParagraph"/>
              <w:numPr>
                <w:ilvl w:val="0"/>
                <w:numId w:val="71"/>
              </w:numPr>
              <w:ind w:left="357" w:hanging="357"/>
              <w:contextualSpacing/>
              <w:rPr>
                <w:ins w:id="2016" w:author="Author"/>
                <w:rFonts w:ascii="Times New Roman" w:hAnsi="Times New Roman" w:cs="Times New Roman"/>
                <w:sz w:val="24"/>
                <w:szCs w:val="24"/>
                <w:lang w:eastAsia="es-ES"/>
              </w:rPr>
            </w:pPr>
            <w:ins w:id="2017" w:author="Author">
              <w:r w:rsidRPr="000F6836">
                <w:rPr>
                  <w:rFonts w:ascii="Times New Roman" w:hAnsi="Times New Roman" w:cs="Times New Roman"/>
                  <w:sz w:val="24"/>
                  <w:szCs w:val="24"/>
                  <w:lang w:eastAsia="es-ES"/>
                </w:rPr>
                <w:lastRenderedPageBreak/>
                <w:t>in R0280 for the sum of these top 10 exposures</w:t>
              </w:r>
            </w:ins>
          </w:p>
          <w:p w14:paraId="64BAE1C0" w14:textId="77777777" w:rsidR="00235B8C" w:rsidRPr="000F6836" w:rsidRDefault="00235B8C" w:rsidP="00B27ECA">
            <w:pPr>
              <w:pStyle w:val="ListParagraph"/>
              <w:numPr>
                <w:ilvl w:val="0"/>
                <w:numId w:val="71"/>
              </w:numPr>
              <w:ind w:left="357" w:hanging="357"/>
              <w:contextualSpacing/>
              <w:rPr>
                <w:ins w:id="2018" w:author="Author"/>
                <w:rFonts w:ascii="Times New Roman" w:hAnsi="Times New Roman" w:cs="Times New Roman"/>
                <w:sz w:val="24"/>
                <w:szCs w:val="24"/>
                <w:lang w:eastAsia="es-ES"/>
              </w:rPr>
            </w:pPr>
            <w:ins w:id="2019" w:author="Author">
              <w:r w:rsidRPr="000F6836">
                <w:rPr>
                  <w:rFonts w:ascii="Times New Roman" w:hAnsi="Times New Roman" w:cs="Times New Roman"/>
                  <w:sz w:val="24"/>
                  <w:szCs w:val="24"/>
                  <w:lang w:eastAsia="es-ES"/>
                </w:rPr>
                <w:t>in R0390 for the remaining exposures</w:t>
              </w:r>
            </w:ins>
          </w:p>
          <w:p w14:paraId="1620EE1B" w14:textId="572606F2" w:rsidR="00235B8C" w:rsidRPr="002E2C03" w:rsidRDefault="00235B8C" w:rsidP="00B27ECA">
            <w:pPr>
              <w:pStyle w:val="ListParagraph"/>
              <w:numPr>
                <w:ilvl w:val="0"/>
                <w:numId w:val="71"/>
              </w:numPr>
              <w:ind w:left="357" w:hanging="357"/>
              <w:contextualSpacing/>
              <w:rPr>
                <w:ins w:id="2020" w:author="Author"/>
                <w:rFonts w:ascii="Times New Roman" w:hAnsi="Times New Roman" w:cs="Times New Roman"/>
                <w:sz w:val="24"/>
                <w:szCs w:val="24"/>
                <w:lang w:eastAsia="es-ES"/>
              </w:rPr>
            </w:pPr>
            <w:ins w:id="2021" w:author="Author">
              <w:r w:rsidRPr="000F6836">
                <w:rPr>
                  <w:rFonts w:ascii="Times New Roman" w:hAnsi="Times New Roman" w:cs="Times New Roman"/>
                  <w:sz w:val="24"/>
                  <w:szCs w:val="24"/>
                  <w:lang w:eastAsia="es-ES"/>
                </w:rPr>
                <w:t>in R0270 for the sum of all exposures (which should be 100%)</w:t>
              </w:r>
            </w:ins>
          </w:p>
        </w:tc>
      </w:tr>
      <w:tr w:rsidR="00235B8C" w:rsidRPr="000F6836" w14:paraId="5B01DDF1" w14:textId="77777777" w:rsidTr="005C2436">
        <w:trPr>
          <w:trHeight w:val="300"/>
          <w:ins w:id="2022" w:author="Author"/>
        </w:trPr>
        <w:tc>
          <w:tcPr>
            <w:tcW w:w="2806" w:type="dxa"/>
            <w:tcBorders>
              <w:top w:val="nil"/>
              <w:left w:val="single" w:sz="4" w:space="0" w:color="auto"/>
              <w:bottom w:val="single" w:sz="4" w:space="0" w:color="auto"/>
              <w:right w:val="single" w:sz="4" w:space="0" w:color="auto"/>
            </w:tcBorders>
            <w:noWrap/>
            <w:hideMark/>
          </w:tcPr>
          <w:p w14:paraId="3017AC2C" w14:textId="77777777" w:rsidR="00235B8C" w:rsidRPr="000F6836" w:rsidRDefault="00235B8C" w:rsidP="00B27ECA">
            <w:pPr>
              <w:jc w:val="left"/>
              <w:rPr>
                <w:ins w:id="2023" w:author="Author"/>
                <w:lang w:val="en-GB" w:eastAsia="fr-FR"/>
              </w:rPr>
            </w:pPr>
            <w:ins w:id="2024" w:author="Author">
              <w:r w:rsidRPr="000F6836">
                <w:rPr>
                  <w:lang w:val="en-GB"/>
                </w:rPr>
                <w:lastRenderedPageBreak/>
                <w:t>C0080/R0270-R0390</w:t>
              </w:r>
            </w:ins>
          </w:p>
        </w:tc>
        <w:tc>
          <w:tcPr>
            <w:tcW w:w="2103" w:type="dxa"/>
            <w:tcBorders>
              <w:top w:val="nil"/>
              <w:left w:val="nil"/>
              <w:bottom w:val="single" w:sz="4" w:space="0" w:color="auto"/>
              <w:right w:val="single" w:sz="4" w:space="0" w:color="auto"/>
            </w:tcBorders>
            <w:noWrap/>
            <w:hideMark/>
          </w:tcPr>
          <w:p w14:paraId="1734E8BB" w14:textId="77777777" w:rsidR="00235B8C" w:rsidRPr="000F6836" w:rsidRDefault="00235B8C" w:rsidP="00B27ECA">
            <w:pPr>
              <w:jc w:val="left"/>
              <w:rPr>
                <w:ins w:id="2025" w:author="Author"/>
                <w:lang w:val="en-GB" w:eastAsia="es-ES"/>
              </w:rPr>
            </w:pPr>
            <w:ins w:id="2026"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63D1121E" w14:textId="77777777" w:rsidR="00235B8C" w:rsidRPr="000F6836" w:rsidRDefault="00235B8C" w:rsidP="00B27ECA">
            <w:pPr>
              <w:jc w:val="left"/>
              <w:rPr>
                <w:ins w:id="2027" w:author="Author"/>
                <w:lang w:val="en-GB" w:eastAsia="es-ES"/>
              </w:rPr>
            </w:pPr>
            <w:ins w:id="2028" w:author="Author">
              <w:r w:rsidRPr="000F6836">
                <w:rPr>
                  <w:lang w:val="en-GB" w:eastAsia="es-ES"/>
                </w:rPr>
                <w:t xml:space="preserve">Share of the credit risk contribution (in %) relative to the total credit risk SCR </w:t>
              </w:r>
            </w:ins>
          </w:p>
          <w:p w14:paraId="66B0EDFA" w14:textId="77777777" w:rsidR="00235B8C" w:rsidRPr="000F6836" w:rsidRDefault="00235B8C" w:rsidP="00B27ECA">
            <w:pPr>
              <w:pStyle w:val="ListParagraph"/>
              <w:numPr>
                <w:ilvl w:val="0"/>
                <w:numId w:val="71"/>
              </w:numPr>
              <w:ind w:left="357" w:hanging="357"/>
              <w:contextualSpacing/>
              <w:rPr>
                <w:ins w:id="2029" w:author="Author"/>
                <w:rFonts w:ascii="Times New Roman" w:hAnsi="Times New Roman" w:cs="Times New Roman"/>
                <w:sz w:val="24"/>
                <w:szCs w:val="24"/>
                <w:lang w:eastAsia="es-ES"/>
              </w:rPr>
            </w:pPr>
            <w:ins w:id="2030" w:author="Author">
              <w:r w:rsidRPr="000F6836">
                <w:rPr>
                  <w:rFonts w:ascii="Times New Roman" w:hAnsi="Times New Roman" w:cs="Times New Roman"/>
                  <w:sz w:val="24"/>
                  <w:szCs w:val="24"/>
                  <w:lang w:eastAsia="es-ES"/>
                </w:rPr>
                <w:t>in R0290 to R0380 for the top 10 exposures</w:t>
              </w:r>
            </w:ins>
          </w:p>
          <w:p w14:paraId="2CA66AEF" w14:textId="77777777" w:rsidR="00235B8C" w:rsidRPr="000F6836" w:rsidRDefault="00235B8C" w:rsidP="00B27ECA">
            <w:pPr>
              <w:pStyle w:val="ListParagraph"/>
              <w:numPr>
                <w:ilvl w:val="0"/>
                <w:numId w:val="71"/>
              </w:numPr>
              <w:ind w:left="357" w:hanging="357"/>
              <w:contextualSpacing/>
              <w:rPr>
                <w:ins w:id="2031" w:author="Author"/>
                <w:rFonts w:ascii="Times New Roman" w:hAnsi="Times New Roman" w:cs="Times New Roman"/>
                <w:sz w:val="24"/>
                <w:szCs w:val="24"/>
                <w:lang w:eastAsia="es-ES"/>
              </w:rPr>
            </w:pPr>
            <w:ins w:id="2032" w:author="Author">
              <w:r w:rsidRPr="000F6836">
                <w:rPr>
                  <w:rFonts w:ascii="Times New Roman" w:hAnsi="Times New Roman" w:cs="Times New Roman"/>
                  <w:sz w:val="24"/>
                  <w:szCs w:val="24"/>
                  <w:lang w:eastAsia="es-ES"/>
                </w:rPr>
                <w:t>in R0280 for the sum of these top 10 exposures</w:t>
              </w:r>
            </w:ins>
          </w:p>
          <w:p w14:paraId="076127DF" w14:textId="77777777" w:rsidR="00235B8C" w:rsidRPr="000F6836" w:rsidRDefault="00235B8C" w:rsidP="00B27ECA">
            <w:pPr>
              <w:pStyle w:val="ListParagraph"/>
              <w:numPr>
                <w:ilvl w:val="0"/>
                <w:numId w:val="71"/>
              </w:numPr>
              <w:ind w:left="357" w:hanging="357"/>
              <w:contextualSpacing/>
              <w:rPr>
                <w:ins w:id="2033" w:author="Author"/>
                <w:rFonts w:ascii="Times New Roman" w:hAnsi="Times New Roman" w:cs="Times New Roman"/>
                <w:sz w:val="24"/>
                <w:szCs w:val="24"/>
                <w:lang w:eastAsia="es-ES"/>
              </w:rPr>
            </w:pPr>
            <w:ins w:id="2034" w:author="Author">
              <w:r w:rsidRPr="000F6836">
                <w:rPr>
                  <w:rFonts w:ascii="Times New Roman" w:hAnsi="Times New Roman" w:cs="Times New Roman"/>
                  <w:sz w:val="24"/>
                  <w:szCs w:val="24"/>
                  <w:lang w:eastAsia="es-ES"/>
                </w:rPr>
                <w:t>in R0390 for the remaining exposures</w:t>
              </w:r>
            </w:ins>
          </w:p>
          <w:p w14:paraId="7255A758" w14:textId="5820657E" w:rsidR="00235B8C" w:rsidRPr="002E2C03" w:rsidRDefault="00235B8C" w:rsidP="00B27ECA">
            <w:pPr>
              <w:pStyle w:val="ListParagraph"/>
              <w:numPr>
                <w:ilvl w:val="0"/>
                <w:numId w:val="71"/>
              </w:numPr>
              <w:ind w:left="357" w:hanging="357"/>
              <w:contextualSpacing/>
              <w:rPr>
                <w:ins w:id="2035" w:author="Author"/>
                <w:rFonts w:ascii="Times New Roman" w:hAnsi="Times New Roman" w:cs="Times New Roman"/>
                <w:sz w:val="24"/>
                <w:szCs w:val="24"/>
                <w:lang w:eastAsia="es-ES"/>
              </w:rPr>
            </w:pPr>
            <w:ins w:id="2036" w:author="Author">
              <w:r w:rsidRPr="000F6836">
                <w:rPr>
                  <w:rFonts w:ascii="Times New Roman" w:hAnsi="Times New Roman" w:cs="Times New Roman"/>
                  <w:sz w:val="24"/>
                  <w:szCs w:val="24"/>
                  <w:lang w:eastAsia="es-ES"/>
                </w:rPr>
                <w:t>in R0270 for the sum of all exposures (which should be 100%)</w:t>
              </w:r>
            </w:ins>
          </w:p>
        </w:tc>
      </w:tr>
      <w:tr w:rsidR="00235B8C" w:rsidRPr="000F6836" w14:paraId="7B1A6C5F" w14:textId="77777777" w:rsidTr="005C2436">
        <w:trPr>
          <w:trHeight w:val="300"/>
          <w:ins w:id="2037" w:author="Author"/>
        </w:trPr>
        <w:tc>
          <w:tcPr>
            <w:tcW w:w="9209" w:type="dxa"/>
            <w:gridSpan w:val="3"/>
            <w:tcBorders>
              <w:top w:val="nil"/>
              <w:left w:val="single" w:sz="4" w:space="0" w:color="auto"/>
              <w:bottom w:val="single" w:sz="4" w:space="0" w:color="auto"/>
              <w:right w:val="nil"/>
            </w:tcBorders>
            <w:noWrap/>
            <w:hideMark/>
          </w:tcPr>
          <w:p w14:paraId="71AC53DE" w14:textId="77777777" w:rsidR="00235B8C" w:rsidRPr="000F6836" w:rsidRDefault="00235B8C" w:rsidP="00B27ECA">
            <w:pPr>
              <w:jc w:val="left"/>
              <w:rPr>
                <w:ins w:id="2038" w:author="Author"/>
                <w:i/>
                <w:lang w:val="en-GB" w:eastAsia="es-ES"/>
              </w:rPr>
            </w:pPr>
            <w:ins w:id="2039" w:author="Author">
              <w:r w:rsidRPr="000F6836">
                <w:rPr>
                  <w:i/>
                  <w:lang w:val="en-GB" w:eastAsia="es-ES"/>
                </w:rPr>
                <w:t>Top 10 exposures in terms of market value (single)</w:t>
              </w:r>
            </w:ins>
          </w:p>
        </w:tc>
      </w:tr>
      <w:tr w:rsidR="00235B8C" w:rsidRPr="000F6836" w14:paraId="6F8BB92F" w14:textId="77777777" w:rsidTr="005C2436">
        <w:trPr>
          <w:trHeight w:val="300"/>
          <w:ins w:id="2040" w:author="Author"/>
        </w:trPr>
        <w:tc>
          <w:tcPr>
            <w:tcW w:w="2806" w:type="dxa"/>
            <w:tcBorders>
              <w:top w:val="nil"/>
              <w:left w:val="single" w:sz="4" w:space="0" w:color="auto"/>
              <w:bottom w:val="single" w:sz="4" w:space="0" w:color="auto"/>
              <w:right w:val="single" w:sz="4" w:space="0" w:color="auto"/>
            </w:tcBorders>
            <w:noWrap/>
            <w:hideMark/>
          </w:tcPr>
          <w:p w14:paraId="3FBC7B1D" w14:textId="77777777" w:rsidR="00235B8C" w:rsidRPr="000F6836" w:rsidRDefault="00235B8C" w:rsidP="00B27ECA">
            <w:pPr>
              <w:jc w:val="left"/>
              <w:rPr>
                <w:ins w:id="2041" w:author="Author"/>
                <w:lang w:val="en-GB" w:eastAsia="fr-FR"/>
              </w:rPr>
            </w:pPr>
            <w:ins w:id="2042" w:author="Author">
              <w:r w:rsidRPr="000F6836">
                <w:rPr>
                  <w:lang w:val="en-GB"/>
                </w:rPr>
                <w:t>C0090/R0420-R0510</w:t>
              </w:r>
            </w:ins>
          </w:p>
        </w:tc>
        <w:tc>
          <w:tcPr>
            <w:tcW w:w="2103" w:type="dxa"/>
            <w:tcBorders>
              <w:top w:val="nil"/>
              <w:left w:val="nil"/>
              <w:bottom w:val="single" w:sz="4" w:space="0" w:color="auto"/>
              <w:right w:val="single" w:sz="4" w:space="0" w:color="auto"/>
            </w:tcBorders>
            <w:noWrap/>
            <w:hideMark/>
          </w:tcPr>
          <w:p w14:paraId="3CCBD217" w14:textId="77777777" w:rsidR="00235B8C" w:rsidRPr="000F6836" w:rsidRDefault="00235B8C" w:rsidP="00B27ECA">
            <w:pPr>
              <w:jc w:val="left"/>
              <w:rPr>
                <w:ins w:id="2043" w:author="Author"/>
                <w:lang w:val="en-GB" w:eastAsia="es-ES"/>
              </w:rPr>
            </w:pPr>
            <w:ins w:id="2044" w:author="Author">
              <w:r w:rsidRPr="000F6836">
                <w:rPr>
                  <w:lang w:val="en-GB" w:eastAsia="es-ES"/>
                </w:rPr>
                <w:t>Name of Exposure</w:t>
              </w:r>
            </w:ins>
          </w:p>
        </w:tc>
        <w:tc>
          <w:tcPr>
            <w:tcW w:w="4300" w:type="dxa"/>
            <w:tcBorders>
              <w:top w:val="nil"/>
              <w:left w:val="nil"/>
              <w:bottom w:val="single" w:sz="4" w:space="0" w:color="auto"/>
              <w:right w:val="single" w:sz="4" w:space="0" w:color="auto"/>
            </w:tcBorders>
            <w:noWrap/>
          </w:tcPr>
          <w:p w14:paraId="72478BED" w14:textId="77777777" w:rsidR="00235B8C" w:rsidRPr="000F6836" w:rsidRDefault="00235B8C" w:rsidP="00B27ECA">
            <w:pPr>
              <w:jc w:val="left"/>
              <w:rPr>
                <w:ins w:id="2045" w:author="Author"/>
                <w:lang w:val="en-GB" w:eastAsia="es-ES"/>
              </w:rPr>
            </w:pPr>
            <w:ins w:id="2046" w:author="Author">
              <w:r w:rsidRPr="000F6836">
                <w:rPr>
                  <w:lang w:val="en-GB" w:eastAsia="es-ES"/>
                </w:rPr>
                <w:t>Names of the top 10 exposures of single exposures in terms of impact on the SCR.</w:t>
              </w:r>
            </w:ins>
          </w:p>
          <w:p w14:paraId="3DCFFF8E" w14:textId="77777777" w:rsidR="00235B8C" w:rsidRPr="000F6836" w:rsidRDefault="00235B8C" w:rsidP="00B27ECA">
            <w:pPr>
              <w:jc w:val="left"/>
              <w:rPr>
                <w:ins w:id="2047" w:author="Author"/>
                <w:lang w:val="en-GB" w:eastAsia="es-ES"/>
              </w:rPr>
            </w:pPr>
            <w:ins w:id="2048" w:author="Author">
              <w:r w:rsidRPr="000F6836">
                <w:rPr>
                  <w:lang w:val="en-GB" w:eastAsia="es-ES"/>
                </w:rPr>
                <w:t>The impact on SCR is in the column “Credit Risk Contribution”, which should be the contribution to the credit SCR, i.e. incl. diversification and the sum of entries in the column gives the credit risk SCR.</w:t>
              </w:r>
            </w:ins>
          </w:p>
        </w:tc>
      </w:tr>
      <w:tr w:rsidR="00235B8C" w:rsidRPr="000F6836" w14:paraId="39239F4D" w14:textId="77777777" w:rsidTr="005C2436">
        <w:trPr>
          <w:trHeight w:val="300"/>
          <w:ins w:id="2049" w:author="Author"/>
        </w:trPr>
        <w:tc>
          <w:tcPr>
            <w:tcW w:w="2806" w:type="dxa"/>
            <w:tcBorders>
              <w:top w:val="nil"/>
              <w:left w:val="single" w:sz="4" w:space="0" w:color="auto"/>
              <w:bottom w:val="single" w:sz="4" w:space="0" w:color="auto"/>
              <w:right w:val="single" w:sz="4" w:space="0" w:color="auto"/>
            </w:tcBorders>
            <w:noWrap/>
            <w:hideMark/>
          </w:tcPr>
          <w:p w14:paraId="5E4C2EAB" w14:textId="77777777" w:rsidR="00235B8C" w:rsidRPr="000F6836" w:rsidRDefault="00235B8C" w:rsidP="00B27ECA">
            <w:pPr>
              <w:jc w:val="left"/>
              <w:rPr>
                <w:ins w:id="2050" w:author="Author"/>
                <w:lang w:val="en-GB" w:eastAsia="fr-FR"/>
              </w:rPr>
            </w:pPr>
            <w:ins w:id="2051" w:author="Author">
              <w:r w:rsidRPr="000F6836">
                <w:rPr>
                  <w:lang w:val="en-GB"/>
                </w:rPr>
                <w:t>C0020/R0400-R0520</w:t>
              </w:r>
            </w:ins>
          </w:p>
        </w:tc>
        <w:tc>
          <w:tcPr>
            <w:tcW w:w="2103" w:type="dxa"/>
            <w:tcBorders>
              <w:top w:val="nil"/>
              <w:left w:val="nil"/>
              <w:bottom w:val="single" w:sz="4" w:space="0" w:color="auto"/>
              <w:right w:val="single" w:sz="4" w:space="0" w:color="auto"/>
            </w:tcBorders>
            <w:noWrap/>
            <w:hideMark/>
          </w:tcPr>
          <w:p w14:paraId="2BA733DC" w14:textId="77777777" w:rsidR="00235B8C" w:rsidRPr="000F6836" w:rsidRDefault="00235B8C" w:rsidP="00B27ECA">
            <w:pPr>
              <w:jc w:val="left"/>
              <w:rPr>
                <w:ins w:id="2052" w:author="Author"/>
                <w:lang w:val="en-GB" w:eastAsia="es-ES"/>
              </w:rPr>
            </w:pPr>
            <w:ins w:id="2053"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487D3B50" w14:textId="77777777" w:rsidR="00235B8C" w:rsidRPr="000F6836" w:rsidRDefault="00235B8C" w:rsidP="00B27ECA">
            <w:pPr>
              <w:jc w:val="left"/>
              <w:rPr>
                <w:ins w:id="2054" w:author="Author"/>
                <w:lang w:val="en-GB" w:eastAsia="es-ES"/>
              </w:rPr>
            </w:pPr>
            <w:ins w:id="2055" w:author="Author">
              <w:r w:rsidRPr="000F6836">
                <w:rPr>
                  <w:lang w:val="en-GB" w:eastAsia="es-ES"/>
                </w:rPr>
                <w:t xml:space="preserve">Market value in reporting currency according to the valuation used for solvency purposes of </w:t>
              </w:r>
            </w:ins>
          </w:p>
          <w:p w14:paraId="07595557" w14:textId="77777777" w:rsidR="00235B8C" w:rsidRPr="000F6836" w:rsidRDefault="00235B8C" w:rsidP="00B27ECA">
            <w:pPr>
              <w:pStyle w:val="ListParagraph"/>
              <w:numPr>
                <w:ilvl w:val="0"/>
                <w:numId w:val="71"/>
              </w:numPr>
              <w:ind w:left="357" w:hanging="357"/>
              <w:contextualSpacing/>
              <w:rPr>
                <w:ins w:id="2056" w:author="Author"/>
                <w:rFonts w:ascii="Times New Roman" w:hAnsi="Times New Roman" w:cs="Times New Roman"/>
                <w:sz w:val="24"/>
                <w:szCs w:val="24"/>
                <w:lang w:eastAsia="es-ES"/>
              </w:rPr>
            </w:pPr>
            <w:ins w:id="2057" w:author="Author">
              <w:r w:rsidRPr="000F6836">
                <w:rPr>
                  <w:rFonts w:ascii="Times New Roman" w:hAnsi="Times New Roman" w:cs="Times New Roman"/>
                  <w:sz w:val="24"/>
                  <w:szCs w:val="24"/>
                  <w:lang w:eastAsia="es-ES"/>
                </w:rPr>
                <w:t>in R0420 to R0510 for the top 10 exposures</w:t>
              </w:r>
            </w:ins>
          </w:p>
          <w:p w14:paraId="092BA5F4" w14:textId="77777777" w:rsidR="00235B8C" w:rsidRPr="000F6836" w:rsidRDefault="00235B8C" w:rsidP="00B27ECA">
            <w:pPr>
              <w:pStyle w:val="ListParagraph"/>
              <w:numPr>
                <w:ilvl w:val="0"/>
                <w:numId w:val="71"/>
              </w:numPr>
              <w:ind w:left="357" w:hanging="357"/>
              <w:contextualSpacing/>
              <w:rPr>
                <w:ins w:id="2058" w:author="Author"/>
                <w:rFonts w:ascii="Times New Roman" w:hAnsi="Times New Roman" w:cs="Times New Roman"/>
                <w:sz w:val="24"/>
                <w:szCs w:val="24"/>
                <w:lang w:eastAsia="es-ES"/>
              </w:rPr>
            </w:pPr>
            <w:ins w:id="2059" w:author="Author">
              <w:r w:rsidRPr="000F6836">
                <w:rPr>
                  <w:rFonts w:ascii="Times New Roman" w:hAnsi="Times New Roman" w:cs="Times New Roman"/>
                  <w:sz w:val="24"/>
                  <w:szCs w:val="24"/>
                  <w:lang w:eastAsia="es-ES"/>
                </w:rPr>
                <w:t>in R0410 for the sum of these top 10 exposures</w:t>
              </w:r>
            </w:ins>
          </w:p>
          <w:p w14:paraId="6A8A2FB8" w14:textId="77777777" w:rsidR="00235B8C" w:rsidRPr="000F6836" w:rsidRDefault="00235B8C" w:rsidP="00B27ECA">
            <w:pPr>
              <w:pStyle w:val="ListParagraph"/>
              <w:numPr>
                <w:ilvl w:val="0"/>
                <w:numId w:val="71"/>
              </w:numPr>
              <w:ind w:left="357" w:hanging="357"/>
              <w:contextualSpacing/>
              <w:rPr>
                <w:ins w:id="2060" w:author="Author"/>
                <w:rFonts w:ascii="Times New Roman" w:hAnsi="Times New Roman" w:cs="Times New Roman"/>
                <w:sz w:val="24"/>
                <w:szCs w:val="24"/>
                <w:lang w:eastAsia="es-ES"/>
              </w:rPr>
            </w:pPr>
            <w:ins w:id="2061" w:author="Author">
              <w:r w:rsidRPr="000F6836">
                <w:rPr>
                  <w:rFonts w:ascii="Times New Roman" w:hAnsi="Times New Roman" w:cs="Times New Roman"/>
                  <w:sz w:val="24"/>
                  <w:szCs w:val="24"/>
                  <w:lang w:eastAsia="es-ES"/>
                </w:rPr>
                <w:t>in R0520 for the remaining exposures</w:t>
              </w:r>
            </w:ins>
          </w:p>
          <w:p w14:paraId="52559AE2" w14:textId="77777777" w:rsidR="00235B8C" w:rsidRPr="000F6836" w:rsidRDefault="00235B8C" w:rsidP="00B27ECA">
            <w:pPr>
              <w:pStyle w:val="ListParagraph"/>
              <w:numPr>
                <w:ilvl w:val="0"/>
                <w:numId w:val="71"/>
              </w:numPr>
              <w:ind w:left="357" w:hanging="357"/>
              <w:contextualSpacing/>
              <w:rPr>
                <w:ins w:id="2062" w:author="Author"/>
                <w:rFonts w:ascii="Times New Roman" w:hAnsi="Times New Roman" w:cs="Times New Roman"/>
                <w:sz w:val="24"/>
                <w:szCs w:val="24"/>
                <w:lang w:eastAsia="es-ES"/>
              </w:rPr>
            </w:pPr>
            <w:ins w:id="2063" w:author="Author">
              <w:r w:rsidRPr="000F6836">
                <w:rPr>
                  <w:rFonts w:ascii="Times New Roman" w:hAnsi="Times New Roman" w:cs="Times New Roman"/>
                  <w:sz w:val="24"/>
                  <w:szCs w:val="24"/>
                  <w:lang w:eastAsia="es-ES"/>
                </w:rPr>
                <w:t>in R0400 for the sum of all exposures</w:t>
              </w:r>
            </w:ins>
          </w:p>
        </w:tc>
      </w:tr>
      <w:tr w:rsidR="00235B8C" w:rsidRPr="000F6836" w14:paraId="35206592" w14:textId="77777777" w:rsidTr="005C2436">
        <w:trPr>
          <w:trHeight w:val="300"/>
          <w:ins w:id="2064" w:author="Author"/>
        </w:trPr>
        <w:tc>
          <w:tcPr>
            <w:tcW w:w="2806" w:type="dxa"/>
            <w:tcBorders>
              <w:top w:val="nil"/>
              <w:left w:val="single" w:sz="4" w:space="0" w:color="auto"/>
              <w:bottom w:val="single" w:sz="4" w:space="0" w:color="auto"/>
              <w:right w:val="single" w:sz="4" w:space="0" w:color="auto"/>
            </w:tcBorders>
            <w:noWrap/>
            <w:hideMark/>
          </w:tcPr>
          <w:p w14:paraId="26A32697" w14:textId="77777777" w:rsidR="00235B8C" w:rsidRPr="000F6836" w:rsidRDefault="00235B8C" w:rsidP="00B27ECA">
            <w:pPr>
              <w:jc w:val="left"/>
              <w:rPr>
                <w:ins w:id="2065" w:author="Author"/>
                <w:lang w:val="en-GB" w:eastAsia="fr-FR"/>
              </w:rPr>
            </w:pPr>
            <w:ins w:id="2066" w:author="Author">
              <w:r w:rsidRPr="000F6836">
                <w:rPr>
                  <w:lang w:val="en-GB"/>
                </w:rPr>
                <w:t>C0030/R0400-R0520</w:t>
              </w:r>
            </w:ins>
          </w:p>
        </w:tc>
        <w:tc>
          <w:tcPr>
            <w:tcW w:w="2103" w:type="dxa"/>
            <w:tcBorders>
              <w:top w:val="nil"/>
              <w:left w:val="nil"/>
              <w:bottom w:val="single" w:sz="4" w:space="0" w:color="auto"/>
              <w:right w:val="single" w:sz="4" w:space="0" w:color="auto"/>
            </w:tcBorders>
            <w:noWrap/>
            <w:hideMark/>
          </w:tcPr>
          <w:p w14:paraId="5C0C2B9F" w14:textId="77777777" w:rsidR="00235B8C" w:rsidRPr="000F6836" w:rsidRDefault="00235B8C" w:rsidP="00B27ECA">
            <w:pPr>
              <w:jc w:val="left"/>
              <w:rPr>
                <w:ins w:id="2067" w:author="Author"/>
                <w:lang w:val="en-GB" w:eastAsia="es-ES"/>
              </w:rPr>
            </w:pPr>
            <w:ins w:id="2068"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59F25883" w14:textId="77777777" w:rsidR="00235B8C" w:rsidRPr="000F6836" w:rsidRDefault="00235B8C" w:rsidP="00B27ECA">
            <w:pPr>
              <w:jc w:val="left"/>
              <w:rPr>
                <w:ins w:id="2069" w:author="Author"/>
                <w:lang w:val="en-GB" w:eastAsia="es-ES"/>
              </w:rPr>
            </w:pPr>
            <w:ins w:id="2070" w:author="Author">
              <w:r w:rsidRPr="000F6836">
                <w:rPr>
                  <w:lang w:val="en-GB" w:eastAsia="es-ES"/>
                </w:rPr>
                <w:t xml:space="preserve">Exposure at default in reporting currency of </w:t>
              </w:r>
            </w:ins>
          </w:p>
          <w:p w14:paraId="413A8D0E" w14:textId="77777777" w:rsidR="00235B8C" w:rsidRPr="000F6836" w:rsidRDefault="00235B8C" w:rsidP="00B27ECA">
            <w:pPr>
              <w:pStyle w:val="ListParagraph"/>
              <w:numPr>
                <w:ilvl w:val="0"/>
                <w:numId w:val="71"/>
              </w:numPr>
              <w:ind w:left="357" w:hanging="357"/>
              <w:contextualSpacing/>
              <w:rPr>
                <w:ins w:id="2071" w:author="Author"/>
                <w:rFonts w:ascii="Times New Roman" w:hAnsi="Times New Roman" w:cs="Times New Roman"/>
                <w:sz w:val="24"/>
                <w:szCs w:val="24"/>
                <w:lang w:eastAsia="es-ES"/>
              </w:rPr>
            </w:pPr>
            <w:ins w:id="2072" w:author="Author">
              <w:r w:rsidRPr="000F6836">
                <w:rPr>
                  <w:rFonts w:ascii="Times New Roman" w:hAnsi="Times New Roman" w:cs="Times New Roman"/>
                  <w:sz w:val="24"/>
                  <w:szCs w:val="24"/>
                  <w:lang w:eastAsia="es-ES"/>
                </w:rPr>
                <w:t>in R0420 to R0510 for the top 10 exposures</w:t>
              </w:r>
            </w:ins>
          </w:p>
          <w:p w14:paraId="7E422866" w14:textId="77777777" w:rsidR="00235B8C" w:rsidRPr="000F6836" w:rsidRDefault="00235B8C" w:rsidP="00B27ECA">
            <w:pPr>
              <w:pStyle w:val="ListParagraph"/>
              <w:numPr>
                <w:ilvl w:val="0"/>
                <w:numId w:val="71"/>
              </w:numPr>
              <w:ind w:left="357" w:hanging="357"/>
              <w:contextualSpacing/>
              <w:rPr>
                <w:ins w:id="2073" w:author="Author"/>
                <w:rFonts w:ascii="Times New Roman" w:hAnsi="Times New Roman" w:cs="Times New Roman"/>
                <w:sz w:val="24"/>
                <w:szCs w:val="24"/>
                <w:lang w:eastAsia="es-ES"/>
              </w:rPr>
            </w:pPr>
            <w:ins w:id="2074" w:author="Author">
              <w:r w:rsidRPr="000F6836">
                <w:rPr>
                  <w:rFonts w:ascii="Times New Roman" w:hAnsi="Times New Roman" w:cs="Times New Roman"/>
                  <w:sz w:val="24"/>
                  <w:szCs w:val="24"/>
                  <w:lang w:eastAsia="es-ES"/>
                </w:rPr>
                <w:t>in R0410 for the sum of these top 10 exposures</w:t>
              </w:r>
            </w:ins>
          </w:p>
          <w:p w14:paraId="4B14DAD9" w14:textId="77777777" w:rsidR="00235B8C" w:rsidRPr="000F6836" w:rsidRDefault="00235B8C" w:rsidP="00B27ECA">
            <w:pPr>
              <w:pStyle w:val="ListParagraph"/>
              <w:numPr>
                <w:ilvl w:val="0"/>
                <w:numId w:val="71"/>
              </w:numPr>
              <w:ind w:left="357" w:hanging="357"/>
              <w:contextualSpacing/>
              <w:rPr>
                <w:ins w:id="2075" w:author="Author"/>
                <w:rFonts w:ascii="Times New Roman" w:hAnsi="Times New Roman" w:cs="Times New Roman"/>
                <w:sz w:val="24"/>
                <w:szCs w:val="24"/>
                <w:lang w:eastAsia="es-ES"/>
              </w:rPr>
            </w:pPr>
            <w:ins w:id="2076" w:author="Author">
              <w:r w:rsidRPr="000F6836">
                <w:rPr>
                  <w:rFonts w:ascii="Times New Roman" w:hAnsi="Times New Roman" w:cs="Times New Roman"/>
                  <w:sz w:val="24"/>
                  <w:szCs w:val="24"/>
                  <w:lang w:eastAsia="es-ES"/>
                </w:rPr>
                <w:t>in R0520 for the remaining exposures</w:t>
              </w:r>
            </w:ins>
          </w:p>
          <w:p w14:paraId="7A1C922B" w14:textId="77777777" w:rsidR="00235B8C" w:rsidRPr="000F6836" w:rsidRDefault="00235B8C" w:rsidP="00B27ECA">
            <w:pPr>
              <w:pStyle w:val="ListParagraph"/>
              <w:numPr>
                <w:ilvl w:val="0"/>
                <w:numId w:val="71"/>
              </w:numPr>
              <w:ind w:left="357" w:hanging="357"/>
              <w:contextualSpacing/>
              <w:rPr>
                <w:ins w:id="2077" w:author="Author"/>
                <w:rFonts w:ascii="Times New Roman" w:hAnsi="Times New Roman" w:cs="Times New Roman"/>
                <w:sz w:val="24"/>
                <w:szCs w:val="24"/>
                <w:lang w:eastAsia="es-ES"/>
              </w:rPr>
            </w:pPr>
            <w:ins w:id="2078" w:author="Author">
              <w:r w:rsidRPr="000F6836">
                <w:rPr>
                  <w:rFonts w:ascii="Times New Roman" w:hAnsi="Times New Roman" w:cs="Times New Roman"/>
                  <w:sz w:val="24"/>
                  <w:szCs w:val="24"/>
                  <w:lang w:eastAsia="es-ES"/>
                </w:rPr>
                <w:t>in R0400 for the sum of all exposures</w:t>
              </w:r>
            </w:ins>
          </w:p>
        </w:tc>
      </w:tr>
      <w:tr w:rsidR="00235B8C" w:rsidRPr="000F6836" w14:paraId="2A8D84F9" w14:textId="77777777" w:rsidTr="005C2436">
        <w:trPr>
          <w:trHeight w:val="300"/>
          <w:ins w:id="2079" w:author="Author"/>
        </w:trPr>
        <w:tc>
          <w:tcPr>
            <w:tcW w:w="2806" w:type="dxa"/>
            <w:tcBorders>
              <w:top w:val="nil"/>
              <w:left w:val="single" w:sz="4" w:space="0" w:color="auto"/>
              <w:bottom w:val="single" w:sz="4" w:space="0" w:color="auto"/>
              <w:right w:val="single" w:sz="4" w:space="0" w:color="auto"/>
            </w:tcBorders>
            <w:noWrap/>
            <w:hideMark/>
          </w:tcPr>
          <w:p w14:paraId="36E565E2" w14:textId="77777777" w:rsidR="00235B8C" w:rsidRPr="000F6836" w:rsidRDefault="00235B8C" w:rsidP="00B27ECA">
            <w:pPr>
              <w:jc w:val="left"/>
              <w:rPr>
                <w:ins w:id="2080" w:author="Author"/>
                <w:lang w:val="en-GB" w:eastAsia="fr-FR"/>
              </w:rPr>
            </w:pPr>
            <w:ins w:id="2081" w:author="Author">
              <w:r w:rsidRPr="000F6836">
                <w:rPr>
                  <w:lang w:val="en-GB"/>
                </w:rPr>
                <w:t>C0040/R0400-R0520</w:t>
              </w:r>
            </w:ins>
          </w:p>
        </w:tc>
        <w:tc>
          <w:tcPr>
            <w:tcW w:w="2103" w:type="dxa"/>
            <w:tcBorders>
              <w:top w:val="nil"/>
              <w:left w:val="nil"/>
              <w:bottom w:val="single" w:sz="4" w:space="0" w:color="auto"/>
              <w:right w:val="single" w:sz="4" w:space="0" w:color="auto"/>
            </w:tcBorders>
            <w:noWrap/>
            <w:hideMark/>
          </w:tcPr>
          <w:p w14:paraId="198272C2" w14:textId="77777777" w:rsidR="00235B8C" w:rsidRPr="000F6836" w:rsidRDefault="00235B8C" w:rsidP="00B27ECA">
            <w:pPr>
              <w:jc w:val="left"/>
              <w:rPr>
                <w:ins w:id="2082" w:author="Author"/>
                <w:lang w:val="en-GB" w:eastAsia="es-ES"/>
              </w:rPr>
            </w:pPr>
            <w:ins w:id="2083"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3C794648" w14:textId="77777777" w:rsidR="00235B8C" w:rsidRPr="000F6836" w:rsidRDefault="00235B8C" w:rsidP="00B27ECA">
            <w:pPr>
              <w:jc w:val="left"/>
              <w:rPr>
                <w:ins w:id="2084" w:author="Author"/>
                <w:lang w:val="en-GB" w:eastAsia="es-ES"/>
              </w:rPr>
            </w:pPr>
            <w:ins w:id="2085" w:author="Author">
              <w:r w:rsidRPr="000F6836">
                <w:rPr>
                  <w:lang w:val="en-GB" w:eastAsia="es-ES"/>
                </w:rPr>
                <w:t>Contribution to the credit incl. diversification, i.e. the sum of entries in this column gives the credit risk SCR:</w:t>
              </w:r>
            </w:ins>
          </w:p>
          <w:p w14:paraId="32659ADF" w14:textId="77777777" w:rsidR="00235B8C" w:rsidRPr="000F6836" w:rsidRDefault="00235B8C" w:rsidP="00B27ECA">
            <w:pPr>
              <w:pStyle w:val="ListParagraph"/>
              <w:numPr>
                <w:ilvl w:val="0"/>
                <w:numId w:val="71"/>
              </w:numPr>
              <w:ind w:left="357" w:hanging="357"/>
              <w:contextualSpacing/>
              <w:rPr>
                <w:ins w:id="2086" w:author="Author"/>
                <w:rFonts w:ascii="Times New Roman" w:hAnsi="Times New Roman" w:cs="Times New Roman"/>
                <w:sz w:val="24"/>
                <w:szCs w:val="24"/>
                <w:lang w:eastAsia="es-ES"/>
              </w:rPr>
            </w:pPr>
            <w:ins w:id="2087" w:author="Author">
              <w:r w:rsidRPr="000F6836">
                <w:rPr>
                  <w:rFonts w:ascii="Times New Roman" w:hAnsi="Times New Roman" w:cs="Times New Roman"/>
                  <w:sz w:val="24"/>
                  <w:szCs w:val="24"/>
                  <w:lang w:eastAsia="es-ES"/>
                </w:rPr>
                <w:t>in R0420 to R0510 for the top 10 exposures</w:t>
              </w:r>
            </w:ins>
          </w:p>
          <w:p w14:paraId="7EF327C9" w14:textId="77777777" w:rsidR="00235B8C" w:rsidRPr="000F6836" w:rsidRDefault="00235B8C" w:rsidP="00B27ECA">
            <w:pPr>
              <w:pStyle w:val="ListParagraph"/>
              <w:numPr>
                <w:ilvl w:val="0"/>
                <w:numId w:val="71"/>
              </w:numPr>
              <w:ind w:left="357" w:hanging="357"/>
              <w:contextualSpacing/>
              <w:rPr>
                <w:ins w:id="2088" w:author="Author"/>
                <w:rFonts w:ascii="Times New Roman" w:hAnsi="Times New Roman" w:cs="Times New Roman"/>
                <w:sz w:val="24"/>
                <w:szCs w:val="24"/>
                <w:lang w:eastAsia="es-ES"/>
              </w:rPr>
            </w:pPr>
            <w:ins w:id="2089" w:author="Author">
              <w:r w:rsidRPr="000F6836">
                <w:rPr>
                  <w:rFonts w:ascii="Times New Roman" w:hAnsi="Times New Roman" w:cs="Times New Roman"/>
                  <w:sz w:val="24"/>
                  <w:szCs w:val="24"/>
                  <w:lang w:eastAsia="es-ES"/>
                </w:rPr>
                <w:lastRenderedPageBreak/>
                <w:t>in R0410 for the sum of these top 10 exposures</w:t>
              </w:r>
            </w:ins>
          </w:p>
          <w:p w14:paraId="514A54DC" w14:textId="77777777" w:rsidR="00235B8C" w:rsidRPr="000F6836" w:rsidRDefault="00235B8C" w:rsidP="00B27ECA">
            <w:pPr>
              <w:pStyle w:val="ListParagraph"/>
              <w:numPr>
                <w:ilvl w:val="0"/>
                <w:numId w:val="71"/>
              </w:numPr>
              <w:ind w:left="357" w:hanging="357"/>
              <w:contextualSpacing/>
              <w:rPr>
                <w:ins w:id="2090" w:author="Author"/>
                <w:rFonts w:ascii="Times New Roman" w:hAnsi="Times New Roman" w:cs="Times New Roman"/>
                <w:sz w:val="24"/>
                <w:szCs w:val="24"/>
                <w:lang w:eastAsia="es-ES"/>
              </w:rPr>
            </w:pPr>
            <w:ins w:id="2091" w:author="Author">
              <w:r w:rsidRPr="000F6836">
                <w:rPr>
                  <w:rFonts w:ascii="Times New Roman" w:hAnsi="Times New Roman" w:cs="Times New Roman"/>
                  <w:sz w:val="24"/>
                  <w:szCs w:val="24"/>
                  <w:lang w:eastAsia="es-ES"/>
                </w:rPr>
                <w:t>in R0520 for the remaining exposures</w:t>
              </w:r>
            </w:ins>
          </w:p>
          <w:p w14:paraId="2BA66C17" w14:textId="77777777" w:rsidR="00235B8C" w:rsidRPr="000F6836" w:rsidRDefault="00235B8C" w:rsidP="00B27ECA">
            <w:pPr>
              <w:pStyle w:val="ListParagraph"/>
              <w:numPr>
                <w:ilvl w:val="0"/>
                <w:numId w:val="71"/>
              </w:numPr>
              <w:ind w:left="357" w:hanging="357"/>
              <w:contextualSpacing/>
              <w:rPr>
                <w:ins w:id="2092" w:author="Author"/>
                <w:rFonts w:ascii="Times New Roman" w:hAnsi="Times New Roman" w:cs="Times New Roman"/>
                <w:sz w:val="24"/>
                <w:szCs w:val="24"/>
                <w:lang w:eastAsia="es-ES"/>
              </w:rPr>
            </w:pPr>
            <w:ins w:id="2093" w:author="Author">
              <w:r w:rsidRPr="000F6836">
                <w:rPr>
                  <w:rFonts w:ascii="Times New Roman" w:hAnsi="Times New Roman" w:cs="Times New Roman"/>
                  <w:sz w:val="24"/>
                  <w:szCs w:val="24"/>
                  <w:lang w:eastAsia="es-ES"/>
                </w:rPr>
                <w:t>in R0400 for the sum of all exposures</w:t>
              </w:r>
            </w:ins>
          </w:p>
        </w:tc>
      </w:tr>
      <w:tr w:rsidR="00235B8C" w:rsidRPr="000F6836" w14:paraId="3FCBAE7D" w14:textId="77777777" w:rsidTr="005C2436">
        <w:trPr>
          <w:trHeight w:val="300"/>
          <w:ins w:id="2094" w:author="Author"/>
        </w:trPr>
        <w:tc>
          <w:tcPr>
            <w:tcW w:w="2806" w:type="dxa"/>
            <w:tcBorders>
              <w:top w:val="nil"/>
              <w:left w:val="single" w:sz="4" w:space="0" w:color="auto"/>
              <w:bottom w:val="single" w:sz="4" w:space="0" w:color="auto"/>
              <w:right w:val="single" w:sz="4" w:space="0" w:color="auto"/>
            </w:tcBorders>
            <w:noWrap/>
            <w:hideMark/>
          </w:tcPr>
          <w:p w14:paraId="12331D66" w14:textId="77777777" w:rsidR="00235B8C" w:rsidRPr="000F6836" w:rsidRDefault="00235B8C" w:rsidP="00B27ECA">
            <w:pPr>
              <w:jc w:val="left"/>
              <w:rPr>
                <w:ins w:id="2095" w:author="Author"/>
                <w:lang w:val="en-GB" w:eastAsia="fr-FR"/>
              </w:rPr>
            </w:pPr>
            <w:ins w:id="2096" w:author="Author">
              <w:r w:rsidRPr="000F6836">
                <w:rPr>
                  <w:lang w:val="en-GB"/>
                </w:rPr>
                <w:lastRenderedPageBreak/>
                <w:t>C0050/R0410-R0510</w:t>
              </w:r>
            </w:ins>
          </w:p>
        </w:tc>
        <w:tc>
          <w:tcPr>
            <w:tcW w:w="2103" w:type="dxa"/>
            <w:tcBorders>
              <w:top w:val="nil"/>
              <w:left w:val="nil"/>
              <w:bottom w:val="single" w:sz="4" w:space="0" w:color="auto"/>
              <w:right w:val="single" w:sz="4" w:space="0" w:color="auto"/>
            </w:tcBorders>
            <w:noWrap/>
            <w:hideMark/>
          </w:tcPr>
          <w:p w14:paraId="4DFB9CD5" w14:textId="77777777" w:rsidR="00235B8C" w:rsidRPr="000F6836" w:rsidRDefault="00235B8C" w:rsidP="00B27ECA">
            <w:pPr>
              <w:jc w:val="left"/>
              <w:rPr>
                <w:ins w:id="2097" w:author="Author"/>
                <w:lang w:val="en-GB" w:eastAsia="es-ES"/>
              </w:rPr>
            </w:pPr>
            <w:ins w:id="2098"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48BC7BDC" w14:textId="71813D6A" w:rsidR="00235B8C" w:rsidRPr="000F6836" w:rsidRDefault="00235B8C" w:rsidP="00B27ECA">
            <w:pPr>
              <w:jc w:val="left"/>
              <w:rPr>
                <w:ins w:id="2099" w:author="Author"/>
                <w:lang w:val="en-GB" w:eastAsia="es-ES"/>
              </w:rPr>
            </w:pPr>
            <w:ins w:id="2100" w:author="Author">
              <w:r w:rsidRPr="000F6836">
                <w:rPr>
                  <w:lang w:val="en-GB" w:eastAsia="es-ES"/>
                </w:rPr>
                <w:t xml:space="preserve">Average </w:t>
              </w:r>
              <w:r w:rsidR="0013726F">
                <w:rPr>
                  <w:lang w:val="en-GB" w:eastAsia="es-ES"/>
                </w:rPr>
                <w:t xml:space="preserve">1Y </w:t>
              </w:r>
              <w:r w:rsidRPr="000F6836">
                <w:rPr>
                  <w:lang w:val="en-GB" w:eastAsia="es-ES"/>
                </w:rPr>
                <w:t>probability of default in %</w:t>
              </w:r>
            </w:ins>
          </w:p>
          <w:p w14:paraId="01E870A8" w14:textId="77777777" w:rsidR="00235B8C" w:rsidRPr="000F6836" w:rsidRDefault="00235B8C" w:rsidP="00B27ECA">
            <w:pPr>
              <w:pStyle w:val="ListParagraph"/>
              <w:numPr>
                <w:ilvl w:val="0"/>
                <w:numId w:val="71"/>
              </w:numPr>
              <w:ind w:left="357" w:hanging="357"/>
              <w:contextualSpacing/>
              <w:rPr>
                <w:ins w:id="2101" w:author="Author"/>
                <w:rFonts w:ascii="Times New Roman" w:hAnsi="Times New Roman" w:cs="Times New Roman"/>
                <w:sz w:val="24"/>
                <w:szCs w:val="24"/>
                <w:lang w:eastAsia="es-ES"/>
              </w:rPr>
            </w:pPr>
            <w:ins w:id="2102" w:author="Author">
              <w:r w:rsidRPr="000F6836">
                <w:rPr>
                  <w:rFonts w:ascii="Times New Roman" w:hAnsi="Times New Roman" w:cs="Times New Roman"/>
                  <w:sz w:val="24"/>
                  <w:szCs w:val="24"/>
                  <w:lang w:eastAsia="es-ES"/>
                </w:rPr>
                <w:t>in R0420 to R0510 for the top 10 exposures</w:t>
              </w:r>
            </w:ins>
          </w:p>
          <w:p w14:paraId="4D368651" w14:textId="77777777" w:rsidR="00235B8C" w:rsidRPr="000F6836" w:rsidRDefault="00235B8C" w:rsidP="00B27ECA">
            <w:pPr>
              <w:pStyle w:val="ListParagraph"/>
              <w:numPr>
                <w:ilvl w:val="0"/>
                <w:numId w:val="71"/>
              </w:numPr>
              <w:ind w:left="357" w:hanging="357"/>
              <w:contextualSpacing/>
              <w:rPr>
                <w:ins w:id="2103" w:author="Author"/>
                <w:rFonts w:ascii="Times New Roman" w:hAnsi="Times New Roman" w:cs="Times New Roman"/>
                <w:sz w:val="24"/>
                <w:szCs w:val="24"/>
                <w:lang w:eastAsia="es-ES"/>
              </w:rPr>
            </w:pPr>
            <w:ins w:id="2104" w:author="Author">
              <w:r w:rsidRPr="000F6836">
                <w:rPr>
                  <w:rFonts w:ascii="Times New Roman" w:hAnsi="Times New Roman" w:cs="Times New Roman"/>
                  <w:sz w:val="24"/>
                  <w:szCs w:val="24"/>
                  <w:lang w:eastAsia="es-ES"/>
                </w:rPr>
                <w:t>in R0410 for the sum of these top 10 exposures</w:t>
              </w:r>
            </w:ins>
          </w:p>
        </w:tc>
      </w:tr>
      <w:tr w:rsidR="00235B8C" w:rsidRPr="000F6836" w14:paraId="67DD5896" w14:textId="77777777" w:rsidTr="005C2436">
        <w:trPr>
          <w:trHeight w:val="300"/>
          <w:ins w:id="2105" w:author="Author"/>
        </w:trPr>
        <w:tc>
          <w:tcPr>
            <w:tcW w:w="2806" w:type="dxa"/>
            <w:tcBorders>
              <w:top w:val="nil"/>
              <w:left w:val="single" w:sz="4" w:space="0" w:color="auto"/>
              <w:bottom w:val="single" w:sz="4" w:space="0" w:color="auto"/>
              <w:right w:val="single" w:sz="4" w:space="0" w:color="auto"/>
            </w:tcBorders>
            <w:noWrap/>
            <w:hideMark/>
          </w:tcPr>
          <w:p w14:paraId="03F1D2D2" w14:textId="77777777" w:rsidR="00235B8C" w:rsidRPr="000F6836" w:rsidRDefault="00235B8C" w:rsidP="00B27ECA">
            <w:pPr>
              <w:jc w:val="left"/>
              <w:rPr>
                <w:ins w:id="2106" w:author="Author"/>
                <w:lang w:val="en-GB" w:eastAsia="fr-FR"/>
              </w:rPr>
            </w:pPr>
            <w:ins w:id="2107" w:author="Author">
              <w:r w:rsidRPr="000F6836">
                <w:rPr>
                  <w:lang w:val="en-GB"/>
                </w:rPr>
                <w:t>C0060/R0410-R0510</w:t>
              </w:r>
            </w:ins>
          </w:p>
        </w:tc>
        <w:tc>
          <w:tcPr>
            <w:tcW w:w="2103" w:type="dxa"/>
            <w:tcBorders>
              <w:top w:val="nil"/>
              <w:left w:val="nil"/>
              <w:bottom w:val="single" w:sz="4" w:space="0" w:color="auto"/>
              <w:right w:val="single" w:sz="4" w:space="0" w:color="auto"/>
            </w:tcBorders>
            <w:noWrap/>
            <w:hideMark/>
          </w:tcPr>
          <w:p w14:paraId="6F317ADB" w14:textId="77777777" w:rsidR="00235B8C" w:rsidRPr="000F6836" w:rsidRDefault="00235B8C" w:rsidP="00B27ECA">
            <w:pPr>
              <w:jc w:val="left"/>
              <w:rPr>
                <w:ins w:id="2108" w:author="Author"/>
                <w:lang w:val="en-GB" w:eastAsia="es-ES"/>
              </w:rPr>
            </w:pPr>
            <w:ins w:id="2109"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58432914" w14:textId="77777777" w:rsidR="00235B8C" w:rsidRPr="000F6836" w:rsidRDefault="00235B8C" w:rsidP="00B27ECA">
            <w:pPr>
              <w:jc w:val="left"/>
              <w:rPr>
                <w:ins w:id="2110" w:author="Author"/>
                <w:lang w:val="en-GB" w:eastAsia="es-ES"/>
              </w:rPr>
            </w:pPr>
            <w:ins w:id="2111" w:author="Author">
              <w:r w:rsidRPr="000F6836">
                <w:rPr>
                  <w:lang w:val="en-GB" w:eastAsia="es-ES"/>
                </w:rPr>
                <w:t>Average loss given default in %</w:t>
              </w:r>
            </w:ins>
          </w:p>
          <w:p w14:paraId="238BD87B" w14:textId="77777777" w:rsidR="00235B8C" w:rsidRPr="000F6836" w:rsidRDefault="00235B8C" w:rsidP="00B27ECA">
            <w:pPr>
              <w:pStyle w:val="ListParagraph"/>
              <w:numPr>
                <w:ilvl w:val="0"/>
                <w:numId w:val="71"/>
              </w:numPr>
              <w:ind w:left="357" w:hanging="357"/>
              <w:contextualSpacing/>
              <w:rPr>
                <w:ins w:id="2112" w:author="Author"/>
                <w:rFonts w:ascii="Times New Roman" w:hAnsi="Times New Roman" w:cs="Times New Roman"/>
                <w:sz w:val="24"/>
                <w:szCs w:val="24"/>
                <w:lang w:eastAsia="es-ES"/>
              </w:rPr>
            </w:pPr>
            <w:ins w:id="2113" w:author="Author">
              <w:r w:rsidRPr="000F6836">
                <w:rPr>
                  <w:rFonts w:ascii="Times New Roman" w:hAnsi="Times New Roman" w:cs="Times New Roman"/>
                  <w:sz w:val="24"/>
                  <w:szCs w:val="24"/>
                  <w:lang w:eastAsia="es-ES"/>
                </w:rPr>
                <w:t>in R0420 to R0510 for the top 10 exposures</w:t>
              </w:r>
            </w:ins>
          </w:p>
          <w:p w14:paraId="46FCB5F5" w14:textId="77777777" w:rsidR="00235B8C" w:rsidRPr="000F6836" w:rsidRDefault="00235B8C" w:rsidP="00B27ECA">
            <w:pPr>
              <w:pStyle w:val="ListParagraph"/>
              <w:numPr>
                <w:ilvl w:val="0"/>
                <w:numId w:val="71"/>
              </w:numPr>
              <w:ind w:left="357" w:hanging="357"/>
              <w:contextualSpacing/>
              <w:rPr>
                <w:ins w:id="2114" w:author="Author"/>
                <w:rFonts w:ascii="Times New Roman" w:hAnsi="Times New Roman" w:cs="Times New Roman"/>
                <w:sz w:val="24"/>
                <w:szCs w:val="24"/>
                <w:lang w:eastAsia="es-ES"/>
              </w:rPr>
            </w:pPr>
            <w:ins w:id="2115" w:author="Author">
              <w:r w:rsidRPr="000F6836">
                <w:rPr>
                  <w:rFonts w:ascii="Times New Roman" w:hAnsi="Times New Roman" w:cs="Times New Roman"/>
                  <w:sz w:val="24"/>
                  <w:szCs w:val="24"/>
                  <w:lang w:eastAsia="es-ES"/>
                </w:rPr>
                <w:t>in R0410 for the sum of these top 10 exposures</w:t>
              </w:r>
            </w:ins>
          </w:p>
        </w:tc>
      </w:tr>
      <w:tr w:rsidR="00235B8C" w:rsidRPr="000F6836" w14:paraId="38666FF7" w14:textId="77777777" w:rsidTr="005C2436">
        <w:trPr>
          <w:trHeight w:val="300"/>
          <w:ins w:id="2116" w:author="Author"/>
        </w:trPr>
        <w:tc>
          <w:tcPr>
            <w:tcW w:w="2806" w:type="dxa"/>
            <w:tcBorders>
              <w:top w:val="nil"/>
              <w:left w:val="single" w:sz="4" w:space="0" w:color="auto"/>
              <w:bottom w:val="single" w:sz="4" w:space="0" w:color="auto"/>
              <w:right w:val="single" w:sz="4" w:space="0" w:color="auto"/>
            </w:tcBorders>
            <w:noWrap/>
            <w:hideMark/>
          </w:tcPr>
          <w:p w14:paraId="319C5181" w14:textId="77777777" w:rsidR="00235B8C" w:rsidRPr="000F6836" w:rsidRDefault="00235B8C" w:rsidP="00B27ECA">
            <w:pPr>
              <w:jc w:val="left"/>
              <w:rPr>
                <w:ins w:id="2117" w:author="Author"/>
                <w:lang w:val="en-GB" w:eastAsia="fr-FR"/>
              </w:rPr>
            </w:pPr>
            <w:ins w:id="2118" w:author="Author">
              <w:r w:rsidRPr="000F6836">
                <w:rPr>
                  <w:lang w:val="en-GB"/>
                </w:rPr>
                <w:t>C0070/R0400-R0520</w:t>
              </w:r>
            </w:ins>
          </w:p>
        </w:tc>
        <w:tc>
          <w:tcPr>
            <w:tcW w:w="2103" w:type="dxa"/>
            <w:tcBorders>
              <w:top w:val="nil"/>
              <w:left w:val="nil"/>
              <w:bottom w:val="single" w:sz="4" w:space="0" w:color="auto"/>
              <w:right w:val="single" w:sz="4" w:space="0" w:color="auto"/>
            </w:tcBorders>
            <w:noWrap/>
            <w:hideMark/>
          </w:tcPr>
          <w:p w14:paraId="54EF81A0" w14:textId="77777777" w:rsidR="00235B8C" w:rsidRPr="000F6836" w:rsidRDefault="00235B8C" w:rsidP="00B27ECA">
            <w:pPr>
              <w:jc w:val="left"/>
              <w:rPr>
                <w:ins w:id="2119" w:author="Author"/>
                <w:lang w:val="en-GB" w:eastAsia="es-ES"/>
              </w:rPr>
            </w:pPr>
            <w:ins w:id="2120"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034CC712" w14:textId="77777777" w:rsidR="00235B8C" w:rsidRPr="000F6836" w:rsidRDefault="00235B8C" w:rsidP="00B27ECA">
            <w:pPr>
              <w:jc w:val="left"/>
              <w:rPr>
                <w:ins w:id="2121" w:author="Author"/>
                <w:lang w:val="en-GB" w:eastAsia="es-ES"/>
              </w:rPr>
            </w:pPr>
            <w:ins w:id="2122" w:author="Author">
              <w:r w:rsidRPr="000F6836">
                <w:rPr>
                  <w:lang w:val="en-GB" w:eastAsia="es-ES"/>
                </w:rPr>
                <w:t xml:space="preserve">Share of the market value (in %) relative to the total sum of market values of exposures to credit event risk </w:t>
              </w:r>
            </w:ins>
          </w:p>
          <w:p w14:paraId="337DBF41" w14:textId="77777777" w:rsidR="00235B8C" w:rsidRPr="000F6836" w:rsidRDefault="00235B8C" w:rsidP="00B27ECA">
            <w:pPr>
              <w:pStyle w:val="ListParagraph"/>
              <w:numPr>
                <w:ilvl w:val="0"/>
                <w:numId w:val="71"/>
              </w:numPr>
              <w:ind w:left="357" w:hanging="357"/>
              <w:contextualSpacing/>
              <w:rPr>
                <w:ins w:id="2123" w:author="Author"/>
                <w:rFonts w:ascii="Times New Roman" w:hAnsi="Times New Roman" w:cs="Times New Roman"/>
                <w:sz w:val="24"/>
                <w:szCs w:val="24"/>
                <w:lang w:eastAsia="es-ES"/>
              </w:rPr>
            </w:pPr>
            <w:ins w:id="2124" w:author="Author">
              <w:r w:rsidRPr="000F6836">
                <w:rPr>
                  <w:rFonts w:ascii="Times New Roman" w:hAnsi="Times New Roman" w:cs="Times New Roman"/>
                  <w:sz w:val="24"/>
                  <w:szCs w:val="24"/>
                  <w:lang w:eastAsia="es-ES"/>
                </w:rPr>
                <w:t>in R0420 to R0510 for the top 10 exposures</w:t>
              </w:r>
            </w:ins>
          </w:p>
          <w:p w14:paraId="7A1EDF8D" w14:textId="77777777" w:rsidR="00235B8C" w:rsidRPr="000F6836" w:rsidRDefault="00235B8C" w:rsidP="00B27ECA">
            <w:pPr>
              <w:pStyle w:val="ListParagraph"/>
              <w:numPr>
                <w:ilvl w:val="0"/>
                <w:numId w:val="71"/>
              </w:numPr>
              <w:ind w:left="357" w:hanging="357"/>
              <w:contextualSpacing/>
              <w:rPr>
                <w:ins w:id="2125" w:author="Author"/>
                <w:rFonts w:ascii="Times New Roman" w:hAnsi="Times New Roman" w:cs="Times New Roman"/>
                <w:sz w:val="24"/>
                <w:szCs w:val="24"/>
                <w:lang w:eastAsia="es-ES"/>
              </w:rPr>
            </w:pPr>
            <w:ins w:id="2126" w:author="Author">
              <w:r w:rsidRPr="000F6836">
                <w:rPr>
                  <w:rFonts w:ascii="Times New Roman" w:hAnsi="Times New Roman" w:cs="Times New Roman"/>
                  <w:sz w:val="24"/>
                  <w:szCs w:val="24"/>
                  <w:lang w:eastAsia="es-ES"/>
                </w:rPr>
                <w:t>in R0410 for the sum of these top 10 exposures</w:t>
              </w:r>
            </w:ins>
          </w:p>
          <w:p w14:paraId="0D732B3F" w14:textId="77777777" w:rsidR="00235B8C" w:rsidRPr="000F6836" w:rsidRDefault="00235B8C" w:rsidP="00B27ECA">
            <w:pPr>
              <w:pStyle w:val="ListParagraph"/>
              <w:numPr>
                <w:ilvl w:val="0"/>
                <w:numId w:val="71"/>
              </w:numPr>
              <w:ind w:left="357" w:hanging="357"/>
              <w:contextualSpacing/>
              <w:rPr>
                <w:ins w:id="2127" w:author="Author"/>
                <w:rFonts w:ascii="Times New Roman" w:hAnsi="Times New Roman" w:cs="Times New Roman"/>
                <w:sz w:val="24"/>
                <w:szCs w:val="24"/>
                <w:lang w:eastAsia="es-ES"/>
              </w:rPr>
            </w:pPr>
            <w:ins w:id="2128" w:author="Author">
              <w:r w:rsidRPr="000F6836">
                <w:rPr>
                  <w:rFonts w:ascii="Times New Roman" w:hAnsi="Times New Roman" w:cs="Times New Roman"/>
                  <w:sz w:val="24"/>
                  <w:szCs w:val="24"/>
                  <w:lang w:eastAsia="es-ES"/>
                </w:rPr>
                <w:t>in R0520 for the remaining exposures</w:t>
              </w:r>
            </w:ins>
          </w:p>
          <w:p w14:paraId="6881033F" w14:textId="40B31CBD" w:rsidR="00235B8C" w:rsidRPr="002E2C03" w:rsidRDefault="00235B8C" w:rsidP="00B27ECA">
            <w:pPr>
              <w:pStyle w:val="ListParagraph"/>
              <w:numPr>
                <w:ilvl w:val="0"/>
                <w:numId w:val="71"/>
              </w:numPr>
              <w:ind w:left="357" w:hanging="357"/>
              <w:contextualSpacing/>
              <w:rPr>
                <w:ins w:id="2129" w:author="Author"/>
                <w:rFonts w:ascii="Times New Roman" w:hAnsi="Times New Roman" w:cs="Times New Roman"/>
                <w:sz w:val="24"/>
                <w:szCs w:val="24"/>
                <w:lang w:eastAsia="es-ES"/>
              </w:rPr>
            </w:pPr>
            <w:ins w:id="2130" w:author="Author">
              <w:r w:rsidRPr="000F6836">
                <w:rPr>
                  <w:rFonts w:ascii="Times New Roman" w:hAnsi="Times New Roman" w:cs="Times New Roman"/>
                  <w:sz w:val="24"/>
                  <w:szCs w:val="24"/>
                  <w:lang w:eastAsia="es-ES"/>
                </w:rPr>
                <w:t>in R0400 for the sum of all exposures (which should be 100%)</w:t>
              </w:r>
            </w:ins>
          </w:p>
        </w:tc>
      </w:tr>
      <w:tr w:rsidR="00235B8C" w:rsidRPr="000F6836" w14:paraId="07C23EE7" w14:textId="77777777" w:rsidTr="005C2436">
        <w:trPr>
          <w:trHeight w:val="300"/>
          <w:ins w:id="2131" w:author="Author"/>
        </w:trPr>
        <w:tc>
          <w:tcPr>
            <w:tcW w:w="2806" w:type="dxa"/>
            <w:tcBorders>
              <w:top w:val="nil"/>
              <w:left w:val="single" w:sz="4" w:space="0" w:color="auto"/>
              <w:bottom w:val="single" w:sz="4" w:space="0" w:color="auto"/>
              <w:right w:val="single" w:sz="4" w:space="0" w:color="auto"/>
            </w:tcBorders>
            <w:noWrap/>
            <w:hideMark/>
          </w:tcPr>
          <w:p w14:paraId="4CE215AB" w14:textId="77777777" w:rsidR="00235B8C" w:rsidRPr="000F6836" w:rsidRDefault="00235B8C" w:rsidP="00B27ECA">
            <w:pPr>
              <w:jc w:val="left"/>
              <w:rPr>
                <w:ins w:id="2132" w:author="Author"/>
                <w:lang w:val="en-GB" w:eastAsia="fr-FR"/>
              </w:rPr>
            </w:pPr>
            <w:ins w:id="2133" w:author="Author">
              <w:r w:rsidRPr="000F6836">
                <w:rPr>
                  <w:lang w:val="en-GB"/>
                </w:rPr>
                <w:t>C0080/R0400-R0520</w:t>
              </w:r>
            </w:ins>
          </w:p>
        </w:tc>
        <w:tc>
          <w:tcPr>
            <w:tcW w:w="2103" w:type="dxa"/>
            <w:tcBorders>
              <w:top w:val="nil"/>
              <w:left w:val="nil"/>
              <w:bottom w:val="single" w:sz="4" w:space="0" w:color="auto"/>
              <w:right w:val="single" w:sz="4" w:space="0" w:color="auto"/>
            </w:tcBorders>
            <w:noWrap/>
            <w:hideMark/>
          </w:tcPr>
          <w:p w14:paraId="18663124" w14:textId="77777777" w:rsidR="00235B8C" w:rsidRPr="000F6836" w:rsidRDefault="00235B8C" w:rsidP="00B27ECA">
            <w:pPr>
              <w:jc w:val="left"/>
              <w:rPr>
                <w:ins w:id="2134" w:author="Author"/>
                <w:lang w:val="en-GB" w:eastAsia="es-ES"/>
              </w:rPr>
            </w:pPr>
            <w:ins w:id="2135"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2377FAC3" w14:textId="77777777" w:rsidR="00235B8C" w:rsidRPr="000F6836" w:rsidRDefault="00235B8C" w:rsidP="00B27ECA">
            <w:pPr>
              <w:jc w:val="left"/>
              <w:rPr>
                <w:ins w:id="2136" w:author="Author"/>
                <w:lang w:val="en-GB" w:eastAsia="es-ES"/>
              </w:rPr>
            </w:pPr>
            <w:ins w:id="2137" w:author="Author">
              <w:r w:rsidRPr="000F6836">
                <w:rPr>
                  <w:lang w:val="en-GB" w:eastAsia="es-ES"/>
                </w:rPr>
                <w:t xml:space="preserve">Share of the credit risk contribution (in %) relative to the total credit risk SCR </w:t>
              </w:r>
            </w:ins>
          </w:p>
          <w:p w14:paraId="4CDBC5A8" w14:textId="77777777" w:rsidR="00235B8C" w:rsidRPr="000F6836" w:rsidRDefault="00235B8C" w:rsidP="00B27ECA">
            <w:pPr>
              <w:pStyle w:val="ListParagraph"/>
              <w:numPr>
                <w:ilvl w:val="0"/>
                <w:numId w:val="71"/>
              </w:numPr>
              <w:ind w:left="357" w:hanging="357"/>
              <w:contextualSpacing/>
              <w:rPr>
                <w:ins w:id="2138" w:author="Author"/>
                <w:rFonts w:ascii="Times New Roman" w:hAnsi="Times New Roman" w:cs="Times New Roman"/>
                <w:sz w:val="24"/>
                <w:szCs w:val="24"/>
                <w:lang w:eastAsia="es-ES"/>
              </w:rPr>
            </w:pPr>
            <w:ins w:id="2139" w:author="Author">
              <w:r w:rsidRPr="000F6836">
                <w:rPr>
                  <w:rFonts w:ascii="Times New Roman" w:hAnsi="Times New Roman" w:cs="Times New Roman"/>
                  <w:sz w:val="24"/>
                  <w:szCs w:val="24"/>
                  <w:lang w:eastAsia="es-ES"/>
                </w:rPr>
                <w:t>in R0420 to R0510 for the top 10 exposures</w:t>
              </w:r>
            </w:ins>
          </w:p>
          <w:p w14:paraId="263AAE6D" w14:textId="77777777" w:rsidR="00235B8C" w:rsidRPr="000F6836" w:rsidRDefault="00235B8C" w:rsidP="00B27ECA">
            <w:pPr>
              <w:pStyle w:val="ListParagraph"/>
              <w:numPr>
                <w:ilvl w:val="0"/>
                <w:numId w:val="71"/>
              </w:numPr>
              <w:ind w:left="357" w:hanging="357"/>
              <w:contextualSpacing/>
              <w:rPr>
                <w:ins w:id="2140" w:author="Author"/>
                <w:rFonts w:ascii="Times New Roman" w:hAnsi="Times New Roman" w:cs="Times New Roman"/>
                <w:sz w:val="24"/>
                <w:szCs w:val="24"/>
                <w:lang w:eastAsia="es-ES"/>
              </w:rPr>
            </w:pPr>
            <w:ins w:id="2141" w:author="Author">
              <w:r w:rsidRPr="000F6836">
                <w:rPr>
                  <w:rFonts w:ascii="Times New Roman" w:hAnsi="Times New Roman" w:cs="Times New Roman"/>
                  <w:sz w:val="24"/>
                  <w:szCs w:val="24"/>
                  <w:lang w:eastAsia="es-ES"/>
                </w:rPr>
                <w:t>in R0410 for the sum of these top 10 exposures</w:t>
              </w:r>
            </w:ins>
          </w:p>
          <w:p w14:paraId="344250C2" w14:textId="77777777" w:rsidR="00235B8C" w:rsidRPr="000F6836" w:rsidRDefault="00235B8C" w:rsidP="00B27ECA">
            <w:pPr>
              <w:pStyle w:val="ListParagraph"/>
              <w:numPr>
                <w:ilvl w:val="0"/>
                <w:numId w:val="71"/>
              </w:numPr>
              <w:ind w:left="357" w:hanging="357"/>
              <w:contextualSpacing/>
              <w:rPr>
                <w:ins w:id="2142" w:author="Author"/>
                <w:rFonts w:ascii="Times New Roman" w:hAnsi="Times New Roman" w:cs="Times New Roman"/>
                <w:sz w:val="24"/>
                <w:szCs w:val="24"/>
                <w:lang w:eastAsia="es-ES"/>
              </w:rPr>
            </w:pPr>
            <w:ins w:id="2143" w:author="Author">
              <w:r w:rsidRPr="000F6836">
                <w:rPr>
                  <w:rFonts w:ascii="Times New Roman" w:hAnsi="Times New Roman" w:cs="Times New Roman"/>
                  <w:sz w:val="24"/>
                  <w:szCs w:val="24"/>
                  <w:lang w:eastAsia="es-ES"/>
                </w:rPr>
                <w:t>in R0520 for the remaining exposures</w:t>
              </w:r>
            </w:ins>
          </w:p>
          <w:p w14:paraId="5D7FB7FD" w14:textId="7507E470" w:rsidR="00235B8C" w:rsidRPr="005C2436" w:rsidRDefault="00235B8C" w:rsidP="00B27ECA">
            <w:pPr>
              <w:pStyle w:val="ListParagraph"/>
              <w:numPr>
                <w:ilvl w:val="0"/>
                <w:numId w:val="71"/>
              </w:numPr>
              <w:ind w:left="357" w:hanging="357"/>
              <w:contextualSpacing/>
              <w:rPr>
                <w:ins w:id="2144" w:author="Author"/>
                <w:rFonts w:ascii="Times New Roman" w:hAnsi="Times New Roman" w:cs="Times New Roman"/>
                <w:sz w:val="24"/>
                <w:szCs w:val="24"/>
                <w:lang w:eastAsia="es-ES"/>
              </w:rPr>
            </w:pPr>
            <w:ins w:id="2145" w:author="Author">
              <w:r w:rsidRPr="000F6836">
                <w:rPr>
                  <w:rFonts w:ascii="Times New Roman" w:hAnsi="Times New Roman" w:cs="Times New Roman"/>
                  <w:sz w:val="24"/>
                  <w:szCs w:val="24"/>
                  <w:lang w:eastAsia="es-ES"/>
                </w:rPr>
                <w:t>in R0400 for the sum of all exposures (which should be 100%)</w:t>
              </w:r>
            </w:ins>
          </w:p>
        </w:tc>
      </w:tr>
      <w:tr w:rsidR="00235B8C" w:rsidRPr="000F6836" w14:paraId="43786568" w14:textId="77777777" w:rsidTr="005C2436">
        <w:trPr>
          <w:trHeight w:val="300"/>
          <w:ins w:id="2146" w:author="Author"/>
        </w:trPr>
        <w:tc>
          <w:tcPr>
            <w:tcW w:w="9209" w:type="dxa"/>
            <w:gridSpan w:val="3"/>
            <w:tcBorders>
              <w:top w:val="nil"/>
              <w:left w:val="single" w:sz="4" w:space="0" w:color="auto"/>
              <w:bottom w:val="single" w:sz="4" w:space="0" w:color="auto"/>
              <w:right w:val="single" w:sz="4" w:space="0" w:color="auto"/>
            </w:tcBorders>
            <w:noWrap/>
            <w:hideMark/>
          </w:tcPr>
          <w:p w14:paraId="41F3DD2A" w14:textId="77777777" w:rsidR="00235B8C" w:rsidRPr="000F6836" w:rsidRDefault="00235B8C" w:rsidP="00B27ECA">
            <w:pPr>
              <w:jc w:val="left"/>
              <w:rPr>
                <w:ins w:id="2147" w:author="Author"/>
                <w:i/>
                <w:lang w:val="en-GB" w:eastAsia="es-ES"/>
              </w:rPr>
            </w:pPr>
            <w:ins w:id="2148" w:author="Author">
              <w:r w:rsidRPr="000F6836">
                <w:rPr>
                  <w:i/>
                  <w:lang w:val="en-GB" w:eastAsia="es-ES"/>
                </w:rPr>
                <w:t>Split by asset class</w:t>
              </w:r>
            </w:ins>
          </w:p>
        </w:tc>
      </w:tr>
      <w:tr w:rsidR="00235B8C" w:rsidRPr="000F6836" w14:paraId="23131296" w14:textId="77777777" w:rsidTr="005C2436">
        <w:trPr>
          <w:trHeight w:val="300"/>
          <w:ins w:id="2149" w:author="Author"/>
        </w:trPr>
        <w:tc>
          <w:tcPr>
            <w:tcW w:w="2806" w:type="dxa"/>
            <w:tcBorders>
              <w:top w:val="nil"/>
              <w:left w:val="single" w:sz="4" w:space="0" w:color="auto"/>
              <w:bottom w:val="single" w:sz="4" w:space="0" w:color="auto"/>
              <w:right w:val="single" w:sz="4" w:space="0" w:color="auto"/>
            </w:tcBorders>
            <w:noWrap/>
            <w:hideMark/>
          </w:tcPr>
          <w:p w14:paraId="7CD715C1" w14:textId="77777777" w:rsidR="00235B8C" w:rsidRPr="000F6836" w:rsidRDefault="00235B8C" w:rsidP="00B27ECA">
            <w:pPr>
              <w:jc w:val="left"/>
              <w:rPr>
                <w:ins w:id="2150" w:author="Author"/>
                <w:lang w:val="en-GB" w:eastAsia="fr-FR"/>
              </w:rPr>
            </w:pPr>
            <w:ins w:id="2151" w:author="Author">
              <w:r w:rsidRPr="000F6836">
                <w:rPr>
                  <w:lang w:val="en-GB"/>
                </w:rPr>
                <w:t>C0020/R0530-R0640</w:t>
              </w:r>
            </w:ins>
          </w:p>
        </w:tc>
        <w:tc>
          <w:tcPr>
            <w:tcW w:w="2103" w:type="dxa"/>
            <w:tcBorders>
              <w:top w:val="nil"/>
              <w:left w:val="nil"/>
              <w:bottom w:val="single" w:sz="4" w:space="0" w:color="auto"/>
              <w:right w:val="single" w:sz="4" w:space="0" w:color="auto"/>
            </w:tcBorders>
            <w:noWrap/>
            <w:hideMark/>
          </w:tcPr>
          <w:p w14:paraId="626A782F" w14:textId="77777777" w:rsidR="00235B8C" w:rsidRPr="000F6836" w:rsidRDefault="00235B8C" w:rsidP="00B27ECA">
            <w:pPr>
              <w:jc w:val="left"/>
              <w:rPr>
                <w:ins w:id="2152" w:author="Author"/>
                <w:lang w:val="en-GB" w:eastAsia="es-ES"/>
              </w:rPr>
            </w:pPr>
            <w:ins w:id="2153"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299192A5" w14:textId="77777777" w:rsidR="00235B8C" w:rsidRPr="000F6836" w:rsidRDefault="00235B8C" w:rsidP="00B27ECA">
            <w:pPr>
              <w:jc w:val="left"/>
              <w:rPr>
                <w:ins w:id="2154" w:author="Author"/>
                <w:lang w:val="en-GB" w:eastAsia="es-ES"/>
              </w:rPr>
            </w:pPr>
            <w:ins w:id="2155" w:author="Author">
              <w:r w:rsidRPr="000F6836">
                <w:rPr>
                  <w:lang w:val="en-GB" w:eastAsia="es-ES"/>
                </w:rPr>
                <w:t>Market value according to the valuation used for solvency purposes split by asset class:</w:t>
              </w:r>
            </w:ins>
          </w:p>
          <w:p w14:paraId="50B3892D" w14:textId="77777777" w:rsidR="00235B8C" w:rsidRPr="000F6836" w:rsidRDefault="00235B8C" w:rsidP="00B27ECA">
            <w:pPr>
              <w:pStyle w:val="ListParagraph"/>
              <w:numPr>
                <w:ilvl w:val="0"/>
                <w:numId w:val="71"/>
              </w:numPr>
              <w:ind w:left="357" w:hanging="357"/>
              <w:contextualSpacing/>
              <w:rPr>
                <w:ins w:id="2156" w:author="Author"/>
                <w:rFonts w:ascii="Times New Roman" w:hAnsi="Times New Roman" w:cs="Times New Roman"/>
                <w:sz w:val="24"/>
                <w:szCs w:val="24"/>
                <w:lang w:eastAsia="es-ES"/>
              </w:rPr>
            </w:pPr>
            <w:ins w:id="2157" w:author="Author">
              <w:r w:rsidRPr="000F6836">
                <w:rPr>
                  <w:rFonts w:ascii="Times New Roman" w:hAnsi="Times New Roman" w:cs="Times New Roman"/>
                  <w:sz w:val="24"/>
                  <w:szCs w:val="24"/>
                  <w:lang w:eastAsia="es-ES"/>
                </w:rPr>
                <w:t>Bond and loans</w:t>
              </w:r>
            </w:ins>
          </w:p>
          <w:p w14:paraId="12A256E5" w14:textId="77777777" w:rsidR="00235B8C" w:rsidRPr="000F6836" w:rsidRDefault="00235B8C" w:rsidP="00B27ECA">
            <w:pPr>
              <w:pStyle w:val="ListParagraph"/>
              <w:numPr>
                <w:ilvl w:val="0"/>
                <w:numId w:val="71"/>
              </w:numPr>
              <w:ind w:left="357" w:hanging="357"/>
              <w:contextualSpacing/>
              <w:rPr>
                <w:ins w:id="2158" w:author="Author"/>
                <w:rFonts w:ascii="Times New Roman" w:hAnsi="Times New Roman" w:cs="Times New Roman"/>
                <w:sz w:val="24"/>
                <w:szCs w:val="24"/>
                <w:lang w:eastAsia="es-ES"/>
              </w:rPr>
            </w:pPr>
            <w:ins w:id="2159" w:author="Author">
              <w:r w:rsidRPr="000F6836">
                <w:rPr>
                  <w:rFonts w:ascii="Times New Roman" w:hAnsi="Times New Roman" w:cs="Times New Roman"/>
                  <w:sz w:val="24"/>
                  <w:szCs w:val="24"/>
                  <w:lang w:eastAsia="es-ES"/>
                </w:rPr>
                <w:t xml:space="preserve">     Covered bonds</w:t>
              </w:r>
            </w:ins>
          </w:p>
          <w:p w14:paraId="78EC56F8" w14:textId="77777777" w:rsidR="00235B8C" w:rsidRPr="000F6836" w:rsidRDefault="00235B8C" w:rsidP="00B27ECA">
            <w:pPr>
              <w:pStyle w:val="ListParagraph"/>
              <w:numPr>
                <w:ilvl w:val="0"/>
                <w:numId w:val="71"/>
              </w:numPr>
              <w:ind w:left="357" w:hanging="357"/>
              <w:contextualSpacing/>
              <w:rPr>
                <w:ins w:id="2160" w:author="Author"/>
                <w:rFonts w:ascii="Times New Roman" w:hAnsi="Times New Roman" w:cs="Times New Roman"/>
                <w:sz w:val="24"/>
                <w:szCs w:val="24"/>
                <w:lang w:eastAsia="es-ES"/>
              </w:rPr>
            </w:pPr>
            <w:ins w:id="2161" w:author="Author">
              <w:r w:rsidRPr="000F6836">
                <w:rPr>
                  <w:rFonts w:ascii="Times New Roman" w:hAnsi="Times New Roman" w:cs="Times New Roman"/>
                  <w:sz w:val="24"/>
                  <w:szCs w:val="24"/>
                  <w:lang w:eastAsia="es-ES"/>
                </w:rPr>
                <w:t xml:space="preserve">     Sovereign bonds</w:t>
              </w:r>
            </w:ins>
          </w:p>
          <w:p w14:paraId="1DD168BF" w14:textId="77777777" w:rsidR="00235B8C" w:rsidRPr="000F6836" w:rsidRDefault="00235B8C" w:rsidP="00B27ECA">
            <w:pPr>
              <w:pStyle w:val="ListParagraph"/>
              <w:numPr>
                <w:ilvl w:val="0"/>
                <w:numId w:val="71"/>
              </w:numPr>
              <w:ind w:left="357" w:hanging="357"/>
              <w:contextualSpacing/>
              <w:rPr>
                <w:ins w:id="2162" w:author="Author"/>
                <w:rFonts w:ascii="Times New Roman" w:hAnsi="Times New Roman" w:cs="Times New Roman"/>
                <w:sz w:val="24"/>
                <w:szCs w:val="24"/>
                <w:lang w:eastAsia="es-ES"/>
              </w:rPr>
            </w:pPr>
            <w:ins w:id="2163" w:author="Author">
              <w:r w:rsidRPr="000F6836">
                <w:rPr>
                  <w:rFonts w:ascii="Times New Roman" w:hAnsi="Times New Roman" w:cs="Times New Roman"/>
                  <w:sz w:val="24"/>
                  <w:szCs w:val="24"/>
                  <w:lang w:eastAsia="es-ES"/>
                </w:rPr>
                <w:t xml:space="preserve">     Mortgages</w:t>
              </w:r>
            </w:ins>
          </w:p>
          <w:p w14:paraId="05AC3C96" w14:textId="77777777" w:rsidR="00235B8C" w:rsidRPr="000F6836" w:rsidRDefault="00235B8C" w:rsidP="00B27ECA">
            <w:pPr>
              <w:pStyle w:val="ListParagraph"/>
              <w:numPr>
                <w:ilvl w:val="0"/>
                <w:numId w:val="71"/>
              </w:numPr>
              <w:ind w:left="357" w:hanging="357"/>
              <w:contextualSpacing/>
              <w:rPr>
                <w:ins w:id="2164" w:author="Author"/>
                <w:rFonts w:ascii="Times New Roman" w:hAnsi="Times New Roman" w:cs="Times New Roman"/>
                <w:sz w:val="24"/>
                <w:szCs w:val="24"/>
                <w:lang w:eastAsia="es-ES"/>
              </w:rPr>
            </w:pPr>
            <w:ins w:id="2165" w:author="Author">
              <w:r w:rsidRPr="000F6836">
                <w:rPr>
                  <w:rFonts w:ascii="Times New Roman" w:hAnsi="Times New Roman" w:cs="Times New Roman"/>
                  <w:sz w:val="24"/>
                  <w:szCs w:val="24"/>
                  <w:lang w:eastAsia="es-ES"/>
                </w:rPr>
                <w:t xml:space="preserve">     Asset backed</w:t>
              </w:r>
            </w:ins>
          </w:p>
          <w:p w14:paraId="3B9CE7C3" w14:textId="77777777" w:rsidR="00235B8C" w:rsidRPr="000F6836" w:rsidRDefault="00235B8C" w:rsidP="00B27ECA">
            <w:pPr>
              <w:pStyle w:val="ListParagraph"/>
              <w:numPr>
                <w:ilvl w:val="0"/>
                <w:numId w:val="71"/>
              </w:numPr>
              <w:ind w:left="357" w:hanging="357"/>
              <w:contextualSpacing/>
              <w:rPr>
                <w:ins w:id="2166" w:author="Author"/>
                <w:rFonts w:ascii="Times New Roman" w:hAnsi="Times New Roman" w:cs="Times New Roman"/>
                <w:sz w:val="24"/>
                <w:szCs w:val="24"/>
                <w:lang w:eastAsia="es-ES"/>
              </w:rPr>
            </w:pPr>
            <w:ins w:id="2167" w:author="Author">
              <w:r w:rsidRPr="000F6836">
                <w:rPr>
                  <w:rFonts w:ascii="Times New Roman" w:hAnsi="Times New Roman" w:cs="Times New Roman"/>
                  <w:sz w:val="24"/>
                  <w:szCs w:val="24"/>
                  <w:lang w:eastAsia="es-ES"/>
                </w:rPr>
                <w:t xml:space="preserve">     Other</w:t>
              </w:r>
            </w:ins>
          </w:p>
          <w:p w14:paraId="0D73F032" w14:textId="77777777" w:rsidR="00235B8C" w:rsidRPr="000F6836" w:rsidRDefault="00235B8C" w:rsidP="00B27ECA">
            <w:pPr>
              <w:pStyle w:val="ListParagraph"/>
              <w:numPr>
                <w:ilvl w:val="0"/>
                <w:numId w:val="71"/>
              </w:numPr>
              <w:ind w:left="357" w:hanging="357"/>
              <w:contextualSpacing/>
              <w:rPr>
                <w:ins w:id="2168" w:author="Author"/>
                <w:rFonts w:ascii="Times New Roman" w:hAnsi="Times New Roman" w:cs="Times New Roman"/>
                <w:sz w:val="24"/>
                <w:szCs w:val="24"/>
                <w:lang w:eastAsia="es-ES"/>
              </w:rPr>
            </w:pPr>
            <w:ins w:id="2169" w:author="Author">
              <w:r w:rsidRPr="000F6836">
                <w:rPr>
                  <w:rFonts w:ascii="Times New Roman" w:hAnsi="Times New Roman" w:cs="Times New Roman"/>
                  <w:sz w:val="24"/>
                  <w:szCs w:val="24"/>
                  <w:lang w:eastAsia="es-ES"/>
                </w:rPr>
                <w:t>Cash</w:t>
              </w:r>
            </w:ins>
          </w:p>
          <w:p w14:paraId="33D2652A" w14:textId="77777777" w:rsidR="00235B8C" w:rsidRPr="000F6836" w:rsidRDefault="00235B8C" w:rsidP="00B27ECA">
            <w:pPr>
              <w:pStyle w:val="ListParagraph"/>
              <w:numPr>
                <w:ilvl w:val="0"/>
                <w:numId w:val="71"/>
              </w:numPr>
              <w:ind w:left="357" w:hanging="357"/>
              <w:contextualSpacing/>
              <w:rPr>
                <w:ins w:id="2170" w:author="Author"/>
                <w:rFonts w:ascii="Times New Roman" w:hAnsi="Times New Roman" w:cs="Times New Roman"/>
                <w:sz w:val="24"/>
                <w:szCs w:val="24"/>
                <w:lang w:eastAsia="es-ES"/>
              </w:rPr>
            </w:pPr>
            <w:ins w:id="2171" w:author="Author">
              <w:r w:rsidRPr="000F6836">
                <w:rPr>
                  <w:rFonts w:ascii="Times New Roman" w:hAnsi="Times New Roman" w:cs="Times New Roman"/>
                  <w:sz w:val="24"/>
                  <w:szCs w:val="24"/>
                  <w:lang w:eastAsia="es-ES"/>
                </w:rPr>
                <w:t>Receivables</w:t>
              </w:r>
            </w:ins>
          </w:p>
          <w:p w14:paraId="297FBC2C" w14:textId="77777777" w:rsidR="00235B8C" w:rsidRPr="000F6836" w:rsidRDefault="00235B8C" w:rsidP="00B27ECA">
            <w:pPr>
              <w:pStyle w:val="ListParagraph"/>
              <w:numPr>
                <w:ilvl w:val="0"/>
                <w:numId w:val="71"/>
              </w:numPr>
              <w:ind w:left="357" w:hanging="357"/>
              <w:contextualSpacing/>
              <w:rPr>
                <w:ins w:id="2172" w:author="Author"/>
                <w:rFonts w:ascii="Times New Roman" w:hAnsi="Times New Roman" w:cs="Times New Roman"/>
                <w:sz w:val="24"/>
                <w:szCs w:val="24"/>
                <w:lang w:eastAsia="es-ES"/>
              </w:rPr>
            </w:pPr>
            <w:ins w:id="2173" w:author="Author">
              <w:r w:rsidRPr="000F6836">
                <w:rPr>
                  <w:rFonts w:ascii="Times New Roman" w:hAnsi="Times New Roman" w:cs="Times New Roman"/>
                  <w:sz w:val="24"/>
                  <w:szCs w:val="24"/>
                  <w:lang w:eastAsia="es-ES"/>
                </w:rPr>
                <w:t>Reinsurance and derivatives</w:t>
              </w:r>
            </w:ins>
          </w:p>
          <w:p w14:paraId="2462BB81" w14:textId="77777777" w:rsidR="00235B8C" w:rsidRPr="000F6836" w:rsidRDefault="00235B8C" w:rsidP="00B27ECA">
            <w:pPr>
              <w:pStyle w:val="ListParagraph"/>
              <w:numPr>
                <w:ilvl w:val="0"/>
                <w:numId w:val="71"/>
              </w:numPr>
              <w:ind w:left="357" w:hanging="357"/>
              <w:contextualSpacing/>
              <w:rPr>
                <w:ins w:id="2174" w:author="Author"/>
                <w:rFonts w:ascii="Times New Roman" w:hAnsi="Times New Roman" w:cs="Times New Roman"/>
                <w:sz w:val="24"/>
                <w:szCs w:val="24"/>
                <w:lang w:eastAsia="es-ES"/>
              </w:rPr>
            </w:pPr>
            <w:ins w:id="2175" w:author="Author">
              <w:r w:rsidRPr="000F6836">
                <w:rPr>
                  <w:rFonts w:ascii="Times New Roman" w:hAnsi="Times New Roman" w:cs="Times New Roman"/>
                  <w:sz w:val="24"/>
                  <w:szCs w:val="24"/>
                  <w:lang w:eastAsia="es-ES"/>
                </w:rPr>
                <w:lastRenderedPageBreak/>
                <w:t>Credit insurance</w:t>
              </w:r>
            </w:ins>
          </w:p>
          <w:p w14:paraId="7ABFFD54" w14:textId="77777777" w:rsidR="00235B8C" w:rsidRPr="000F6836" w:rsidRDefault="00235B8C" w:rsidP="00B27ECA">
            <w:pPr>
              <w:pStyle w:val="ListParagraph"/>
              <w:numPr>
                <w:ilvl w:val="0"/>
                <w:numId w:val="71"/>
              </w:numPr>
              <w:ind w:left="357" w:hanging="357"/>
              <w:contextualSpacing/>
              <w:rPr>
                <w:ins w:id="2176" w:author="Author"/>
                <w:rFonts w:ascii="Times New Roman" w:hAnsi="Times New Roman" w:cs="Times New Roman"/>
                <w:sz w:val="24"/>
                <w:szCs w:val="24"/>
                <w:lang w:eastAsia="es-ES"/>
              </w:rPr>
            </w:pPr>
            <w:ins w:id="2177" w:author="Author">
              <w:r w:rsidRPr="000F6836">
                <w:rPr>
                  <w:rFonts w:ascii="Times New Roman" w:hAnsi="Times New Roman" w:cs="Times New Roman"/>
                  <w:sz w:val="24"/>
                  <w:szCs w:val="24"/>
                  <w:lang w:eastAsia="es-ES"/>
                </w:rPr>
                <w:t>Off BS and other</w:t>
              </w:r>
            </w:ins>
          </w:p>
          <w:p w14:paraId="32668BEF" w14:textId="77777777" w:rsidR="00235B8C" w:rsidRPr="000F6836" w:rsidRDefault="00235B8C" w:rsidP="00B27ECA">
            <w:pPr>
              <w:pStyle w:val="ListParagraph"/>
              <w:numPr>
                <w:ilvl w:val="0"/>
                <w:numId w:val="71"/>
              </w:numPr>
              <w:ind w:left="357" w:hanging="357"/>
              <w:contextualSpacing/>
              <w:rPr>
                <w:ins w:id="2178" w:author="Author"/>
                <w:rFonts w:ascii="Times New Roman" w:hAnsi="Times New Roman" w:cs="Times New Roman"/>
                <w:sz w:val="24"/>
                <w:szCs w:val="24"/>
                <w:lang w:eastAsia="es-ES"/>
              </w:rPr>
            </w:pPr>
            <w:ins w:id="2179" w:author="Author">
              <w:r w:rsidRPr="000F6836">
                <w:rPr>
                  <w:rFonts w:ascii="Times New Roman" w:hAnsi="Times New Roman" w:cs="Times New Roman"/>
                  <w:sz w:val="24"/>
                  <w:szCs w:val="24"/>
                  <w:lang w:eastAsia="es-ES"/>
                </w:rPr>
                <w:t>Total</w:t>
              </w:r>
            </w:ins>
          </w:p>
        </w:tc>
      </w:tr>
      <w:tr w:rsidR="00235B8C" w:rsidRPr="000F6836" w14:paraId="6E8E6BE8" w14:textId="77777777" w:rsidTr="005C2436">
        <w:trPr>
          <w:trHeight w:val="300"/>
          <w:ins w:id="2180" w:author="Author"/>
        </w:trPr>
        <w:tc>
          <w:tcPr>
            <w:tcW w:w="2806" w:type="dxa"/>
            <w:tcBorders>
              <w:top w:val="nil"/>
              <w:left w:val="single" w:sz="4" w:space="0" w:color="auto"/>
              <w:bottom w:val="single" w:sz="4" w:space="0" w:color="auto"/>
              <w:right w:val="single" w:sz="4" w:space="0" w:color="auto"/>
            </w:tcBorders>
            <w:noWrap/>
            <w:hideMark/>
          </w:tcPr>
          <w:p w14:paraId="2DBCD843" w14:textId="77777777" w:rsidR="00235B8C" w:rsidRPr="000F6836" w:rsidRDefault="00235B8C" w:rsidP="00B27ECA">
            <w:pPr>
              <w:jc w:val="left"/>
              <w:rPr>
                <w:ins w:id="2181" w:author="Author"/>
                <w:lang w:val="en-GB" w:eastAsia="fr-FR"/>
              </w:rPr>
            </w:pPr>
            <w:ins w:id="2182" w:author="Author">
              <w:r w:rsidRPr="000F6836">
                <w:rPr>
                  <w:lang w:val="en-GB"/>
                </w:rPr>
                <w:lastRenderedPageBreak/>
                <w:t>C0030/R0530-R0640</w:t>
              </w:r>
            </w:ins>
          </w:p>
        </w:tc>
        <w:tc>
          <w:tcPr>
            <w:tcW w:w="2103" w:type="dxa"/>
            <w:tcBorders>
              <w:top w:val="nil"/>
              <w:left w:val="nil"/>
              <w:bottom w:val="single" w:sz="4" w:space="0" w:color="auto"/>
              <w:right w:val="single" w:sz="4" w:space="0" w:color="auto"/>
            </w:tcBorders>
            <w:noWrap/>
            <w:hideMark/>
          </w:tcPr>
          <w:p w14:paraId="40C15F07" w14:textId="77777777" w:rsidR="00235B8C" w:rsidRPr="000F6836" w:rsidRDefault="00235B8C" w:rsidP="00B27ECA">
            <w:pPr>
              <w:jc w:val="left"/>
              <w:rPr>
                <w:ins w:id="2183" w:author="Author"/>
                <w:lang w:val="en-GB" w:eastAsia="es-ES"/>
              </w:rPr>
            </w:pPr>
            <w:ins w:id="2184"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55675D78" w14:textId="77777777" w:rsidR="00235B8C" w:rsidRPr="000F6836" w:rsidRDefault="00235B8C" w:rsidP="00B27ECA">
            <w:pPr>
              <w:jc w:val="left"/>
              <w:rPr>
                <w:ins w:id="2185" w:author="Author"/>
                <w:lang w:val="en-GB" w:eastAsia="es-ES"/>
              </w:rPr>
            </w:pPr>
            <w:ins w:id="2186" w:author="Author">
              <w:r w:rsidRPr="000F6836">
                <w:rPr>
                  <w:lang w:val="en-GB" w:eastAsia="es-ES"/>
                </w:rPr>
                <w:t>Exposure at default split by asset class:</w:t>
              </w:r>
            </w:ins>
          </w:p>
          <w:p w14:paraId="79799AD5" w14:textId="77777777" w:rsidR="00235B8C" w:rsidRPr="000F6836" w:rsidRDefault="00235B8C" w:rsidP="00B27ECA">
            <w:pPr>
              <w:pStyle w:val="ListParagraph"/>
              <w:numPr>
                <w:ilvl w:val="0"/>
                <w:numId w:val="71"/>
              </w:numPr>
              <w:ind w:left="357" w:hanging="357"/>
              <w:contextualSpacing/>
              <w:rPr>
                <w:ins w:id="2187" w:author="Author"/>
                <w:rFonts w:ascii="Times New Roman" w:hAnsi="Times New Roman" w:cs="Times New Roman"/>
                <w:sz w:val="24"/>
                <w:szCs w:val="24"/>
                <w:lang w:eastAsia="es-ES"/>
              </w:rPr>
            </w:pPr>
            <w:ins w:id="2188" w:author="Author">
              <w:r w:rsidRPr="000F6836">
                <w:rPr>
                  <w:rFonts w:ascii="Times New Roman" w:hAnsi="Times New Roman" w:cs="Times New Roman"/>
                  <w:sz w:val="24"/>
                  <w:szCs w:val="24"/>
                  <w:lang w:eastAsia="es-ES"/>
                </w:rPr>
                <w:t>Bond and loans</w:t>
              </w:r>
            </w:ins>
          </w:p>
          <w:p w14:paraId="4935E034" w14:textId="77777777" w:rsidR="00235B8C" w:rsidRPr="000F6836" w:rsidRDefault="00235B8C" w:rsidP="00B27ECA">
            <w:pPr>
              <w:pStyle w:val="ListParagraph"/>
              <w:numPr>
                <w:ilvl w:val="0"/>
                <w:numId w:val="71"/>
              </w:numPr>
              <w:ind w:left="357" w:hanging="357"/>
              <w:contextualSpacing/>
              <w:rPr>
                <w:ins w:id="2189" w:author="Author"/>
                <w:rFonts w:ascii="Times New Roman" w:hAnsi="Times New Roman" w:cs="Times New Roman"/>
                <w:sz w:val="24"/>
                <w:szCs w:val="24"/>
                <w:lang w:eastAsia="es-ES"/>
              </w:rPr>
            </w:pPr>
            <w:ins w:id="2190" w:author="Author">
              <w:r w:rsidRPr="000F6836">
                <w:rPr>
                  <w:rFonts w:ascii="Times New Roman" w:hAnsi="Times New Roman" w:cs="Times New Roman"/>
                  <w:sz w:val="24"/>
                  <w:szCs w:val="24"/>
                  <w:lang w:eastAsia="es-ES"/>
                </w:rPr>
                <w:t xml:space="preserve">     Covered bonds</w:t>
              </w:r>
            </w:ins>
          </w:p>
          <w:p w14:paraId="32E70A6D" w14:textId="77777777" w:rsidR="00235B8C" w:rsidRPr="000F6836" w:rsidRDefault="00235B8C" w:rsidP="00B27ECA">
            <w:pPr>
              <w:pStyle w:val="ListParagraph"/>
              <w:numPr>
                <w:ilvl w:val="0"/>
                <w:numId w:val="71"/>
              </w:numPr>
              <w:ind w:left="357" w:hanging="357"/>
              <w:contextualSpacing/>
              <w:rPr>
                <w:ins w:id="2191" w:author="Author"/>
                <w:rFonts w:ascii="Times New Roman" w:hAnsi="Times New Roman" w:cs="Times New Roman"/>
                <w:sz w:val="24"/>
                <w:szCs w:val="24"/>
                <w:lang w:eastAsia="es-ES"/>
              </w:rPr>
            </w:pPr>
            <w:ins w:id="2192" w:author="Author">
              <w:r w:rsidRPr="000F6836">
                <w:rPr>
                  <w:rFonts w:ascii="Times New Roman" w:hAnsi="Times New Roman" w:cs="Times New Roman"/>
                  <w:sz w:val="24"/>
                  <w:szCs w:val="24"/>
                  <w:lang w:eastAsia="es-ES"/>
                </w:rPr>
                <w:t xml:space="preserve">     Sovereign bonds</w:t>
              </w:r>
            </w:ins>
          </w:p>
          <w:p w14:paraId="6487C1C6" w14:textId="77777777" w:rsidR="00235B8C" w:rsidRPr="000F6836" w:rsidRDefault="00235B8C" w:rsidP="00B27ECA">
            <w:pPr>
              <w:pStyle w:val="ListParagraph"/>
              <w:numPr>
                <w:ilvl w:val="0"/>
                <w:numId w:val="71"/>
              </w:numPr>
              <w:ind w:left="357" w:hanging="357"/>
              <w:contextualSpacing/>
              <w:rPr>
                <w:ins w:id="2193" w:author="Author"/>
                <w:rFonts w:ascii="Times New Roman" w:hAnsi="Times New Roman" w:cs="Times New Roman"/>
                <w:sz w:val="24"/>
                <w:szCs w:val="24"/>
                <w:lang w:eastAsia="es-ES"/>
              </w:rPr>
            </w:pPr>
            <w:ins w:id="2194" w:author="Author">
              <w:r w:rsidRPr="000F6836">
                <w:rPr>
                  <w:rFonts w:ascii="Times New Roman" w:hAnsi="Times New Roman" w:cs="Times New Roman"/>
                  <w:sz w:val="24"/>
                  <w:szCs w:val="24"/>
                  <w:lang w:eastAsia="es-ES"/>
                </w:rPr>
                <w:t xml:space="preserve">     Mortgages</w:t>
              </w:r>
            </w:ins>
          </w:p>
          <w:p w14:paraId="4721C263" w14:textId="77777777" w:rsidR="00235B8C" w:rsidRPr="000F6836" w:rsidRDefault="00235B8C" w:rsidP="00B27ECA">
            <w:pPr>
              <w:pStyle w:val="ListParagraph"/>
              <w:numPr>
                <w:ilvl w:val="0"/>
                <w:numId w:val="71"/>
              </w:numPr>
              <w:ind w:left="357" w:hanging="357"/>
              <w:contextualSpacing/>
              <w:rPr>
                <w:ins w:id="2195" w:author="Author"/>
                <w:rFonts w:ascii="Times New Roman" w:hAnsi="Times New Roman" w:cs="Times New Roman"/>
                <w:sz w:val="24"/>
                <w:szCs w:val="24"/>
                <w:lang w:eastAsia="es-ES"/>
              </w:rPr>
            </w:pPr>
            <w:ins w:id="2196" w:author="Author">
              <w:r w:rsidRPr="000F6836">
                <w:rPr>
                  <w:rFonts w:ascii="Times New Roman" w:hAnsi="Times New Roman" w:cs="Times New Roman"/>
                  <w:sz w:val="24"/>
                  <w:szCs w:val="24"/>
                  <w:lang w:eastAsia="es-ES"/>
                </w:rPr>
                <w:t xml:space="preserve">     Asset backed</w:t>
              </w:r>
            </w:ins>
          </w:p>
          <w:p w14:paraId="752B3AA9" w14:textId="77777777" w:rsidR="00235B8C" w:rsidRPr="000F6836" w:rsidRDefault="00235B8C" w:rsidP="00B27ECA">
            <w:pPr>
              <w:pStyle w:val="ListParagraph"/>
              <w:numPr>
                <w:ilvl w:val="0"/>
                <w:numId w:val="71"/>
              </w:numPr>
              <w:ind w:left="357" w:hanging="357"/>
              <w:contextualSpacing/>
              <w:rPr>
                <w:ins w:id="2197" w:author="Author"/>
                <w:rFonts w:ascii="Times New Roman" w:hAnsi="Times New Roman" w:cs="Times New Roman"/>
                <w:sz w:val="24"/>
                <w:szCs w:val="24"/>
                <w:lang w:eastAsia="es-ES"/>
              </w:rPr>
            </w:pPr>
            <w:ins w:id="2198" w:author="Author">
              <w:r w:rsidRPr="000F6836">
                <w:rPr>
                  <w:rFonts w:ascii="Times New Roman" w:hAnsi="Times New Roman" w:cs="Times New Roman"/>
                  <w:sz w:val="24"/>
                  <w:szCs w:val="24"/>
                  <w:lang w:eastAsia="es-ES"/>
                </w:rPr>
                <w:t xml:space="preserve">     Other</w:t>
              </w:r>
            </w:ins>
          </w:p>
          <w:p w14:paraId="1676586A" w14:textId="77777777" w:rsidR="00235B8C" w:rsidRPr="000F6836" w:rsidRDefault="00235B8C" w:rsidP="00B27ECA">
            <w:pPr>
              <w:pStyle w:val="ListParagraph"/>
              <w:numPr>
                <w:ilvl w:val="0"/>
                <w:numId w:val="71"/>
              </w:numPr>
              <w:ind w:left="357" w:hanging="357"/>
              <w:contextualSpacing/>
              <w:rPr>
                <w:ins w:id="2199" w:author="Author"/>
                <w:rFonts w:ascii="Times New Roman" w:hAnsi="Times New Roman" w:cs="Times New Roman"/>
                <w:sz w:val="24"/>
                <w:szCs w:val="24"/>
                <w:lang w:eastAsia="es-ES"/>
              </w:rPr>
            </w:pPr>
            <w:ins w:id="2200" w:author="Author">
              <w:r w:rsidRPr="000F6836">
                <w:rPr>
                  <w:rFonts w:ascii="Times New Roman" w:hAnsi="Times New Roman" w:cs="Times New Roman"/>
                  <w:sz w:val="24"/>
                  <w:szCs w:val="24"/>
                  <w:lang w:eastAsia="es-ES"/>
                </w:rPr>
                <w:t>Cash</w:t>
              </w:r>
            </w:ins>
          </w:p>
          <w:p w14:paraId="552A8717" w14:textId="77777777" w:rsidR="00235B8C" w:rsidRPr="000F6836" w:rsidRDefault="00235B8C" w:rsidP="00B27ECA">
            <w:pPr>
              <w:pStyle w:val="ListParagraph"/>
              <w:numPr>
                <w:ilvl w:val="0"/>
                <w:numId w:val="71"/>
              </w:numPr>
              <w:ind w:left="357" w:hanging="357"/>
              <w:contextualSpacing/>
              <w:rPr>
                <w:ins w:id="2201" w:author="Author"/>
                <w:rFonts w:ascii="Times New Roman" w:hAnsi="Times New Roman" w:cs="Times New Roman"/>
                <w:sz w:val="24"/>
                <w:szCs w:val="24"/>
                <w:lang w:eastAsia="es-ES"/>
              </w:rPr>
            </w:pPr>
            <w:ins w:id="2202" w:author="Author">
              <w:r w:rsidRPr="000F6836">
                <w:rPr>
                  <w:rFonts w:ascii="Times New Roman" w:hAnsi="Times New Roman" w:cs="Times New Roman"/>
                  <w:sz w:val="24"/>
                  <w:szCs w:val="24"/>
                  <w:lang w:eastAsia="es-ES"/>
                </w:rPr>
                <w:t>Receivables</w:t>
              </w:r>
            </w:ins>
          </w:p>
          <w:p w14:paraId="5B8D5A1E" w14:textId="77777777" w:rsidR="00235B8C" w:rsidRPr="000F6836" w:rsidRDefault="00235B8C" w:rsidP="00B27ECA">
            <w:pPr>
              <w:pStyle w:val="ListParagraph"/>
              <w:numPr>
                <w:ilvl w:val="0"/>
                <w:numId w:val="71"/>
              </w:numPr>
              <w:ind w:left="357" w:hanging="357"/>
              <w:contextualSpacing/>
              <w:rPr>
                <w:ins w:id="2203" w:author="Author"/>
                <w:rFonts w:ascii="Times New Roman" w:hAnsi="Times New Roman" w:cs="Times New Roman"/>
                <w:sz w:val="24"/>
                <w:szCs w:val="24"/>
                <w:lang w:eastAsia="es-ES"/>
              </w:rPr>
            </w:pPr>
            <w:ins w:id="2204" w:author="Author">
              <w:r w:rsidRPr="000F6836">
                <w:rPr>
                  <w:rFonts w:ascii="Times New Roman" w:hAnsi="Times New Roman" w:cs="Times New Roman"/>
                  <w:sz w:val="24"/>
                  <w:szCs w:val="24"/>
                  <w:lang w:eastAsia="es-ES"/>
                </w:rPr>
                <w:t>Reinsurance and derivatives</w:t>
              </w:r>
            </w:ins>
          </w:p>
          <w:p w14:paraId="58C705CA" w14:textId="77777777" w:rsidR="00235B8C" w:rsidRPr="000F6836" w:rsidRDefault="00235B8C" w:rsidP="00B27ECA">
            <w:pPr>
              <w:pStyle w:val="ListParagraph"/>
              <w:numPr>
                <w:ilvl w:val="0"/>
                <w:numId w:val="71"/>
              </w:numPr>
              <w:ind w:left="357" w:hanging="357"/>
              <w:contextualSpacing/>
              <w:rPr>
                <w:ins w:id="2205" w:author="Author"/>
                <w:rFonts w:ascii="Times New Roman" w:hAnsi="Times New Roman" w:cs="Times New Roman"/>
                <w:sz w:val="24"/>
                <w:szCs w:val="24"/>
                <w:lang w:eastAsia="es-ES"/>
              </w:rPr>
            </w:pPr>
            <w:ins w:id="2206" w:author="Author">
              <w:r w:rsidRPr="000F6836">
                <w:rPr>
                  <w:rFonts w:ascii="Times New Roman" w:hAnsi="Times New Roman" w:cs="Times New Roman"/>
                  <w:sz w:val="24"/>
                  <w:szCs w:val="24"/>
                  <w:lang w:eastAsia="es-ES"/>
                </w:rPr>
                <w:t>Credit insurance</w:t>
              </w:r>
            </w:ins>
          </w:p>
          <w:p w14:paraId="66360EDE" w14:textId="77777777" w:rsidR="00235B8C" w:rsidRPr="000F6836" w:rsidRDefault="00235B8C" w:rsidP="00B27ECA">
            <w:pPr>
              <w:pStyle w:val="ListParagraph"/>
              <w:numPr>
                <w:ilvl w:val="0"/>
                <w:numId w:val="71"/>
              </w:numPr>
              <w:ind w:left="357" w:hanging="357"/>
              <w:contextualSpacing/>
              <w:rPr>
                <w:ins w:id="2207" w:author="Author"/>
                <w:rFonts w:ascii="Times New Roman" w:hAnsi="Times New Roman" w:cs="Times New Roman"/>
                <w:sz w:val="24"/>
                <w:szCs w:val="24"/>
                <w:lang w:eastAsia="es-ES"/>
              </w:rPr>
            </w:pPr>
            <w:ins w:id="2208" w:author="Author">
              <w:r w:rsidRPr="000F6836">
                <w:rPr>
                  <w:rFonts w:ascii="Times New Roman" w:hAnsi="Times New Roman" w:cs="Times New Roman"/>
                  <w:sz w:val="24"/>
                  <w:szCs w:val="24"/>
                  <w:lang w:eastAsia="es-ES"/>
                </w:rPr>
                <w:t>Off BS and other</w:t>
              </w:r>
            </w:ins>
          </w:p>
          <w:p w14:paraId="42E5377C" w14:textId="77777777" w:rsidR="00235B8C" w:rsidRPr="000F6836" w:rsidRDefault="00235B8C" w:rsidP="00B27ECA">
            <w:pPr>
              <w:pStyle w:val="ListParagraph"/>
              <w:numPr>
                <w:ilvl w:val="0"/>
                <w:numId w:val="71"/>
              </w:numPr>
              <w:ind w:left="357" w:hanging="357"/>
              <w:contextualSpacing/>
              <w:rPr>
                <w:ins w:id="2209" w:author="Author"/>
                <w:rFonts w:ascii="Times New Roman" w:hAnsi="Times New Roman" w:cs="Times New Roman"/>
                <w:sz w:val="24"/>
                <w:szCs w:val="24"/>
                <w:lang w:eastAsia="es-ES"/>
              </w:rPr>
            </w:pPr>
            <w:ins w:id="2210" w:author="Author">
              <w:r w:rsidRPr="000F6836">
                <w:rPr>
                  <w:rFonts w:ascii="Times New Roman" w:hAnsi="Times New Roman" w:cs="Times New Roman"/>
                  <w:sz w:val="24"/>
                  <w:szCs w:val="24"/>
                  <w:lang w:eastAsia="es-ES"/>
                </w:rPr>
                <w:t>Total</w:t>
              </w:r>
            </w:ins>
          </w:p>
        </w:tc>
      </w:tr>
      <w:tr w:rsidR="00235B8C" w:rsidRPr="000F6836" w14:paraId="4CEBB8EB" w14:textId="77777777" w:rsidTr="005C2436">
        <w:trPr>
          <w:trHeight w:val="300"/>
          <w:ins w:id="2211" w:author="Author"/>
        </w:trPr>
        <w:tc>
          <w:tcPr>
            <w:tcW w:w="2806" w:type="dxa"/>
            <w:tcBorders>
              <w:top w:val="nil"/>
              <w:left w:val="single" w:sz="4" w:space="0" w:color="auto"/>
              <w:bottom w:val="single" w:sz="4" w:space="0" w:color="auto"/>
              <w:right w:val="single" w:sz="4" w:space="0" w:color="auto"/>
            </w:tcBorders>
            <w:noWrap/>
            <w:hideMark/>
          </w:tcPr>
          <w:p w14:paraId="68CE97A5" w14:textId="77777777" w:rsidR="00235B8C" w:rsidRPr="000F6836" w:rsidRDefault="00235B8C" w:rsidP="00B27ECA">
            <w:pPr>
              <w:jc w:val="left"/>
              <w:rPr>
                <w:ins w:id="2212" w:author="Author"/>
                <w:lang w:val="en-GB" w:eastAsia="fr-FR"/>
              </w:rPr>
            </w:pPr>
            <w:ins w:id="2213" w:author="Author">
              <w:r w:rsidRPr="000F6836">
                <w:rPr>
                  <w:lang w:val="en-GB"/>
                </w:rPr>
                <w:t>C0040/R0530-R0640</w:t>
              </w:r>
            </w:ins>
          </w:p>
        </w:tc>
        <w:tc>
          <w:tcPr>
            <w:tcW w:w="2103" w:type="dxa"/>
            <w:tcBorders>
              <w:top w:val="nil"/>
              <w:left w:val="nil"/>
              <w:bottom w:val="single" w:sz="4" w:space="0" w:color="auto"/>
              <w:right w:val="single" w:sz="4" w:space="0" w:color="auto"/>
            </w:tcBorders>
            <w:noWrap/>
            <w:hideMark/>
          </w:tcPr>
          <w:p w14:paraId="589C723A" w14:textId="77777777" w:rsidR="00235B8C" w:rsidRPr="000F6836" w:rsidRDefault="00235B8C" w:rsidP="00B27ECA">
            <w:pPr>
              <w:jc w:val="left"/>
              <w:rPr>
                <w:ins w:id="2214" w:author="Author"/>
                <w:lang w:val="en-GB" w:eastAsia="es-ES"/>
              </w:rPr>
            </w:pPr>
            <w:ins w:id="2215"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04D6FA62" w14:textId="77777777" w:rsidR="00235B8C" w:rsidRPr="000F6836" w:rsidRDefault="00235B8C" w:rsidP="00B27ECA">
            <w:pPr>
              <w:jc w:val="left"/>
              <w:rPr>
                <w:ins w:id="2216" w:author="Author"/>
                <w:lang w:val="en-GB" w:eastAsia="es-ES"/>
              </w:rPr>
            </w:pPr>
            <w:ins w:id="2217" w:author="Author">
              <w:r w:rsidRPr="000F6836">
                <w:rPr>
                  <w:lang w:val="en-GB" w:eastAsia="es-ES"/>
                </w:rPr>
                <w:t>Contribution to the credit SCR (in reporting currency) incl. diversification, i.e. the sum of entries in this column gives the credit risk SCR.</w:t>
              </w:r>
            </w:ins>
          </w:p>
          <w:p w14:paraId="465036E0" w14:textId="77777777" w:rsidR="00235B8C" w:rsidRPr="000F6836" w:rsidRDefault="00235B8C" w:rsidP="00B27ECA">
            <w:pPr>
              <w:jc w:val="left"/>
              <w:rPr>
                <w:ins w:id="2218" w:author="Author"/>
                <w:lang w:val="en-GB" w:eastAsia="es-ES"/>
              </w:rPr>
            </w:pPr>
            <w:ins w:id="2219" w:author="Author">
              <w:r w:rsidRPr="000F6836">
                <w:rPr>
                  <w:lang w:val="en-GB" w:eastAsia="es-ES"/>
                </w:rPr>
                <w:t>Contribution split by asset class:</w:t>
              </w:r>
            </w:ins>
          </w:p>
          <w:p w14:paraId="0E560ED6" w14:textId="77777777" w:rsidR="00235B8C" w:rsidRPr="000F6836" w:rsidRDefault="00235B8C" w:rsidP="00B27ECA">
            <w:pPr>
              <w:pStyle w:val="ListParagraph"/>
              <w:numPr>
                <w:ilvl w:val="0"/>
                <w:numId w:val="71"/>
              </w:numPr>
              <w:ind w:left="357" w:hanging="357"/>
              <w:contextualSpacing/>
              <w:rPr>
                <w:ins w:id="2220" w:author="Author"/>
                <w:rFonts w:ascii="Times New Roman" w:hAnsi="Times New Roman" w:cs="Times New Roman"/>
                <w:sz w:val="24"/>
                <w:szCs w:val="24"/>
                <w:lang w:eastAsia="es-ES"/>
              </w:rPr>
            </w:pPr>
            <w:ins w:id="2221" w:author="Author">
              <w:r w:rsidRPr="000F6836">
                <w:rPr>
                  <w:rFonts w:ascii="Times New Roman" w:hAnsi="Times New Roman" w:cs="Times New Roman"/>
                  <w:sz w:val="24"/>
                  <w:szCs w:val="24"/>
                  <w:lang w:eastAsia="es-ES"/>
                </w:rPr>
                <w:t>Bond and loans</w:t>
              </w:r>
            </w:ins>
          </w:p>
          <w:p w14:paraId="1683EAF5" w14:textId="77777777" w:rsidR="00235B8C" w:rsidRPr="000F6836" w:rsidRDefault="00235B8C" w:rsidP="00B27ECA">
            <w:pPr>
              <w:pStyle w:val="ListParagraph"/>
              <w:numPr>
                <w:ilvl w:val="0"/>
                <w:numId w:val="71"/>
              </w:numPr>
              <w:ind w:left="357" w:hanging="357"/>
              <w:contextualSpacing/>
              <w:rPr>
                <w:ins w:id="2222" w:author="Author"/>
                <w:rFonts w:ascii="Times New Roman" w:hAnsi="Times New Roman" w:cs="Times New Roman"/>
                <w:sz w:val="24"/>
                <w:szCs w:val="24"/>
                <w:lang w:eastAsia="es-ES"/>
              </w:rPr>
            </w:pPr>
            <w:ins w:id="2223" w:author="Author">
              <w:r w:rsidRPr="000F6836">
                <w:rPr>
                  <w:rFonts w:ascii="Times New Roman" w:hAnsi="Times New Roman" w:cs="Times New Roman"/>
                  <w:sz w:val="24"/>
                  <w:szCs w:val="24"/>
                  <w:lang w:eastAsia="es-ES"/>
                </w:rPr>
                <w:t xml:space="preserve">     Covered bonds</w:t>
              </w:r>
            </w:ins>
          </w:p>
          <w:p w14:paraId="5DD969DB" w14:textId="77777777" w:rsidR="00235B8C" w:rsidRPr="000F6836" w:rsidRDefault="00235B8C" w:rsidP="00B27ECA">
            <w:pPr>
              <w:pStyle w:val="ListParagraph"/>
              <w:numPr>
                <w:ilvl w:val="0"/>
                <w:numId w:val="71"/>
              </w:numPr>
              <w:ind w:left="357" w:hanging="357"/>
              <w:contextualSpacing/>
              <w:rPr>
                <w:ins w:id="2224" w:author="Author"/>
                <w:rFonts w:ascii="Times New Roman" w:hAnsi="Times New Roman" w:cs="Times New Roman"/>
                <w:sz w:val="24"/>
                <w:szCs w:val="24"/>
                <w:lang w:eastAsia="es-ES"/>
              </w:rPr>
            </w:pPr>
            <w:ins w:id="2225" w:author="Author">
              <w:r w:rsidRPr="000F6836">
                <w:rPr>
                  <w:rFonts w:ascii="Times New Roman" w:hAnsi="Times New Roman" w:cs="Times New Roman"/>
                  <w:sz w:val="24"/>
                  <w:szCs w:val="24"/>
                  <w:lang w:eastAsia="es-ES"/>
                </w:rPr>
                <w:t xml:space="preserve">     Sovereign bonds</w:t>
              </w:r>
            </w:ins>
          </w:p>
          <w:p w14:paraId="78BEE0E1" w14:textId="77777777" w:rsidR="00235B8C" w:rsidRPr="000F6836" w:rsidRDefault="00235B8C" w:rsidP="00B27ECA">
            <w:pPr>
              <w:pStyle w:val="ListParagraph"/>
              <w:numPr>
                <w:ilvl w:val="0"/>
                <w:numId w:val="71"/>
              </w:numPr>
              <w:ind w:left="357" w:hanging="357"/>
              <w:contextualSpacing/>
              <w:rPr>
                <w:ins w:id="2226" w:author="Author"/>
                <w:rFonts w:ascii="Times New Roman" w:hAnsi="Times New Roman" w:cs="Times New Roman"/>
                <w:sz w:val="24"/>
                <w:szCs w:val="24"/>
                <w:lang w:eastAsia="es-ES"/>
              </w:rPr>
            </w:pPr>
            <w:ins w:id="2227" w:author="Author">
              <w:r w:rsidRPr="000F6836">
                <w:rPr>
                  <w:rFonts w:ascii="Times New Roman" w:hAnsi="Times New Roman" w:cs="Times New Roman"/>
                  <w:sz w:val="24"/>
                  <w:szCs w:val="24"/>
                  <w:lang w:eastAsia="es-ES"/>
                </w:rPr>
                <w:t xml:space="preserve">     Mortgages</w:t>
              </w:r>
            </w:ins>
          </w:p>
          <w:p w14:paraId="4DC60E46" w14:textId="77777777" w:rsidR="00235B8C" w:rsidRPr="000F6836" w:rsidRDefault="00235B8C" w:rsidP="00B27ECA">
            <w:pPr>
              <w:pStyle w:val="ListParagraph"/>
              <w:numPr>
                <w:ilvl w:val="0"/>
                <w:numId w:val="71"/>
              </w:numPr>
              <w:ind w:left="357" w:hanging="357"/>
              <w:contextualSpacing/>
              <w:rPr>
                <w:ins w:id="2228" w:author="Author"/>
                <w:rFonts w:ascii="Times New Roman" w:hAnsi="Times New Roman" w:cs="Times New Roman"/>
                <w:sz w:val="24"/>
                <w:szCs w:val="24"/>
                <w:lang w:eastAsia="es-ES"/>
              </w:rPr>
            </w:pPr>
            <w:ins w:id="2229" w:author="Author">
              <w:r w:rsidRPr="000F6836">
                <w:rPr>
                  <w:rFonts w:ascii="Times New Roman" w:hAnsi="Times New Roman" w:cs="Times New Roman"/>
                  <w:sz w:val="24"/>
                  <w:szCs w:val="24"/>
                  <w:lang w:eastAsia="es-ES"/>
                </w:rPr>
                <w:t xml:space="preserve">     Asset backed</w:t>
              </w:r>
            </w:ins>
          </w:p>
          <w:p w14:paraId="421E7B0E" w14:textId="77777777" w:rsidR="00235B8C" w:rsidRPr="000F6836" w:rsidRDefault="00235B8C" w:rsidP="00B27ECA">
            <w:pPr>
              <w:pStyle w:val="ListParagraph"/>
              <w:numPr>
                <w:ilvl w:val="0"/>
                <w:numId w:val="71"/>
              </w:numPr>
              <w:ind w:left="357" w:hanging="357"/>
              <w:contextualSpacing/>
              <w:rPr>
                <w:ins w:id="2230" w:author="Author"/>
                <w:rFonts w:ascii="Times New Roman" w:hAnsi="Times New Roman" w:cs="Times New Roman"/>
                <w:sz w:val="24"/>
                <w:szCs w:val="24"/>
                <w:lang w:eastAsia="es-ES"/>
              </w:rPr>
            </w:pPr>
            <w:ins w:id="2231" w:author="Author">
              <w:r w:rsidRPr="000F6836">
                <w:rPr>
                  <w:rFonts w:ascii="Times New Roman" w:hAnsi="Times New Roman" w:cs="Times New Roman"/>
                  <w:sz w:val="24"/>
                  <w:szCs w:val="24"/>
                  <w:lang w:eastAsia="es-ES"/>
                </w:rPr>
                <w:t xml:space="preserve">     Other</w:t>
              </w:r>
            </w:ins>
          </w:p>
          <w:p w14:paraId="2663A9F2" w14:textId="77777777" w:rsidR="00235B8C" w:rsidRPr="000F6836" w:rsidRDefault="00235B8C" w:rsidP="00B27ECA">
            <w:pPr>
              <w:pStyle w:val="ListParagraph"/>
              <w:numPr>
                <w:ilvl w:val="0"/>
                <w:numId w:val="71"/>
              </w:numPr>
              <w:ind w:left="357" w:hanging="357"/>
              <w:contextualSpacing/>
              <w:rPr>
                <w:ins w:id="2232" w:author="Author"/>
                <w:rFonts w:ascii="Times New Roman" w:hAnsi="Times New Roman" w:cs="Times New Roman"/>
                <w:sz w:val="24"/>
                <w:szCs w:val="24"/>
                <w:lang w:eastAsia="es-ES"/>
              </w:rPr>
            </w:pPr>
            <w:ins w:id="2233" w:author="Author">
              <w:r w:rsidRPr="000F6836">
                <w:rPr>
                  <w:rFonts w:ascii="Times New Roman" w:hAnsi="Times New Roman" w:cs="Times New Roman"/>
                  <w:sz w:val="24"/>
                  <w:szCs w:val="24"/>
                  <w:lang w:eastAsia="es-ES"/>
                </w:rPr>
                <w:t>Cash</w:t>
              </w:r>
            </w:ins>
          </w:p>
          <w:p w14:paraId="587B64EE" w14:textId="77777777" w:rsidR="00235B8C" w:rsidRPr="000F6836" w:rsidRDefault="00235B8C" w:rsidP="00B27ECA">
            <w:pPr>
              <w:pStyle w:val="ListParagraph"/>
              <w:numPr>
                <w:ilvl w:val="0"/>
                <w:numId w:val="71"/>
              </w:numPr>
              <w:ind w:left="357" w:hanging="357"/>
              <w:contextualSpacing/>
              <w:rPr>
                <w:ins w:id="2234" w:author="Author"/>
                <w:rFonts w:ascii="Times New Roman" w:hAnsi="Times New Roman" w:cs="Times New Roman"/>
                <w:sz w:val="24"/>
                <w:szCs w:val="24"/>
                <w:lang w:eastAsia="es-ES"/>
              </w:rPr>
            </w:pPr>
            <w:ins w:id="2235" w:author="Author">
              <w:r w:rsidRPr="000F6836">
                <w:rPr>
                  <w:rFonts w:ascii="Times New Roman" w:hAnsi="Times New Roman" w:cs="Times New Roman"/>
                  <w:sz w:val="24"/>
                  <w:szCs w:val="24"/>
                  <w:lang w:eastAsia="es-ES"/>
                </w:rPr>
                <w:t>Receivables</w:t>
              </w:r>
            </w:ins>
          </w:p>
          <w:p w14:paraId="10DBEB43" w14:textId="77777777" w:rsidR="00235B8C" w:rsidRPr="000F6836" w:rsidRDefault="00235B8C" w:rsidP="00B27ECA">
            <w:pPr>
              <w:pStyle w:val="ListParagraph"/>
              <w:numPr>
                <w:ilvl w:val="0"/>
                <w:numId w:val="71"/>
              </w:numPr>
              <w:ind w:left="357" w:hanging="357"/>
              <w:contextualSpacing/>
              <w:rPr>
                <w:ins w:id="2236" w:author="Author"/>
                <w:rFonts w:ascii="Times New Roman" w:hAnsi="Times New Roman" w:cs="Times New Roman"/>
                <w:sz w:val="24"/>
                <w:szCs w:val="24"/>
                <w:lang w:eastAsia="es-ES"/>
              </w:rPr>
            </w:pPr>
            <w:ins w:id="2237" w:author="Author">
              <w:r w:rsidRPr="000F6836">
                <w:rPr>
                  <w:rFonts w:ascii="Times New Roman" w:hAnsi="Times New Roman" w:cs="Times New Roman"/>
                  <w:sz w:val="24"/>
                  <w:szCs w:val="24"/>
                  <w:lang w:eastAsia="es-ES"/>
                </w:rPr>
                <w:t>Reinsurance and derivatives</w:t>
              </w:r>
            </w:ins>
          </w:p>
          <w:p w14:paraId="5FDD12EC" w14:textId="77777777" w:rsidR="00235B8C" w:rsidRPr="000F6836" w:rsidRDefault="00235B8C" w:rsidP="00B27ECA">
            <w:pPr>
              <w:pStyle w:val="ListParagraph"/>
              <w:numPr>
                <w:ilvl w:val="0"/>
                <w:numId w:val="71"/>
              </w:numPr>
              <w:ind w:left="357" w:hanging="357"/>
              <w:contextualSpacing/>
              <w:rPr>
                <w:ins w:id="2238" w:author="Author"/>
                <w:rFonts w:ascii="Times New Roman" w:hAnsi="Times New Roman" w:cs="Times New Roman"/>
                <w:sz w:val="24"/>
                <w:szCs w:val="24"/>
                <w:lang w:eastAsia="es-ES"/>
              </w:rPr>
            </w:pPr>
            <w:ins w:id="2239" w:author="Author">
              <w:r w:rsidRPr="000F6836">
                <w:rPr>
                  <w:rFonts w:ascii="Times New Roman" w:hAnsi="Times New Roman" w:cs="Times New Roman"/>
                  <w:sz w:val="24"/>
                  <w:szCs w:val="24"/>
                  <w:lang w:eastAsia="es-ES"/>
                </w:rPr>
                <w:t>Credit insurance</w:t>
              </w:r>
            </w:ins>
          </w:p>
          <w:p w14:paraId="3F2BE0AB" w14:textId="77777777" w:rsidR="00235B8C" w:rsidRPr="000F6836" w:rsidRDefault="00235B8C" w:rsidP="00B27ECA">
            <w:pPr>
              <w:pStyle w:val="ListParagraph"/>
              <w:numPr>
                <w:ilvl w:val="0"/>
                <w:numId w:val="71"/>
              </w:numPr>
              <w:ind w:left="357" w:hanging="357"/>
              <w:contextualSpacing/>
              <w:rPr>
                <w:ins w:id="2240" w:author="Author"/>
                <w:rFonts w:ascii="Times New Roman" w:hAnsi="Times New Roman" w:cs="Times New Roman"/>
                <w:sz w:val="24"/>
                <w:szCs w:val="24"/>
                <w:lang w:eastAsia="es-ES"/>
              </w:rPr>
            </w:pPr>
            <w:ins w:id="2241" w:author="Author">
              <w:r w:rsidRPr="000F6836">
                <w:rPr>
                  <w:rFonts w:ascii="Times New Roman" w:hAnsi="Times New Roman" w:cs="Times New Roman"/>
                  <w:sz w:val="24"/>
                  <w:szCs w:val="24"/>
                  <w:lang w:eastAsia="es-ES"/>
                </w:rPr>
                <w:t>Off BS and other</w:t>
              </w:r>
            </w:ins>
          </w:p>
          <w:p w14:paraId="1156E068" w14:textId="77777777" w:rsidR="00235B8C" w:rsidRPr="000F6836" w:rsidRDefault="00235B8C" w:rsidP="00B27ECA">
            <w:pPr>
              <w:pStyle w:val="ListParagraph"/>
              <w:numPr>
                <w:ilvl w:val="0"/>
                <w:numId w:val="71"/>
              </w:numPr>
              <w:ind w:left="357" w:hanging="357"/>
              <w:contextualSpacing/>
              <w:rPr>
                <w:ins w:id="2242" w:author="Author"/>
                <w:rFonts w:ascii="Times New Roman" w:hAnsi="Times New Roman" w:cs="Times New Roman"/>
                <w:sz w:val="24"/>
                <w:szCs w:val="24"/>
                <w:lang w:eastAsia="es-ES"/>
              </w:rPr>
            </w:pPr>
            <w:ins w:id="2243" w:author="Author">
              <w:r w:rsidRPr="000F6836">
                <w:rPr>
                  <w:rFonts w:ascii="Times New Roman" w:hAnsi="Times New Roman" w:cs="Times New Roman"/>
                  <w:sz w:val="24"/>
                  <w:szCs w:val="24"/>
                  <w:lang w:eastAsia="es-ES"/>
                </w:rPr>
                <w:t>Total</w:t>
              </w:r>
            </w:ins>
          </w:p>
        </w:tc>
      </w:tr>
      <w:tr w:rsidR="00235B8C" w:rsidRPr="000F6836" w14:paraId="1E04DA71" w14:textId="77777777" w:rsidTr="005C2436">
        <w:trPr>
          <w:trHeight w:val="300"/>
          <w:ins w:id="2244" w:author="Author"/>
        </w:trPr>
        <w:tc>
          <w:tcPr>
            <w:tcW w:w="2806" w:type="dxa"/>
            <w:tcBorders>
              <w:top w:val="nil"/>
              <w:left w:val="single" w:sz="4" w:space="0" w:color="auto"/>
              <w:bottom w:val="single" w:sz="4" w:space="0" w:color="auto"/>
              <w:right w:val="single" w:sz="4" w:space="0" w:color="auto"/>
            </w:tcBorders>
            <w:noWrap/>
            <w:hideMark/>
          </w:tcPr>
          <w:p w14:paraId="0A21DF9F" w14:textId="587D8736" w:rsidR="00235B8C" w:rsidRPr="000F6836" w:rsidRDefault="00235B8C" w:rsidP="009238AC">
            <w:pPr>
              <w:jc w:val="left"/>
              <w:rPr>
                <w:ins w:id="2245" w:author="Author"/>
                <w:lang w:val="en-GB" w:eastAsia="fr-FR"/>
              </w:rPr>
            </w:pPr>
            <w:ins w:id="2246" w:author="Author">
              <w:r w:rsidRPr="000F6836">
                <w:rPr>
                  <w:lang w:val="en-GB"/>
                </w:rPr>
                <w:t>C0050/R05</w:t>
              </w:r>
              <w:del w:id="2247" w:author="Author">
                <w:r w:rsidRPr="000F6836" w:rsidDel="0013726F">
                  <w:rPr>
                    <w:lang w:val="en-GB"/>
                  </w:rPr>
                  <w:delText>4</w:delText>
                </w:r>
              </w:del>
              <w:r w:rsidR="0013726F">
                <w:rPr>
                  <w:lang w:val="en-GB"/>
                </w:rPr>
                <w:t>3</w:t>
              </w:r>
              <w:r w:rsidRPr="000F6836">
                <w:rPr>
                  <w:lang w:val="en-GB"/>
                </w:rPr>
                <w:t>0-R06</w:t>
              </w:r>
              <w:del w:id="2248" w:author="Author">
                <w:r w:rsidRPr="000F6836" w:rsidDel="009238AC">
                  <w:rPr>
                    <w:lang w:val="en-GB"/>
                  </w:rPr>
                  <w:delText>4</w:delText>
                </w:r>
              </w:del>
              <w:r w:rsidR="009238AC">
                <w:rPr>
                  <w:lang w:val="en-GB"/>
                </w:rPr>
                <w:t>3</w:t>
              </w:r>
              <w:r w:rsidRPr="000F6836">
                <w:rPr>
                  <w:lang w:val="en-GB"/>
                </w:rPr>
                <w:t>0</w:t>
              </w:r>
            </w:ins>
          </w:p>
        </w:tc>
        <w:tc>
          <w:tcPr>
            <w:tcW w:w="2103" w:type="dxa"/>
            <w:tcBorders>
              <w:top w:val="nil"/>
              <w:left w:val="nil"/>
              <w:bottom w:val="single" w:sz="4" w:space="0" w:color="auto"/>
              <w:right w:val="single" w:sz="4" w:space="0" w:color="auto"/>
            </w:tcBorders>
            <w:noWrap/>
            <w:hideMark/>
          </w:tcPr>
          <w:p w14:paraId="508C9ED8" w14:textId="77777777" w:rsidR="00235B8C" w:rsidRPr="000F6836" w:rsidRDefault="00235B8C" w:rsidP="00B27ECA">
            <w:pPr>
              <w:jc w:val="left"/>
              <w:rPr>
                <w:ins w:id="2249" w:author="Author"/>
                <w:lang w:val="en-GB" w:eastAsia="es-ES"/>
              </w:rPr>
            </w:pPr>
            <w:ins w:id="2250"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3DB69445" w14:textId="0FB4EE62" w:rsidR="00235B8C" w:rsidRPr="000F6836" w:rsidRDefault="00235B8C" w:rsidP="00B27ECA">
            <w:pPr>
              <w:jc w:val="left"/>
              <w:rPr>
                <w:ins w:id="2251" w:author="Author"/>
                <w:lang w:val="en-GB" w:eastAsia="es-ES"/>
              </w:rPr>
            </w:pPr>
            <w:ins w:id="2252" w:author="Author">
              <w:r w:rsidRPr="000F6836">
                <w:rPr>
                  <w:lang w:val="en-GB" w:eastAsia="es-ES"/>
                </w:rPr>
                <w:t xml:space="preserve">Average </w:t>
              </w:r>
              <w:r w:rsidR="0013726F">
                <w:rPr>
                  <w:lang w:val="en-GB" w:eastAsia="es-ES"/>
                </w:rPr>
                <w:t xml:space="preserve">1Y </w:t>
              </w:r>
              <w:r w:rsidRPr="000F6836">
                <w:rPr>
                  <w:lang w:val="en-GB" w:eastAsia="es-ES"/>
                </w:rPr>
                <w:t>probability of default in % for the assets as sorted in the asset class split:</w:t>
              </w:r>
            </w:ins>
          </w:p>
          <w:p w14:paraId="2062DFB4" w14:textId="77777777" w:rsidR="00235B8C" w:rsidRPr="000F6836" w:rsidRDefault="00235B8C" w:rsidP="00B27ECA">
            <w:pPr>
              <w:pStyle w:val="ListParagraph"/>
              <w:numPr>
                <w:ilvl w:val="0"/>
                <w:numId w:val="71"/>
              </w:numPr>
              <w:ind w:left="357" w:hanging="357"/>
              <w:contextualSpacing/>
              <w:rPr>
                <w:ins w:id="2253" w:author="Author"/>
                <w:rFonts w:ascii="Times New Roman" w:hAnsi="Times New Roman" w:cs="Times New Roman"/>
                <w:sz w:val="24"/>
                <w:szCs w:val="24"/>
                <w:lang w:eastAsia="es-ES"/>
              </w:rPr>
            </w:pPr>
            <w:ins w:id="2254" w:author="Author">
              <w:r w:rsidRPr="000F6836">
                <w:rPr>
                  <w:rFonts w:ascii="Times New Roman" w:hAnsi="Times New Roman" w:cs="Times New Roman"/>
                  <w:sz w:val="24"/>
                  <w:szCs w:val="24"/>
                  <w:lang w:eastAsia="es-ES"/>
                </w:rPr>
                <w:t>Bond and loans</w:t>
              </w:r>
            </w:ins>
          </w:p>
          <w:p w14:paraId="0C2CBE8E" w14:textId="77777777" w:rsidR="00235B8C" w:rsidRPr="000F6836" w:rsidRDefault="00235B8C" w:rsidP="00B27ECA">
            <w:pPr>
              <w:pStyle w:val="ListParagraph"/>
              <w:numPr>
                <w:ilvl w:val="0"/>
                <w:numId w:val="71"/>
              </w:numPr>
              <w:ind w:left="357" w:hanging="357"/>
              <w:contextualSpacing/>
              <w:rPr>
                <w:ins w:id="2255" w:author="Author"/>
                <w:rFonts w:ascii="Times New Roman" w:hAnsi="Times New Roman" w:cs="Times New Roman"/>
                <w:sz w:val="24"/>
                <w:szCs w:val="24"/>
                <w:lang w:eastAsia="es-ES"/>
              </w:rPr>
            </w:pPr>
            <w:ins w:id="2256" w:author="Author">
              <w:r w:rsidRPr="000F6836">
                <w:rPr>
                  <w:rFonts w:ascii="Times New Roman" w:hAnsi="Times New Roman" w:cs="Times New Roman"/>
                  <w:sz w:val="24"/>
                  <w:szCs w:val="24"/>
                  <w:lang w:eastAsia="es-ES"/>
                </w:rPr>
                <w:t xml:space="preserve">     Covered bonds</w:t>
              </w:r>
            </w:ins>
          </w:p>
          <w:p w14:paraId="2B970FF9" w14:textId="77777777" w:rsidR="00235B8C" w:rsidRPr="000F6836" w:rsidRDefault="00235B8C" w:rsidP="00B27ECA">
            <w:pPr>
              <w:pStyle w:val="ListParagraph"/>
              <w:numPr>
                <w:ilvl w:val="0"/>
                <w:numId w:val="71"/>
              </w:numPr>
              <w:ind w:left="357" w:hanging="357"/>
              <w:contextualSpacing/>
              <w:rPr>
                <w:ins w:id="2257" w:author="Author"/>
                <w:rFonts w:ascii="Times New Roman" w:hAnsi="Times New Roman" w:cs="Times New Roman"/>
                <w:sz w:val="24"/>
                <w:szCs w:val="24"/>
                <w:lang w:eastAsia="es-ES"/>
              </w:rPr>
            </w:pPr>
            <w:ins w:id="2258" w:author="Author">
              <w:r w:rsidRPr="000F6836">
                <w:rPr>
                  <w:rFonts w:ascii="Times New Roman" w:hAnsi="Times New Roman" w:cs="Times New Roman"/>
                  <w:sz w:val="24"/>
                  <w:szCs w:val="24"/>
                  <w:lang w:eastAsia="es-ES"/>
                </w:rPr>
                <w:t xml:space="preserve">     Sovereign bonds</w:t>
              </w:r>
            </w:ins>
          </w:p>
          <w:p w14:paraId="5D4C9ABF" w14:textId="77777777" w:rsidR="00235B8C" w:rsidRPr="000F6836" w:rsidRDefault="00235B8C" w:rsidP="00B27ECA">
            <w:pPr>
              <w:pStyle w:val="ListParagraph"/>
              <w:numPr>
                <w:ilvl w:val="0"/>
                <w:numId w:val="71"/>
              </w:numPr>
              <w:ind w:left="357" w:hanging="357"/>
              <w:contextualSpacing/>
              <w:rPr>
                <w:ins w:id="2259" w:author="Author"/>
                <w:rFonts w:ascii="Times New Roman" w:hAnsi="Times New Roman" w:cs="Times New Roman"/>
                <w:sz w:val="24"/>
                <w:szCs w:val="24"/>
                <w:lang w:eastAsia="es-ES"/>
              </w:rPr>
            </w:pPr>
            <w:ins w:id="2260" w:author="Author">
              <w:r w:rsidRPr="000F6836">
                <w:rPr>
                  <w:rFonts w:ascii="Times New Roman" w:hAnsi="Times New Roman" w:cs="Times New Roman"/>
                  <w:sz w:val="24"/>
                  <w:szCs w:val="24"/>
                  <w:lang w:eastAsia="es-ES"/>
                </w:rPr>
                <w:t xml:space="preserve">     Mortgages</w:t>
              </w:r>
            </w:ins>
          </w:p>
          <w:p w14:paraId="5ED982AD" w14:textId="77777777" w:rsidR="00235B8C" w:rsidRPr="000F6836" w:rsidRDefault="00235B8C" w:rsidP="00B27ECA">
            <w:pPr>
              <w:pStyle w:val="ListParagraph"/>
              <w:numPr>
                <w:ilvl w:val="0"/>
                <w:numId w:val="71"/>
              </w:numPr>
              <w:ind w:left="357" w:hanging="357"/>
              <w:contextualSpacing/>
              <w:rPr>
                <w:ins w:id="2261" w:author="Author"/>
                <w:rFonts w:ascii="Times New Roman" w:hAnsi="Times New Roman" w:cs="Times New Roman"/>
                <w:sz w:val="24"/>
                <w:szCs w:val="24"/>
                <w:lang w:eastAsia="es-ES"/>
              </w:rPr>
            </w:pPr>
            <w:ins w:id="2262" w:author="Author">
              <w:r w:rsidRPr="000F6836">
                <w:rPr>
                  <w:rFonts w:ascii="Times New Roman" w:hAnsi="Times New Roman" w:cs="Times New Roman"/>
                  <w:sz w:val="24"/>
                  <w:szCs w:val="24"/>
                  <w:lang w:eastAsia="es-ES"/>
                </w:rPr>
                <w:t xml:space="preserve">     Asset backed</w:t>
              </w:r>
            </w:ins>
          </w:p>
          <w:p w14:paraId="59771943" w14:textId="77777777" w:rsidR="00235B8C" w:rsidRPr="000F6836" w:rsidRDefault="00235B8C" w:rsidP="00B27ECA">
            <w:pPr>
              <w:pStyle w:val="ListParagraph"/>
              <w:numPr>
                <w:ilvl w:val="0"/>
                <w:numId w:val="71"/>
              </w:numPr>
              <w:ind w:left="357" w:hanging="357"/>
              <w:contextualSpacing/>
              <w:rPr>
                <w:ins w:id="2263" w:author="Author"/>
                <w:rFonts w:ascii="Times New Roman" w:hAnsi="Times New Roman" w:cs="Times New Roman"/>
                <w:sz w:val="24"/>
                <w:szCs w:val="24"/>
                <w:lang w:eastAsia="es-ES"/>
              </w:rPr>
            </w:pPr>
            <w:ins w:id="2264" w:author="Author">
              <w:r w:rsidRPr="000F6836">
                <w:rPr>
                  <w:rFonts w:ascii="Times New Roman" w:hAnsi="Times New Roman" w:cs="Times New Roman"/>
                  <w:sz w:val="24"/>
                  <w:szCs w:val="24"/>
                  <w:lang w:eastAsia="es-ES"/>
                </w:rPr>
                <w:t xml:space="preserve">     Other</w:t>
              </w:r>
            </w:ins>
          </w:p>
          <w:p w14:paraId="49110731" w14:textId="77777777" w:rsidR="00235B8C" w:rsidRPr="000F6836" w:rsidRDefault="00235B8C" w:rsidP="00B27ECA">
            <w:pPr>
              <w:pStyle w:val="ListParagraph"/>
              <w:numPr>
                <w:ilvl w:val="0"/>
                <w:numId w:val="71"/>
              </w:numPr>
              <w:ind w:left="357" w:hanging="357"/>
              <w:contextualSpacing/>
              <w:rPr>
                <w:ins w:id="2265" w:author="Author"/>
                <w:rFonts w:ascii="Times New Roman" w:hAnsi="Times New Roman" w:cs="Times New Roman"/>
                <w:sz w:val="24"/>
                <w:szCs w:val="24"/>
                <w:lang w:eastAsia="es-ES"/>
              </w:rPr>
            </w:pPr>
            <w:ins w:id="2266" w:author="Author">
              <w:r w:rsidRPr="000F6836">
                <w:rPr>
                  <w:rFonts w:ascii="Times New Roman" w:hAnsi="Times New Roman" w:cs="Times New Roman"/>
                  <w:sz w:val="24"/>
                  <w:szCs w:val="24"/>
                  <w:lang w:eastAsia="es-ES"/>
                </w:rPr>
                <w:t>Cash</w:t>
              </w:r>
            </w:ins>
          </w:p>
          <w:p w14:paraId="2D4DB333" w14:textId="77777777" w:rsidR="00235B8C" w:rsidRPr="000F6836" w:rsidRDefault="00235B8C" w:rsidP="00B27ECA">
            <w:pPr>
              <w:pStyle w:val="ListParagraph"/>
              <w:numPr>
                <w:ilvl w:val="0"/>
                <w:numId w:val="71"/>
              </w:numPr>
              <w:ind w:left="357" w:hanging="357"/>
              <w:contextualSpacing/>
              <w:rPr>
                <w:ins w:id="2267" w:author="Author"/>
                <w:rFonts w:ascii="Times New Roman" w:hAnsi="Times New Roman" w:cs="Times New Roman"/>
                <w:sz w:val="24"/>
                <w:szCs w:val="24"/>
                <w:lang w:eastAsia="es-ES"/>
              </w:rPr>
            </w:pPr>
            <w:ins w:id="2268" w:author="Author">
              <w:r w:rsidRPr="000F6836">
                <w:rPr>
                  <w:rFonts w:ascii="Times New Roman" w:hAnsi="Times New Roman" w:cs="Times New Roman"/>
                  <w:sz w:val="24"/>
                  <w:szCs w:val="24"/>
                  <w:lang w:eastAsia="es-ES"/>
                </w:rPr>
                <w:t>Receivables</w:t>
              </w:r>
            </w:ins>
          </w:p>
          <w:p w14:paraId="18E0818C" w14:textId="77777777" w:rsidR="00235B8C" w:rsidRPr="000F6836" w:rsidRDefault="00235B8C" w:rsidP="00B27ECA">
            <w:pPr>
              <w:pStyle w:val="ListParagraph"/>
              <w:numPr>
                <w:ilvl w:val="0"/>
                <w:numId w:val="71"/>
              </w:numPr>
              <w:ind w:left="357" w:hanging="357"/>
              <w:contextualSpacing/>
              <w:rPr>
                <w:ins w:id="2269" w:author="Author"/>
                <w:rFonts w:ascii="Times New Roman" w:hAnsi="Times New Roman" w:cs="Times New Roman"/>
                <w:sz w:val="24"/>
                <w:szCs w:val="24"/>
                <w:lang w:eastAsia="es-ES"/>
              </w:rPr>
            </w:pPr>
            <w:ins w:id="2270" w:author="Author">
              <w:r w:rsidRPr="000F6836">
                <w:rPr>
                  <w:rFonts w:ascii="Times New Roman" w:hAnsi="Times New Roman" w:cs="Times New Roman"/>
                  <w:sz w:val="24"/>
                  <w:szCs w:val="24"/>
                  <w:lang w:eastAsia="es-ES"/>
                </w:rPr>
                <w:t>Reinsurance and derivatives</w:t>
              </w:r>
            </w:ins>
          </w:p>
          <w:p w14:paraId="77D69F6A" w14:textId="77777777" w:rsidR="00235B8C" w:rsidRPr="000F6836" w:rsidRDefault="00235B8C" w:rsidP="00B27ECA">
            <w:pPr>
              <w:pStyle w:val="ListParagraph"/>
              <w:numPr>
                <w:ilvl w:val="0"/>
                <w:numId w:val="71"/>
              </w:numPr>
              <w:ind w:left="357" w:hanging="357"/>
              <w:contextualSpacing/>
              <w:rPr>
                <w:ins w:id="2271" w:author="Author"/>
                <w:rFonts w:ascii="Times New Roman" w:hAnsi="Times New Roman" w:cs="Times New Roman"/>
                <w:sz w:val="24"/>
                <w:szCs w:val="24"/>
                <w:lang w:eastAsia="es-ES"/>
              </w:rPr>
            </w:pPr>
            <w:ins w:id="2272" w:author="Author">
              <w:r w:rsidRPr="000F6836">
                <w:rPr>
                  <w:rFonts w:ascii="Times New Roman" w:hAnsi="Times New Roman" w:cs="Times New Roman"/>
                  <w:sz w:val="24"/>
                  <w:szCs w:val="24"/>
                  <w:lang w:eastAsia="es-ES"/>
                </w:rPr>
                <w:t>Credit insurance</w:t>
              </w:r>
            </w:ins>
          </w:p>
          <w:p w14:paraId="7FAE9140" w14:textId="77777777" w:rsidR="00235B8C" w:rsidRPr="000F6836" w:rsidRDefault="00235B8C" w:rsidP="00B27ECA">
            <w:pPr>
              <w:pStyle w:val="ListParagraph"/>
              <w:numPr>
                <w:ilvl w:val="0"/>
                <w:numId w:val="71"/>
              </w:numPr>
              <w:ind w:left="357" w:hanging="357"/>
              <w:contextualSpacing/>
              <w:rPr>
                <w:ins w:id="2273" w:author="Author"/>
                <w:rFonts w:ascii="Times New Roman" w:hAnsi="Times New Roman" w:cs="Times New Roman"/>
                <w:sz w:val="24"/>
                <w:szCs w:val="24"/>
                <w:lang w:eastAsia="es-ES"/>
              </w:rPr>
            </w:pPr>
            <w:ins w:id="2274" w:author="Author">
              <w:r w:rsidRPr="000F6836">
                <w:rPr>
                  <w:rFonts w:ascii="Times New Roman" w:hAnsi="Times New Roman" w:cs="Times New Roman"/>
                  <w:sz w:val="24"/>
                  <w:szCs w:val="24"/>
                  <w:lang w:eastAsia="es-ES"/>
                </w:rPr>
                <w:t>Off BS and other</w:t>
              </w:r>
            </w:ins>
          </w:p>
          <w:p w14:paraId="67074C3E" w14:textId="77777777" w:rsidR="00235B8C" w:rsidRPr="000F6836" w:rsidRDefault="00235B8C" w:rsidP="002E2C03">
            <w:pPr>
              <w:pStyle w:val="ListParagraph"/>
              <w:ind w:left="357"/>
              <w:contextualSpacing/>
              <w:rPr>
                <w:ins w:id="2275" w:author="Author"/>
                <w:rFonts w:ascii="Times New Roman" w:hAnsi="Times New Roman" w:cs="Times New Roman"/>
                <w:sz w:val="24"/>
                <w:szCs w:val="24"/>
                <w:lang w:eastAsia="es-ES"/>
              </w:rPr>
            </w:pPr>
            <w:ins w:id="2276" w:author="Author">
              <w:del w:id="2277" w:author="Author">
                <w:r w:rsidRPr="000F6836" w:rsidDel="009238AC">
                  <w:rPr>
                    <w:rFonts w:ascii="Times New Roman" w:hAnsi="Times New Roman" w:cs="Times New Roman"/>
                    <w:sz w:val="24"/>
                    <w:szCs w:val="24"/>
                    <w:lang w:eastAsia="es-ES"/>
                  </w:rPr>
                  <w:delText>Total</w:delText>
                </w:r>
              </w:del>
            </w:ins>
          </w:p>
        </w:tc>
      </w:tr>
      <w:tr w:rsidR="00235B8C" w:rsidRPr="000F6836" w14:paraId="1AC5926B" w14:textId="77777777" w:rsidTr="005C2436">
        <w:trPr>
          <w:trHeight w:val="300"/>
          <w:ins w:id="2278" w:author="Author"/>
        </w:trPr>
        <w:tc>
          <w:tcPr>
            <w:tcW w:w="2806" w:type="dxa"/>
            <w:tcBorders>
              <w:top w:val="nil"/>
              <w:left w:val="single" w:sz="4" w:space="0" w:color="auto"/>
              <w:bottom w:val="single" w:sz="4" w:space="0" w:color="auto"/>
              <w:right w:val="single" w:sz="4" w:space="0" w:color="auto"/>
            </w:tcBorders>
            <w:noWrap/>
            <w:hideMark/>
          </w:tcPr>
          <w:p w14:paraId="3B3CD474" w14:textId="15814AE7" w:rsidR="00235B8C" w:rsidRPr="000F6836" w:rsidRDefault="00235B8C" w:rsidP="009238AC">
            <w:pPr>
              <w:jc w:val="left"/>
              <w:rPr>
                <w:ins w:id="2279" w:author="Author"/>
                <w:lang w:val="en-GB" w:eastAsia="fr-FR"/>
              </w:rPr>
            </w:pPr>
            <w:ins w:id="2280" w:author="Author">
              <w:r w:rsidRPr="000F6836">
                <w:rPr>
                  <w:lang w:val="en-GB"/>
                </w:rPr>
                <w:lastRenderedPageBreak/>
                <w:t>C0060/R05</w:t>
              </w:r>
              <w:del w:id="2281" w:author="Author">
                <w:r w:rsidRPr="000F6836" w:rsidDel="0013726F">
                  <w:rPr>
                    <w:lang w:val="en-GB"/>
                  </w:rPr>
                  <w:delText>4</w:delText>
                </w:r>
              </w:del>
              <w:r w:rsidR="0013726F">
                <w:rPr>
                  <w:lang w:val="en-GB"/>
                </w:rPr>
                <w:t>3</w:t>
              </w:r>
              <w:r w:rsidRPr="000F6836">
                <w:rPr>
                  <w:lang w:val="en-GB"/>
                </w:rPr>
                <w:t>0-R06</w:t>
              </w:r>
              <w:del w:id="2282" w:author="Author">
                <w:r w:rsidRPr="000F6836" w:rsidDel="009238AC">
                  <w:rPr>
                    <w:lang w:val="en-GB"/>
                  </w:rPr>
                  <w:delText>4</w:delText>
                </w:r>
              </w:del>
              <w:r w:rsidR="009238AC">
                <w:rPr>
                  <w:lang w:val="en-GB"/>
                </w:rPr>
                <w:t>3</w:t>
              </w:r>
              <w:r w:rsidRPr="000F6836">
                <w:rPr>
                  <w:lang w:val="en-GB"/>
                </w:rPr>
                <w:t>0</w:t>
              </w:r>
            </w:ins>
          </w:p>
        </w:tc>
        <w:tc>
          <w:tcPr>
            <w:tcW w:w="2103" w:type="dxa"/>
            <w:tcBorders>
              <w:top w:val="nil"/>
              <w:left w:val="nil"/>
              <w:bottom w:val="single" w:sz="4" w:space="0" w:color="auto"/>
              <w:right w:val="single" w:sz="4" w:space="0" w:color="auto"/>
            </w:tcBorders>
            <w:noWrap/>
            <w:hideMark/>
          </w:tcPr>
          <w:p w14:paraId="27AF30D9" w14:textId="77777777" w:rsidR="00235B8C" w:rsidRPr="000F6836" w:rsidRDefault="00235B8C" w:rsidP="00B27ECA">
            <w:pPr>
              <w:jc w:val="left"/>
              <w:rPr>
                <w:ins w:id="2283" w:author="Author"/>
                <w:lang w:val="en-GB" w:eastAsia="es-ES"/>
              </w:rPr>
            </w:pPr>
            <w:ins w:id="2284"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06F1ABFC" w14:textId="77777777" w:rsidR="00235B8C" w:rsidRPr="000F6836" w:rsidRDefault="00235B8C" w:rsidP="00B27ECA">
            <w:pPr>
              <w:jc w:val="left"/>
              <w:rPr>
                <w:ins w:id="2285" w:author="Author"/>
                <w:lang w:val="en-GB" w:eastAsia="es-ES"/>
              </w:rPr>
            </w:pPr>
            <w:ins w:id="2286" w:author="Author">
              <w:r w:rsidRPr="000F6836">
                <w:rPr>
                  <w:lang w:val="en-GB" w:eastAsia="es-ES"/>
                </w:rPr>
                <w:t>Average loss given default in % for the assets as sorted in the asset class split:</w:t>
              </w:r>
            </w:ins>
          </w:p>
          <w:p w14:paraId="005F8A0A" w14:textId="77777777" w:rsidR="00235B8C" w:rsidRPr="000F6836" w:rsidRDefault="00235B8C" w:rsidP="00B27ECA">
            <w:pPr>
              <w:pStyle w:val="ListParagraph"/>
              <w:numPr>
                <w:ilvl w:val="0"/>
                <w:numId w:val="71"/>
              </w:numPr>
              <w:ind w:left="357" w:hanging="357"/>
              <w:contextualSpacing/>
              <w:rPr>
                <w:ins w:id="2287" w:author="Author"/>
                <w:rFonts w:ascii="Times New Roman" w:hAnsi="Times New Roman" w:cs="Times New Roman"/>
                <w:sz w:val="24"/>
                <w:szCs w:val="24"/>
                <w:lang w:eastAsia="es-ES"/>
              </w:rPr>
            </w:pPr>
            <w:ins w:id="2288" w:author="Author">
              <w:r w:rsidRPr="000F6836">
                <w:rPr>
                  <w:rFonts w:ascii="Times New Roman" w:hAnsi="Times New Roman" w:cs="Times New Roman"/>
                  <w:sz w:val="24"/>
                  <w:szCs w:val="24"/>
                  <w:lang w:eastAsia="es-ES"/>
                </w:rPr>
                <w:t>Bond and loans</w:t>
              </w:r>
            </w:ins>
          </w:p>
          <w:p w14:paraId="6C3F4A8B" w14:textId="77777777" w:rsidR="00235B8C" w:rsidRPr="000F6836" w:rsidRDefault="00235B8C" w:rsidP="00B27ECA">
            <w:pPr>
              <w:pStyle w:val="ListParagraph"/>
              <w:numPr>
                <w:ilvl w:val="0"/>
                <w:numId w:val="71"/>
              </w:numPr>
              <w:ind w:left="357" w:hanging="357"/>
              <w:contextualSpacing/>
              <w:rPr>
                <w:ins w:id="2289" w:author="Author"/>
                <w:rFonts w:ascii="Times New Roman" w:hAnsi="Times New Roman" w:cs="Times New Roman"/>
                <w:sz w:val="24"/>
                <w:szCs w:val="24"/>
                <w:lang w:eastAsia="es-ES"/>
              </w:rPr>
            </w:pPr>
            <w:ins w:id="2290" w:author="Author">
              <w:r w:rsidRPr="000F6836">
                <w:rPr>
                  <w:rFonts w:ascii="Times New Roman" w:hAnsi="Times New Roman" w:cs="Times New Roman"/>
                  <w:sz w:val="24"/>
                  <w:szCs w:val="24"/>
                  <w:lang w:eastAsia="es-ES"/>
                </w:rPr>
                <w:t xml:space="preserve">     Covered bonds</w:t>
              </w:r>
            </w:ins>
          </w:p>
          <w:p w14:paraId="531B9714" w14:textId="77777777" w:rsidR="00235B8C" w:rsidRPr="000F6836" w:rsidRDefault="00235B8C" w:rsidP="00B27ECA">
            <w:pPr>
              <w:pStyle w:val="ListParagraph"/>
              <w:numPr>
                <w:ilvl w:val="0"/>
                <w:numId w:val="71"/>
              </w:numPr>
              <w:ind w:left="357" w:hanging="357"/>
              <w:contextualSpacing/>
              <w:rPr>
                <w:ins w:id="2291" w:author="Author"/>
                <w:rFonts w:ascii="Times New Roman" w:hAnsi="Times New Roman" w:cs="Times New Roman"/>
                <w:sz w:val="24"/>
                <w:szCs w:val="24"/>
                <w:lang w:eastAsia="es-ES"/>
              </w:rPr>
            </w:pPr>
            <w:ins w:id="2292" w:author="Author">
              <w:r w:rsidRPr="000F6836">
                <w:rPr>
                  <w:rFonts w:ascii="Times New Roman" w:hAnsi="Times New Roman" w:cs="Times New Roman"/>
                  <w:sz w:val="24"/>
                  <w:szCs w:val="24"/>
                  <w:lang w:eastAsia="es-ES"/>
                </w:rPr>
                <w:t xml:space="preserve">     Sovereign bonds</w:t>
              </w:r>
            </w:ins>
          </w:p>
          <w:p w14:paraId="647FC7BC" w14:textId="77777777" w:rsidR="00235B8C" w:rsidRPr="000F6836" w:rsidRDefault="00235B8C" w:rsidP="00B27ECA">
            <w:pPr>
              <w:pStyle w:val="ListParagraph"/>
              <w:numPr>
                <w:ilvl w:val="0"/>
                <w:numId w:val="71"/>
              </w:numPr>
              <w:ind w:left="357" w:hanging="357"/>
              <w:contextualSpacing/>
              <w:rPr>
                <w:ins w:id="2293" w:author="Author"/>
                <w:rFonts w:ascii="Times New Roman" w:hAnsi="Times New Roman" w:cs="Times New Roman"/>
                <w:sz w:val="24"/>
                <w:szCs w:val="24"/>
                <w:lang w:eastAsia="es-ES"/>
              </w:rPr>
            </w:pPr>
            <w:ins w:id="2294" w:author="Author">
              <w:r w:rsidRPr="000F6836">
                <w:rPr>
                  <w:rFonts w:ascii="Times New Roman" w:hAnsi="Times New Roman" w:cs="Times New Roman"/>
                  <w:sz w:val="24"/>
                  <w:szCs w:val="24"/>
                  <w:lang w:eastAsia="es-ES"/>
                </w:rPr>
                <w:t xml:space="preserve">     Mortgages</w:t>
              </w:r>
            </w:ins>
          </w:p>
          <w:p w14:paraId="151E5F9A" w14:textId="77777777" w:rsidR="00235B8C" w:rsidRPr="000F6836" w:rsidRDefault="00235B8C" w:rsidP="00B27ECA">
            <w:pPr>
              <w:pStyle w:val="ListParagraph"/>
              <w:numPr>
                <w:ilvl w:val="0"/>
                <w:numId w:val="71"/>
              </w:numPr>
              <w:ind w:left="357" w:hanging="357"/>
              <w:contextualSpacing/>
              <w:rPr>
                <w:ins w:id="2295" w:author="Author"/>
                <w:rFonts w:ascii="Times New Roman" w:hAnsi="Times New Roman" w:cs="Times New Roman"/>
                <w:sz w:val="24"/>
                <w:szCs w:val="24"/>
                <w:lang w:eastAsia="es-ES"/>
              </w:rPr>
            </w:pPr>
            <w:ins w:id="2296" w:author="Author">
              <w:r w:rsidRPr="000F6836">
                <w:rPr>
                  <w:rFonts w:ascii="Times New Roman" w:hAnsi="Times New Roman" w:cs="Times New Roman"/>
                  <w:sz w:val="24"/>
                  <w:szCs w:val="24"/>
                  <w:lang w:eastAsia="es-ES"/>
                </w:rPr>
                <w:t xml:space="preserve">     Asset backed</w:t>
              </w:r>
            </w:ins>
          </w:p>
          <w:p w14:paraId="4946446D" w14:textId="77777777" w:rsidR="00235B8C" w:rsidRPr="000F6836" w:rsidRDefault="00235B8C" w:rsidP="00B27ECA">
            <w:pPr>
              <w:pStyle w:val="ListParagraph"/>
              <w:numPr>
                <w:ilvl w:val="0"/>
                <w:numId w:val="71"/>
              </w:numPr>
              <w:ind w:left="357" w:hanging="357"/>
              <w:contextualSpacing/>
              <w:rPr>
                <w:ins w:id="2297" w:author="Author"/>
                <w:rFonts w:ascii="Times New Roman" w:hAnsi="Times New Roman" w:cs="Times New Roman"/>
                <w:sz w:val="24"/>
                <w:szCs w:val="24"/>
                <w:lang w:eastAsia="es-ES"/>
              </w:rPr>
            </w:pPr>
            <w:ins w:id="2298" w:author="Author">
              <w:r w:rsidRPr="000F6836">
                <w:rPr>
                  <w:rFonts w:ascii="Times New Roman" w:hAnsi="Times New Roman" w:cs="Times New Roman"/>
                  <w:sz w:val="24"/>
                  <w:szCs w:val="24"/>
                  <w:lang w:eastAsia="es-ES"/>
                </w:rPr>
                <w:t xml:space="preserve">     Other</w:t>
              </w:r>
            </w:ins>
          </w:p>
          <w:p w14:paraId="27BBED41" w14:textId="77777777" w:rsidR="00235B8C" w:rsidRPr="000F6836" w:rsidRDefault="00235B8C" w:rsidP="00B27ECA">
            <w:pPr>
              <w:pStyle w:val="ListParagraph"/>
              <w:numPr>
                <w:ilvl w:val="0"/>
                <w:numId w:val="71"/>
              </w:numPr>
              <w:ind w:left="357" w:hanging="357"/>
              <w:contextualSpacing/>
              <w:rPr>
                <w:ins w:id="2299" w:author="Author"/>
                <w:rFonts w:ascii="Times New Roman" w:hAnsi="Times New Roman" w:cs="Times New Roman"/>
                <w:sz w:val="24"/>
                <w:szCs w:val="24"/>
                <w:lang w:eastAsia="es-ES"/>
              </w:rPr>
            </w:pPr>
            <w:ins w:id="2300" w:author="Author">
              <w:r w:rsidRPr="000F6836">
                <w:rPr>
                  <w:rFonts w:ascii="Times New Roman" w:hAnsi="Times New Roman" w:cs="Times New Roman"/>
                  <w:sz w:val="24"/>
                  <w:szCs w:val="24"/>
                  <w:lang w:eastAsia="es-ES"/>
                </w:rPr>
                <w:t>Cash</w:t>
              </w:r>
            </w:ins>
          </w:p>
          <w:p w14:paraId="6F89A06A" w14:textId="77777777" w:rsidR="00235B8C" w:rsidRPr="000F6836" w:rsidRDefault="00235B8C" w:rsidP="00B27ECA">
            <w:pPr>
              <w:pStyle w:val="ListParagraph"/>
              <w:numPr>
                <w:ilvl w:val="0"/>
                <w:numId w:val="71"/>
              </w:numPr>
              <w:ind w:left="357" w:hanging="357"/>
              <w:contextualSpacing/>
              <w:rPr>
                <w:ins w:id="2301" w:author="Author"/>
                <w:rFonts w:ascii="Times New Roman" w:hAnsi="Times New Roman" w:cs="Times New Roman"/>
                <w:sz w:val="24"/>
                <w:szCs w:val="24"/>
                <w:lang w:eastAsia="es-ES"/>
              </w:rPr>
            </w:pPr>
            <w:ins w:id="2302" w:author="Author">
              <w:r w:rsidRPr="000F6836">
                <w:rPr>
                  <w:rFonts w:ascii="Times New Roman" w:hAnsi="Times New Roman" w:cs="Times New Roman"/>
                  <w:sz w:val="24"/>
                  <w:szCs w:val="24"/>
                  <w:lang w:eastAsia="es-ES"/>
                </w:rPr>
                <w:t>Receivables</w:t>
              </w:r>
            </w:ins>
          </w:p>
          <w:p w14:paraId="0DDBFF7E" w14:textId="77777777" w:rsidR="00235B8C" w:rsidRPr="000F6836" w:rsidRDefault="00235B8C" w:rsidP="00B27ECA">
            <w:pPr>
              <w:pStyle w:val="ListParagraph"/>
              <w:numPr>
                <w:ilvl w:val="0"/>
                <w:numId w:val="71"/>
              </w:numPr>
              <w:ind w:left="357" w:hanging="357"/>
              <w:contextualSpacing/>
              <w:rPr>
                <w:ins w:id="2303" w:author="Author"/>
                <w:rFonts w:ascii="Times New Roman" w:hAnsi="Times New Roman" w:cs="Times New Roman"/>
                <w:sz w:val="24"/>
                <w:szCs w:val="24"/>
                <w:lang w:eastAsia="es-ES"/>
              </w:rPr>
            </w:pPr>
            <w:ins w:id="2304" w:author="Author">
              <w:r w:rsidRPr="000F6836">
                <w:rPr>
                  <w:rFonts w:ascii="Times New Roman" w:hAnsi="Times New Roman" w:cs="Times New Roman"/>
                  <w:sz w:val="24"/>
                  <w:szCs w:val="24"/>
                  <w:lang w:eastAsia="es-ES"/>
                </w:rPr>
                <w:t>Reinsurance and derivatives</w:t>
              </w:r>
            </w:ins>
          </w:p>
          <w:p w14:paraId="4BE5375A" w14:textId="77777777" w:rsidR="00235B8C" w:rsidRPr="000F6836" w:rsidRDefault="00235B8C" w:rsidP="00B27ECA">
            <w:pPr>
              <w:pStyle w:val="ListParagraph"/>
              <w:numPr>
                <w:ilvl w:val="0"/>
                <w:numId w:val="71"/>
              </w:numPr>
              <w:ind w:left="357" w:hanging="357"/>
              <w:contextualSpacing/>
              <w:rPr>
                <w:ins w:id="2305" w:author="Author"/>
                <w:rFonts w:ascii="Times New Roman" w:hAnsi="Times New Roman" w:cs="Times New Roman"/>
                <w:sz w:val="24"/>
                <w:szCs w:val="24"/>
                <w:lang w:eastAsia="es-ES"/>
              </w:rPr>
            </w:pPr>
            <w:ins w:id="2306" w:author="Author">
              <w:r w:rsidRPr="000F6836">
                <w:rPr>
                  <w:rFonts w:ascii="Times New Roman" w:hAnsi="Times New Roman" w:cs="Times New Roman"/>
                  <w:sz w:val="24"/>
                  <w:szCs w:val="24"/>
                  <w:lang w:eastAsia="es-ES"/>
                </w:rPr>
                <w:t>Credit insurance</w:t>
              </w:r>
            </w:ins>
          </w:p>
          <w:p w14:paraId="3389427A" w14:textId="77777777" w:rsidR="00235B8C" w:rsidRPr="000F6836" w:rsidRDefault="00235B8C" w:rsidP="00B27ECA">
            <w:pPr>
              <w:pStyle w:val="ListParagraph"/>
              <w:numPr>
                <w:ilvl w:val="0"/>
                <w:numId w:val="71"/>
              </w:numPr>
              <w:ind w:left="357" w:hanging="357"/>
              <w:contextualSpacing/>
              <w:rPr>
                <w:ins w:id="2307" w:author="Author"/>
                <w:rFonts w:ascii="Times New Roman" w:hAnsi="Times New Roman" w:cs="Times New Roman"/>
                <w:sz w:val="24"/>
                <w:szCs w:val="24"/>
                <w:lang w:eastAsia="es-ES"/>
              </w:rPr>
            </w:pPr>
            <w:ins w:id="2308" w:author="Author">
              <w:r w:rsidRPr="000F6836">
                <w:rPr>
                  <w:rFonts w:ascii="Times New Roman" w:hAnsi="Times New Roman" w:cs="Times New Roman"/>
                  <w:sz w:val="24"/>
                  <w:szCs w:val="24"/>
                  <w:lang w:eastAsia="es-ES"/>
                </w:rPr>
                <w:t>Off BS and other</w:t>
              </w:r>
            </w:ins>
          </w:p>
          <w:p w14:paraId="33C80070" w14:textId="77777777" w:rsidR="00235B8C" w:rsidRPr="000F6836" w:rsidRDefault="00235B8C" w:rsidP="002E2C03">
            <w:pPr>
              <w:pStyle w:val="ListParagraph"/>
              <w:ind w:left="357"/>
              <w:contextualSpacing/>
              <w:rPr>
                <w:ins w:id="2309" w:author="Author"/>
                <w:rFonts w:ascii="Times New Roman" w:hAnsi="Times New Roman" w:cs="Times New Roman"/>
                <w:sz w:val="24"/>
                <w:szCs w:val="24"/>
                <w:lang w:eastAsia="es-ES"/>
              </w:rPr>
            </w:pPr>
            <w:ins w:id="2310" w:author="Author">
              <w:del w:id="2311" w:author="Author">
                <w:r w:rsidRPr="000F6836" w:rsidDel="009238AC">
                  <w:rPr>
                    <w:rFonts w:ascii="Times New Roman" w:hAnsi="Times New Roman" w:cs="Times New Roman"/>
                    <w:sz w:val="24"/>
                    <w:szCs w:val="24"/>
                    <w:lang w:eastAsia="es-ES"/>
                  </w:rPr>
                  <w:delText>Total</w:delText>
                </w:r>
              </w:del>
            </w:ins>
          </w:p>
        </w:tc>
      </w:tr>
      <w:tr w:rsidR="00235B8C" w:rsidRPr="000F6836" w14:paraId="7EADE44A" w14:textId="77777777" w:rsidTr="005C2436">
        <w:trPr>
          <w:trHeight w:val="300"/>
          <w:ins w:id="2312" w:author="Author"/>
        </w:trPr>
        <w:tc>
          <w:tcPr>
            <w:tcW w:w="2806" w:type="dxa"/>
            <w:tcBorders>
              <w:top w:val="nil"/>
              <w:left w:val="single" w:sz="4" w:space="0" w:color="auto"/>
              <w:bottom w:val="single" w:sz="4" w:space="0" w:color="auto"/>
              <w:right w:val="single" w:sz="4" w:space="0" w:color="auto"/>
            </w:tcBorders>
            <w:noWrap/>
            <w:hideMark/>
          </w:tcPr>
          <w:p w14:paraId="288EE286" w14:textId="77777777" w:rsidR="00235B8C" w:rsidRPr="000F6836" w:rsidRDefault="00235B8C" w:rsidP="00B27ECA">
            <w:pPr>
              <w:jc w:val="left"/>
              <w:rPr>
                <w:ins w:id="2313" w:author="Author"/>
                <w:lang w:val="en-GB" w:eastAsia="fr-FR"/>
              </w:rPr>
            </w:pPr>
            <w:ins w:id="2314" w:author="Author">
              <w:r w:rsidRPr="000F6836">
                <w:rPr>
                  <w:lang w:val="en-GB"/>
                </w:rPr>
                <w:t>C0070/R0530-R0640</w:t>
              </w:r>
            </w:ins>
          </w:p>
        </w:tc>
        <w:tc>
          <w:tcPr>
            <w:tcW w:w="2103" w:type="dxa"/>
            <w:tcBorders>
              <w:top w:val="nil"/>
              <w:left w:val="nil"/>
              <w:bottom w:val="single" w:sz="4" w:space="0" w:color="auto"/>
              <w:right w:val="single" w:sz="4" w:space="0" w:color="auto"/>
            </w:tcBorders>
            <w:noWrap/>
            <w:hideMark/>
          </w:tcPr>
          <w:p w14:paraId="0C94E561" w14:textId="77777777" w:rsidR="00235B8C" w:rsidRPr="000F6836" w:rsidRDefault="00235B8C" w:rsidP="00B27ECA">
            <w:pPr>
              <w:jc w:val="left"/>
              <w:rPr>
                <w:ins w:id="2315" w:author="Author"/>
                <w:lang w:val="en-GB" w:eastAsia="es-ES"/>
              </w:rPr>
            </w:pPr>
            <w:ins w:id="2316"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473084A4" w14:textId="77777777" w:rsidR="00235B8C" w:rsidRPr="000F6836" w:rsidRDefault="00235B8C" w:rsidP="00B27ECA">
            <w:pPr>
              <w:jc w:val="left"/>
              <w:rPr>
                <w:ins w:id="2317" w:author="Author"/>
                <w:lang w:val="en-GB" w:eastAsia="es-ES"/>
              </w:rPr>
            </w:pPr>
            <w:ins w:id="2318" w:author="Author">
              <w:r w:rsidRPr="000F6836">
                <w:rPr>
                  <w:lang w:val="en-GB" w:eastAsia="es-ES"/>
                </w:rPr>
                <w:t>Share of the market value (in %) relative to the total sum of market values of exposures to credit event risk split by asset classes</w:t>
              </w:r>
            </w:ins>
          </w:p>
          <w:p w14:paraId="2B5D6F95" w14:textId="77777777" w:rsidR="00235B8C" w:rsidRPr="000F6836" w:rsidRDefault="00235B8C" w:rsidP="00B27ECA">
            <w:pPr>
              <w:pStyle w:val="ListParagraph"/>
              <w:numPr>
                <w:ilvl w:val="0"/>
                <w:numId w:val="71"/>
              </w:numPr>
              <w:ind w:left="357" w:hanging="357"/>
              <w:contextualSpacing/>
              <w:rPr>
                <w:ins w:id="2319" w:author="Author"/>
                <w:rFonts w:ascii="Times New Roman" w:hAnsi="Times New Roman" w:cs="Times New Roman"/>
                <w:sz w:val="24"/>
                <w:szCs w:val="24"/>
                <w:lang w:eastAsia="es-ES"/>
              </w:rPr>
            </w:pPr>
            <w:ins w:id="2320" w:author="Author">
              <w:r w:rsidRPr="000F6836">
                <w:rPr>
                  <w:rFonts w:ascii="Times New Roman" w:hAnsi="Times New Roman" w:cs="Times New Roman"/>
                  <w:sz w:val="24"/>
                  <w:szCs w:val="24"/>
                  <w:lang w:eastAsia="es-ES"/>
                </w:rPr>
                <w:t>Bond and loans</w:t>
              </w:r>
            </w:ins>
          </w:p>
          <w:p w14:paraId="3A8E5F1A" w14:textId="77777777" w:rsidR="00235B8C" w:rsidRPr="000F6836" w:rsidRDefault="00235B8C" w:rsidP="00B27ECA">
            <w:pPr>
              <w:pStyle w:val="ListParagraph"/>
              <w:numPr>
                <w:ilvl w:val="0"/>
                <w:numId w:val="71"/>
              </w:numPr>
              <w:ind w:left="357" w:hanging="357"/>
              <w:contextualSpacing/>
              <w:rPr>
                <w:ins w:id="2321" w:author="Author"/>
                <w:rFonts w:ascii="Times New Roman" w:hAnsi="Times New Roman" w:cs="Times New Roman"/>
                <w:sz w:val="24"/>
                <w:szCs w:val="24"/>
                <w:lang w:eastAsia="es-ES"/>
              </w:rPr>
            </w:pPr>
            <w:ins w:id="2322" w:author="Author">
              <w:r w:rsidRPr="000F6836">
                <w:rPr>
                  <w:rFonts w:ascii="Times New Roman" w:hAnsi="Times New Roman" w:cs="Times New Roman"/>
                  <w:sz w:val="24"/>
                  <w:szCs w:val="24"/>
                  <w:lang w:eastAsia="es-ES"/>
                </w:rPr>
                <w:t xml:space="preserve">     Covered bonds</w:t>
              </w:r>
            </w:ins>
          </w:p>
          <w:p w14:paraId="02E3363A" w14:textId="77777777" w:rsidR="00235B8C" w:rsidRPr="000F6836" w:rsidRDefault="00235B8C" w:rsidP="00B27ECA">
            <w:pPr>
              <w:pStyle w:val="ListParagraph"/>
              <w:numPr>
                <w:ilvl w:val="0"/>
                <w:numId w:val="71"/>
              </w:numPr>
              <w:ind w:left="357" w:hanging="357"/>
              <w:contextualSpacing/>
              <w:rPr>
                <w:ins w:id="2323" w:author="Author"/>
                <w:rFonts w:ascii="Times New Roman" w:hAnsi="Times New Roman" w:cs="Times New Roman"/>
                <w:sz w:val="24"/>
                <w:szCs w:val="24"/>
                <w:lang w:eastAsia="es-ES"/>
              </w:rPr>
            </w:pPr>
            <w:ins w:id="2324" w:author="Author">
              <w:r w:rsidRPr="000F6836">
                <w:rPr>
                  <w:rFonts w:ascii="Times New Roman" w:hAnsi="Times New Roman" w:cs="Times New Roman"/>
                  <w:sz w:val="24"/>
                  <w:szCs w:val="24"/>
                  <w:lang w:eastAsia="es-ES"/>
                </w:rPr>
                <w:t xml:space="preserve">     Sovereign bonds</w:t>
              </w:r>
            </w:ins>
          </w:p>
          <w:p w14:paraId="61A3F103" w14:textId="77777777" w:rsidR="00235B8C" w:rsidRPr="000F6836" w:rsidRDefault="00235B8C" w:rsidP="00B27ECA">
            <w:pPr>
              <w:pStyle w:val="ListParagraph"/>
              <w:numPr>
                <w:ilvl w:val="0"/>
                <w:numId w:val="71"/>
              </w:numPr>
              <w:ind w:left="357" w:hanging="357"/>
              <w:contextualSpacing/>
              <w:rPr>
                <w:ins w:id="2325" w:author="Author"/>
                <w:rFonts w:ascii="Times New Roman" w:hAnsi="Times New Roman" w:cs="Times New Roman"/>
                <w:sz w:val="24"/>
                <w:szCs w:val="24"/>
                <w:lang w:eastAsia="es-ES"/>
              </w:rPr>
            </w:pPr>
            <w:ins w:id="2326" w:author="Author">
              <w:r w:rsidRPr="000F6836">
                <w:rPr>
                  <w:rFonts w:ascii="Times New Roman" w:hAnsi="Times New Roman" w:cs="Times New Roman"/>
                  <w:sz w:val="24"/>
                  <w:szCs w:val="24"/>
                  <w:lang w:eastAsia="es-ES"/>
                </w:rPr>
                <w:t xml:space="preserve">     Mortgages</w:t>
              </w:r>
            </w:ins>
          </w:p>
          <w:p w14:paraId="6961E4CB" w14:textId="77777777" w:rsidR="00235B8C" w:rsidRPr="000F6836" w:rsidRDefault="00235B8C" w:rsidP="00B27ECA">
            <w:pPr>
              <w:pStyle w:val="ListParagraph"/>
              <w:numPr>
                <w:ilvl w:val="0"/>
                <w:numId w:val="71"/>
              </w:numPr>
              <w:ind w:left="357" w:hanging="357"/>
              <w:contextualSpacing/>
              <w:rPr>
                <w:ins w:id="2327" w:author="Author"/>
                <w:rFonts w:ascii="Times New Roman" w:hAnsi="Times New Roman" w:cs="Times New Roman"/>
                <w:sz w:val="24"/>
                <w:szCs w:val="24"/>
                <w:lang w:eastAsia="es-ES"/>
              </w:rPr>
            </w:pPr>
            <w:ins w:id="2328" w:author="Author">
              <w:r w:rsidRPr="000F6836">
                <w:rPr>
                  <w:rFonts w:ascii="Times New Roman" w:hAnsi="Times New Roman" w:cs="Times New Roman"/>
                  <w:sz w:val="24"/>
                  <w:szCs w:val="24"/>
                  <w:lang w:eastAsia="es-ES"/>
                </w:rPr>
                <w:t xml:space="preserve">     Asset backed</w:t>
              </w:r>
            </w:ins>
          </w:p>
          <w:p w14:paraId="6B933562" w14:textId="77777777" w:rsidR="00235B8C" w:rsidRPr="000F6836" w:rsidRDefault="00235B8C" w:rsidP="00B27ECA">
            <w:pPr>
              <w:pStyle w:val="ListParagraph"/>
              <w:numPr>
                <w:ilvl w:val="0"/>
                <w:numId w:val="71"/>
              </w:numPr>
              <w:ind w:left="357" w:hanging="357"/>
              <w:contextualSpacing/>
              <w:rPr>
                <w:ins w:id="2329" w:author="Author"/>
                <w:rFonts w:ascii="Times New Roman" w:hAnsi="Times New Roman" w:cs="Times New Roman"/>
                <w:sz w:val="24"/>
                <w:szCs w:val="24"/>
                <w:lang w:eastAsia="es-ES"/>
              </w:rPr>
            </w:pPr>
            <w:ins w:id="2330" w:author="Author">
              <w:r w:rsidRPr="000F6836">
                <w:rPr>
                  <w:rFonts w:ascii="Times New Roman" w:hAnsi="Times New Roman" w:cs="Times New Roman"/>
                  <w:sz w:val="24"/>
                  <w:szCs w:val="24"/>
                  <w:lang w:eastAsia="es-ES"/>
                </w:rPr>
                <w:t xml:space="preserve">     Other</w:t>
              </w:r>
            </w:ins>
          </w:p>
          <w:p w14:paraId="0973D130" w14:textId="77777777" w:rsidR="00235B8C" w:rsidRPr="000F6836" w:rsidRDefault="00235B8C" w:rsidP="00B27ECA">
            <w:pPr>
              <w:pStyle w:val="ListParagraph"/>
              <w:numPr>
                <w:ilvl w:val="0"/>
                <w:numId w:val="71"/>
              </w:numPr>
              <w:ind w:left="357" w:hanging="357"/>
              <w:contextualSpacing/>
              <w:rPr>
                <w:ins w:id="2331" w:author="Author"/>
                <w:rFonts w:ascii="Times New Roman" w:hAnsi="Times New Roman" w:cs="Times New Roman"/>
                <w:sz w:val="24"/>
                <w:szCs w:val="24"/>
                <w:lang w:eastAsia="es-ES"/>
              </w:rPr>
            </w:pPr>
            <w:ins w:id="2332" w:author="Author">
              <w:r w:rsidRPr="000F6836">
                <w:rPr>
                  <w:rFonts w:ascii="Times New Roman" w:hAnsi="Times New Roman" w:cs="Times New Roman"/>
                  <w:sz w:val="24"/>
                  <w:szCs w:val="24"/>
                  <w:lang w:eastAsia="es-ES"/>
                </w:rPr>
                <w:t>Cash</w:t>
              </w:r>
            </w:ins>
          </w:p>
          <w:p w14:paraId="3B2CD729" w14:textId="77777777" w:rsidR="00235B8C" w:rsidRPr="000F6836" w:rsidRDefault="00235B8C" w:rsidP="00B27ECA">
            <w:pPr>
              <w:pStyle w:val="ListParagraph"/>
              <w:numPr>
                <w:ilvl w:val="0"/>
                <w:numId w:val="71"/>
              </w:numPr>
              <w:ind w:left="357" w:hanging="357"/>
              <w:contextualSpacing/>
              <w:rPr>
                <w:ins w:id="2333" w:author="Author"/>
                <w:rFonts w:ascii="Times New Roman" w:hAnsi="Times New Roman" w:cs="Times New Roman"/>
                <w:sz w:val="24"/>
                <w:szCs w:val="24"/>
                <w:lang w:eastAsia="es-ES"/>
              </w:rPr>
            </w:pPr>
            <w:ins w:id="2334" w:author="Author">
              <w:r w:rsidRPr="000F6836">
                <w:rPr>
                  <w:rFonts w:ascii="Times New Roman" w:hAnsi="Times New Roman" w:cs="Times New Roman"/>
                  <w:sz w:val="24"/>
                  <w:szCs w:val="24"/>
                  <w:lang w:eastAsia="es-ES"/>
                </w:rPr>
                <w:t>Receivables</w:t>
              </w:r>
            </w:ins>
          </w:p>
          <w:p w14:paraId="424706A1" w14:textId="77777777" w:rsidR="00235B8C" w:rsidRPr="000F6836" w:rsidRDefault="00235B8C" w:rsidP="00B27ECA">
            <w:pPr>
              <w:pStyle w:val="ListParagraph"/>
              <w:numPr>
                <w:ilvl w:val="0"/>
                <w:numId w:val="71"/>
              </w:numPr>
              <w:ind w:left="357" w:hanging="357"/>
              <w:contextualSpacing/>
              <w:rPr>
                <w:ins w:id="2335" w:author="Author"/>
                <w:rFonts w:ascii="Times New Roman" w:hAnsi="Times New Roman" w:cs="Times New Roman"/>
                <w:sz w:val="24"/>
                <w:szCs w:val="24"/>
                <w:lang w:eastAsia="es-ES"/>
              </w:rPr>
            </w:pPr>
            <w:ins w:id="2336" w:author="Author">
              <w:r w:rsidRPr="000F6836">
                <w:rPr>
                  <w:rFonts w:ascii="Times New Roman" w:hAnsi="Times New Roman" w:cs="Times New Roman"/>
                  <w:sz w:val="24"/>
                  <w:szCs w:val="24"/>
                  <w:lang w:eastAsia="es-ES"/>
                </w:rPr>
                <w:t>Reinsurance and derivatives</w:t>
              </w:r>
            </w:ins>
          </w:p>
          <w:p w14:paraId="39D613F3" w14:textId="77777777" w:rsidR="00235B8C" w:rsidRPr="000F6836" w:rsidRDefault="00235B8C" w:rsidP="00B27ECA">
            <w:pPr>
              <w:pStyle w:val="ListParagraph"/>
              <w:numPr>
                <w:ilvl w:val="0"/>
                <w:numId w:val="71"/>
              </w:numPr>
              <w:ind w:left="357" w:hanging="357"/>
              <w:contextualSpacing/>
              <w:rPr>
                <w:ins w:id="2337" w:author="Author"/>
                <w:rFonts w:ascii="Times New Roman" w:hAnsi="Times New Roman" w:cs="Times New Roman"/>
                <w:sz w:val="24"/>
                <w:szCs w:val="24"/>
                <w:lang w:eastAsia="es-ES"/>
              </w:rPr>
            </w:pPr>
            <w:ins w:id="2338" w:author="Author">
              <w:r w:rsidRPr="000F6836">
                <w:rPr>
                  <w:rFonts w:ascii="Times New Roman" w:hAnsi="Times New Roman" w:cs="Times New Roman"/>
                  <w:sz w:val="24"/>
                  <w:szCs w:val="24"/>
                  <w:lang w:eastAsia="es-ES"/>
                </w:rPr>
                <w:t>Credit insurance</w:t>
              </w:r>
            </w:ins>
          </w:p>
          <w:p w14:paraId="64C8135D" w14:textId="77777777" w:rsidR="00235B8C" w:rsidRPr="000F6836" w:rsidRDefault="00235B8C" w:rsidP="00B27ECA">
            <w:pPr>
              <w:pStyle w:val="ListParagraph"/>
              <w:numPr>
                <w:ilvl w:val="0"/>
                <w:numId w:val="71"/>
              </w:numPr>
              <w:ind w:left="357" w:hanging="357"/>
              <w:contextualSpacing/>
              <w:rPr>
                <w:ins w:id="2339" w:author="Author"/>
                <w:rFonts w:ascii="Times New Roman" w:hAnsi="Times New Roman" w:cs="Times New Roman"/>
                <w:sz w:val="24"/>
                <w:szCs w:val="24"/>
                <w:lang w:eastAsia="es-ES"/>
              </w:rPr>
            </w:pPr>
            <w:ins w:id="2340" w:author="Author">
              <w:r w:rsidRPr="000F6836">
                <w:rPr>
                  <w:rFonts w:ascii="Times New Roman" w:hAnsi="Times New Roman" w:cs="Times New Roman"/>
                  <w:sz w:val="24"/>
                  <w:szCs w:val="24"/>
                  <w:lang w:eastAsia="es-ES"/>
                </w:rPr>
                <w:t>Off BS and other</w:t>
              </w:r>
            </w:ins>
          </w:p>
          <w:p w14:paraId="0C0032EA" w14:textId="19F36B72" w:rsidR="00235B8C" w:rsidRPr="000F6836" w:rsidRDefault="00235B8C" w:rsidP="00B27ECA">
            <w:pPr>
              <w:pStyle w:val="ListParagraph"/>
              <w:numPr>
                <w:ilvl w:val="0"/>
                <w:numId w:val="71"/>
              </w:numPr>
              <w:ind w:left="357" w:hanging="357"/>
              <w:contextualSpacing/>
              <w:rPr>
                <w:ins w:id="2341" w:author="Author"/>
                <w:rFonts w:ascii="Times New Roman" w:hAnsi="Times New Roman" w:cs="Times New Roman"/>
                <w:sz w:val="24"/>
                <w:szCs w:val="24"/>
                <w:lang w:eastAsia="es-ES"/>
              </w:rPr>
            </w:pPr>
            <w:ins w:id="2342" w:author="Author">
              <w:r w:rsidRPr="000F6836">
                <w:rPr>
                  <w:rFonts w:ascii="Times New Roman" w:hAnsi="Times New Roman" w:cs="Times New Roman"/>
                  <w:sz w:val="24"/>
                  <w:szCs w:val="24"/>
                  <w:lang w:eastAsia="es-ES"/>
                </w:rPr>
                <w:t>Total</w:t>
              </w:r>
            </w:ins>
          </w:p>
        </w:tc>
      </w:tr>
      <w:tr w:rsidR="00235B8C" w:rsidRPr="000F6836" w14:paraId="3727ADBA" w14:textId="77777777" w:rsidTr="005C2436">
        <w:trPr>
          <w:trHeight w:val="300"/>
          <w:ins w:id="2343" w:author="Author"/>
        </w:trPr>
        <w:tc>
          <w:tcPr>
            <w:tcW w:w="2806" w:type="dxa"/>
            <w:tcBorders>
              <w:top w:val="nil"/>
              <w:left w:val="single" w:sz="4" w:space="0" w:color="auto"/>
              <w:bottom w:val="single" w:sz="4" w:space="0" w:color="auto"/>
              <w:right w:val="single" w:sz="4" w:space="0" w:color="auto"/>
            </w:tcBorders>
            <w:noWrap/>
            <w:hideMark/>
          </w:tcPr>
          <w:p w14:paraId="701BEE4E" w14:textId="77777777" w:rsidR="00235B8C" w:rsidRPr="000F6836" w:rsidRDefault="00235B8C" w:rsidP="00B27ECA">
            <w:pPr>
              <w:jc w:val="left"/>
              <w:rPr>
                <w:ins w:id="2344" w:author="Author"/>
                <w:lang w:val="en-GB" w:eastAsia="fr-FR"/>
              </w:rPr>
            </w:pPr>
            <w:ins w:id="2345" w:author="Author">
              <w:r w:rsidRPr="000F6836">
                <w:rPr>
                  <w:lang w:val="en-GB"/>
                </w:rPr>
                <w:t>C0080/R0530-R0640</w:t>
              </w:r>
            </w:ins>
          </w:p>
        </w:tc>
        <w:tc>
          <w:tcPr>
            <w:tcW w:w="2103" w:type="dxa"/>
            <w:tcBorders>
              <w:top w:val="nil"/>
              <w:left w:val="nil"/>
              <w:bottom w:val="single" w:sz="4" w:space="0" w:color="auto"/>
              <w:right w:val="single" w:sz="4" w:space="0" w:color="auto"/>
            </w:tcBorders>
            <w:noWrap/>
            <w:hideMark/>
          </w:tcPr>
          <w:p w14:paraId="7A921740" w14:textId="77777777" w:rsidR="00235B8C" w:rsidRPr="000F6836" w:rsidRDefault="00235B8C" w:rsidP="00B27ECA">
            <w:pPr>
              <w:jc w:val="left"/>
              <w:rPr>
                <w:ins w:id="2346" w:author="Author"/>
                <w:lang w:val="en-GB" w:eastAsia="es-ES"/>
              </w:rPr>
            </w:pPr>
            <w:ins w:id="2347" w:author="Author">
              <w:r w:rsidRPr="000F6836">
                <w:rPr>
                  <w:lang w:val="en-GB" w:eastAsia="es-ES"/>
                </w:rPr>
                <w:t>Credit Risk Contribution (% of total sum)</w:t>
              </w:r>
            </w:ins>
          </w:p>
        </w:tc>
        <w:tc>
          <w:tcPr>
            <w:tcW w:w="4300" w:type="dxa"/>
            <w:tcBorders>
              <w:top w:val="nil"/>
              <w:left w:val="nil"/>
              <w:bottom w:val="single" w:sz="4" w:space="0" w:color="auto"/>
              <w:right w:val="single" w:sz="4" w:space="0" w:color="auto"/>
            </w:tcBorders>
            <w:noWrap/>
          </w:tcPr>
          <w:p w14:paraId="5192E843" w14:textId="77777777" w:rsidR="00235B8C" w:rsidRPr="000F6836" w:rsidRDefault="00235B8C" w:rsidP="00B27ECA">
            <w:pPr>
              <w:jc w:val="left"/>
              <w:rPr>
                <w:ins w:id="2348" w:author="Author"/>
                <w:lang w:val="en-GB" w:eastAsia="es-ES"/>
              </w:rPr>
            </w:pPr>
            <w:ins w:id="2349" w:author="Author">
              <w:r w:rsidRPr="000F6836">
                <w:rPr>
                  <w:lang w:val="en-GB" w:eastAsia="es-ES"/>
                </w:rPr>
                <w:t>Share of the credit risk contribution (in %) relative to the total credit risk SCR split by asset classes</w:t>
              </w:r>
            </w:ins>
          </w:p>
          <w:p w14:paraId="0BE52F7B" w14:textId="77777777" w:rsidR="00235B8C" w:rsidRPr="000F6836" w:rsidRDefault="00235B8C" w:rsidP="00B27ECA">
            <w:pPr>
              <w:pStyle w:val="ListParagraph"/>
              <w:numPr>
                <w:ilvl w:val="0"/>
                <w:numId w:val="71"/>
              </w:numPr>
              <w:ind w:left="357" w:hanging="357"/>
              <w:contextualSpacing/>
              <w:rPr>
                <w:ins w:id="2350" w:author="Author"/>
                <w:rFonts w:ascii="Times New Roman" w:hAnsi="Times New Roman" w:cs="Times New Roman"/>
                <w:sz w:val="24"/>
                <w:szCs w:val="24"/>
                <w:lang w:eastAsia="es-ES"/>
              </w:rPr>
            </w:pPr>
            <w:ins w:id="2351" w:author="Author">
              <w:r w:rsidRPr="000F6836">
                <w:rPr>
                  <w:rFonts w:ascii="Times New Roman" w:hAnsi="Times New Roman" w:cs="Times New Roman"/>
                  <w:sz w:val="24"/>
                  <w:szCs w:val="24"/>
                  <w:lang w:eastAsia="es-ES"/>
                </w:rPr>
                <w:t>Bond and loans</w:t>
              </w:r>
            </w:ins>
          </w:p>
          <w:p w14:paraId="725B2CB1" w14:textId="77777777" w:rsidR="00235B8C" w:rsidRPr="000F6836" w:rsidRDefault="00235B8C" w:rsidP="00B27ECA">
            <w:pPr>
              <w:pStyle w:val="ListParagraph"/>
              <w:numPr>
                <w:ilvl w:val="0"/>
                <w:numId w:val="71"/>
              </w:numPr>
              <w:ind w:left="357" w:hanging="357"/>
              <w:contextualSpacing/>
              <w:rPr>
                <w:ins w:id="2352" w:author="Author"/>
                <w:rFonts w:ascii="Times New Roman" w:hAnsi="Times New Roman" w:cs="Times New Roman"/>
                <w:sz w:val="24"/>
                <w:szCs w:val="24"/>
                <w:lang w:eastAsia="es-ES"/>
              </w:rPr>
            </w:pPr>
            <w:ins w:id="2353" w:author="Author">
              <w:r w:rsidRPr="000F6836">
                <w:rPr>
                  <w:rFonts w:ascii="Times New Roman" w:hAnsi="Times New Roman" w:cs="Times New Roman"/>
                  <w:sz w:val="24"/>
                  <w:szCs w:val="24"/>
                  <w:lang w:eastAsia="es-ES"/>
                </w:rPr>
                <w:t xml:space="preserve">     Covered bonds</w:t>
              </w:r>
            </w:ins>
          </w:p>
          <w:p w14:paraId="2ECE662E" w14:textId="77777777" w:rsidR="00235B8C" w:rsidRPr="000F6836" w:rsidRDefault="00235B8C" w:rsidP="00B27ECA">
            <w:pPr>
              <w:pStyle w:val="ListParagraph"/>
              <w:numPr>
                <w:ilvl w:val="0"/>
                <w:numId w:val="71"/>
              </w:numPr>
              <w:ind w:left="357" w:hanging="357"/>
              <w:contextualSpacing/>
              <w:rPr>
                <w:ins w:id="2354" w:author="Author"/>
                <w:rFonts w:ascii="Times New Roman" w:hAnsi="Times New Roman" w:cs="Times New Roman"/>
                <w:sz w:val="24"/>
                <w:szCs w:val="24"/>
                <w:lang w:eastAsia="es-ES"/>
              </w:rPr>
            </w:pPr>
            <w:ins w:id="2355" w:author="Author">
              <w:r w:rsidRPr="000F6836">
                <w:rPr>
                  <w:rFonts w:ascii="Times New Roman" w:hAnsi="Times New Roman" w:cs="Times New Roman"/>
                  <w:sz w:val="24"/>
                  <w:szCs w:val="24"/>
                  <w:lang w:eastAsia="es-ES"/>
                </w:rPr>
                <w:t xml:space="preserve">     Sovereign bonds</w:t>
              </w:r>
            </w:ins>
          </w:p>
          <w:p w14:paraId="3F32D17F" w14:textId="77777777" w:rsidR="00235B8C" w:rsidRPr="000F6836" w:rsidRDefault="00235B8C" w:rsidP="00B27ECA">
            <w:pPr>
              <w:pStyle w:val="ListParagraph"/>
              <w:numPr>
                <w:ilvl w:val="0"/>
                <w:numId w:val="71"/>
              </w:numPr>
              <w:ind w:left="357" w:hanging="357"/>
              <w:contextualSpacing/>
              <w:rPr>
                <w:ins w:id="2356" w:author="Author"/>
                <w:rFonts w:ascii="Times New Roman" w:hAnsi="Times New Roman" w:cs="Times New Roman"/>
                <w:sz w:val="24"/>
                <w:szCs w:val="24"/>
                <w:lang w:eastAsia="es-ES"/>
              </w:rPr>
            </w:pPr>
            <w:ins w:id="2357" w:author="Author">
              <w:r w:rsidRPr="000F6836">
                <w:rPr>
                  <w:rFonts w:ascii="Times New Roman" w:hAnsi="Times New Roman" w:cs="Times New Roman"/>
                  <w:sz w:val="24"/>
                  <w:szCs w:val="24"/>
                  <w:lang w:eastAsia="es-ES"/>
                </w:rPr>
                <w:t xml:space="preserve">     Mortgages</w:t>
              </w:r>
            </w:ins>
          </w:p>
          <w:p w14:paraId="1B9BC65D" w14:textId="77777777" w:rsidR="00235B8C" w:rsidRPr="000F6836" w:rsidRDefault="00235B8C" w:rsidP="00B27ECA">
            <w:pPr>
              <w:pStyle w:val="ListParagraph"/>
              <w:numPr>
                <w:ilvl w:val="0"/>
                <w:numId w:val="71"/>
              </w:numPr>
              <w:ind w:left="357" w:hanging="357"/>
              <w:contextualSpacing/>
              <w:rPr>
                <w:ins w:id="2358" w:author="Author"/>
                <w:rFonts w:ascii="Times New Roman" w:hAnsi="Times New Roman" w:cs="Times New Roman"/>
                <w:sz w:val="24"/>
                <w:szCs w:val="24"/>
                <w:lang w:eastAsia="es-ES"/>
              </w:rPr>
            </w:pPr>
            <w:ins w:id="2359" w:author="Author">
              <w:r w:rsidRPr="000F6836">
                <w:rPr>
                  <w:rFonts w:ascii="Times New Roman" w:hAnsi="Times New Roman" w:cs="Times New Roman"/>
                  <w:sz w:val="24"/>
                  <w:szCs w:val="24"/>
                  <w:lang w:eastAsia="es-ES"/>
                </w:rPr>
                <w:t xml:space="preserve">     Asset backed</w:t>
              </w:r>
            </w:ins>
          </w:p>
          <w:p w14:paraId="42158D5D" w14:textId="77777777" w:rsidR="00235B8C" w:rsidRPr="000F6836" w:rsidRDefault="00235B8C" w:rsidP="00B27ECA">
            <w:pPr>
              <w:pStyle w:val="ListParagraph"/>
              <w:numPr>
                <w:ilvl w:val="0"/>
                <w:numId w:val="71"/>
              </w:numPr>
              <w:ind w:left="357" w:hanging="357"/>
              <w:contextualSpacing/>
              <w:rPr>
                <w:ins w:id="2360" w:author="Author"/>
                <w:rFonts w:ascii="Times New Roman" w:hAnsi="Times New Roman" w:cs="Times New Roman"/>
                <w:sz w:val="24"/>
                <w:szCs w:val="24"/>
                <w:lang w:eastAsia="es-ES"/>
              </w:rPr>
            </w:pPr>
            <w:ins w:id="2361" w:author="Author">
              <w:r w:rsidRPr="000F6836">
                <w:rPr>
                  <w:rFonts w:ascii="Times New Roman" w:hAnsi="Times New Roman" w:cs="Times New Roman"/>
                  <w:sz w:val="24"/>
                  <w:szCs w:val="24"/>
                  <w:lang w:eastAsia="es-ES"/>
                </w:rPr>
                <w:t xml:space="preserve">     Other</w:t>
              </w:r>
            </w:ins>
          </w:p>
          <w:p w14:paraId="4FDD0FBC" w14:textId="77777777" w:rsidR="00235B8C" w:rsidRPr="000F6836" w:rsidRDefault="00235B8C" w:rsidP="00B27ECA">
            <w:pPr>
              <w:pStyle w:val="ListParagraph"/>
              <w:numPr>
                <w:ilvl w:val="0"/>
                <w:numId w:val="71"/>
              </w:numPr>
              <w:ind w:left="357" w:hanging="357"/>
              <w:contextualSpacing/>
              <w:rPr>
                <w:ins w:id="2362" w:author="Author"/>
                <w:rFonts w:ascii="Times New Roman" w:hAnsi="Times New Roman" w:cs="Times New Roman"/>
                <w:sz w:val="24"/>
                <w:szCs w:val="24"/>
                <w:lang w:eastAsia="es-ES"/>
              </w:rPr>
            </w:pPr>
            <w:ins w:id="2363" w:author="Author">
              <w:r w:rsidRPr="000F6836">
                <w:rPr>
                  <w:rFonts w:ascii="Times New Roman" w:hAnsi="Times New Roman" w:cs="Times New Roman"/>
                  <w:sz w:val="24"/>
                  <w:szCs w:val="24"/>
                  <w:lang w:eastAsia="es-ES"/>
                </w:rPr>
                <w:t>Cash</w:t>
              </w:r>
            </w:ins>
          </w:p>
          <w:p w14:paraId="6EB18F2A" w14:textId="77777777" w:rsidR="00235B8C" w:rsidRPr="000F6836" w:rsidRDefault="00235B8C" w:rsidP="00B27ECA">
            <w:pPr>
              <w:pStyle w:val="ListParagraph"/>
              <w:numPr>
                <w:ilvl w:val="0"/>
                <w:numId w:val="71"/>
              </w:numPr>
              <w:ind w:left="357" w:hanging="357"/>
              <w:contextualSpacing/>
              <w:rPr>
                <w:ins w:id="2364" w:author="Author"/>
                <w:rFonts w:ascii="Times New Roman" w:hAnsi="Times New Roman" w:cs="Times New Roman"/>
                <w:sz w:val="24"/>
                <w:szCs w:val="24"/>
                <w:lang w:eastAsia="es-ES"/>
              </w:rPr>
            </w:pPr>
            <w:ins w:id="2365" w:author="Author">
              <w:r w:rsidRPr="000F6836">
                <w:rPr>
                  <w:rFonts w:ascii="Times New Roman" w:hAnsi="Times New Roman" w:cs="Times New Roman"/>
                  <w:sz w:val="24"/>
                  <w:szCs w:val="24"/>
                  <w:lang w:eastAsia="es-ES"/>
                </w:rPr>
                <w:t>Receivables</w:t>
              </w:r>
            </w:ins>
          </w:p>
          <w:p w14:paraId="2CCE1F5E" w14:textId="77777777" w:rsidR="00235B8C" w:rsidRPr="000F6836" w:rsidRDefault="00235B8C" w:rsidP="00B27ECA">
            <w:pPr>
              <w:pStyle w:val="ListParagraph"/>
              <w:numPr>
                <w:ilvl w:val="0"/>
                <w:numId w:val="71"/>
              </w:numPr>
              <w:ind w:left="357" w:hanging="357"/>
              <w:contextualSpacing/>
              <w:rPr>
                <w:ins w:id="2366" w:author="Author"/>
                <w:rFonts w:ascii="Times New Roman" w:hAnsi="Times New Roman" w:cs="Times New Roman"/>
                <w:sz w:val="24"/>
                <w:szCs w:val="24"/>
                <w:lang w:eastAsia="es-ES"/>
              </w:rPr>
            </w:pPr>
            <w:ins w:id="2367" w:author="Author">
              <w:r w:rsidRPr="000F6836">
                <w:rPr>
                  <w:rFonts w:ascii="Times New Roman" w:hAnsi="Times New Roman" w:cs="Times New Roman"/>
                  <w:sz w:val="24"/>
                  <w:szCs w:val="24"/>
                  <w:lang w:eastAsia="es-ES"/>
                </w:rPr>
                <w:t>Reinsurance and derivatives</w:t>
              </w:r>
            </w:ins>
          </w:p>
          <w:p w14:paraId="7A961C35" w14:textId="77777777" w:rsidR="00235B8C" w:rsidRPr="000F6836" w:rsidRDefault="00235B8C" w:rsidP="00B27ECA">
            <w:pPr>
              <w:pStyle w:val="ListParagraph"/>
              <w:numPr>
                <w:ilvl w:val="0"/>
                <w:numId w:val="71"/>
              </w:numPr>
              <w:ind w:left="357" w:hanging="357"/>
              <w:contextualSpacing/>
              <w:rPr>
                <w:ins w:id="2368" w:author="Author"/>
                <w:rFonts w:ascii="Times New Roman" w:hAnsi="Times New Roman" w:cs="Times New Roman"/>
                <w:sz w:val="24"/>
                <w:szCs w:val="24"/>
                <w:lang w:eastAsia="es-ES"/>
              </w:rPr>
            </w:pPr>
            <w:ins w:id="2369" w:author="Author">
              <w:r w:rsidRPr="000F6836">
                <w:rPr>
                  <w:rFonts w:ascii="Times New Roman" w:hAnsi="Times New Roman" w:cs="Times New Roman"/>
                  <w:sz w:val="24"/>
                  <w:szCs w:val="24"/>
                  <w:lang w:eastAsia="es-ES"/>
                </w:rPr>
                <w:t>Credit insurance</w:t>
              </w:r>
            </w:ins>
          </w:p>
          <w:p w14:paraId="6BC50CE5" w14:textId="77777777" w:rsidR="00235B8C" w:rsidRPr="000F6836" w:rsidRDefault="00235B8C" w:rsidP="00B27ECA">
            <w:pPr>
              <w:pStyle w:val="ListParagraph"/>
              <w:numPr>
                <w:ilvl w:val="0"/>
                <w:numId w:val="71"/>
              </w:numPr>
              <w:ind w:left="357" w:hanging="357"/>
              <w:contextualSpacing/>
              <w:rPr>
                <w:ins w:id="2370" w:author="Author"/>
                <w:rFonts w:ascii="Times New Roman" w:hAnsi="Times New Roman" w:cs="Times New Roman"/>
                <w:sz w:val="24"/>
                <w:szCs w:val="24"/>
                <w:lang w:eastAsia="es-ES"/>
              </w:rPr>
            </w:pPr>
            <w:ins w:id="2371" w:author="Author">
              <w:r w:rsidRPr="000F6836">
                <w:rPr>
                  <w:rFonts w:ascii="Times New Roman" w:hAnsi="Times New Roman" w:cs="Times New Roman"/>
                  <w:sz w:val="24"/>
                  <w:szCs w:val="24"/>
                  <w:lang w:eastAsia="es-ES"/>
                </w:rPr>
                <w:t>Off BS and other</w:t>
              </w:r>
            </w:ins>
          </w:p>
          <w:p w14:paraId="0ADF64B8" w14:textId="6B8EC1CF" w:rsidR="00235B8C" w:rsidRPr="000F6836" w:rsidRDefault="00235B8C" w:rsidP="00B27ECA">
            <w:pPr>
              <w:pStyle w:val="ListParagraph"/>
              <w:numPr>
                <w:ilvl w:val="0"/>
                <w:numId w:val="71"/>
              </w:numPr>
              <w:ind w:left="357" w:hanging="357"/>
              <w:contextualSpacing/>
              <w:rPr>
                <w:ins w:id="2372" w:author="Author"/>
                <w:rFonts w:ascii="Times New Roman" w:hAnsi="Times New Roman" w:cs="Times New Roman"/>
                <w:sz w:val="24"/>
                <w:szCs w:val="24"/>
                <w:lang w:eastAsia="es-ES"/>
              </w:rPr>
            </w:pPr>
            <w:ins w:id="2373" w:author="Author">
              <w:r w:rsidRPr="000F6836">
                <w:rPr>
                  <w:rFonts w:ascii="Times New Roman" w:hAnsi="Times New Roman" w:cs="Times New Roman"/>
                  <w:sz w:val="24"/>
                  <w:szCs w:val="24"/>
                  <w:lang w:eastAsia="es-ES"/>
                </w:rPr>
                <w:t>Total</w:t>
              </w:r>
            </w:ins>
          </w:p>
        </w:tc>
      </w:tr>
      <w:tr w:rsidR="00235B8C" w:rsidRPr="000F6836" w14:paraId="30FF9F20" w14:textId="77777777" w:rsidTr="005C2436">
        <w:trPr>
          <w:trHeight w:val="300"/>
          <w:ins w:id="2374" w:author="Author"/>
        </w:trPr>
        <w:tc>
          <w:tcPr>
            <w:tcW w:w="9209" w:type="dxa"/>
            <w:gridSpan w:val="3"/>
            <w:tcBorders>
              <w:top w:val="nil"/>
              <w:left w:val="single" w:sz="4" w:space="0" w:color="auto"/>
              <w:bottom w:val="single" w:sz="4" w:space="0" w:color="auto"/>
              <w:right w:val="nil"/>
            </w:tcBorders>
            <w:noWrap/>
            <w:hideMark/>
          </w:tcPr>
          <w:p w14:paraId="08409779" w14:textId="77777777" w:rsidR="00235B8C" w:rsidRPr="000F6836" w:rsidRDefault="00235B8C" w:rsidP="00B27ECA">
            <w:pPr>
              <w:jc w:val="left"/>
              <w:rPr>
                <w:ins w:id="2375" w:author="Author"/>
                <w:i/>
                <w:lang w:val="en-GB" w:eastAsia="es-ES"/>
              </w:rPr>
            </w:pPr>
            <w:ins w:id="2376" w:author="Author">
              <w:r w:rsidRPr="000F6836">
                <w:rPr>
                  <w:i/>
                  <w:lang w:val="en-GB" w:eastAsia="es-ES"/>
                </w:rPr>
                <w:t>Split by credit quality step (CQS)</w:t>
              </w:r>
            </w:ins>
          </w:p>
        </w:tc>
      </w:tr>
      <w:tr w:rsidR="00235B8C" w:rsidRPr="000F6836" w14:paraId="5AD2A7E8" w14:textId="77777777" w:rsidTr="005C2436">
        <w:trPr>
          <w:trHeight w:val="300"/>
          <w:ins w:id="2377" w:author="Author"/>
        </w:trPr>
        <w:tc>
          <w:tcPr>
            <w:tcW w:w="2806" w:type="dxa"/>
            <w:tcBorders>
              <w:top w:val="nil"/>
              <w:left w:val="single" w:sz="4" w:space="0" w:color="auto"/>
              <w:bottom w:val="single" w:sz="4" w:space="0" w:color="auto"/>
              <w:right w:val="single" w:sz="4" w:space="0" w:color="auto"/>
            </w:tcBorders>
            <w:noWrap/>
            <w:hideMark/>
          </w:tcPr>
          <w:p w14:paraId="598861DE" w14:textId="77777777" w:rsidR="00235B8C" w:rsidRPr="000F6836" w:rsidRDefault="00235B8C" w:rsidP="00B27ECA">
            <w:pPr>
              <w:jc w:val="left"/>
              <w:rPr>
                <w:ins w:id="2378" w:author="Author"/>
                <w:lang w:val="en-GB" w:eastAsia="fr-FR"/>
              </w:rPr>
            </w:pPr>
            <w:ins w:id="2379" w:author="Author">
              <w:r w:rsidRPr="000F6836">
                <w:rPr>
                  <w:lang w:val="en-GB"/>
                </w:rPr>
                <w:lastRenderedPageBreak/>
                <w:t>C0020/R0650-R0730</w:t>
              </w:r>
            </w:ins>
          </w:p>
        </w:tc>
        <w:tc>
          <w:tcPr>
            <w:tcW w:w="2103" w:type="dxa"/>
            <w:tcBorders>
              <w:top w:val="nil"/>
              <w:left w:val="nil"/>
              <w:bottom w:val="single" w:sz="4" w:space="0" w:color="auto"/>
              <w:right w:val="single" w:sz="4" w:space="0" w:color="auto"/>
            </w:tcBorders>
            <w:noWrap/>
            <w:hideMark/>
          </w:tcPr>
          <w:p w14:paraId="601F7A48" w14:textId="77777777" w:rsidR="00235B8C" w:rsidRPr="000F6836" w:rsidRDefault="00235B8C" w:rsidP="00B27ECA">
            <w:pPr>
              <w:jc w:val="left"/>
              <w:rPr>
                <w:ins w:id="2380" w:author="Author"/>
                <w:lang w:val="en-GB" w:eastAsia="es-ES"/>
              </w:rPr>
            </w:pPr>
            <w:ins w:id="2381" w:author="Author">
              <w:r w:rsidRPr="000F6836">
                <w:rPr>
                  <w:lang w:val="en-GB" w:eastAsia="es-ES"/>
                </w:rPr>
                <w:t>Market value</w:t>
              </w:r>
            </w:ins>
          </w:p>
        </w:tc>
        <w:tc>
          <w:tcPr>
            <w:tcW w:w="4300" w:type="dxa"/>
            <w:tcBorders>
              <w:top w:val="nil"/>
              <w:left w:val="nil"/>
              <w:bottom w:val="single" w:sz="4" w:space="0" w:color="auto"/>
              <w:right w:val="single" w:sz="4" w:space="0" w:color="auto"/>
            </w:tcBorders>
            <w:noWrap/>
          </w:tcPr>
          <w:p w14:paraId="32A306EE" w14:textId="77777777" w:rsidR="00235B8C" w:rsidRPr="000F6836" w:rsidRDefault="00235B8C" w:rsidP="00B27ECA">
            <w:pPr>
              <w:jc w:val="left"/>
              <w:rPr>
                <w:ins w:id="2382" w:author="Author"/>
                <w:lang w:val="en-GB" w:eastAsia="es-ES"/>
              </w:rPr>
            </w:pPr>
            <w:ins w:id="2383" w:author="Author">
              <w:r w:rsidRPr="000F6836">
                <w:rPr>
                  <w:lang w:val="en-GB" w:eastAsia="es-ES"/>
                </w:rPr>
                <w:t>Market value in reporting currency according to the valuation used for solvency purposes split by credit quality step</w:t>
              </w:r>
              <w:del w:id="2384" w:author="Author">
                <w:r w:rsidRPr="000F6836" w:rsidDel="005C2436">
                  <w:rPr>
                    <w:lang w:val="en-GB" w:eastAsia="es-ES"/>
                  </w:rPr>
                  <w:delText>:</w:delText>
                </w:r>
              </w:del>
            </w:ins>
          </w:p>
          <w:p w14:paraId="334DAC15" w14:textId="3BB134FD" w:rsidR="00235B8C" w:rsidRPr="000F6836" w:rsidDel="005C2436" w:rsidRDefault="00235B8C" w:rsidP="00B27ECA">
            <w:pPr>
              <w:pStyle w:val="ListParagraph"/>
              <w:numPr>
                <w:ilvl w:val="0"/>
                <w:numId w:val="71"/>
              </w:numPr>
              <w:ind w:left="357" w:hanging="357"/>
              <w:contextualSpacing/>
              <w:rPr>
                <w:ins w:id="2385" w:author="Author"/>
                <w:del w:id="2386" w:author="Author"/>
                <w:rFonts w:ascii="Times New Roman" w:hAnsi="Times New Roman" w:cs="Times New Roman"/>
                <w:sz w:val="24"/>
                <w:szCs w:val="24"/>
                <w:lang w:eastAsia="es-ES"/>
              </w:rPr>
            </w:pPr>
            <w:ins w:id="2387" w:author="Author">
              <w:del w:id="2388" w:author="Author">
                <w:r w:rsidRPr="000F6836" w:rsidDel="005C2436">
                  <w:rPr>
                    <w:rFonts w:ascii="Times New Roman" w:hAnsi="Times New Roman" w:cs="Times New Roman"/>
                    <w:sz w:val="24"/>
                    <w:szCs w:val="24"/>
                    <w:lang w:eastAsia="es-ES"/>
                  </w:rPr>
                  <w:delText>CQS 0</w:delText>
                </w:r>
              </w:del>
            </w:ins>
          </w:p>
          <w:p w14:paraId="45CF7061" w14:textId="049930D6" w:rsidR="00235B8C" w:rsidRPr="000F6836" w:rsidDel="005C2436" w:rsidRDefault="00235B8C" w:rsidP="00B27ECA">
            <w:pPr>
              <w:pStyle w:val="ListParagraph"/>
              <w:numPr>
                <w:ilvl w:val="0"/>
                <w:numId w:val="71"/>
              </w:numPr>
              <w:ind w:left="357" w:hanging="357"/>
              <w:contextualSpacing/>
              <w:rPr>
                <w:ins w:id="2389" w:author="Author"/>
                <w:del w:id="2390" w:author="Author"/>
                <w:rFonts w:ascii="Times New Roman" w:hAnsi="Times New Roman" w:cs="Times New Roman"/>
                <w:sz w:val="24"/>
                <w:szCs w:val="24"/>
                <w:lang w:eastAsia="es-ES"/>
              </w:rPr>
            </w:pPr>
            <w:ins w:id="2391" w:author="Author">
              <w:del w:id="2392" w:author="Author">
                <w:r w:rsidRPr="000F6836" w:rsidDel="005C2436">
                  <w:rPr>
                    <w:rFonts w:ascii="Times New Roman" w:hAnsi="Times New Roman" w:cs="Times New Roman"/>
                    <w:sz w:val="24"/>
                    <w:szCs w:val="24"/>
                    <w:lang w:eastAsia="es-ES"/>
                  </w:rPr>
                  <w:delText>CQS 1</w:delText>
                </w:r>
              </w:del>
            </w:ins>
          </w:p>
          <w:p w14:paraId="42170F68" w14:textId="267B1DEE" w:rsidR="00235B8C" w:rsidRPr="000F6836" w:rsidDel="005C2436" w:rsidRDefault="00235B8C" w:rsidP="00B27ECA">
            <w:pPr>
              <w:pStyle w:val="ListParagraph"/>
              <w:numPr>
                <w:ilvl w:val="0"/>
                <w:numId w:val="71"/>
              </w:numPr>
              <w:ind w:left="357" w:hanging="357"/>
              <w:contextualSpacing/>
              <w:rPr>
                <w:ins w:id="2393" w:author="Author"/>
                <w:del w:id="2394" w:author="Author"/>
                <w:rFonts w:ascii="Times New Roman" w:hAnsi="Times New Roman" w:cs="Times New Roman"/>
                <w:sz w:val="24"/>
                <w:szCs w:val="24"/>
                <w:lang w:eastAsia="es-ES"/>
              </w:rPr>
            </w:pPr>
            <w:ins w:id="2395" w:author="Author">
              <w:del w:id="2396" w:author="Author">
                <w:r w:rsidRPr="000F6836" w:rsidDel="005C2436">
                  <w:rPr>
                    <w:rFonts w:ascii="Times New Roman" w:hAnsi="Times New Roman" w:cs="Times New Roman"/>
                    <w:sz w:val="24"/>
                    <w:szCs w:val="24"/>
                    <w:lang w:eastAsia="es-ES"/>
                  </w:rPr>
                  <w:delText>CQS 2</w:delText>
                </w:r>
              </w:del>
            </w:ins>
          </w:p>
          <w:p w14:paraId="09B6DE47" w14:textId="687DCD07" w:rsidR="00235B8C" w:rsidRPr="000F6836" w:rsidDel="005C2436" w:rsidRDefault="00235B8C" w:rsidP="00B27ECA">
            <w:pPr>
              <w:pStyle w:val="ListParagraph"/>
              <w:numPr>
                <w:ilvl w:val="0"/>
                <w:numId w:val="71"/>
              </w:numPr>
              <w:ind w:left="357" w:hanging="357"/>
              <w:contextualSpacing/>
              <w:rPr>
                <w:ins w:id="2397" w:author="Author"/>
                <w:del w:id="2398" w:author="Author"/>
                <w:rFonts w:ascii="Times New Roman" w:hAnsi="Times New Roman" w:cs="Times New Roman"/>
                <w:sz w:val="24"/>
                <w:szCs w:val="24"/>
                <w:lang w:eastAsia="es-ES"/>
              </w:rPr>
            </w:pPr>
            <w:ins w:id="2399" w:author="Author">
              <w:del w:id="2400" w:author="Author">
                <w:r w:rsidRPr="000F6836" w:rsidDel="005C2436">
                  <w:rPr>
                    <w:rFonts w:ascii="Times New Roman" w:hAnsi="Times New Roman" w:cs="Times New Roman"/>
                    <w:sz w:val="24"/>
                    <w:szCs w:val="24"/>
                    <w:lang w:eastAsia="es-ES"/>
                  </w:rPr>
                  <w:delText>CQS 3</w:delText>
                </w:r>
              </w:del>
            </w:ins>
          </w:p>
          <w:p w14:paraId="477A06EF" w14:textId="62280DB2" w:rsidR="00235B8C" w:rsidRPr="000F6836" w:rsidDel="005C2436" w:rsidRDefault="00235B8C" w:rsidP="00B27ECA">
            <w:pPr>
              <w:pStyle w:val="ListParagraph"/>
              <w:numPr>
                <w:ilvl w:val="0"/>
                <w:numId w:val="71"/>
              </w:numPr>
              <w:ind w:left="357" w:hanging="357"/>
              <w:contextualSpacing/>
              <w:rPr>
                <w:ins w:id="2401" w:author="Author"/>
                <w:del w:id="2402" w:author="Author"/>
                <w:rFonts w:ascii="Times New Roman" w:hAnsi="Times New Roman" w:cs="Times New Roman"/>
                <w:sz w:val="24"/>
                <w:szCs w:val="24"/>
                <w:lang w:eastAsia="es-ES"/>
              </w:rPr>
            </w:pPr>
            <w:ins w:id="2403" w:author="Author">
              <w:del w:id="2404" w:author="Author">
                <w:r w:rsidRPr="000F6836" w:rsidDel="005C2436">
                  <w:rPr>
                    <w:rFonts w:ascii="Times New Roman" w:hAnsi="Times New Roman" w:cs="Times New Roman"/>
                    <w:sz w:val="24"/>
                    <w:szCs w:val="24"/>
                    <w:lang w:eastAsia="es-ES"/>
                  </w:rPr>
                  <w:delText>CQS 4</w:delText>
                </w:r>
              </w:del>
            </w:ins>
          </w:p>
          <w:p w14:paraId="2F68E10E" w14:textId="3030DE15" w:rsidR="00235B8C" w:rsidRPr="000F6836" w:rsidDel="005C2436" w:rsidRDefault="00235B8C" w:rsidP="00B27ECA">
            <w:pPr>
              <w:pStyle w:val="ListParagraph"/>
              <w:numPr>
                <w:ilvl w:val="0"/>
                <w:numId w:val="71"/>
              </w:numPr>
              <w:ind w:left="357" w:hanging="357"/>
              <w:contextualSpacing/>
              <w:rPr>
                <w:ins w:id="2405" w:author="Author"/>
                <w:del w:id="2406" w:author="Author"/>
                <w:rFonts w:ascii="Times New Roman" w:hAnsi="Times New Roman" w:cs="Times New Roman"/>
                <w:sz w:val="24"/>
                <w:szCs w:val="24"/>
                <w:lang w:eastAsia="es-ES"/>
              </w:rPr>
            </w:pPr>
            <w:ins w:id="2407" w:author="Author">
              <w:del w:id="2408" w:author="Author">
                <w:r w:rsidRPr="000F6836" w:rsidDel="005C2436">
                  <w:rPr>
                    <w:rFonts w:ascii="Times New Roman" w:hAnsi="Times New Roman" w:cs="Times New Roman"/>
                    <w:sz w:val="24"/>
                    <w:szCs w:val="24"/>
                    <w:lang w:eastAsia="es-ES"/>
                  </w:rPr>
                  <w:delText>CQS 5</w:delText>
                </w:r>
              </w:del>
            </w:ins>
          </w:p>
          <w:p w14:paraId="658EB4F1" w14:textId="5B71853F" w:rsidR="00235B8C" w:rsidRPr="000F6836" w:rsidDel="005C2436" w:rsidRDefault="00235B8C" w:rsidP="00B27ECA">
            <w:pPr>
              <w:numPr>
                <w:ilvl w:val="0"/>
                <w:numId w:val="71"/>
              </w:numPr>
              <w:autoSpaceDE/>
              <w:autoSpaceDN/>
              <w:spacing w:before="0" w:after="0"/>
              <w:ind w:left="357" w:hanging="357"/>
              <w:jc w:val="left"/>
              <w:rPr>
                <w:ins w:id="2409" w:author="Author"/>
                <w:del w:id="2410" w:author="Author"/>
                <w:lang w:val="en-GB" w:eastAsia="es-ES"/>
              </w:rPr>
            </w:pPr>
            <w:ins w:id="2411" w:author="Author">
              <w:del w:id="2412" w:author="Author">
                <w:r w:rsidRPr="000F6836" w:rsidDel="005C2436">
                  <w:rPr>
                    <w:lang w:val="en-GB" w:eastAsia="es-ES"/>
                  </w:rPr>
                  <w:delText>CQS 6</w:delText>
                </w:r>
              </w:del>
            </w:ins>
          </w:p>
          <w:p w14:paraId="2EC0801B" w14:textId="1C194BFF" w:rsidR="00235B8C" w:rsidRPr="000F6836" w:rsidDel="005C2436" w:rsidRDefault="00235B8C" w:rsidP="00B27ECA">
            <w:pPr>
              <w:numPr>
                <w:ilvl w:val="0"/>
                <w:numId w:val="71"/>
              </w:numPr>
              <w:autoSpaceDE/>
              <w:autoSpaceDN/>
              <w:spacing w:before="0" w:after="0"/>
              <w:ind w:left="357" w:hanging="357"/>
              <w:jc w:val="left"/>
              <w:rPr>
                <w:ins w:id="2413" w:author="Author"/>
                <w:del w:id="2414" w:author="Author"/>
                <w:lang w:val="en-GB" w:eastAsia="es-ES"/>
              </w:rPr>
            </w:pPr>
            <w:ins w:id="2415" w:author="Author">
              <w:del w:id="2416" w:author="Author">
                <w:r w:rsidRPr="000F6836" w:rsidDel="005C2436">
                  <w:rPr>
                    <w:lang w:val="en-GB" w:eastAsia="es-ES"/>
                  </w:rPr>
                  <w:delText>NR (not rated)</w:delText>
                </w:r>
              </w:del>
            </w:ins>
          </w:p>
          <w:p w14:paraId="44B7D0D0" w14:textId="11853FBE" w:rsidR="00235B8C" w:rsidRPr="000F6836" w:rsidRDefault="00235B8C" w:rsidP="00B27ECA">
            <w:pPr>
              <w:numPr>
                <w:ilvl w:val="0"/>
                <w:numId w:val="71"/>
              </w:numPr>
              <w:autoSpaceDE/>
              <w:autoSpaceDN/>
              <w:spacing w:before="0" w:after="0"/>
              <w:ind w:left="357" w:hanging="357"/>
              <w:jc w:val="left"/>
              <w:rPr>
                <w:ins w:id="2417" w:author="Author"/>
                <w:lang w:val="en-GB" w:eastAsia="es-ES"/>
              </w:rPr>
            </w:pPr>
            <w:ins w:id="2418" w:author="Author">
              <w:del w:id="2419" w:author="Author">
                <w:r w:rsidRPr="000F6836" w:rsidDel="005C2436">
                  <w:rPr>
                    <w:lang w:val="en-GB" w:eastAsia="es-ES"/>
                  </w:rPr>
                  <w:delText>Total</w:delText>
                </w:r>
              </w:del>
            </w:ins>
          </w:p>
        </w:tc>
      </w:tr>
      <w:tr w:rsidR="00235B8C" w:rsidRPr="000F6836" w14:paraId="7B57D15E" w14:textId="77777777" w:rsidTr="005C2436">
        <w:trPr>
          <w:trHeight w:val="300"/>
          <w:ins w:id="2420" w:author="Author"/>
        </w:trPr>
        <w:tc>
          <w:tcPr>
            <w:tcW w:w="2806" w:type="dxa"/>
            <w:tcBorders>
              <w:top w:val="nil"/>
              <w:left w:val="single" w:sz="4" w:space="0" w:color="auto"/>
              <w:bottom w:val="single" w:sz="4" w:space="0" w:color="auto"/>
              <w:right w:val="single" w:sz="4" w:space="0" w:color="auto"/>
            </w:tcBorders>
            <w:noWrap/>
            <w:hideMark/>
          </w:tcPr>
          <w:p w14:paraId="5E806225" w14:textId="77777777" w:rsidR="00235B8C" w:rsidRPr="000F6836" w:rsidRDefault="00235B8C" w:rsidP="00B27ECA">
            <w:pPr>
              <w:jc w:val="left"/>
              <w:rPr>
                <w:ins w:id="2421" w:author="Author"/>
                <w:lang w:val="en-GB" w:eastAsia="fr-FR"/>
              </w:rPr>
            </w:pPr>
            <w:ins w:id="2422" w:author="Author">
              <w:r w:rsidRPr="000F6836">
                <w:rPr>
                  <w:lang w:val="en-GB"/>
                </w:rPr>
                <w:t>C0030/R0650-R0730</w:t>
              </w:r>
            </w:ins>
          </w:p>
        </w:tc>
        <w:tc>
          <w:tcPr>
            <w:tcW w:w="2103" w:type="dxa"/>
            <w:tcBorders>
              <w:top w:val="nil"/>
              <w:left w:val="nil"/>
              <w:bottom w:val="single" w:sz="4" w:space="0" w:color="auto"/>
              <w:right w:val="single" w:sz="4" w:space="0" w:color="auto"/>
            </w:tcBorders>
            <w:noWrap/>
            <w:hideMark/>
          </w:tcPr>
          <w:p w14:paraId="7E4210BC" w14:textId="77777777" w:rsidR="00235B8C" w:rsidRPr="000F6836" w:rsidRDefault="00235B8C" w:rsidP="00B27ECA">
            <w:pPr>
              <w:jc w:val="left"/>
              <w:rPr>
                <w:ins w:id="2423" w:author="Author"/>
                <w:lang w:val="en-GB" w:eastAsia="es-ES"/>
              </w:rPr>
            </w:pPr>
            <w:ins w:id="2424" w:author="Author">
              <w:r w:rsidRPr="000F6836">
                <w:rPr>
                  <w:lang w:val="en-GB" w:eastAsia="es-ES"/>
                </w:rPr>
                <w:t>Exposure at default</w:t>
              </w:r>
            </w:ins>
          </w:p>
        </w:tc>
        <w:tc>
          <w:tcPr>
            <w:tcW w:w="4300" w:type="dxa"/>
            <w:tcBorders>
              <w:top w:val="nil"/>
              <w:left w:val="nil"/>
              <w:bottom w:val="single" w:sz="4" w:space="0" w:color="auto"/>
              <w:right w:val="single" w:sz="4" w:space="0" w:color="auto"/>
            </w:tcBorders>
            <w:noWrap/>
          </w:tcPr>
          <w:p w14:paraId="478900B2" w14:textId="7CAFA04B" w:rsidR="00235B8C" w:rsidRPr="000F6836" w:rsidDel="005C2436" w:rsidRDefault="00235B8C" w:rsidP="00B27ECA">
            <w:pPr>
              <w:jc w:val="left"/>
              <w:rPr>
                <w:ins w:id="2425" w:author="Author"/>
                <w:del w:id="2426" w:author="Author"/>
                <w:lang w:val="en-GB" w:eastAsia="es-ES"/>
              </w:rPr>
            </w:pPr>
            <w:ins w:id="2427" w:author="Author">
              <w:r w:rsidRPr="000F6836">
                <w:rPr>
                  <w:lang w:val="en-GB" w:eastAsia="es-ES"/>
                </w:rPr>
                <w:t>Exposure at default in reporting currency split by credit quality step</w:t>
              </w:r>
              <w:del w:id="2428" w:author="Author">
                <w:r w:rsidRPr="000F6836" w:rsidDel="005C2436">
                  <w:rPr>
                    <w:lang w:val="en-GB" w:eastAsia="es-ES"/>
                  </w:rPr>
                  <w:delText>:</w:delText>
                </w:r>
              </w:del>
              <w:r w:rsidR="005C2436">
                <w:rPr>
                  <w:lang w:val="en-GB" w:eastAsia="es-ES"/>
                </w:rPr>
                <w:t>.</w:t>
              </w:r>
            </w:ins>
          </w:p>
          <w:p w14:paraId="6DEC8501" w14:textId="29B7BF65" w:rsidR="00235B8C" w:rsidRPr="005C2436" w:rsidDel="005C2436" w:rsidRDefault="00235B8C" w:rsidP="005C2436">
            <w:pPr>
              <w:jc w:val="left"/>
              <w:rPr>
                <w:ins w:id="2429" w:author="Author"/>
                <w:del w:id="2430" w:author="Author"/>
                <w:lang w:eastAsia="es-ES"/>
              </w:rPr>
            </w:pPr>
            <w:ins w:id="2431" w:author="Author">
              <w:del w:id="2432" w:author="Author">
                <w:r w:rsidRPr="005C2436" w:rsidDel="005C2436">
                  <w:rPr>
                    <w:lang w:eastAsia="es-ES"/>
                  </w:rPr>
                  <w:delText>CQS 0</w:delText>
                </w:r>
              </w:del>
            </w:ins>
          </w:p>
          <w:p w14:paraId="25B75720" w14:textId="00A65383" w:rsidR="00235B8C" w:rsidRPr="000F6836" w:rsidDel="005C2436" w:rsidRDefault="00235B8C" w:rsidP="00B27ECA">
            <w:pPr>
              <w:pStyle w:val="ListParagraph"/>
              <w:numPr>
                <w:ilvl w:val="0"/>
                <w:numId w:val="71"/>
              </w:numPr>
              <w:ind w:left="357" w:hanging="357"/>
              <w:contextualSpacing/>
              <w:rPr>
                <w:ins w:id="2433" w:author="Author"/>
                <w:del w:id="2434" w:author="Author"/>
                <w:rFonts w:ascii="Times New Roman" w:hAnsi="Times New Roman" w:cs="Times New Roman"/>
                <w:sz w:val="24"/>
                <w:szCs w:val="24"/>
                <w:lang w:eastAsia="es-ES"/>
              </w:rPr>
            </w:pPr>
            <w:ins w:id="2435" w:author="Author">
              <w:del w:id="2436" w:author="Author">
                <w:r w:rsidRPr="000F6836" w:rsidDel="005C2436">
                  <w:rPr>
                    <w:rFonts w:ascii="Times New Roman" w:hAnsi="Times New Roman" w:cs="Times New Roman"/>
                    <w:sz w:val="24"/>
                    <w:szCs w:val="24"/>
                    <w:lang w:eastAsia="es-ES"/>
                  </w:rPr>
                  <w:delText>CQS 1</w:delText>
                </w:r>
              </w:del>
            </w:ins>
          </w:p>
          <w:p w14:paraId="05961F80" w14:textId="7D5E88F1" w:rsidR="00235B8C" w:rsidRPr="000F6836" w:rsidDel="005C2436" w:rsidRDefault="00235B8C" w:rsidP="00B27ECA">
            <w:pPr>
              <w:pStyle w:val="ListParagraph"/>
              <w:numPr>
                <w:ilvl w:val="0"/>
                <w:numId w:val="71"/>
              </w:numPr>
              <w:ind w:left="357" w:hanging="357"/>
              <w:contextualSpacing/>
              <w:rPr>
                <w:ins w:id="2437" w:author="Author"/>
                <w:del w:id="2438" w:author="Author"/>
                <w:rFonts w:ascii="Times New Roman" w:hAnsi="Times New Roman" w:cs="Times New Roman"/>
                <w:sz w:val="24"/>
                <w:szCs w:val="24"/>
                <w:lang w:eastAsia="es-ES"/>
              </w:rPr>
            </w:pPr>
            <w:ins w:id="2439" w:author="Author">
              <w:del w:id="2440" w:author="Author">
                <w:r w:rsidRPr="000F6836" w:rsidDel="005C2436">
                  <w:rPr>
                    <w:rFonts w:ascii="Times New Roman" w:hAnsi="Times New Roman" w:cs="Times New Roman"/>
                    <w:sz w:val="24"/>
                    <w:szCs w:val="24"/>
                    <w:lang w:eastAsia="es-ES"/>
                  </w:rPr>
                  <w:delText>CQS 2</w:delText>
                </w:r>
              </w:del>
            </w:ins>
          </w:p>
          <w:p w14:paraId="6B431FCE" w14:textId="75455D89" w:rsidR="00235B8C" w:rsidRPr="000F6836" w:rsidDel="005C2436" w:rsidRDefault="00235B8C" w:rsidP="00B27ECA">
            <w:pPr>
              <w:pStyle w:val="ListParagraph"/>
              <w:numPr>
                <w:ilvl w:val="0"/>
                <w:numId w:val="71"/>
              </w:numPr>
              <w:ind w:left="357" w:hanging="357"/>
              <w:contextualSpacing/>
              <w:rPr>
                <w:ins w:id="2441" w:author="Author"/>
                <w:del w:id="2442" w:author="Author"/>
                <w:rFonts w:ascii="Times New Roman" w:hAnsi="Times New Roman" w:cs="Times New Roman"/>
                <w:sz w:val="24"/>
                <w:szCs w:val="24"/>
                <w:lang w:eastAsia="es-ES"/>
              </w:rPr>
            </w:pPr>
            <w:ins w:id="2443" w:author="Author">
              <w:del w:id="2444" w:author="Author">
                <w:r w:rsidRPr="000F6836" w:rsidDel="005C2436">
                  <w:rPr>
                    <w:rFonts w:ascii="Times New Roman" w:hAnsi="Times New Roman" w:cs="Times New Roman"/>
                    <w:sz w:val="24"/>
                    <w:szCs w:val="24"/>
                    <w:lang w:eastAsia="es-ES"/>
                  </w:rPr>
                  <w:delText>CQS 3</w:delText>
                </w:r>
              </w:del>
            </w:ins>
          </w:p>
          <w:p w14:paraId="0928056B" w14:textId="1A306D4F" w:rsidR="00235B8C" w:rsidRPr="000F6836" w:rsidDel="005C2436" w:rsidRDefault="00235B8C" w:rsidP="00B27ECA">
            <w:pPr>
              <w:pStyle w:val="ListParagraph"/>
              <w:numPr>
                <w:ilvl w:val="0"/>
                <w:numId w:val="71"/>
              </w:numPr>
              <w:ind w:left="357" w:hanging="357"/>
              <w:contextualSpacing/>
              <w:rPr>
                <w:ins w:id="2445" w:author="Author"/>
                <w:del w:id="2446" w:author="Author"/>
                <w:rFonts w:ascii="Times New Roman" w:hAnsi="Times New Roman" w:cs="Times New Roman"/>
                <w:sz w:val="24"/>
                <w:szCs w:val="24"/>
                <w:lang w:eastAsia="es-ES"/>
              </w:rPr>
            </w:pPr>
            <w:ins w:id="2447" w:author="Author">
              <w:del w:id="2448" w:author="Author">
                <w:r w:rsidRPr="000F6836" w:rsidDel="005C2436">
                  <w:rPr>
                    <w:rFonts w:ascii="Times New Roman" w:hAnsi="Times New Roman" w:cs="Times New Roman"/>
                    <w:sz w:val="24"/>
                    <w:szCs w:val="24"/>
                    <w:lang w:eastAsia="es-ES"/>
                  </w:rPr>
                  <w:delText>CQS 4</w:delText>
                </w:r>
              </w:del>
            </w:ins>
          </w:p>
          <w:p w14:paraId="5F649CC8" w14:textId="3F95BD5E" w:rsidR="00235B8C" w:rsidRPr="000F6836" w:rsidDel="005C2436" w:rsidRDefault="00235B8C" w:rsidP="00B27ECA">
            <w:pPr>
              <w:pStyle w:val="ListParagraph"/>
              <w:numPr>
                <w:ilvl w:val="0"/>
                <w:numId w:val="71"/>
              </w:numPr>
              <w:ind w:left="357" w:hanging="357"/>
              <w:contextualSpacing/>
              <w:rPr>
                <w:ins w:id="2449" w:author="Author"/>
                <w:del w:id="2450" w:author="Author"/>
                <w:rFonts w:ascii="Times New Roman" w:hAnsi="Times New Roman" w:cs="Times New Roman"/>
                <w:sz w:val="24"/>
                <w:szCs w:val="24"/>
                <w:lang w:eastAsia="es-ES"/>
              </w:rPr>
            </w:pPr>
            <w:ins w:id="2451" w:author="Author">
              <w:del w:id="2452" w:author="Author">
                <w:r w:rsidRPr="000F6836" w:rsidDel="005C2436">
                  <w:rPr>
                    <w:rFonts w:ascii="Times New Roman" w:hAnsi="Times New Roman" w:cs="Times New Roman"/>
                    <w:sz w:val="24"/>
                    <w:szCs w:val="24"/>
                    <w:lang w:eastAsia="es-ES"/>
                  </w:rPr>
                  <w:delText>CQS 5</w:delText>
                </w:r>
              </w:del>
            </w:ins>
          </w:p>
          <w:p w14:paraId="31DF865D" w14:textId="70D4C4F7" w:rsidR="00235B8C" w:rsidRPr="000F6836" w:rsidDel="005C2436" w:rsidRDefault="00235B8C" w:rsidP="00B27ECA">
            <w:pPr>
              <w:numPr>
                <w:ilvl w:val="0"/>
                <w:numId w:val="71"/>
              </w:numPr>
              <w:autoSpaceDE/>
              <w:autoSpaceDN/>
              <w:spacing w:before="0" w:after="0"/>
              <w:ind w:left="357" w:hanging="357"/>
              <w:jc w:val="left"/>
              <w:rPr>
                <w:ins w:id="2453" w:author="Author"/>
                <w:del w:id="2454" w:author="Author"/>
                <w:lang w:val="en-GB" w:eastAsia="es-ES"/>
              </w:rPr>
            </w:pPr>
            <w:ins w:id="2455" w:author="Author">
              <w:del w:id="2456" w:author="Author">
                <w:r w:rsidRPr="000F6836" w:rsidDel="005C2436">
                  <w:rPr>
                    <w:lang w:val="en-GB" w:eastAsia="es-ES"/>
                  </w:rPr>
                  <w:delText>CQS 6</w:delText>
                </w:r>
              </w:del>
            </w:ins>
          </w:p>
          <w:p w14:paraId="6732723A" w14:textId="4FB52766" w:rsidR="00235B8C" w:rsidRPr="000F6836" w:rsidDel="005C2436" w:rsidRDefault="00235B8C" w:rsidP="00B27ECA">
            <w:pPr>
              <w:numPr>
                <w:ilvl w:val="0"/>
                <w:numId w:val="71"/>
              </w:numPr>
              <w:autoSpaceDE/>
              <w:autoSpaceDN/>
              <w:spacing w:before="0" w:after="0"/>
              <w:ind w:left="357" w:hanging="357"/>
              <w:jc w:val="left"/>
              <w:rPr>
                <w:ins w:id="2457" w:author="Author"/>
                <w:del w:id="2458" w:author="Author"/>
                <w:lang w:val="en-GB" w:eastAsia="es-ES"/>
              </w:rPr>
            </w:pPr>
            <w:ins w:id="2459" w:author="Author">
              <w:del w:id="2460" w:author="Author">
                <w:r w:rsidRPr="000F6836" w:rsidDel="005C2436">
                  <w:rPr>
                    <w:lang w:val="en-GB" w:eastAsia="es-ES"/>
                  </w:rPr>
                  <w:delText>NR (not rated)</w:delText>
                </w:r>
              </w:del>
            </w:ins>
          </w:p>
          <w:p w14:paraId="1555101C" w14:textId="73B55AB4" w:rsidR="00235B8C" w:rsidRPr="000F6836" w:rsidRDefault="00235B8C" w:rsidP="00B27ECA">
            <w:pPr>
              <w:numPr>
                <w:ilvl w:val="0"/>
                <w:numId w:val="71"/>
              </w:numPr>
              <w:autoSpaceDE/>
              <w:autoSpaceDN/>
              <w:spacing w:before="0" w:after="0"/>
              <w:ind w:left="357" w:hanging="357"/>
              <w:jc w:val="left"/>
              <w:rPr>
                <w:ins w:id="2461" w:author="Author"/>
                <w:lang w:val="en-GB" w:eastAsia="es-ES"/>
              </w:rPr>
            </w:pPr>
            <w:ins w:id="2462" w:author="Author">
              <w:del w:id="2463" w:author="Author">
                <w:r w:rsidRPr="000F6836" w:rsidDel="005C2436">
                  <w:rPr>
                    <w:lang w:val="en-GB" w:eastAsia="es-ES"/>
                  </w:rPr>
                  <w:delText>Total</w:delText>
                </w:r>
              </w:del>
            </w:ins>
          </w:p>
        </w:tc>
      </w:tr>
      <w:tr w:rsidR="00235B8C" w:rsidRPr="000F6836" w14:paraId="54729944" w14:textId="77777777" w:rsidTr="005C2436">
        <w:trPr>
          <w:trHeight w:val="300"/>
          <w:ins w:id="2464" w:author="Author"/>
        </w:trPr>
        <w:tc>
          <w:tcPr>
            <w:tcW w:w="2806" w:type="dxa"/>
            <w:tcBorders>
              <w:top w:val="nil"/>
              <w:left w:val="single" w:sz="4" w:space="0" w:color="auto"/>
              <w:bottom w:val="single" w:sz="4" w:space="0" w:color="auto"/>
              <w:right w:val="single" w:sz="4" w:space="0" w:color="auto"/>
            </w:tcBorders>
            <w:noWrap/>
            <w:hideMark/>
          </w:tcPr>
          <w:p w14:paraId="73080320" w14:textId="77777777" w:rsidR="00235B8C" w:rsidRPr="000F6836" w:rsidRDefault="00235B8C" w:rsidP="00B27ECA">
            <w:pPr>
              <w:jc w:val="left"/>
              <w:rPr>
                <w:ins w:id="2465" w:author="Author"/>
                <w:lang w:val="en-GB" w:eastAsia="fr-FR"/>
              </w:rPr>
            </w:pPr>
            <w:ins w:id="2466" w:author="Author">
              <w:r w:rsidRPr="000F6836">
                <w:rPr>
                  <w:lang w:val="en-GB"/>
                </w:rPr>
                <w:t>C0040/R0650-R0730</w:t>
              </w:r>
            </w:ins>
          </w:p>
        </w:tc>
        <w:tc>
          <w:tcPr>
            <w:tcW w:w="2103" w:type="dxa"/>
            <w:tcBorders>
              <w:top w:val="nil"/>
              <w:left w:val="nil"/>
              <w:bottom w:val="single" w:sz="4" w:space="0" w:color="auto"/>
              <w:right w:val="single" w:sz="4" w:space="0" w:color="auto"/>
            </w:tcBorders>
            <w:noWrap/>
            <w:hideMark/>
          </w:tcPr>
          <w:p w14:paraId="156CC5C2" w14:textId="77777777" w:rsidR="00235B8C" w:rsidRPr="000F6836" w:rsidRDefault="00235B8C" w:rsidP="00B27ECA">
            <w:pPr>
              <w:jc w:val="left"/>
              <w:rPr>
                <w:ins w:id="2467" w:author="Author"/>
                <w:lang w:val="en-GB" w:eastAsia="es-ES"/>
              </w:rPr>
            </w:pPr>
            <w:ins w:id="2468" w:author="Author">
              <w:r w:rsidRPr="000F6836">
                <w:rPr>
                  <w:lang w:val="en-GB" w:eastAsia="es-ES"/>
                </w:rPr>
                <w:t>Credit Risk Contribution</w:t>
              </w:r>
            </w:ins>
          </w:p>
        </w:tc>
        <w:tc>
          <w:tcPr>
            <w:tcW w:w="4300" w:type="dxa"/>
            <w:tcBorders>
              <w:top w:val="nil"/>
              <w:left w:val="nil"/>
              <w:bottom w:val="single" w:sz="4" w:space="0" w:color="auto"/>
              <w:right w:val="single" w:sz="4" w:space="0" w:color="auto"/>
            </w:tcBorders>
            <w:noWrap/>
          </w:tcPr>
          <w:p w14:paraId="08EB62F2" w14:textId="77777777" w:rsidR="00235B8C" w:rsidRPr="000F6836" w:rsidRDefault="00235B8C" w:rsidP="00B27ECA">
            <w:pPr>
              <w:jc w:val="left"/>
              <w:rPr>
                <w:ins w:id="2469" w:author="Author"/>
                <w:lang w:val="en-GB" w:eastAsia="es-ES"/>
              </w:rPr>
            </w:pPr>
            <w:ins w:id="2470" w:author="Author">
              <w:r w:rsidRPr="000F6836">
                <w:rPr>
                  <w:lang w:val="en-GB" w:eastAsia="es-ES"/>
                </w:rPr>
                <w:t>Contribution to the credit SCR (in reporting currency) incl. diversification, i.e. the sum of entries in this column gives the credit risk SCR.</w:t>
              </w:r>
            </w:ins>
          </w:p>
          <w:p w14:paraId="493F8B9F" w14:textId="7CD40551" w:rsidR="00235B8C" w:rsidRPr="000F6836" w:rsidDel="005C2436" w:rsidRDefault="00235B8C" w:rsidP="00B27ECA">
            <w:pPr>
              <w:jc w:val="left"/>
              <w:rPr>
                <w:ins w:id="2471" w:author="Author"/>
                <w:del w:id="2472" w:author="Author"/>
                <w:lang w:val="en-GB" w:eastAsia="es-ES"/>
              </w:rPr>
            </w:pPr>
            <w:ins w:id="2473" w:author="Author">
              <w:del w:id="2474" w:author="Author">
                <w:r w:rsidRPr="000F6836" w:rsidDel="005C2436">
                  <w:rPr>
                    <w:lang w:val="en-GB" w:eastAsia="es-ES"/>
                  </w:rPr>
                  <w:delText>Contribution split by credit quality step:</w:delText>
                </w:r>
              </w:del>
            </w:ins>
          </w:p>
          <w:p w14:paraId="25DC24F6" w14:textId="74AA0A56" w:rsidR="00235B8C" w:rsidRPr="000F6836" w:rsidDel="005C2436" w:rsidRDefault="00235B8C" w:rsidP="00B27ECA">
            <w:pPr>
              <w:pStyle w:val="ListParagraph"/>
              <w:numPr>
                <w:ilvl w:val="0"/>
                <w:numId w:val="71"/>
              </w:numPr>
              <w:ind w:left="357" w:hanging="357"/>
              <w:contextualSpacing/>
              <w:rPr>
                <w:ins w:id="2475" w:author="Author"/>
                <w:del w:id="2476" w:author="Author"/>
                <w:rFonts w:ascii="Times New Roman" w:hAnsi="Times New Roman" w:cs="Times New Roman"/>
                <w:sz w:val="24"/>
                <w:szCs w:val="24"/>
                <w:lang w:eastAsia="es-ES"/>
              </w:rPr>
            </w:pPr>
            <w:ins w:id="2477" w:author="Author">
              <w:del w:id="2478" w:author="Author">
                <w:r w:rsidRPr="000F6836" w:rsidDel="005C2436">
                  <w:rPr>
                    <w:rFonts w:ascii="Times New Roman" w:hAnsi="Times New Roman" w:cs="Times New Roman"/>
                    <w:sz w:val="24"/>
                    <w:szCs w:val="24"/>
                    <w:lang w:eastAsia="es-ES"/>
                  </w:rPr>
                  <w:delText>CQS 0</w:delText>
                </w:r>
              </w:del>
            </w:ins>
          </w:p>
          <w:p w14:paraId="0982AED0" w14:textId="6004E73C" w:rsidR="00235B8C" w:rsidRPr="000F6836" w:rsidDel="005C2436" w:rsidRDefault="00235B8C" w:rsidP="00B27ECA">
            <w:pPr>
              <w:pStyle w:val="ListParagraph"/>
              <w:numPr>
                <w:ilvl w:val="0"/>
                <w:numId w:val="71"/>
              </w:numPr>
              <w:ind w:left="357" w:hanging="357"/>
              <w:contextualSpacing/>
              <w:rPr>
                <w:ins w:id="2479" w:author="Author"/>
                <w:del w:id="2480" w:author="Author"/>
                <w:rFonts w:ascii="Times New Roman" w:hAnsi="Times New Roman" w:cs="Times New Roman"/>
                <w:sz w:val="24"/>
                <w:szCs w:val="24"/>
                <w:lang w:eastAsia="es-ES"/>
              </w:rPr>
            </w:pPr>
            <w:ins w:id="2481" w:author="Author">
              <w:del w:id="2482" w:author="Author">
                <w:r w:rsidRPr="000F6836" w:rsidDel="005C2436">
                  <w:rPr>
                    <w:rFonts w:ascii="Times New Roman" w:hAnsi="Times New Roman" w:cs="Times New Roman"/>
                    <w:sz w:val="24"/>
                    <w:szCs w:val="24"/>
                    <w:lang w:eastAsia="es-ES"/>
                  </w:rPr>
                  <w:delText>CQS 1</w:delText>
                </w:r>
              </w:del>
            </w:ins>
          </w:p>
          <w:p w14:paraId="757912F0" w14:textId="0CF246EA" w:rsidR="00235B8C" w:rsidRPr="000F6836" w:rsidDel="005C2436" w:rsidRDefault="00235B8C" w:rsidP="00B27ECA">
            <w:pPr>
              <w:pStyle w:val="ListParagraph"/>
              <w:numPr>
                <w:ilvl w:val="0"/>
                <w:numId w:val="71"/>
              </w:numPr>
              <w:ind w:left="357" w:hanging="357"/>
              <w:contextualSpacing/>
              <w:rPr>
                <w:ins w:id="2483" w:author="Author"/>
                <w:del w:id="2484" w:author="Author"/>
                <w:rFonts w:ascii="Times New Roman" w:hAnsi="Times New Roman" w:cs="Times New Roman"/>
                <w:sz w:val="24"/>
                <w:szCs w:val="24"/>
                <w:lang w:eastAsia="es-ES"/>
              </w:rPr>
            </w:pPr>
            <w:ins w:id="2485" w:author="Author">
              <w:del w:id="2486" w:author="Author">
                <w:r w:rsidRPr="000F6836" w:rsidDel="005C2436">
                  <w:rPr>
                    <w:rFonts w:ascii="Times New Roman" w:hAnsi="Times New Roman" w:cs="Times New Roman"/>
                    <w:sz w:val="24"/>
                    <w:szCs w:val="24"/>
                    <w:lang w:eastAsia="es-ES"/>
                  </w:rPr>
                  <w:delText>CQS 2</w:delText>
                </w:r>
              </w:del>
            </w:ins>
          </w:p>
          <w:p w14:paraId="40D875ED" w14:textId="54CBECF8" w:rsidR="00235B8C" w:rsidRPr="000F6836" w:rsidDel="005C2436" w:rsidRDefault="00235B8C" w:rsidP="00B27ECA">
            <w:pPr>
              <w:pStyle w:val="ListParagraph"/>
              <w:numPr>
                <w:ilvl w:val="0"/>
                <w:numId w:val="71"/>
              </w:numPr>
              <w:ind w:left="357" w:hanging="357"/>
              <w:contextualSpacing/>
              <w:rPr>
                <w:ins w:id="2487" w:author="Author"/>
                <w:del w:id="2488" w:author="Author"/>
                <w:rFonts w:ascii="Times New Roman" w:hAnsi="Times New Roman" w:cs="Times New Roman"/>
                <w:sz w:val="24"/>
                <w:szCs w:val="24"/>
                <w:lang w:eastAsia="es-ES"/>
              </w:rPr>
            </w:pPr>
            <w:ins w:id="2489" w:author="Author">
              <w:del w:id="2490" w:author="Author">
                <w:r w:rsidRPr="000F6836" w:rsidDel="005C2436">
                  <w:rPr>
                    <w:rFonts w:ascii="Times New Roman" w:hAnsi="Times New Roman" w:cs="Times New Roman"/>
                    <w:sz w:val="24"/>
                    <w:szCs w:val="24"/>
                    <w:lang w:eastAsia="es-ES"/>
                  </w:rPr>
                  <w:delText>CQS 3</w:delText>
                </w:r>
              </w:del>
            </w:ins>
          </w:p>
          <w:p w14:paraId="4B30DEF0" w14:textId="1D6B2DE8" w:rsidR="00235B8C" w:rsidRPr="000F6836" w:rsidDel="005C2436" w:rsidRDefault="00235B8C" w:rsidP="00B27ECA">
            <w:pPr>
              <w:pStyle w:val="ListParagraph"/>
              <w:numPr>
                <w:ilvl w:val="0"/>
                <w:numId w:val="71"/>
              </w:numPr>
              <w:ind w:left="357" w:hanging="357"/>
              <w:contextualSpacing/>
              <w:rPr>
                <w:ins w:id="2491" w:author="Author"/>
                <w:del w:id="2492" w:author="Author"/>
                <w:rFonts w:ascii="Times New Roman" w:hAnsi="Times New Roman" w:cs="Times New Roman"/>
                <w:sz w:val="24"/>
                <w:szCs w:val="24"/>
                <w:lang w:eastAsia="es-ES"/>
              </w:rPr>
            </w:pPr>
            <w:ins w:id="2493" w:author="Author">
              <w:del w:id="2494" w:author="Author">
                <w:r w:rsidRPr="000F6836" w:rsidDel="005C2436">
                  <w:rPr>
                    <w:rFonts w:ascii="Times New Roman" w:hAnsi="Times New Roman" w:cs="Times New Roman"/>
                    <w:sz w:val="24"/>
                    <w:szCs w:val="24"/>
                    <w:lang w:eastAsia="es-ES"/>
                  </w:rPr>
                  <w:delText>CQS 4</w:delText>
                </w:r>
              </w:del>
            </w:ins>
          </w:p>
          <w:p w14:paraId="2CE56EDC" w14:textId="53465616" w:rsidR="00235B8C" w:rsidRPr="000F6836" w:rsidDel="005C2436" w:rsidRDefault="00235B8C" w:rsidP="00B27ECA">
            <w:pPr>
              <w:pStyle w:val="ListParagraph"/>
              <w:numPr>
                <w:ilvl w:val="0"/>
                <w:numId w:val="71"/>
              </w:numPr>
              <w:ind w:left="357" w:hanging="357"/>
              <w:contextualSpacing/>
              <w:rPr>
                <w:ins w:id="2495" w:author="Author"/>
                <w:del w:id="2496" w:author="Author"/>
                <w:rFonts w:ascii="Times New Roman" w:hAnsi="Times New Roman" w:cs="Times New Roman"/>
                <w:sz w:val="24"/>
                <w:szCs w:val="24"/>
                <w:lang w:eastAsia="es-ES"/>
              </w:rPr>
            </w:pPr>
            <w:ins w:id="2497" w:author="Author">
              <w:del w:id="2498" w:author="Author">
                <w:r w:rsidRPr="000F6836" w:rsidDel="005C2436">
                  <w:rPr>
                    <w:rFonts w:ascii="Times New Roman" w:hAnsi="Times New Roman" w:cs="Times New Roman"/>
                    <w:sz w:val="24"/>
                    <w:szCs w:val="24"/>
                    <w:lang w:eastAsia="es-ES"/>
                  </w:rPr>
                  <w:delText>CQS 5</w:delText>
                </w:r>
              </w:del>
            </w:ins>
          </w:p>
          <w:p w14:paraId="78DAC74F" w14:textId="52B22C59" w:rsidR="00235B8C" w:rsidRPr="000F6836" w:rsidDel="005C2436" w:rsidRDefault="00235B8C" w:rsidP="00B27ECA">
            <w:pPr>
              <w:numPr>
                <w:ilvl w:val="0"/>
                <w:numId w:val="71"/>
              </w:numPr>
              <w:autoSpaceDE/>
              <w:autoSpaceDN/>
              <w:spacing w:before="0" w:after="0"/>
              <w:ind w:left="357" w:hanging="357"/>
              <w:jc w:val="left"/>
              <w:rPr>
                <w:ins w:id="2499" w:author="Author"/>
                <w:del w:id="2500" w:author="Author"/>
                <w:lang w:val="en-GB" w:eastAsia="es-ES"/>
              </w:rPr>
            </w:pPr>
            <w:ins w:id="2501" w:author="Author">
              <w:del w:id="2502" w:author="Author">
                <w:r w:rsidRPr="000F6836" w:rsidDel="005C2436">
                  <w:rPr>
                    <w:lang w:val="en-GB" w:eastAsia="es-ES"/>
                  </w:rPr>
                  <w:delText>CQS 6</w:delText>
                </w:r>
              </w:del>
            </w:ins>
          </w:p>
          <w:p w14:paraId="7C1D1649" w14:textId="2325C503" w:rsidR="00235B8C" w:rsidRPr="000F6836" w:rsidDel="005C2436" w:rsidRDefault="00235B8C" w:rsidP="00B27ECA">
            <w:pPr>
              <w:numPr>
                <w:ilvl w:val="0"/>
                <w:numId w:val="71"/>
              </w:numPr>
              <w:autoSpaceDE/>
              <w:autoSpaceDN/>
              <w:spacing w:before="0" w:after="0"/>
              <w:ind w:left="357" w:hanging="357"/>
              <w:jc w:val="left"/>
              <w:rPr>
                <w:ins w:id="2503" w:author="Author"/>
                <w:del w:id="2504" w:author="Author"/>
                <w:lang w:val="en-GB" w:eastAsia="es-ES"/>
              </w:rPr>
            </w:pPr>
            <w:ins w:id="2505" w:author="Author">
              <w:del w:id="2506" w:author="Author">
                <w:r w:rsidRPr="000F6836" w:rsidDel="005C2436">
                  <w:rPr>
                    <w:lang w:val="en-GB" w:eastAsia="es-ES"/>
                  </w:rPr>
                  <w:delText>NR (not rated)</w:delText>
                </w:r>
              </w:del>
            </w:ins>
          </w:p>
          <w:p w14:paraId="02ECE0A4" w14:textId="7B03C8DF" w:rsidR="00235B8C" w:rsidRPr="000F6836" w:rsidRDefault="00235B8C" w:rsidP="00B27ECA">
            <w:pPr>
              <w:numPr>
                <w:ilvl w:val="0"/>
                <w:numId w:val="71"/>
              </w:numPr>
              <w:autoSpaceDE/>
              <w:autoSpaceDN/>
              <w:spacing w:before="0" w:after="0"/>
              <w:ind w:left="357" w:hanging="357"/>
              <w:jc w:val="left"/>
              <w:rPr>
                <w:ins w:id="2507" w:author="Author"/>
                <w:lang w:val="en-GB" w:eastAsia="es-ES"/>
              </w:rPr>
            </w:pPr>
            <w:ins w:id="2508" w:author="Author">
              <w:del w:id="2509" w:author="Author">
                <w:r w:rsidRPr="000F6836" w:rsidDel="005C2436">
                  <w:rPr>
                    <w:lang w:val="en-GB" w:eastAsia="es-ES"/>
                  </w:rPr>
                  <w:delText>Total</w:delText>
                </w:r>
              </w:del>
            </w:ins>
          </w:p>
        </w:tc>
      </w:tr>
      <w:tr w:rsidR="00235B8C" w:rsidRPr="000F6836" w14:paraId="196FD702" w14:textId="77777777" w:rsidTr="005C2436">
        <w:trPr>
          <w:trHeight w:val="300"/>
          <w:ins w:id="2510" w:author="Author"/>
        </w:trPr>
        <w:tc>
          <w:tcPr>
            <w:tcW w:w="2806" w:type="dxa"/>
            <w:tcBorders>
              <w:top w:val="nil"/>
              <w:left w:val="single" w:sz="4" w:space="0" w:color="auto"/>
              <w:bottom w:val="single" w:sz="4" w:space="0" w:color="auto"/>
              <w:right w:val="single" w:sz="4" w:space="0" w:color="auto"/>
            </w:tcBorders>
            <w:noWrap/>
            <w:hideMark/>
          </w:tcPr>
          <w:p w14:paraId="4B6EAD8E" w14:textId="539A4F06" w:rsidR="00235B8C" w:rsidRPr="000F6836" w:rsidRDefault="00235B8C" w:rsidP="009238AC">
            <w:pPr>
              <w:jc w:val="left"/>
              <w:rPr>
                <w:ins w:id="2511" w:author="Author"/>
                <w:lang w:val="en-GB" w:eastAsia="fr-FR"/>
              </w:rPr>
            </w:pPr>
            <w:ins w:id="2512" w:author="Author">
              <w:r w:rsidRPr="000F6836">
                <w:rPr>
                  <w:lang w:val="en-GB"/>
                </w:rPr>
                <w:t>C0050/R06</w:t>
              </w:r>
              <w:del w:id="2513" w:author="Author">
                <w:r w:rsidRPr="000F6836" w:rsidDel="00D12F45">
                  <w:rPr>
                    <w:lang w:val="en-GB"/>
                  </w:rPr>
                  <w:delText>6</w:delText>
                </w:r>
              </w:del>
              <w:r w:rsidR="00D12F45">
                <w:rPr>
                  <w:lang w:val="en-GB"/>
                </w:rPr>
                <w:t>5</w:t>
              </w:r>
              <w:r w:rsidRPr="000F6836">
                <w:rPr>
                  <w:lang w:val="en-GB"/>
                </w:rPr>
                <w:t>0-R07</w:t>
              </w:r>
              <w:del w:id="2514" w:author="Author">
                <w:r w:rsidRPr="000F6836" w:rsidDel="009238AC">
                  <w:rPr>
                    <w:lang w:val="en-GB"/>
                  </w:rPr>
                  <w:delText>3</w:delText>
                </w:r>
              </w:del>
              <w:r w:rsidR="009238AC">
                <w:rPr>
                  <w:lang w:val="en-GB"/>
                </w:rPr>
                <w:t>2</w:t>
              </w:r>
              <w:r w:rsidRPr="000F6836">
                <w:rPr>
                  <w:lang w:val="en-GB"/>
                </w:rPr>
                <w:t>0</w:t>
              </w:r>
            </w:ins>
          </w:p>
        </w:tc>
        <w:tc>
          <w:tcPr>
            <w:tcW w:w="2103" w:type="dxa"/>
            <w:tcBorders>
              <w:top w:val="nil"/>
              <w:left w:val="nil"/>
              <w:bottom w:val="single" w:sz="4" w:space="0" w:color="auto"/>
              <w:right w:val="single" w:sz="4" w:space="0" w:color="auto"/>
            </w:tcBorders>
            <w:noWrap/>
            <w:hideMark/>
          </w:tcPr>
          <w:p w14:paraId="700507FC" w14:textId="77777777" w:rsidR="00235B8C" w:rsidRPr="000F6836" w:rsidRDefault="00235B8C" w:rsidP="00B27ECA">
            <w:pPr>
              <w:jc w:val="left"/>
              <w:rPr>
                <w:ins w:id="2515" w:author="Author"/>
                <w:lang w:val="en-GB" w:eastAsia="es-ES"/>
              </w:rPr>
            </w:pPr>
            <w:ins w:id="2516" w:author="Author">
              <w:r w:rsidRPr="000F6836">
                <w:rPr>
                  <w:lang w:val="en-GB" w:eastAsia="es-ES"/>
                </w:rPr>
                <w:t>Average Probability of Default (in %)</w:t>
              </w:r>
            </w:ins>
          </w:p>
        </w:tc>
        <w:tc>
          <w:tcPr>
            <w:tcW w:w="4300" w:type="dxa"/>
            <w:tcBorders>
              <w:top w:val="nil"/>
              <w:left w:val="nil"/>
              <w:bottom w:val="single" w:sz="4" w:space="0" w:color="auto"/>
              <w:right w:val="single" w:sz="4" w:space="0" w:color="auto"/>
            </w:tcBorders>
            <w:noWrap/>
          </w:tcPr>
          <w:p w14:paraId="0C1041DD" w14:textId="6BAB0309" w:rsidR="00235B8C" w:rsidRPr="000F6836" w:rsidDel="005C2436" w:rsidRDefault="00235B8C" w:rsidP="00B27ECA">
            <w:pPr>
              <w:jc w:val="left"/>
              <w:rPr>
                <w:ins w:id="2517" w:author="Author"/>
                <w:del w:id="2518" w:author="Author"/>
                <w:lang w:val="en-GB" w:eastAsia="es-ES"/>
              </w:rPr>
            </w:pPr>
            <w:ins w:id="2519" w:author="Author">
              <w:r w:rsidRPr="000F6836">
                <w:rPr>
                  <w:lang w:val="en-GB" w:eastAsia="es-ES"/>
                </w:rPr>
                <w:t xml:space="preserve">Average </w:t>
              </w:r>
              <w:r w:rsidR="00D12F45">
                <w:rPr>
                  <w:lang w:val="en-GB" w:eastAsia="es-ES"/>
                </w:rPr>
                <w:t xml:space="preserve">1Y </w:t>
              </w:r>
              <w:r w:rsidRPr="000F6836">
                <w:rPr>
                  <w:lang w:val="en-GB" w:eastAsia="es-ES"/>
                </w:rPr>
                <w:t>probability of default in % for the assets as sorted in the credit quality steps</w:t>
              </w:r>
              <w:del w:id="2520" w:author="Author">
                <w:r w:rsidRPr="000F6836" w:rsidDel="005C2436">
                  <w:rPr>
                    <w:lang w:val="en-GB" w:eastAsia="es-ES"/>
                  </w:rPr>
                  <w:delText>:</w:delText>
                </w:r>
              </w:del>
            </w:ins>
          </w:p>
          <w:p w14:paraId="66BB83BD" w14:textId="17CE264B" w:rsidR="00235B8C" w:rsidRPr="000F6836" w:rsidDel="005C2436" w:rsidRDefault="00235B8C" w:rsidP="00B27ECA">
            <w:pPr>
              <w:pStyle w:val="ListParagraph"/>
              <w:numPr>
                <w:ilvl w:val="0"/>
                <w:numId w:val="71"/>
              </w:numPr>
              <w:ind w:left="357" w:hanging="357"/>
              <w:contextualSpacing/>
              <w:rPr>
                <w:ins w:id="2521" w:author="Author"/>
                <w:del w:id="2522" w:author="Author"/>
                <w:rFonts w:ascii="Times New Roman" w:hAnsi="Times New Roman" w:cs="Times New Roman"/>
                <w:sz w:val="24"/>
                <w:szCs w:val="24"/>
                <w:lang w:eastAsia="es-ES"/>
              </w:rPr>
            </w:pPr>
            <w:ins w:id="2523" w:author="Author">
              <w:del w:id="2524" w:author="Author">
                <w:r w:rsidRPr="000F6836" w:rsidDel="005C2436">
                  <w:rPr>
                    <w:rFonts w:ascii="Times New Roman" w:hAnsi="Times New Roman" w:cs="Times New Roman"/>
                    <w:sz w:val="24"/>
                    <w:szCs w:val="24"/>
                    <w:lang w:eastAsia="es-ES"/>
                  </w:rPr>
                  <w:delText>CQS 0</w:delText>
                </w:r>
              </w:del>
            </w:ins>
          </w:p>
          <w:p w14:paraId="42B9DC4D" w14:textId="3F391BCD" w:rsidR="00235B8C" w:rsidRPr="000F6836" w:rsidDel="005C2436" w:rsidRDefault="00235B8C" w:rsidP="00B27ECA">
            <w:pPr>
              <w:pStyle w:val="ListParagraph"/>
              <w:numPr>
                <w:ilvl w:val="0"/>
                <w:numId w:val="71"/>
              </w:numPr>
              <w:ind w:left="357" w:hanging="357"/>
              <w:contextualSpacing/>
              <w:rPr>
                <w:ins w:id="2525" w:author="Author"/>
                <w:del w:id="2526" w:author="Author"/>
                <w:rFonts w:ascii="Times New Roman" w:hAnsi="Times New Roman" w:cs="Times New Roman"/>
                <w:sz w:val="24"/>
                <w:szCs w:val="24"/>
                <w:lang w:eastAsia="es-ES"/>
              </w:rPr>
            </w:pPr>
            <w:ins w:id="2527" w:author="Author">
              <w:del w:id="2528" w:author="Author">
                <w:r w:rsidRPr="000F6836" w:rsidDel="005C2436">
                  <w:rPr>
                    <w:rFonts w:ascii="Times New Roman" w:hAnsi="Times New Roman" w:cs="Times New Roman"/>
                    <w:sz w:val="24"/>
                    <w:szCs w:val="24"/>
                    <w:lang w:eastAsia="es-ES"/>
                  </w:rPr>
                  <w:delText>CQS 1</w:delText>
                </w:r>
              </w:del>
            </w:ins>
          </w:p>
          <w:p w14:paraId="6F454C5D" w14:textId="605E8E43" w:rsidR="00235B8C" w:rsidRPr="000F6836" w:rsidDel="005C2436" w:rsidRDefault="00235B8C" w:rsidP="00B27ECA">
            <w:pPr>
              <w:pStyle w:val="ListParagraph"/>
              <w:numPr>
                <w:ilvl w:val="0"/>
                <w:numId w:val="71"/>
              </w:numPr>
              <w:ind w:left="357" w:hanging="357"/>
              <w:contextualSpacing/>
              <w:rPr>
                <w:ins w:id="2529" w:author="Author"/>
                <w:del w:id="2530" w:author="Author"/>
                <w:rFonts w:ascii="Times New Roman" w:hAnsi="Times New Roman" w:cs="Times New Roman"/>
                <w:sz w:val="24"/>
                <w:szCs w:val="24"/>
                <w:lang w:eastAsia="es-ES"/>
              </w:rPr>
            </w:pPr>
            <w:ins w:id="2531" w:author="Author">
              <w:del w:id="2532" w:author="Author">
                <w:r w:rsidRPr="000F6836" w:rsidDel="005C2436">
                  <w:rPr>
                    <w:rFonts w:ascii="Times New Roman" w:hAnsi="Times New Roman" w:cs="Times New Roman"/>
                    <w:sz w:val="24"/>
                    <w:szCs w:val="24"/>
                    <w:lang w:eastAsia="es-ES"/>
                  </w:rPr>
                  <w:delText>CQS 2</w:delText>
                </w:r>
              </w:del>
            </w:ins>
          </w:p>
          <w:p w14:paraId="508F762F" w14:textId="4729FC06" w:rsidR="00235B8C" w:rsidRPr="000F6836" w:rsidDel="005C2436" w:rsidRDefault="00235B8C" w:rsidP="00B27ECA">
            <w:pPr>
              <w:pStyle w:val="ListParagraph"/>
              <w:numPr>
                <w:ilvl w:val="0"/>
                <w:numId w:val="71"/>
              </w:numPr>
              <w:ind w:left="357" w:hanging="357"/>
              <w:contextualSpacing/>
              <w:rPr>
                <w:ins w:id="2533" w:author="Author"/>
                <w:del w:id="2534" w:author="Author"/>
                <w:rFonts w:ascii="Times New Roman" w:hAnsi="Times New Roman" w:cs="Times New Roman"/>
                <w:sz w:val="24"/>
                <w:szCs w:val="24"/>
                <w:lang w:eastAsia="es-ES"/>
              </w:rPr>
            </w:pPr>
            <w:ins w:id="2535" w:author="Author">
              <w:del w:id="2536" w:author="Author">
                <w:r w:rsidRPr="000F6836" w:rsidDel="005C2436">
                  <w:rPr>
                    <w:rFonts w:ascii="Times New Roman" w:hAnsi="Times New Roman" w:cs="Times New Roman"/>
                    <w:sz w:val="24"/>
                    <w:szCs w:val="24"/>
                    <w:lang w:eastAsia="es-ES"/>
                  </w:rPr>
                  <w:delText>CQS 3</w:delText>
                </w:r>
              </w:del>
            </w:ins>
          </w:p>
          <w:p w14:paraId="2AB5C038" w14:textId="5D61040C" w:rsidR="00235B8C" w:rsidRPr="000F6836" w:rsidDel="005C2436" w:rsidRDefault="00235B8C" w:rsidP="00B27ECA">
            <w:pPr>
              <w:pStyle w:val="ListParagraph"/>
              <w:numPr>
                <w:ilvl w:val="0"/>
                <w:numId w:val="71"/>
              </w:numPr>
              <w:ind w:left="357" w:hanging="357"/>
              <w:contextualSpacing/>
              <w:rPr>
                <w:ins w:id="2537" w:author="Author"/>
                <w:del w:id="2538" w:author="Author"/>
                <w:rFonts w:ascii="Times New Roman" w:hAnsi="Times New Roman" w:cs="Times New Roman"/>
                <w:sz w:val="24"/>
                <w:szCs w:val="24"/>
                <w:lang w:eastAsia="es-ES"/>
              </w:rPr>
            </w:pPr>
            <w:ins w:id="2539" w:author="Author">
              <w:del w:id="2540" w:author="Author">
                <w:r w:rsidRPr="000F6836" w:rsidDel="005C2436">
                  <w:rPr>
                    <w:rFonts w:ascii="Times New Roman" w:hAnsi="Times New Roman" w:cs="Times New Roman"/>
                    <w:sz w:val="24"/>
                    <w:szCs w:val="24"/>
                    <w:lang w:eastAsia="es-ES"/>
                  </w:rPr>
                  <w:delText>CQS 4</w:delText>
                </w:r>
              </w:del>
            </w:ins>
          </w:p>
          <w:p w14:paraId="199BE157" w14:textId="0A027E81" w:rsidR="00235B8C" w:rsidRPr="000F6836" w:rsidDel="005C2436" w:rsidRDefault="00235B8C" w:rsidP="00B27ECA">
            <w:pPr>
              <w:pStyle w:val="ListParagraph"/>
              <w:numPr>
                <w:ilvl w:val="0"/>
                <w:numId w:val="71"/>
              </w:numPr>
              <w:ind w:left="357" w:hanging="357"/>
              <w:contextualSpacing/>
              <w:rPr>
                <w:ins w:id="2541" w:author="Author"/>
                <w:del w:id="2542" w:author="Author"/>
                <w:rFonts w:ascii="Times New Roman" w:hAnsi="Times New Roman" w:cs="Times New Roman"/>
                <w:sz w:val="24"/>
                <w:szCs w:val="24"/>
                <w:lang w:eastAsia="es-ES"/>
              </w:rPr>
            </w:pPr>
            <w:ins w:id="2543" w:author="Author">
              <w:del w:id="2544" w:author="Author">
                <w:r w:rsidRPr="000F6836" w:rsidDel="005C2436">
                  <w:rPr>
                    <w:rFonts w:ascii="Times New Roman" w:hAnsi="Times New Roman" w:cs="Times New Roman"/>
                    <w:sz w:val="24"/>
                    <w:szCs w:val="24"/>
                    <w:lang w:eastAsia="es-ES"/>
                  </w:rPr>
                  <w:delText>CQS 5</w:delText>
                </w:r>
              </w:del>
            </w:ins>
          </w:p>
          <w:p w14:paraId="0C20748A" w14:textId="6B85F5AC" w:rsidR="00235B8C" w:rsidRPr="000F6836" w:rsidDel="005C2436" w:rsidRDefault="00235B8C" w:rsidP="00B27ECA">
            <w:pPr>
              <w:numPr>
                <w:ilvl w:val="0"/>
                <w:numId w:val="71"/>
              </w:numPr>
              <w:autoSpaceDE/>
              <w:autoSpaceDN/>
              <w:spacing w:before="0" w:after="0"/>
              <w:ind w:left="357" w:hanging="357"/>
              <w:jc w:val="left"/>
              <w:rPr>
                <w:ins w:id="2545" w:author="Author"/>
                <w:del w:id="2546" w:author="Author"/>
                <w:lang w:val="en-GB" w:eastAsia="es-ES"/>
              </w:rPr>
            </w:pPr>
            <w:ins w:id="2547" w:author="Author">
              <w:del w:id="2548" w:author="Author">
                <w:r w:rsidRPr="000F6836" w:rsidDel="005C2436">
                  <w:rPr>
                    <w:lang w:val="en-GB" w:eastAsia="es-ES"/>
                  </w:rPr>
                  <w:lastRenderedPageBreak/>
                  <w:delText>CQS 6</w:delText>
                </w:r>
              </w:del>
            </w:ins>
          </w:p>
          <w:p w14:paraId="542392DF" w14:textId="549E947B" w:rsidR="00235B8C" w:rsidRPr="000F6836" w:rsidDel="005C2436" w:rsidRDefault="00235B8C" w:rsidP="00B27ECA">
            <w:pPr>
              <w:numPr>
                <w:ilvl w:val="0"/>
                <w:numId w:val="71"/>
              </w:numPr>
              <w:autoSpaceDE/>
              <w:autoSpaceDN/>
              <w:spacing w:before="0" w:after="0"/>
              <w:ind w:left="357" w:hanging="357"/>
              <w:jc w:val="left"/>
              <w:rPr>
                <w:ins w:id="2549" w:author="Author"/>
                <w:del w:id="2550" w:author="Author"/>
                <w:lang w:val="en-GB" w:eastAsia="es-ES"/>
              </w:rPr>
            </w:pPr>
            <w:ins w:id="2551" w:author="Author">
              <w:del w:id="2552" w:author="Author">
                <w:r w:rsidRPr="000F6836" w:rsidDel="005C2436">
                  <w:rPr>
                    <w:lang w:val="en-GB" w:eastAsia="es-ES"/>
                  </w:rPr>
                  <w:delText>NR (not rated)</w:delText>
                </w:r>
              </w:del>
            </w:ins>
          </w:p>
          <w:p w14:paraId="73C64C73" w14:textId="0995669F" w:rsidR="00235B8C" w:rsidRPr="000F6836" w:rsidRDefault="00235B8C" w:rsidP="005C2436">
            <w:pPr>
              <w:jc w:val="left"/>
              <w:rPr>
                <w:ins w:id="2553" w:author="Author"/>
                <w:lang w:val="en-GB" w:eastAsia="es-ES"/>
              </w:rPr>
            </w:pPr>
            <w:ins w:id="2554" w:author="Author">
              <w:del w:id="2555" w:author="Author">
                <w:r w:rsidRPr="000F6836" w:rsidDel="005C2436">
                  <w:rPr>
                    <w:lang w:val="en-GB" w:eastAsia="es-ES"/>
                  </w:rPr>
                  <w:delText>Total</w:delText>
                </w:r>
              </w:del>
              <w:r w:rsidR="005C2436">
                <w:rPr>
                  <w:lang w:val="en-GB" w:eastAsia="es-ES"/>
                </w:rPr>
                <w:t>.</w:t>
              </w:r>
            </w:ins>
          </w:p>
        </w:tc>
      </w:tr>
      <w:tr w:rsidR="00235B8C" w:rsidRPr="000F6836" w14:paraId="7155D524" w14:textId="77777777" w:rsidTr="005C2436">
        <w:trPr>
          <w:trHeight w:val="300"/>
          <w:ins w:id="2556" w:author="Author"/>
        </w:trPr>
        <w:tc>
          <w:tcPr>
            <w:tcW w:w="2806" w:type="dxa"/>
            <w:tcBorders>
              <w:top w:val="nil"/>
              <w:left w:val="single" w:sz="4" w:space="0" w:color="auto"/>
              <w:bottom w:val="single" w:sz="4" w:space="0" w:color="auto"/>
              <w:right w:val="single" w:sz="4" w:space="0" w:color="auto"/>
            </w:tcBorders>
            <w:noWrap/>
            <w:hideMark/>
          </w:tcPr>
          <w:p w14:paraId="72982BAF" w14:textId="386AE079" w:rsidR="00235B8C" w:rsidRPr="000F6836" w:rsidRDefault="00235B8C" w:rsidP="009238AC">
            <w:pPr>
              <w:jc w:val="left"/>
              <w:rPr>
                <w:ins w:id="2557" w:author="Author"/>
                <w:lang w:val="en-GB" w:eastAsia="fr-FR"/>
              </w:rPr>
            </w:pPr>
            <w:ins w:id="2558" w:author="Author">
              <w:r w:rsidRPr="000F6836">
                <w:rPr>
                  <w:lang w:val="en-GB"/>
                </w:rPr>
                <w:lastRenderedPageBreak/>
                <w:t>C0060/R06</w:t>
              </w:r>
              <w:del w:id="2559" w:author="Author">
                <w:r w:rsidRPr="000F6836" w:rsidDel="00D12F45">
                  <w:rPr>
                    <w:lang w:val="en-GB"/>
                  </w:rPr>
                  <w:delText>6</w:delText>
                </w:r>
              </w:del>
              <w:r w:rsidR="00D12F45">
                <w:rPr>
                  <w:lang w:val="en-GB"/>
                </w:rPr>
                <w:t>5</w:t>
              </w:r>
              <w:r w:rsidRPr="000F6836">
                <w:rPr>
                  <w:lang w:val="en-GB"/>
                </w:rPr>
                <w:t>0-R07</w:t>
              </w:r>
              <w:del w:id="2560" w:author="Author">
                <w:r w:rsidRPr="000F6836" w:rsidDel="009238AC">
                  <w:rPr>
                    <w:lang w:val="en-GB"/>
                  </w:rPr>
                  <w:delText>3</w:delText>
                </w:r>
              </w:del>
              <w:r w:rsidR="009238AC">
                <w:rPr>
                  <w:lang w:val="en-GB"/>
                </w:rPr>
                <w:t>2</w:t>
              </w:r>
              <w:r w:rsidRPr="000F6836">
                <w:rPr>
                  <w:lang w:val="en-GB"/>
                </w:rPr>
                <w:t>0</w:t>
              </w:r>
            </w:ins>
          </w:p>
        </w:tc>
        <w:tc>
          <w:tcPr>
            <w:tcW w:w="2103" w:type="dxa"/>
            <w:tcBorders>
              <w:top w:val="nil"/>
              <w:left w:val="nil"/>
              <w:bottom w:val="single" w:sz="4" w:space="0" w:color="auto"/>
              <w:right w:val="single" w:sz="4" w:space="0" w:color="auto"/>
            </w:tcBorders>
            <w:noWrap/>
            <w:hideMark/>
          </w:tcPr>
          <w:p w14:paraId="52D0CF1C" w14:textId="77777777" w:rsidR="00235B8C" w:rsidRPr="000F6836" w:rsidRDefault="00235B8C" w:rsidP="00B27ECA">
            <w:pPr>
              <w:jc w:val="left"/>
              <w:rPr>
                <w:ins w:id="2561" w:author="Author"/>
                <w:lang w:val="en-GB" w:eastAsia="es-ES"/>
              </w:rPr>
            </w:pPr>
            <w:ins w:id="2562" w:author="Author">
              <w:r w:rsidRPr="000F6836">
                <w:rPr>
                  <w:lang w:val="en-GB" w:eastAsia="es-ES"/>
                </w:rPr>
                <w:t>Average Loss Given Default (in %)</w:t>
              </w:r>
            </w:ins>
          </w:p>
        </w:tc>
        <w:tc>
          <w:tcPr>
            <w:tcW w:w="4300" w:type="dxa"/>
            <w:tcBorders>
              <w:top w:val="nil"/>
              <w:left w:val="nil"/>
              <w:bottom w:val="single" w:sz="4" w:space="0" w:color="auto"/>
              <w:right w:val="single" w:sz="4" w:space="0" w:color="auto"/>
            </w:tcBorders>
            <w:noWrap/>
          </w:tcPr>
          <w:p w14:paraId="2FA64CCD" w14:textId="28F79923" w:rsidR="00235B8C" w:rsidRPr="000F6836" w:rsidDel="005C2436" w:rsidRDefault="00235B8C" w:rsidP="00B27ECA">
            <w:pPr>
              <w:jc w:val="left"/>
              <w:rPr>
                <w:ins w:id="2563" w:author="Author"/>
                <w:del w:id="2564" w:author="Author"/>
                <w:lang w:val="en-GB" w:eastAsia="es-ES"/>
              </w:rPr>
            </w:pPr>
            <w:ins w:id="2565" w:author="Author">
              <w:r w:rsidRPr="000F6836">
                <w:rPr>
                  <w:lang w:val="en-GB" w:eastAsia="es-ES"/>
                </w:rPr>
                <w:t>Average loss given default in % for the assets as sorted in the credit quality steps</w:t>
              </w:r>
              <w:del w:id="2566" w:author="Author">
                <w:r w:rsidRPr="000F6836" w:rsidDel="005C2436">
                  <w:rPr>
                    <w:lang w:val="en-GB" w:eastAsia="es-ES"/>
                  </w:rPr>
                  <w:delText>:</w:delText>
                </w:r>
              </w:del>
            </w:ins>
          </w:p>
          <w:p w14:paraId="19DD0FF8" w14:textId="3948844F" w:rsidR="00235B8C" w:rsidRPr="000F6836" w:rsidDel="005C2436" w:rsidRDefault="00235B8C" w:rsidP="00B27ECA">
            <w:pPr>
              <w:pStyle w:val="ListParagraph"/>
              <w:numPr>
                <w:ilvl w:val="0"/>
                <w:numId w:val="71"/>
              </w:numPr>
              <w:ind w:left="357" w:hanging="357"/>
              <w:contextualSpacing/>
              <w:rPr>
                <w:ins w:id="2567" w:author="Author"/>
                <w:del w:id="2568" w:author="Author"/>
                <w:rFonts w:ascii="Times New Roman" w:hAnsi="Times New Roman" w:cs="Times New Roman"/>
                <w:sz w:val="24"/>
                <w:szCs w:val="24"/>
                <w:lang w:eastAsia="es-ES"/>
              </w:rPr>
            </w:pPr>
            <w:ins w:id="2569" w:author="Author">
              <w:del w:id="2570" w:author="Author">
                <w:r w:rsidRPr="000F6836" w:rsidDel="005C2436">
                  <w:rPr>
                    <w:rFonts w:ascii="Times New Roman" w:hAnsi="Times New Roman" w:cs="Times New Roman"/>
                    <w:sz w:val="24"/>
                    <w:szCs w:val="24"/>
                    <w:lang w:eastAsia="es-ES"/>
                  </w:rPr>
                  <w:delText>CQS 0</w:delText>
                </w:r>
              </w:del>
            </w:ins>
          </w:p>
          <w:p w14:paraId="50BA591C" w14:textId="1A1650E8" w:rsidR="00235B8C" w:rsidRPr="000F6836" w:rsidDel="005C2436" w:rsidRDefault="00235B8C" w:rsidP="00B27ECA">
            <w:pPr>
              <w:pStyle w:val="ListParagraph"/>
              <w:numPr>
                <w:ilvl w:val="0"/>
                <w:numId w:val="71"/>
              </w:numPr>
              <w:ind w:left="357" w:hanging="357"/>
              <w:contextualSpacing/>
              <w:rPr>
                <w:ins w:id="2571" w:author="Author"/>
                <w:del w:id="2572" w:author="Author"/>
                <w:rFonts w:ascii="Times New Roman" w:hAnsi="Times New Roman" w:cs="Times New Roman"/>
                <w:sz w:val="24"/>
                <w:szCs w:val="24"/>
                <w:lang w:eastAsia="es-ES"/>
              </w:rPr>
            </w:pPr>
            <w:ins w:id="2573" w:author="Author">
              <w:del w:id="2574" w:author="Author">
                <w:r w:rsidRPr="000F6836" w:rsidDel="005C2436">
                  <w:rPr>
                    <w:rFonts w:ascii="Times New Roman" w:hAnsi="Times New Roman" w:cs="Times New Roman"/>
                    <w:sz w:val="24"/>
                    <w:szCs w:val="24"/>
                    <w:lang w:eastAsia="es-ES"/>
                  </w:rPr>
                  <w:delText>CQS 1</w:delText>
                </w:r>
              </w:del>
            </w:ins>
          </w:p>
          <w:p w14:paraId="17F973F8" w14:textId="2C8FC4AD" w:rsidR="00235B8C" w:rsidRPr="000F6836" w:rsidDel="005C2436" w:rsidRDefault="00235B8C" w:rsidP="00B27ECA">
            <w:pPr>
              <w:pStyle w:val="ListParagraph"/>
              <w:numPr>
                <w:ilvl w:val="0"/>
                <w:numId w:val="71"/>
              </w:numPr>
              <w:ind w:left="357" w:hanging="357"/>
              <w:contextualSpacing/>
              <w:rPr>
                <w:ins w:id="2575" w:author="Author"/>
                <w:del w:id="2576" w:author="Author"/>
                <w:rFonts w:ascii="Times New Roman" w:hAnsi="Times New Roman" w:cs="Times New Roman"/>
                <w:sz w:val="24"/>
                <w:szCs w:val="24"/>
                <w:lang w:eastAsia="es-ES"/>
              </w:rPr>
            </w:pPr>
            <w:ins w:id="2577" w:author="Author">
              <w:del w:id="2578" w:author="Author">
                <w:r w:rsidRPr="000F6836" w:rsidDel="005C2436">
                  <w:rPr>
                    <w:rFonts w:ascii="Times New Roman" w:hAnsi="Times New Roman" w:cs="Times New Roman"/>
                    <w:sz w:val="24"/>
                    <w:szCs w:val="24"/>
                    <w:lang w:eastAsia="es-ES"/>
                  </w:rPr>
                  <w:delText>CQS 2</w:delText>
                </w:r>
              </w:del>
            </w:ins>
          </w:p>
          <w:p w14:paraId="57E2C10B" w14:textId="121CD2D1" w:rsidR="00235B8C" w:rsidRPr="000F6836" w:rsidDel="005C2436" w:rsidRDefault="00235B8C" w:rsidP="00B27ECA">
            <w:pPr>
              <w:pStyle w:val="ListParagraph"/>
              <w:numPr>
                <w:ilvl w:val="0"/>
                <w:numId w:val="71"/>
              </w:numPr>
              <w:ind w:left="357" w:hanging="357"/>
              <w:contextualSpacing/>
              <w:rPr>
                <w:ins w:id="2579" w:author="Author"/>
                <w:del w:id="2580" w:author="Author"/>
                <w:rFonts w:ascii="Times New Roman" w:hAnsi="Times New Roman" w:cs="Times New Roman"/>
                <w:sz w:val="24"/>
                <w:szCs w:val="24"/>
                <w:lang w:eastAsia="es-ES"/>
              </w:rPr>
            </w:pPr>
            <w:ins w:id="2581" w:author="Author">
              <w:del w:id="2582" w:author="Author">
                <w:r w:rsidRPr="000F6836" w:rsidDel="005C2436">
                  <w:rPr>
                    <w:rFonts w:ascii="Times New Roman" w:hAnsi="Times New Roman" w:cs="Times New Roman"/>
                    <w:sz w:val="24"/>
                    <w:szCs w:val="24"/>
                    <w:lang w:eastAsia="es-ES"/>
                  </w:rPr>
                  <w:delText>CQS 3</w:delText>
                </w:r>
              </w:del>
            </w:ins>
          </w:p>
          <w:p w14:paraId="31149591" w14:textId="31A54707" w:rsidR="00235B8C" w:rsidRPr="000F6836" w:rsidDel="005C2436" w:rsidRDefault="00235B8C" w:rsidP="00B27ECA">
            <w:pPr>
              <w:pStyle w:val="ListParagraph"/>
              <w:numPr>
                <w:ilvl w:val="0"/>
                <w:numId w:val="71"/>
              </w:numPr>
              <w:ind w:left="357" w:hanging="357"/>
              <w:contextualSpacing/>
              <w:rPr>
                <w:ins w:id="2583" w:author="Author"/>
                <w:del w:id="2584" w:author="Author"/>
                <w:rFonts w:ascii="Times New Roman" w:hAnsi="Times New Roman" w:cs="Times New Roman"/>
                <w:sz w:val="24"/>
                <w:szCs w:val="24"/>
                <w:lang w:eastAsia="es-ES"/>
              </w:rPr>
            </w:pPr>
            <w:ins w:id="2585" w:author="Author">
              <w:del w:id="2586" w:author="Author">
                <w:r w:rsidRPr="000F6836" w:rsidDel="005C2436">
                  <w:rPr>
                    <w:rFonts w:ascii="Times New Roman" w:hAnsi="Times New Roman" w:cs="Times New Roman"/>
                    <w:sz w:val="24"/>
                    <w:szCs w:val="24"/>
                    <w:lang w:eastAsia="es-ES"/>
                  </w:rPr>
                  <w:delText>CQS 4</w:delText>
                </w:r>
              </w:del>
            </w:ins>
          </w:p>
          <w:p w14:paraId="7DBABBF5" w14:textId="794AC4F5" w:rsidR="00235B8C" w:rsidRPr="000F6836" w:rsidDel="005C2436" w:rsidRDefault="00235B8C" w:rsidP="00B27ECA">
            <w:pPr>
              <w:pStyle w:val="ListParagraph"/>
              <w:numPr>
                <w:ilvl w:val="0"/>
                <w:numId w:val="71"/>
              </w:numPr>
              <w:ind w:left="357" w:hanging="357"/>
              <w:contextualSpacing/>
              <w:rPr>
                <w:ins w:id="2587" w:author="Author"/>
                <w:del w:id="2588" w:author="Author"/>
                <w:rFonts w:ascii="Times New Roman" w:hAnsi="Times New Roman" w:cs="Times New Roman"/>
                <w:sz w:val="24"/>
                <w:szCs w:val="24"/>
                <w:lang w:eastAsia="es-ES"/>
              </w:rPr>
            </w:pPr>
            <w:ins w:id="2589" w:author="Author">
              <w:del w:id="2590" w:author="Author">
                <w:r w:rsidRPr="000F6836" w:rsidDel="005C2436">
                  <w:rPr>
                    <w:rFonts w:ascii="Times New Roman" w:hAnsi="Times New Roman" w:cs="Times New Roman"/>
                    <w:sz w:val="24"/>
                    <w:szCs w:val="24"/>
                    <w:lang w:eastAsia="es-ES"/>
                  </w:rPr>
                  <w:delText>CQS 5</w:delText>
                </w:r>
              </w:del>
            </w:ins>
          </w:p>
          <w:p w14:paraId="7FC98F80" w14:textId="092BD131" w:rsidR="00235B8C" w:rsidRPr="000F6836" w:rsidDel="005C2436" w:rsidRDefault="00235B8C" w:rsidP="00B27ECA">
            <w:pPr>
              <w:numPr>
                <w:ilvl w:val="0"/>
                <w:numId w:val="71"/>
              </w:numPr>
              <w:autoSpaceDE/>
              <w:autoSpaceDN/>
              <w:spacing w:before="0" w:after="0"/>
              <w:ind w:left="357" w:hanging="357"/>
              <w:jc w:val="left"/>
              <w:rPr>
                <w:ins w:id="2591" w:author="Author"/>
                <w:del w:id="2592" w:author="Author"/>
                <w:lang w:val="en-GB" w:eastAsia="es-ES"/>
              </w:rPr>
            </w:pPr>
            <w:ins w:id="2593" w:author="Author">
              <w:del w:id="2594" w:author="Author">
                <w:r w:rsidRPr="000F6836" w:rsidDel="005C2436">
                  <w:rPr>
                    <w:lang w:val="en-GB" w:eastAsia="es-ES"/>
                  </w:rPr>
                  <w:delText>CQS 6</w:delText>
                </w:r>
              </w:del>
            </w:ins>
          </w:p>
          <w:p w14:paraId="7293181C" w14:textId="67E35FE2" w:rsidR="00235B8C" w:rsidRPr="000F6836" w:rsidDel="005C2436" w:rsidRDefault="00235B8C" w:rsidP="00B27ECA">
            <w:pPr>
              <w:numPr>
                <w:ilvl w:val="0"/>
                <w:numId w:val="71"/>
              </w:numPr>
              <w:autoSpaceDE/>
              <w:autoSpaceDN/>
              <w:spacing w:before="0" w:after="0"/>
              <w:ind w:left="357" w:hanging="357"/>
              <w:jc w:val="left"/>
              <w:rPr>
                <w:ins w:id="2595" w:author="Author"/>
                <w:del w:id="2596" w:author="Author"/>
                <w:lang w:val="en-GB" w:eastAsia="es-ES"/>
              </w:rPr>
            </w:pPr>
            <w:ins w:id="2597" w:author="Author">
              <w:del w:id="2598" w:author="Author">
                <w:r w:rsidRPr="000F6836" w:rsidDel="005C2436">
                  <w:rPr>
                    <w:lang w:val="en-GB" w:eastAsia="es-ES"/>
                  </w:rPr>
                  <w:delText>NR (not rated)</w:delText>
                </w:r>
              </w:del>
            </w:ins>
          </w:p>
          <w:p w14:paraId="1010D8B2" w14:textId="3E125226" w:rsidR="00235B8C" w:rsidRPr="000F6836" w:rsidRDefault="00235B8C" w:rsidP="005C2436">
            <w:pPr>
              <w:jc w:val="left"/>
              <w:rPr>
                <w:ins w:id="2599" w:author="Author"/>
                <w:lang w:val="en-GB" w:eastAsia="es-ES"/>
              </w:rPr>
            </w:pPr>
            <w:ins w:id="2600" w:author="Author">
              <w:del w:id="2601" w:author="Author">
                <w:r w:rsidRPr="000F6836" w:rsidDel="005C2436">
                  <w:rPr>
                    <w:lang w:val="en-GB" w:eastAsia="es-ES"/>
                  </w:rPr>
                  <w:delText>Total</w:delText>
                </w:r>
              </w:del>
              <w:r w:rsidR="005C2436">
                <w:rPr>
                  <w:lang w:val="en-GB" w:eastAsia="es-ES"/>
                </w:rPr>
                <w:t>.</w:t>
              </w:r>
            </w:ins>
          </w:p>
        </w:tc>
      </w:tr>
      <w:tr w:rsidR="00235B8C" w:rsidRPr="000F6836" w14:paraId="230D5301" w14:textId="77777777" w:rsidTr="005C2436">
        <w:trPr>
          <w:trHeight w:val="300"/>
          <w:ins w:id="2602" w:author="Author"/>
        </w:trPr>
        <w:tc>
          <w:tcPr>
            <w:tcW w:w="2806" w:type="dxa"/>
            <w:tcBorders>
              <w:top w:val="nil"/>
              <w:left w:val="single" w:sz="4" w:space="0" w:color="auto"/>
              <w:bottom w:val="single" w:sz="4" w:space="0" w:color="auto"/>
              <w:right w:val="single" w:sz="4" w:space="0" w:color="auto"/>
            </w:tcBorders>
            <w:noWrap/>
            <w:hideMark/>
          </w:tcPr>
          <w:p w14:paraId="04DEB3ED" w14:textId="77777777" w:rsidR="00235B8C" w:rsidRPr="000F6836" w:rsidRDefault="00235B8C" w:rsidP="00B27ECA">
            <w:pPr>
              <w:jc w:val="left"/>
              <w:rPr>
                <w:ins w:id="2603" w:author="Author"/>
                <w:lang w:val="en-GB" w:eastAsia="fr-FR"/>
              </w:rPr>
            </w:pPr>
            <w:ins w:id="2604" w:author="Author">
              <w:r w:rsidRPr="000F6836">
                <w:rPr>
                  <w:lang w:val="en-GB"/>
                </w:rPr>
                <w:t>C0070/R0650-R0730</w:t>
              </w:r>
            </w:ins>
          </w:p>
        </w:tc>
        <w:tc>
          <w:tcPr>
            <w:tcW w:w="2103" w:type="dxa"/>
            <w:tcBorders>
              <w:top w:val="nil"/>
              <w:left w:val="nil"/>
              <w:bottom w:val="single" w:sz="4" w:space="0" w:color="auto"/>
              <w:right w:val="single" w:sz="4" w:space="0" w:color="auto"/>
            </w:tcBorders>
            <w:noWrap/>
            <w:hideMark/>
          </w:tcPr>
          <w:p w14:paraId="6EA949A9" w14:textId="77777777" w:rsidR="00235B8C" w:rsidRPr="000F6836" w:rsidRDefault="00235B8C" w:rsidP="00B27ECA">
            <w:pPr>
              <w:jc w:val="left"/>
              <w:rPr>
                <w:ins w:id="2605" w:author="Author"/>
                <w:lang w:val="en-GB" w:eastAsia="es-ES"/>
              </w:rPr>
            </w:pPr>
            <w:ins w:id="2606" w:author="Author">
              <w:r w:rsidRPr="000F6836">
                <w:rPr>
                  <w:lang w:val="en-GB" w:eastAsia="es-ES"/>
                </w:rPr>
                <w:t>Market value (% of total sum)</w:t>
              </w:r>
            </w:ins>
          </w:p>
        </w:tc>
        <w:tc>
          <w:tcPr>
            <w:tcW w:w="4300" w:type="dxa"/>
            <w:tcBorders>
              <w:top w:val="nil"/>
              <w:left w:val="nil"/>
              <w:bottom w:val="single" w:sz="4" w:space="0" w:color="auto"/>
              <w:right w:val="single" w:sz="4" w:space="0" w:color="auto"/>
            </w:tcBorders>
            <w:noWrap/>
          </w:tcPr>
          <w:p w14:paraId="6F7BCBEE" w14:textId="29469517" w:rsidR="00235B8C" w:rsidRPr="000F6836" w:rsidDel="005C2436" w:rsidRDefault="00235B8C" w:rsidP="005C2436">
            <w:pPr>
              <w:jc w:val="left"/>
              <w:rPr>
                <w:ins w:id="2607" w:author="Author"/>
                <w:del w:id="2608" w:author="Author"/>
                <w:lang w:val="en-GB" w:eastAsia="es-ES"/>
              </w:rPr>
            </w:pPr>
            <w:ins w:id="2609" w:author="Author">
              <w:r w:rsidRPr="000F6836">
                <w:rPr>
                  <w:lang w:val="en-GB" w:eastAsia="es-ES"/>
                </w:rPr>
                <w:t>Share of the market value (in %) relative to the total sum of market values of exposures to credit event risk split by credit quality step</w:t>
              </w:r>
              <w:r w:rsidR="005C2436">
                <w:rPr>
                  <w:lang w:val="en-GB" w:eastAsia="es-ES"/>
                </w:rPr>
                <w:t>.</w:t>
              </w:r>
              <w:del w:id="2610" w:author="Author">
                <w:r w:rsidRPr="000F6836" w:rsidDel="005C2436">
                  <w:rPr>
                    <w:lang w:val="en-GB" w:eastAsia="es-ES"/>
                  </w:rPr>
                  <w:delText>:</w:delText>
                </w:r>
              </w:del>
            </w:ins>
          </w:p>
          <w:p w14:paraId="7B4B6D42" w14:textId="422C9BB8" w:rsidR="00235B8C" w:rsidRPr="000F6836" w:rsidDel="005C2436" w:rsidRDefault="00235B8C" w:rsidP="005C2436">
            <w:pPr>
              <w:jc w:val="left"/>
              <w:rPr>
                <w:ins w:id="2611" w:author="Author"/>
                <w:del w:id="2612" w:author="Author"/>
                <w:lang w:eastAsia="es-ES"/>
              </w:rPr>
            </w:pPr>
            <w:ins w:id="2613" w:author="Author">
              <w:del w:id="2614" w:author="Author">
                <w:r w:rsidRPr="000F6836" w:rsidDel="005C2436">
                  <w:rPr>
                    <w:lang w:eastAsia="es-ES"/>
                  </w:rPr>
                  <w:delText>CQS 0</w:delText>
                </w:r>
              </w:del>
            </w:ins>
          </w:p>
          <w:p w14:paraId="17AB6A4D" w14:textId="035862F9" w:rsidR="00235B8C" w:rsidRPr="000F6836" w:rsidDel="005C2436" w:rsidRDefault="00235B8C" w:rsidP="005C2436">
            <w:pPr>
              <w:jc w:val="left"/>
              <w:rPr>
                <w:ins w:id="2615" w:author="Author"/>
                <w:del w:id="2616" w:author="Author"/>
                <w:lang w:eastAsia="es-ES"/>
              </w:rPr>
            </w:pPr>
            <w:ins w:id="2617" w:author="Author">
              <w:del w:id="2618" w:author="Author">
                <w:r w:rsidRPr="000F6836" w:rsidDel="005C2436">
                  <w:rPr>
                    <w:lang w:eastAsia="es-ES"/>
                  </w:rPr>
                  <w:delText>CQS 1</w:delText>
                </w:r>
              </w:del>
            </w:ins>
          </w:p>
          <w:p w14:paraId="2619C00D" w14:textId="658D0284" w:rsidR="00235B8C" w:rsidRPr="000F6836" w:rsidDel="005C2436" w:rsidRDefault="00235B8C" w:rsidP="005C2436">
            <w:pPr>
              <w:jc w:val="left"/>
              <w:rPr>
                <w:ins w:id="2619" w:author="Author"/>
                <w:del w:id="2620" w:author="Author"/>
                <w:lang w:eastAsia="es-ES"/>
              </w:rPr>
            </w:pPr>
            <w:ins w:id="2621" w:author="Author">
              <w:del w:id="2622" w:author="Author">
                <w:r w:rsidRPr="000F6836" w:rsidDel="005C2436">
                  <w:rPr>
                    <w:lang w:eastAsia="es-ES"/>
                  </w:rPr>
                  <w:delText>CQS 2</w:delText>
                </w:r>
              </w:del>
            </w:ins>
          </w:p>
          <w:p w14:paraId="44E96F6A" w14:textId="22BD452E" w:rsidR="00235B8C" w:rsidRPr="000F6836" w:rsidDel="005C2436" w:rsidRDefault="00235B8C" w:rsidP="005C2436">
            <w:pPr>
              <w:jc w:val="left"/>
              <w:rPr>
                <w:ins w:id="2623" w:author="Author"/>
                <w:del w:id="2624" w:author="Author"/>
                <w:lang w:eastAsia="es-ES"/>
              </w:rPr>
            </w:pPr>
            <w:ins w:id="2625" w:author="Author">
              <w:del w:id="2626" w:author="Author">
                <w:r w:rsidRPr="000F6836" w:rsidDel="005C2436">
                  <w:rPr>
                    <w:lang w:eastAsia="es-ES"/>
                  </w:rPr>
                  <w:delText>CQS 3</w:delText>
                </w:r>
              </w:del>
            </w:ins>
          </w:p>
          <w:p w14:paraId="4A64144B" w14:textId="572BE9A9" w:rsidR="00235B8C" w:rsidRPr="000F6836" w:rsidDel="005C2436" w:rsidRDefault="00235B8C" w:rsidP="005C2436">
            <w:pPr>
              <w:jc w:val="left"/>
              <w:rPr>
                <w:ins w:id="2627" w:author="Author"/>
                <w:del w:id="2628" w:author="Author"/>
                <w:lang w:eastAsia="es-ES"/>
              </w:rPr>
            </w:pPr>
            <w:ins w:id="2629" w:author="Author">
              <w:del w:id="2630" w:author="Author">
                <w:r w:rsidRPr="000F6836" w:rsidDel="005C2436">
                  <w:rPr>
                    <w:lang w:eastAsia="es-ES"/>
                  </w:rPr>
                  <w:delText>CQS 4</w:delText>
                </w:r>
              </w:del>
            </w:ins>
          </w:p>
          <w:p w14:paraId="7C6B5277" w14:textId="57B9471A" w:rsidR="00235B8C" w:rsidRPr="000F6836" w:rsidDel="005C2436" w:rsidRDefault="00235B8C" w:rsidP="005C2436">
            <w:pPr>
              <w:jc w:val="left"/>
              <w:rPr>
                <w:ins w:id="2631" w:author="Author"/>
                <w:del w:id="2632" w:author="Author"/>
                <w:lang w:eastAsia="es-ES"/>
              </w:rPr>
            </w:pPr>
            <w:ins w:id="2633" w:author="Author">
              <w:del w:id="2634" w:author="Author">
                <w:r w:rsidRPr="000F6836" w:rsidDel="005C2436">
                  <w:rPr>
                    <w:lang w:eastAsia="es-ES"/>
                  </w:rPr>
                  <w:delText>CQS 5</w:delText>
                </w:r>
              </w:del>
            </w:ins>
          </w:p>
          <w:p w14:paraId="3C479B89" w14:textId="13A3B391" w:rsidR="00235B8C" w:rsidRPr="000F6836" w:rsidDel="005C2436" w:rsidRDefault="00235B8C" w:rsidP="005C2436">
            <w:pPr>
              <w:jc w:val="left"/>
              <w:rPr>
                <w:ins w:id="2635" w:author="Author"/>
                <w:del w:id="2636" w:author="Author"/>
                <w:lang w:val="en-GB" w:eastAsia="es-ES"/>
              </w:rPr>
            </w:pPr>
            <w:ins w:id="2637" w:author="Author">
              <w:del w:id="2638" w:author="Author">
                <w:r w:rsidRPr="000F6836" w:rsidDel="005C2436">
                  <w:rPr>
                    <w:lang w:val="en-GB" w:eastAsia="es-ES"/>
                  </w:rPr>
                  <w:delText>CQS 6</w:delText>
                </w:r>
              </w:del>
            </w:ins>
          </w:p>
          <w:p w14:paraId="2226BDCC" w14:textId="6A0C8301" w:rsidR="00235B8C" w:rsidRPr="000F6836" w:rsidDel="005C2436" w:rsidRDefault="00235B8C" w:rsidP="005C2436">
            <w:pPr>
              <w:jc w:val="left"/>
              <w:rPr>
                <w:ins w:id="2639" w:author="Author"/>
                <w:del w:id="2640" w:author="Author"/>
                <w:lang w:val="en-GB" w:eastAsia="es-ES"/>
              </w:rPr>
            </w:pPr>
            <w:ins w:id="2641" w:author="Author">
              <w:del w:id="2642" w:author="Author">
                <w:r w:rsidRPr="000F6836" w:rsidDel="005C2436">
                  <w:rPr>
                    <w:lang w:val="en-GB" w:eastAsia="es-ES"/>
                  </w:rPr>
                  <w:delText>NR (not rated)</w:delText>
                </w:r>
              </w:del>
            </w:ins>
          </w:p>
          <w:p w14:paraId="5FF3B255" w14:textId="7D0AB9D1" w:rsidR="00235B8C" w:rsidRPr="000F6836" w:rsidRDefault="00235B8C" w:rsidP="005C2436">
            <w:pPr>
              <w:jc w:val="left"/>
              <w:rPr>
                <w:ins w:id="2643" w:author="Author"/>
                <w:lang w:val="en-GB" w:eastAsia="es-ES"/>
              </w:rPr>
            </w:pPr>
            <w:ins w:id="2644" w:author="Author">
              <w:del w:id="2645" w:author="Author">
                <w:r w:rsidRPr="000F6836" w:rsidDel="005C2436">
                  <w:rPr>
                    <w:lang w:val="en-GB" w:eastAsia="es-ES"/>
                  </w:rPr>
                  <w:delText>Total</w:delText>
                </w:r>
              </w:del>
            </w:ins>
          </w:p>
        </w:tc>
      </w:tr>
      <w:tr w:rsidR="00235B8C" w:rsidRPr="000F6836" w14:paraId="080429E9" w14:textId="77777777" w:rsidTr="005C2436">
        <w:trPr>
          <w:trHeight w:val="300"/>
          <w:ins w:id="2646" w:author="Author"/>
        </w:trPr>
        <w:tc>
          <w:tcPr>
            <w:tcW w:w="2806" w:type="dxa"/>
            <w:tcBorders>
              <w:top w:val="single" w:sz="4" w:space="0" w:color="auto"/>
              <w:left w:val="single" w:sz="4" w:space="0" w:color="auto"/>
              <w:bottom w:val="single" w:sz="4" w:space="0" w:color="auto"/>
              <w:right w:val="single" w:sz="4" w:space="0" w:color="auto"/>
            </w:tcBorders>
            <w:noWrap/>
            <w:hideMark/>
          </w:tcPr>
          <w:p w14:paraId="513604F6" w14:textId="77777777" w:rsidR="00235B8C" w:rsidRPr="000F6836" w:rsidRDefault="00235B8C" w:rsidP="00B27ECA">
            <w:pPr>
              <w:jc w:val="left"/>
              <w:rPr>
                <w:ins w:id="2647" w:author="Author"/>
                <w:lang w:val="en-GB" w:eastAsia="fr-FR"/>
              </w:rPr>
            </w:pPr>
            <w:ins w:id="2648" w:author="Author">
              <w:r w:rsidRPr="000F6836">
                <w:rPr>
                  <w:lang w:val="en-GB"/>
                </w:rPr>
                <w:t>C0080/R0650-R0730</w:t>
              </w:r>
            </w:ins>
          </w:p>
        </w:tc>
        <w:tc>
          <w:tcPr>
            <w:tcW w:w="2103" w:type="dxa"/>
            <w:tcBorders>
              <w:top w:val="single" w:sz="4" w:space="0" w:color="auto"/>
              <w:left w:val="nil"/>
              <w:bottom w:val="single" w:sz="4" w:space="0" w:color="auto"/>
              <w:right w:val="single" w:sz="4" w:space="0" w:color="auto"/>
            </w:tcBorders>
            <w:noWrap/>
            <w:hideMark/>
          </w:tcPr>
          <w:p w14:paraId="206922AB" w14:textId="77777777" w:rsidR="00235B8C" w:rsidRPr="000F6836" w:rsidRDefault="00235B8C" w:rsidP="00B27ECA">
            <w:pPr>
              <w:jc w:val="left"/>
              <w:rPr>
                <w:ins w:id="2649" w:author="Author"/>
                <w:lang w:val="en-GB" w:eastAsia="es-ES"/>
              </w:rPr>
            </w:pPr>
            <w:ins w:id="2650" w:author="Author">
              <w:r w:rsidRPr="000F6836">
                <w:rPr>
                  <w:lang w:val="en-GB" w:eastAsia="es-ES"/>
                </w:rPr>
                <w:t>Credit Risk Contribution (% of total sum)</w:t>
              </w:r>
            </w:ins>
          </w:p>
        </w:tc>
        <w:tc>
          <w:tcPr>
            <w:tcW w:w="4300" w:type="dxa"/>
            <w:tcBorders>
              <w:top w:val="single" w:sz="4" w:space="0" w:color="auto"/>
              <w:left w:val="nil"/>
              <w:bottom w:val="single" w:sz="4" w:space="0" w:color="auto"/>
              <w:right w:val="single" w:sz="4" w:space="0" w:color="auto"/>
            </w:tcBorders>
            <w:noWrap/>
          </w:tcPr>
          <w:p w14:paraId="7C63B0AA" w14:textId="5BB49D51" w:rsidR="00235B8C" w:rsidRPr="000F6836" w:rsidDel="005C2436" w:rsidRDefault="00235B8C" w:rsidP="00B27ECA">
            <w:pPr>
              <w:jc w:val="left"/>
              <w:rPr>
                <w:ins w:id="2651" w:author="Author"/>
                <w:del w:id="2652" w:author="Author"/>
                <w:lang w:val="en-GB" w:eastAsia="es-ES"/>
              </w:rPr>
            </w:pPr>
            <w:ins w:id="2653" w:author="Author">
              <w:r w:rsidRPr="000F6836">
                <w:rPr>
                  <w:lang w:val="en-GB" w:eastAsia="es-ES"/>
                </w:rPr>
                <w:t>Share of the credit risk contribution (in %) relative to the total credit risk SCR split by credit quality step</w:t>
              </w:r>
              <w:del w:id="2654" w:author="Author">
                <w:r w:rsidRPr="000F6836" w:rsidDel="005C2436">
                  <w:rPr>
                    <w:lang w:val="en-GB" w:eastAsia="es-ES"/>
                  </w:rPr>
                  <w:delText>:</w:delText>
                </w:r>
              </w:del>
            </w:ins>
          </w:p>
          <w:p w14:paraId="177D72F4" w14:textId="245191CD" w:rsidR="00235B8C" w:rsidRPr="000F6836" w:rsidDel="005C2436" w:rsidRDefault="00235B8C" w:rsidP="00B27ECA">
            <w:pPr>
              <w:pStyle w:val="ListParagraph"/>
              <w:numPr>
                <w:ilvl w:val="0"/>
                <w:numId w:val="71"/>
              </w:numPr>
              <w:ind w:left="357" w:hanging="357"/>
              <w:contextualSpacing/>
              <w:rPr>
                <w:ins w:id="2655" w:author="Author"/>
                <w:del w:id="2656" w:author="Author"/>
                <w:rFonts w:ascii="Times New Roman" w:hAnsi="Times New Roman" w:cs="Times New Roman"/>
                <w:sz w:val="24"/>
                <w:szCs w:val="24"/>
                <w:lang w:eastAsia="es-ES"/>
              </w:rPr>
            </w:pPr>
            <w:ins w:id="2657" w:author="Author">
              <w:del w:id="2658" w:author="Author">
                <w:r w:rsidRPr="000F6836" w:rsidDel="005C2436">
                  <w:rPr>
                    <w:rFonts w:ascii="Times New Roman" w:hAnsi="Times New Roman" w:cs="Times New Roman"/>
                    <w:sz w:val="24"/>
                    <w:szCs w:val="24"/>
                    <w:lang w:eastAsia="es-ES"/>
                  </w:rPr>
                  <w:delText>CQS 0</w:delText>
                </w:r>
              </w:del>
            </w:ins>
          </w:p>
          <w:p w14:paraId="42AFC498" w14:textId="57EB08B2" w:rsidR="00235B8C" w:rsidRPr="000F6836" w:rsidDel="005C2436" w:rsidRDefault="00235B8C" w:rsidP="00B27ECA">
            <w:pPr>
              <w:pStyle w:val="ListParagraph"/>
              <w:numPr>
                <w:ilvl w:val="0"/>
                <w:numId w:val="71"/>
              </w:numPr>
              <w:ind w:left="357" w:hanging="357"/>
              <w:contextualSpacing/>
              <w:rPr>
                <w:ins w:id="2659" w:author="Author"/>
                <w:del w:id="2660" w:author="Author"/>
                <w:rFonts w:ascii="Times New Roman" w:hAnsi="Times New Roman" w:cs="Times New Roman"/>
                <w:sz w:val="24"/>
                <w:szCs w:val="24"/>
                <w:lang w:eastAsia="es-ES"/>
              </w:rPr>
            </w:pPr>
            <w:ins w:id="2661" w:author="Author">
              <w:del w:id="2662" w:author="Author">
                <w:r w:rsidRPr="000F6836" w:rsidDel="005C2436">
                  <w:rPr>
                    <w:rFonts w:ascii="Times New Roman" w:hAnsi="Times New Roman" w:cs="Times New Roman"/>
                    <w:sz w:val="24"/>
                    <w:szCs w:val="24"/>
                    <w:lang w:eastAsia="es-ES"/>
                  </w:rPr>
                  <w:delText>CQS 1</w:delText>
                </w:r>
              </w:del>
            </w:ins>
          </w:p>
          <w:p w14:paraId="6C15DFC5" w14:textId="5E82D1FC" w:rsidR="00235B8C" w:rsidRPr="000F6836" w:rsidDel="005C2436" w:rsidRDefault="00235B8C" w:rsidP="00B27ECA">
            <w:pPr>
              <w:pStyle w:val="ListParagraph"/>
              <w:numPr>
                <w:ilvl w:val="0"/>
                <w:numId w:val="71"/>
              </w:numPr>
              <w:ind w:left="357" w:hanging="357"/>
              <w:contextualSpacing/>
              <w:rPr>
                <w:ins w:id="2663" w:author="Author"/>
                <w:del w:id="2664" w:author="Author"/>
                <w:rFonts w:ascii="Times New Roman" w:hAnsi="Times New Roman" w:cs="Times New Roman"/>
                <w:sz w:val="24"/>
                <w:szCs w:val="24"/>
                <w:lang w:eastAsia="es-ES"/>
              </w:rPr>
            </w:pPr>
            <w:ins w:id="2665" w:author="Author">
              <w:del w:id="2666" w:author="Author">
                <w:r w:rsidRPr="000F6836" w:rsidDel="005C2436">
                  <w:rPr>
                    <w:rFonts w:ascii="Times New Roman" w:hAnsi="Times New Roman" w:cs="Times New Roman"/>
                    <w:sz w:val="24"/>
                    <w:szCs w:val="24"/>
                    <w:lang w:eastAsia="es-ES"/>
                  </w:rPr>
                  <w:delText>CQS 2</w:delText>
                </w:r>
              </w:del>
            </w:ins>
          </w:p>
          <w:p w14:paraId="1E367FA1" w14:textId="3B8A1EB3" w:rsidR="00235B8C" w:rsidRPr="000F6836" w:rsidDel="005C2436" w:rsidRDefault="00235B8C" w:rsidP="00B27ECA">
            <w:pPr>
              <w:pStyle w:val="ListParagraph"/>
              <w:numPr>
                <w:ilvl w:val="0"/>
                <w:numId w:val="71"/>
              </w:numPr>
              <w:ind w:left="357" w:hanging="357"/>
              <w:contextualSpacing/>
              <w:rPr>
                <w:ins w:id="2667" w:author="Author"/>
                <w:del w:id="2668" w:author="Author"/>
                <w:rFonts w:ascii="Times New Roman" w:hAnsi="Times New Roman" w:cs="Times New Roman"/>
                <w:sz w:val="24"/>
                <w:szCs w:val="24"/>
                <w:lang w:eastAsia="es-ES"/>
              </w:rPr>
            </w:pPr>
            <w:ins w:id="2669" w:author="Author">
              <w:del w:id="2670" w:author="Author">
                <w:r w:rsidRPr="000F6836" w:rsidDel="005C2436">
                  <w:rPr>
                    <w:rFonts w:ascii="Times New Roman" w:hAnsi="Times New Roman" w:cs="Times New Roman"/>
                    <w:sz w:val="24"/>
                    <w:szCs w:val="24"/>
                    <w:lang w:eastAsia="es-ES"/>
                  </w:rPr>
                  <w:delText>CQS 3</w:delText>
                </w:r>
              </w:del>
            </w:ins>
          </w:p>
          <w:p w14:paraId="2BCB0F18" w14:textId="77944AD9" w:rsidR="00235B8C" w:rsidRPr="000F6836" w:rsidDel="005C2436" w:rsidRDefault="00235B8C" w:rsidP="00B27ECA">
            <w:pPr>
              <w:pStyle w:val="ListParagraph"/>
              <w:numPr>
                <w:ilvl w:val="0"/>
                <w:numId w:val="71"/>
              </w:numPr>
              <w:ind w:left="357" w:hanging="357"/>
              <w:contextualSpacing/>
              <w:rPr>
                <w:ins w:id="2671" w:author="Author"/>
                <w:del w:id="2672" w:author="Author"/>
                <w:rFonts w:ascii="Times New Roman" w:hAnsi="Times New Roman" w:cs="Times New Roman"/>
                <w:sz w:val="24"/>
                <w:szCs w:val="24"/>
                <w:lang w:eastAsia="es-ES"/>
              </w:rPr>
            </w:pPr>
            <w:ins w:id="2673" w:author="Author">
              <w:del w:id="2674" w:author="Author">
                <w:r w:rsidRPr="000F6836" w:rsidDel="005C2436">
                  <w:rPr>
                    <w:rFonts w:ascii="Times New Roman" w:hAnsi="Times New Roman" w:cs="Times New Roman"/>
                    <w:sz w:val="24"/>
                    <w:szCs w:val="24"/>
                    <w:lang w:eastAsia="es-ES"/>
                  </w:rPr>
                  <w:delText>CQS 4</w:delText>
                </w:r>
              </w:del>
            </w:ins>
          </w:p>
          <w:p w14:paraId="280EC9C3" w14:textId="514B8BAB" w:rsidR="00235B8C" w:rsidRPr="000F6836" w:rsidDel="005C2436" w:rsidRDefault="00235B8C" w:rsidP="00B27ECA">
            <w:pPr>
              <w:pStyle w:val="ListParagraph"/>
              <w:numPr>
                <w:ilvl w:val="0"/>
                <w:numId w:val="71"/>
              </w:numPr>
              <w:ind w:left="357" w:hanging="357"/>
              <w:contextualSpacing/>
              <w:rPr>
                <w:ins w:id="2675" w:author="Author"/>
                <w:del w:id="2676" w:author="Author"/>
                <w:rFonts w:ascii="Times New Roman" w:hAnsi="Times New Roman" w:cs="Times New Roman"/>
                <w:sz w:val="24"/>
                <w:szCs w:val="24"/>
                <w:lang w:eastAsia="es-ES"/>
              </w:rPr>
            </w:pPr>
            <w:ins w:id="2677" w:author="Author">
              <w:del w:id="2678" w:author="Author">
                <w:r w:rsidRPr="000F6836" w:rsidDel="005C2436">
                  <w:rPr>
                    <w:rFonts w:ascii="Times New Roman" w:hAnsi="Times New Roman" w:cs="Times New Roman"/>
                    <w:sz w:val="24"/>
                    <w:szCs w:val="24"/>
                    <w:lang w:eastAsia="es-ES"/>
                  </w:rPr>
                  <w:delText>CQS 5</w:delText>
                </w:r>
              </w:del>
            </w:ins>
          </w:p>
          <w:p w14:paraId="5A5F009A" w14:textId="0060C0E4" w:rsidR="00235B8C" w:rsidRPr="000F6836" w:rsidDel="005C2436" w:rsidRDefault="00235B8C" w:rsidP="00B27ECA">
            <w:pPr>
              <w:numPr>
                <w:ilvl w:val="0"/>
                <w:numId w:val="71"/>
              </w:numPr>
              <w:autoSpaceDE/>
              <w:autoSpaceDN/>
              <w:spacing w:before="0" w:after="0"/>
              <w:ind w:left="357" w:hanging="357"/>
              <w:jc w:val="left"/>
              <w:rPr>
                <w:ins w:id="2679" w:author="Author"/>
                <w:del w:id="2680" w:author="Author"/>
                <w:lang w:val="en-GB" w:eastAsia="es-ES"/>
              </w:rPr>
            </w:pPr>
            <w:ins w:id="2681" w:author="Author">
              <w:del w:id="2682" w:author="Author">
                <w:r w:rsidRPr="000F6836" w:rsidDel="005C2436">
                  <w:rPr>
                    <w:lang w:val="en-GB" w:eastAsia="es-ES"/>
                  </w:rPr>
                  <w:delText>CQS 6</w:delText>
                </w:r>
              </w:del>
            </w:ins>
          </w:p>
          <w:p w14:paraId="09A6E7B8" w14:textId="6B81B438" w:rsidR="00235B8C" w:rsidRPr="000F6836" w:rsidDel="005C2436" w:rsidRDefault="00235B8C" w:rsidP="00B27ECA">
            <w:pPr>
              <w:numPr>
                <w:ilvl w:val="0"/>
                <w:numId w:val="71"/>
              </w:numPr>
              <w:autoSpaceDE/>
              <w:autoSpaceDN/>
              <w:spacing w:before="0" w:after="0"/>
              <w:ind w:left="357" w:hanging="357"/>
              <w:jc w:val="left"/>
              <w:rPr>
                <w:ins w:id="2683" w:author="Author"/>
                <w:del w:id="2684" w:author="Author"/>
                <w:lang w:val="en-GB" w:eastAsia="es-ES"/>
              </w:rPr>
            </w:pPr>
            <w:ins w:id="2685" w:author="Author">
              <w:del w:id="2686" w:author="Author">
                <w:r w:rsidRPr="000F6836" w:rsidDel="005C2436">
                  <w:rPr>
                    <w:lang w:val="en-GB" w:eastAsia="es-ES"/>
                  </w:rPr>
                  <w:delText>NR (not rated)</w:delText>
                </w:r>
              </w:del>
            </w:ins>
          </w:p>
          <w:p w14:paraId="4DBA881A" w14:textId="150F1978" w:rsidR="00235B8C" w:rsidRPr="000F6836" w:rsidRDefault="00235B8C" w:rsidP="005C2436">
            <w:pPr>
              <w:jc w:val="left"/>
              <w:rPr>
                <w:ins w:id="2687" w:author="Author"/>
                <w:lang w:val="en-GB" w:eastAsia="es-ES"/>
              </w:rPr>
            </w:pPr>
            <w:ins w:id="2688" w:author="Author">
              <w:del w:id="2689" w:author="Author">
                <w:r w:rsidRPr="000F6836" w:rsidDel="005C2436">
                  <w:rPr>
                    <w:lang w:val="en-GB" w:eastAsia="es-ES"/>
                  </w:rPr>
                  <w:delText>Total</w:delText>
                </w:r>
              </w:del>
              <w:r w:rsidR="005C2436">
                <w:rPr>
                  <w:lang w:val="en-GB" w:eastAsia="es-ES"/>
                </w:rPr>
                <w:t>.</w:t>
              </w:r>
            </w:ins>
          </w:p>
        </w:tc>
      </w:tr>
      <w:tr w:rsidR="00235B8C" w:rsidRPr="000F6836" w14:paraId="25243237" w14:textId="77777777" w:rsidTr="005C2436">
        <w:trPr>
          <w:trHeight w:val="300"/>
          <w:ins w:id="2690" w:author="Author"/>
        </w:trPr>
        <w:tc>
          <w:tcPr>
            <w:tcW w:w="2806" w:type="dxa"/>
            <w:tcBorders>
              <w:top w:val="single" w:sz="4" w:space="0" w:color="auto"/>
              <w:left w:val="single" w:sz="4" w:space="0" w:color="auto"/>
              <w:bottom w:val="single" w:sz="4" w:space="0" w:color="auto"/>
              <w:right w:val="single" w:sz="4" w:space="0" w:color="auto"/>
            </w:tcBorders>
            <w:noWrap/>
            <w:hideMark/>
          </w:tcPr>
          <w:p w14:paraId="22C888AB" w14:textId="77777777" w:rsidR="00235B8C" w:rsidRPr="000F6836" w:rsidRDefault="00235B8C" w:rsidP="00B27ECA">
            <w:pPr>
              <w:jc w:val="left"/>
              <w:rPr>
                <w:ins w:id="2691" w:author="Author"/>
                <w:lang w:val="en-GB" w:eastAsia="fr-FR"/>
              </w:rPr>
            </w:pPr>
            <w:ins w:id="2692" w:author="Author">
              <w:r w:rsidRPr="000F6836">
                <w:rPr>
                  <w:lang w:val="en-GB"/>
                </w:rPr>
                <w:lastRenderedPageBreak/>
                <w:t>C0100/R0740</w:t>
              </w:r>
            </w:ins>
          </w:p>
        </w:tc>
        <w:tc>
          <w:tcPr>
            <w:tcW w:w="2103" w:type="dxa"/>
            <w:tcBorders>
              <w:top w:val="single" w:sz="4" w:space="0" w:color="auto"/>
              <w:left w:val="nil"/>
              <w:bottom w:val="single" w:sz="4" w:space="0" w:color="auto"/>
              <w:right w:val="single" w:sz="4" w:space="0" w:color="auto"/>
            </w:tcBorders>
            <w:noWrap/>
            <w:hideMark/>
          </w:tcPr>
          <w:p w14:paraId="022FC45E" w14:textId="1FD61E77" w:rsidR="00235B8C" w:rsidRPr="000F6836" w:rsidRDefault="00235B8C" w:rsidP="00B27ECA">
            <w:pPr>
              <w:jc w:val="left"/>
              <w:rPr>
                <w:ins w:id="2693" w:author="Author"/>
                <w:lang w:val="en-GB" w:eastAsia="es-ES"/>
              </w:rPr>
            </w:pPr>
            <w:ins w:id="2694" w:author="Author">
              <w:r w:rsidRPr="000F6836">
                <w:rPr>
                  <w:color w:val="000000"/>
                  <w:lang w:val="en-GB"/>
                </w:rPr>
                <w:t>Credit event risk ('migration and default')</w:t>
              </w:r>
              <w:r w:rsidR="00597258" w:rsidRPr="000F6836">
                <w:rPr>
                  <w:color w:val="000000"/>
                  <w:lang w:val="en-GB"/>
                </w:rPr>
                <w:t xml:space="preserve"> - 99.5%</w:t>
              </w:r>
            </w:ins>
          </w:p>
        </w:tc>
        <w:tc>
          <w:tcPr>
            <w:tcW w:w="4300" w:type="dxa"/>
            <w:tcBorders>
              <w:top w:val="single" w:sz="4" w:space="0" w:color="auto"/>
              <w:left w:val="nil"/>
              <w:bottom w:val="single" w:sz="4" w:space="0" w:color="auto"/>
              <w:right w:val="single" w:sz="4" w:space="0" w:color="auto"/>
            </w:tcBorders>
            <w:noWrap/>
            <w:hideMark/>
          </w:tcPr>
          <w:p w14:paraId="7D8CFF1F" w14:textId="2482344A" w:rsidR="00235B8C" w:rsidRPr="000F6836" w:rsidRDefault="00235B8C" w:rsidP="00B27ECA">
            <w:pPr>
              <w:jc w:val="left"/>
              <w:rPr>
                <w:ins w:id="2695" w:author="Author"/>
                <w:lang w:val="en-GB" w:eastAsia="es-ES"/>
              </w:rPr>
            </w:pPr>
            <w:ins w:id="2696" w:author="Author">
              <w:r w:rsidRPr="000F6836">
                <w:rPr>
                  <w:lang w:val="en-GB" w:eastAsia="es-ES"/>
                </w:rPr>
                <w:t xml:space="preserve">This is the total amount of the capital charge for </w:t>
              </w:r>
              <w:r w:rsidRPr="000F6836">
                <w:rPr>
                  <w:color w:val="000000"/>
                  <w:lang w:val="en-GB"/>
                </w:rPr>
                <w:t xml:space="preserve">credit event </w:t>
              </w:r>
              <w:r w:rsidRPr="000F6836">
                <w:rPr>
                  <w:lang w:val="en-GB" w:eastAsia="es-ES"/>
                </w:rPr>
                <w:t xml:space="preserve">risk </w:t>
              </w:r>
              <w:r w:rsidRPr="000F6836">
                <w:rPr>
                  <w:color w:val="000000"/>
                  <w:lang w:val="en-GB"/>
                </w:rPr>
                <w:t>('migration and default')</w:t>
              </w:r>
              <w:r w:rsidR="00597258" w:rsidRPr="000F6836">
                <w:rPr>
                  <w:color w:val="000000"/>
                  <w:lang w:val="en-GB"/>
                </w:rPr>
                <w:t xml:space="preserve"> for 99.5% quantile</w:t>
              </w:r>
              <w:r w:rsidRPr="000F6836">
                <w:rPr>
                  <w:lang w:val="en-GB" w:eastAsia="es-ES"/>
                </w:rPr>
                <w:t>.</w:t>
              </w:r>
            </w:ins>
          </w:p>
        </w:tc>
      </w:tr>
      <w:tr w:rsidR="00235B8C" w:rsidRPr="000F6836" w14:paraId="45B1FAB6" w14:textId="77777777" w:rsidTr="005C2436">
        <w:trPr>
          <w:trHeight w:val="300"/>
          <w:ins w:id="2697" w:author="Author"/>
        </w:trPr>
        <w:tc>
          <w:tcPr>
            <w:tcW w:w="2806" w:type="dxa"/>
            <w:tcBorders>
              <w:top w:val="nil"/>
              <w:left w:val="single" w:sz="4" w:space="0" w:color="auto"/>
              <w:bottom w:val="single" w:sz="4" w:space="0" w:color="auto"/>
              <w:right w:val="single" w:sz="4" w:space="0" w:color="auto"/>
            </w:tcBorders>
            <w:noWrap/>
            <w:hideMark/>
          </w:tcPr>
          <w:p w14:paraId="78A72C63" w14:textId="77777777" w:rsidR="00235B8C" w:rsidRPr="000F6836" w:rsidRDefault="00235B8C" w:rsidP="00B27ECA">
            <w:pPr>
              <w:jc w:val="left"/>
              <w:rPr>
                <w:ins w:id="2698" w:author="Author"/>
                <w:lang w:val="en-GB" w:eastAsia="fr-FR"/>
              </w:rPr>
            </w:pPr>
            <w:ins w:id="2699" w:author="Author">
              <w:r w:rsidRPr="000F6836">
                <w:rPr>
                  <w:lang w:val="en-GB"/>
                </w:rPr>
                <w:t>C0100/R0750</w:t>
              </w:r>
            </w:ins>
          </w:p>
        </w:tc>
        <w:tc>
          <w:tcPr>
            <w:tcW w:w="2103" w:type="dxa"/>
            <w:tcBorders>
              <w:top w:val="nil"/>
              <w:left w:val="nil"/>
              <w:bottom w:val="single" w:sz="4" w:space="0" w:color="auto"/>
              <w:right w:val="single" w:sz="4" w:space="0" w:color="auto"/>
            </w:tcBorders>
            <w:noWrap/>
            <w:hideMark/>
          </w:tcPr>
          <w:p w14:paraId="405ECBF3" w14:textId="1A816D0C" w:rsidR="00235B8C" w:rsidRPr="000F6836" w:rsidRDefault="00235B8C" w:rsidP="00B27ECA">
            <w:pPr>
              <w:jc w:val="left"/>
              <w:rPr>
                <w:ins w:id="2700" w:author="Author"/>
                <w:color w:val="000000"/>
                <w:lang w:val="en-GB"/>
              </w:rPr>
            </w:pPr>
            <w:ins w:id="2701" w:author="Author">
              <w:r w:rsidRPr="000F6836">
                <w:rPr>
                  <w:color w:val="000000"/>
                  <w:lang w:val="en-GB"/>
                </w:rPr>
                <w:t xml:space="preserve">Expected loss </w:t>
              </w:r>
              <w:r w:rsidR="00597258" w:rsidRPr="000F6836">
                <w:rPr>
                  <w:color w:val="000000"/>
                  <w:lang w:val="en-GB"/>
                </w:rPr>
                <w:t>- mean</w:t>
              </w:r>
            </w:ins>
          </w:p>
        </w:tc>
        <w:tc>
          <w:tcPr>
            <w:tcW w:w="4300" w:type="dxa"/>
            <w:tcBorders>
              <w:top w:val="nil"/>
              <w:left w:val="nil"/>
              <w:bottom w:val="single" w:sz="4" w:space="0" w:color="auto"/>
              <w:right w:val="single" w:sz="4" w:space="0" w:color="auto"/>
            </w:tcBorders>
            <w:noWrap/>
            <w:hideMark/>
          </w:tcPr>
          <w:p w14:paraId="0FC2F808" w14:textId="167DD6D2" w:rsidR="00235B8C" w:rsidRPr="000F6836" w:rsidRDefault="00235B8C" w:rsidP="00B27ECA">
            <w:pPr>
              <w:jc w:val="left"/>
              <w:rPr>
                <w:ins w:id="2702" w:author="Author"/>
                <w:lang w:val="en-GB" w:eastAsia="es-ES"/>
              </w:rPr>
            </w:pPr>
            <w:ins w:id="2703" w:author="Author">
              <w:r w:rsidRPr="000F6836">
                <w:rPr>
                  <w:lang w:val="en-GB" w:eastAsia="es-ES"/>
                </w:rPr>
                <w:t xml:space="preserve">This is the total amount of </w:t>
              </w:r>
              <w:r w:rsidR="00597258" w:rsidRPr="000F6836">
                <w:rPr>
                  <w:color w:val="000000"/>
                  <w:lang w:val="en-GB"/>
                </w:rPr>
                <w:t>mean of the probability distribution of</w:t>
              </w:r>
              <w:r w:rsidR="00597258" w:rsidRPr="000F6836">
                <w:rPr>
                  <w:lang w:val="en-GB" w:eastAsia="es-ES"/>
                </w:rPr>
                <w:t xml:space="preserve"> </w:t>
              </w:r>
              <w:r w:rsidRPr="000F6836">
                <w:rPr>
                  <w:lang w:val="en-GB" w:eastAsia="es-ES"/>
                </w:rPr>
                <w:t xml:space="preserve">expected loss for </w:t>
              </w:r>
              <w:r w:rsidRPr="000F6836">
                <w:rPr>
                  <w:color w:val="000000"/>
                  <w:lang w:val="en-GB"/>
                </w:rPr>
                <w:t xml:space="preserve">credit event </w:t>
              </w:r>
              <w:r w:rsidRPr="000F6836">
                <w:rPr>
                  <w:lang w:val="en-GB" w:eastAsia="es-ES"/>
                </w:rPr>
                <w:t xml:space="preserve">risk </w:t>
              </w:r>
              <w:r w:rsidRPr="000F6836">
                <w:rPr>
                  <w:color w:val="000000"/>
                  <w:lang w:val="en-GB"/>
                </w:rPr>
                <w:t>('migration and default')</w:t>
              </w:r>
              <w:r w:rsidRPr="000F6836">
                <w:rPr>
                  <w:lang w:val="en-GB" w:eastAsia="es-ES"/>
                </w:rPr>
                <w:t>.</w:t>
              </w:r>
            </w:ins>
          </w:p>
        </w:tc>
      </w:tr>
    </w:tbl>
    <w:p w14:paraId="57EBED9C" w14:textId="77777777" w:rsidR="00235B8C" w:rsidRPr="000F6836" w:rsidRDefault="00235B8C" w:rsidP="00235B8C">
      <w:pPr>
        <w:rPr>
          <w:ins w:id="2704" w:author="Author"/>
          <w:lang w:val="en-GB" w:eastAsia="fr-FR"/>
        </w:rPr>
      </w:pPr>
    </w:p>
    <w:p w14:paraId="11075D2E" w14:textId="77777777" w:rsidR="00235B8C" w:rsidRPr="000F6836" w:rsidRDefault="00235B8C" w:rsidP="00235B8C">
      <w:pPr>
        <w:pStyle w:val="ManualHeading2"/>
        <w:numPr>
          <w:ilvl w:val="0"/>
          <w:numId w:val="0"/>
        </w:numPr>
        <w:ind w:left="851" w:hanging="851"/>
        <w:rPr>
          <w:ins w:id="2705" w:author="Author"/>
          <w:lang w:val="en-GB"/>
        </w:rPr>
      </w:pPr>
      <w:ins w:id="2706" w:author="Author">
        <w:r w:rsidRPr="000F6836">
          <w:rPr>
            <w:i/>
            <w:iCs/>
            <w:lang w:val="en-GB"/>
          </w:rPr>
          <w:t>S.26.11 – Internal model: Credit risk – details for financial instruments</w:t>
        </w:r>
      </w:ins>
    </w:p>
    <w:p w14:paraId="628E6994" w14:textId="77777777" w:rsidR="00235B8C" w:rsidRPr="000F6836" w:rsidRDefault="00235B8C" w:rsidP="00235B8C">
      <w:pPr>
        <w:rPr>
          <w:ins w:id="2707" w:author="Author"/>
          <w:i/>
          <w:lang w:val="en-GB"/>
        </w:rPr>
      </w:pPr>
      <w:ins w:id="2708" w:author="Author">
        <w:r w:rsidRPr="000F6836">
          <w:rPr>
            <w:i/>
            <w:lang w:val="en-GB"/>
          </w:rPr>
          <w:t>General comments:</w:t>
        </w:r>
      </w:ins>
    </w:p>
    <w:p w14:paraId="0C7531A1" w14:textId="28EA32AE" w:rsidR="00235B8C" w:rsidRPr="000F6836" w:rsidRDefault="00235B8C" w:rsidP="00235B8C">
      <w:pPr>
        <w:rPr>
          <w:ins w:id="2709" w:author="Author"/>
          <w:lang w:val="en-GB"/>
        </w:rPr>
      </w:pPr>
      <w:ins w:id="2710" w:author="Author">
        <w:r w:rsidRPr="000F6836">
          <w:rPr>
            <w:lang w:val="en-GB"/>
          </w:rPr>
          <w:t>This section relates to annual submission of information for groups.</w:t>
        </w:r>
      </w:ins>
    </w:p>
    <w:p w14:paraId="3BA70764" w14:textId="6E574990" w:rsidR="00272967" w:rsidRPr="000F6836" w:rsidRDefault="003C798F" w:rsidP="00235B8C">
      <w:pPr>
        <w:rPr>
          <w:ins w:id="2711" w:author="Author"/>
          <w:lang w:val="en-GB"/>
        </w:rPr>
      </w:pPr>
      <w:ins w:id="2712"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2713" w:author="Author">
          <w:r w:rsidR="00272967" w:rsidRPr="000F6836" w:rsidDel="003C798F">
            <w:rPr>
              <w:bCs/>
              <w:lang w:val="en-GB"/>
            </w:rPr>
            <w:delText>Cells shall be filled if this is possible with reasonable effort to provide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235B8C" w:rsidRPr="000F6836" w14:paraId="15E873F7" w14:textId="77777777" w:rsidTr="00B27ECA">
        <w:trPr>
          <w:trHeight w:val="300"/>
          <w:ins w:id="2714" w:author="Author"/>
        </w:trPr>
        <w:tc>
          <w:tcPr>
            <w:tcW w:w="2806" w:type="dxa"/>
            <w:tcBorders>
              <w:top w:val="single" w:sz="4" w:space="0" w:color="auto"/>
              <w:left w:val="single" w:sz="4" w:space="0" w:color="auto"/>
              <w:bottom w:val="single" w:sz="4" w:space="0" w:color="auto"/>
              <w:right w:val="single" w:sz="4" w:space="0" w:color="auto"/>
            </w:tcBorders>
            <w:noWrap/>
            <w:hideMark/>
          </w:tcPr>
          <w:p w14:paraId="06FD9F52" w14:textId="77777777" w:rsidR="00235B8C" w:rsidRPr="000F6836" w:rsidRDefault="00235B8C" w:rsidP="00B27ECA">
            <w:pPr>
              <w:jc w:val="left"/>
              <w:rPr>
                <w:ins w:id="2715" w:author="Author"/>
                <w:color w:val="000000"/>
                <w:lang w:val="en-GB"/>
              </w:rPr>
            </w:pPr>
            <w:ins w:id="2716"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4AD5B83F" w14:textId="77777777" w:rsidR="00235B8C" w:rsidRPr="000F6836" w:rsidRDefault="00235B8C" w:rsidP="00B27ECA">
            <w:pPr>
              <w:jc w:val="left"/>
              <w:rPr>
                <w:ins w:id="2717" w:author="Author"/>
                <w:color w:val="000000"/>
                <w:lang w:val="en-GB"/>
              </w:rPr>
            </w:pPr>
            <w:ins w:id="2718"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040A3038" w14:textId="77777777" w:rsidR="00235B8C" w:rsidRPr="000F6836" w:rsidRDefault="00235B8C" w:rsidP="00B27ECA">
            <w:pPr>
              <w:jc w:val="left"/>
              <w:rPr>
                <w:ins w:id="2719" w:author="Author"/>
                <w:color w:val="000000"/>
                <w:lang w:val="en-GB"/>
              </w:rPr>
            </w:pPr>
            <w:ins w:id="2720" w:author="Author">
              <w:r w:rsidRPr="000F6836">
                <w:rPr>
                  <w:color w:val="000000"/>
                  <w:lang w:val="en-GB"/>
                </w:rPr>
                <w:t>INSTRUCTIONS</w:t>
              </w:r>
            </w:ins>
          </w:p>
        </w:tc>
      </w:tr>
      <w:tr w:rsidR="00235B8C" w:rsidRPr="000F6836" w14:paraId="7E779DBA" w14:textId="77777777" w:rsidTr="00B27ECA">
        <w:trPr>
          <w:trHeight w:val="300"/>
          <w:ins w:id="2721"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11B5973C" w14:textId="77777777" w:rsidR="00235B8C" w:rsidRPr="000F6836" w:rsidRDefault="00235B8C" w:rsidP="00B27ECA">
            <w:pPr>
              <w:rPr>
                <w:ins w:id="2722" w:author="Author"/>
                <w:i/>
                <w:color w:val="000000"/>
                <w:lang w:val="en-GB"/>
              </w:rPr>
            </w:pPr>
            <w:ins w:id="2723" w:author="Author">
              <w:r w:rsidRPr="000F6836">
                <w:rPr>
                  <w:i/>
                  <w:lang w:val="en-GB" w:eastAsia="es-ES"/>
                </w:rPr>
                <w:t>Exposure at Default</w:t>
              </w:r>
            </w:ins>
          </w:p>
        </w:tc>
      </w:tr>
      <w:tr w:rsidR="00235B8C" w:rsidRPr="000F6836" w14:paraId="5C5A5670" w14:textId="77777777" w:rsidTr="00640BC4">
        <w:trPr>
          <w:trHeight w:val="820"/>
          <w:ins w:id="2724" w:author="Author"/>
        </w:trPr>
        <w:tc>
          <w:tcPr>
            <w:tcW w:w="2806" w:type="dxa"/>
            <w:tcBorders>
              <w:top w:val="nil"/>
              <w:left w:val="single" w:sz="4" w:space="0" w:color="auto"/>
              <w:bottom w:val="single" w:sz="4" w:space="0" w:color="auto"/>
              <w:right w:val="single" w:sz="4" w:space="0" w:color="auto"/>
            </w:tcBorders>
            <w:noWrap/>
            <w:hideMark/>
          </w:tcPr>
          <w:p w14:paraId="4DEAECF8" w14:textId="77777777" w:rsidR="00235B8C" w:rsidRPr="000F6836" w:rsidRDefault="00235B8C" w:rsidP="00B27ECA">
            <w:pPr>
              <w:jc w:val="left"/>
              <w:rPr>
                <w:ins w:id="2725" w:author="Author"/>
                <w:lang w:val="en-GB"/>
              </w:rPr>
            </w:pPr>
            <w:ins w:id="2726" w:author="Author">
              <w:r w:rsidRPr="000F6836">
                <w:rPr>
                  <w:lang w:val="en-GB"/>
                </w:rPr>
                <w:t>C0010-C0090/R0010</w:t>
              </w:r>
            </w:ins>
          </w:p>
        </w:tc>
        <w:tc>
          <w:tcPr>
            <w:tcW w:w="2103" w:type="dxa"/>
            <w:tcBorders>
              <w:top w:val="nil"/>
              <w:left w:val="nil"/>
              <w:bottom w:val="single" w:sz="4" w:space="0" w:color="auto"/>
              <w:right w:val="single" w:sz="4" w:space="0" w:color="auto"/>
            </w:tcBorders>
            <w:noWrap/>
            <w:hideMark/>
          </w:tcPr>
          <w:p w14:paraId="4891BE6F" w14:textId="77777777" w:rsidR="00235B8C" w:rsidRPr="000F6836" w:rsidRDefault="00235B8C" w:rsidP="00B27ECA">
            <w:pPr>
              <w:jc w:val="left"/>
              <w:rPr>
                <w:ins w:id="2727" w:author="Author"/>
                <w:color w:val="000000"/>
                <w:lang w:val="en-GB"/>
              </w:rPr>
            </w:pPr>
            <w:ins w:id="2728" w:author="Author">
              <w:r w:rsidRPr="000F6836">
                <w:rPr>
                  <w:lang w:val="en-GB" w:eastAsia="es-ES"/>
                </w:rPr>
                <w:t>Overall Exposure at Default</w:t>
              </w:r>
            </w:ins>
          </w:p>
        </w:tc>
        <w:tc>
          <w:tcPr>
            <w:tcW w:w="4701" w:type="dxa"/>
            <w:tcBorders>
              <w:top w:val="nil"/>
              <w:left w:val="nil"/>
              <w:bottom w:val="single" w:sz="4" w:space="0" w:color="auto"/>
              <w:right w:val="single" w:sz="4" w:space="0" w:color="auto"/>
            </w:tcBorders>
            <w:noWrap/>
          </w:tcPr>
          <w:p w14:paraId="42FF6F37" w14:textId="03B1770C" w:rsidR="00235B8C" w:rsidRPr="000F6836" w:rsidRDefault="00235B8C" w:rsidP="00B27ECA">
            <w:pPr>
              <w:jc w:val="left"/>
              <w:rPr>
                <w:ins w:id="2729" w:author="Author"/>
                <w:lang w:val="en-GB" w:eastAsia="es-ES"/>
              </w:rPr>
            </w:pPr>
            <w:ins w:id="2730" w:author="Author">
              <w:r w:rsidRPr="000F6836">
                <w:rPr>
                  <w:lang w:val="en-GB" w:eastAsia="es-ES"/>
                </w:rPr>
                <w:t>Exposure at Default for different Credit Quality Steps.</w:t>
              </w:r>
            </w:ins>
          </w:p>
        </w:tc>
      </w:tr>
      <w:tr w:rsidR="00235B8C" w:rsidRPr="000F6836" w14:paraId="387FECBE" w14:textId="77777777" w:rsidTr="00B27ECA">
        <w:trPr>
          <w:trHeight w:val="300"/>
          <w:ins w:id="2731" w:author="Author"/>
        </w:trPr>
        <w:tc>
          <w:tcPr>
            <w:tcW w:w="2806" w:type="dxa"/>
            <w:tcBorders>
              <w:top w:val="nil"/>
              <w:left w:val="single" w:sz="4" w:space="0" w:color="auto"/>
              <w:bottom w:val="single" w:sz="4" w:space="0" w:color="auto"/>
              <w:right w:val="single" w:sz="4" w:space="0" w:color="auto"/>
            </w:tcBorders>
            <w:noWrap/>
          </w:tcPr>
          <w:p w14:paraId="10B2EF24" w14:textId="77777777" w:rsidR="00235B8C" w:rsidRPr="000F6836" w:rsidRDefault="00235B8C" w:rsidP="00B27ECA">
            <w:pPr>
              <w:jc w:val="left"/>
              <w:rPr>
                <w:ins w:id="2732" w:author="Author"/>
                <w:lang w:val="en-GB" w:eastAsia="fr-FR"/>
              </w:rPr>
            </w:pPr>
            <w:ins w:id="2733" w:author="Author">
              <w:r w:rsidRPr="000F6836">
                <w:rPr>
                  <w:lang w:val="en-GB"/>
                </w:rPr>
                <w:t>C0010-C0090/R0020-R0080</w:t>
              </w:r>
            </w:ins>
          </w:p>
          <w:p w14:paraId="3B8CF37F" w14:textId="77777777" w:rsidR="00235B8C" w:rsidRPr="000F6836" w:rsidRDefault="00235B8C" w:rsidP="00B27ECA">
            <w:pPr>
              <w:jc w:val="left"/>
              <w:rPr>
                <w:ins w:id="2734" w:author="Author"/>
                <w:lang w:val="en-GB"/>
              </w:rPr>
            </w:pPr>
          </w:p>
        </w:tc>
        <w:tc>
          <w:tcPr>
            <w:tcW w:w="2103" w:type="dxa"/>
            <w:tcBorders>
              <w:top w:val="nil"/>
              <w:left w:val="nil"/>
              <w:bottom w:val="single" w:sz="4" w:space="0" w:color="auto"/>
              <w:right w:val="single" w:sz="4" w:space="0" w:color="auto"/>
            </w:tcBorders>
            <w:noWrap/>
            <w:hideMark/>
          </w:tcPr>
          <w:p w14:paraId="29662A8D" w14:textId="77777777" w:rsidR="00235B8C" w:rsidRPr="000F6836" w:rsidRDefault="00235B8C" w:rsidP="00B27ECA">
            <w:pPr>
              <w:jc w:val="left"/>
              <w:rPr>
                <w:ins w:id="2735" w:author="Author"/>
                <w:color w:val="000000"/>
                <w:lang w:val="en-GB"/>
              </w:rPr>
            </w:pPr>
            <w:ins w:id="2736" w:author="Author">
              <w:r w:rsidRPr="000F6836">
                <w:rPr>
                  <w:lang w:val="en-GB" w:eastAsia="es-ES"/>
                </w:rPr>
                <w:t>Exposure at Default breakdown</w:t>
              </w:r>
            </w:ins>
          </w:p>
        </w:tc>
        <w:tc>
          <w:tcPr>
            <w:tcW w:w="4701" w:type="dxa"/>
            <w:tcBorders>
              <w:top w:val="nil"/>
              <w:left w:val="nil"/>
              <w:bottom w:val="single" w:sz="4" w:space="0" w:color="auto"/>
              <w:right w:val="single" w:sz="4" w:space="0" w:color="auto"/>
            </w:tcBorders>
            <w:noWrap/>
          </w:tcPr>
          <w:p w14:paraId="4397FADE" w14:textId="5A5B1475" w:rsidR="00235B8C" w:rsidRPr="000F6836" w:rsidRDefault="00235B8C" w:rsidP="00927DC1">
            <w:pPr>
              <w:jc w:val="left"/>
              <w:rPr>
                <w:ins w:id="2737" w:author="Author"/>
                <w:lang w:val="en-GB" w:eastAsia="es-ES"/>
              </w:rPr>
            </w:pPr>
            <w:ins w:id="2738" w:author="Author">
              <w:r w:rsidRPr="000F6836">
                <w:rPr>
                  <w:lang w:val="en-GB" w:eastAsia="es-ES"/>
                </w:rPr>
                <w:t>Amount of Exposure at Default for different asset classes and different Credit Quality Steps.</w:t>
              </w:r>
            </w:ins>
          </w:p>
        </w:tc>
      </w:tr>
      <w:tr w:rsidR="00235B8C" w:rsidRPr="000F6836" w14:paraId="753FDF72" w14:textId="77777777" w:rsidTr="00020963">
        <w:trPr>
          <w:trHeight w:val="300"/>
          <w:ins w:id="2739" w:author="Author"/>
        </w:trPr>
        <w:tc>
          <w:tcPr>
            <w:tcW w:w="2806" w:type="dxa"/>
            <w:tcBorders>
              <w:top w:val="nil"/>
              <w:left w:val="single" w:sz="4" w:space="0" w:color="auto"/>
              <w:bottom w:val="single" w:sz="4" w:space="0" w:color="auto"/>
              <w:right w:val="single" w:sz="4" w:space="0" w:color="auto"/>
            </w:tcBorders>
            <w:noWrap/>
          </w:tcPr>
          <w:p w14:paraId="1EAA038D" w14:textId="5382828A" w:rsidR="00235B8C" w:rsidRPr="000F6836" w:rsidRDefault="00235B8C" w:rsidP="00B27ECA">
            <w:pPr>
              <w:jc w:val="left"/>
              <w:rPr>
                <w:ins w:id="2740" w:author="Author"/>
                <w:lang w:val="en-GB" w:eastAsia="fr-FR"/>
              </w:rPr>
            </w:pPr>
            <w:ins w:id="2741" w:author="Author">
              <w:del w:id="2742" w:author="Author">
                <w:r w:rsidRPr="000F6836" w:rsidDel="00320399">
                  <w:rPr>
                    <w:lang w:val="en-GB"/>
                  </w:rPr>
                  <w:delText>C0100/R0090</w:delText>
                </w:r>
              </w:del>
            </w:ins>
          </w:p>
        </w:tc>
        <w:tc>
          <w:tcPr>
            <w:tcW w:w="2103" w:type="dxa"/>
            <w:tcBorders>
              <w:top w:val="nil"/>
              <w:left w:val="nil"/>
              <w:bottom w:val="single" w:sz="4" w:space="0" w:color="auto"/>
              <w:right w:val="single" w:sz="4" w:space="0" w:color="auto"/>
            </w:tcBorders>
            <w:noWrap/>
          </w:tcPr>
          <w:p w14:paraId="7B56F97B" w14:textId="1C005325" w:rsidR="00235B8C" w:rsidRPr="000F6836" w:rsidRDefault="00235B8C" w:rsidP="00B27ECA">
            <w:pPr>
              <w:jc w:val="left"/>
              <w:rPr>
                <w:ins w:id="2743" w:author="Author"/>
                <w:lang w:val="en-GB" w:eastAsia="es-ES"/>
              </w:rPr>
            </w:pPr>
            <w:ins w:id="2744" w:author="Author">
              <w:del w:id="2745" w:author="Author">
                <w:r w:rsidRPr="000F6836" w:rsidDel="00320399">
                  <w:rPr>
                    <w:lang w:val="en-GB" w:eastAsia="es-ES"/>
                  </w:rPr>
                  <w:delText>Other description</w:delText>
                </w:r>
              </w:del>
            </w:ins>
          </w:p>
        </w:tc>
        <w:tc>
          <w:tcPr>
            <w:tcW w:w="4701" w:type="dxa"/>
            <w:tcBorders>
              <w:top w:val="nil"/>
              <w:left w:val="nil"/>
              <w:bottom w:val="single" w:sz="4" w:space="0" w:color="auto"/>
              <w:right w:val="single" w:sz="4" w:space="0" w:color="auto"/>
            </w:tcBorders>
            <w:noWrap/>
          </w:tcPr>
          <w:p w14:paraId="52ADEBE7" w14:textId="1DD8AA0C" w:rsidR="00235B8C" w:rsidRPr="000F6836" w:rsidRDefault="00235B8C" w:rsidP="00B27ECA">
            <w:pPr>
              <w:jc w:val="left"/>
              <w:rPr>
                <w:ins w:id="2746" w:author="Author"/>
                <w:lang w:val="en-GB" w:eastAsia="es-ES"/>
              </w:rPr>
            </w:pPr>
            <w:ins w:id="2747" w:author="Author">
              <w:del w:id="2748" w:author="Author">
                <w:r w:rsidRPr="000F6836" w:rsidDel="00320399">
                  <w:rPr>
                    <w:lang w:val="en-GB" w:eastAsia="es-ES"/>
                  </w:rPr>
                  <w:delText>Summary of content of R0080 so materiality can be judged.</w:delText>
                </w:r>
              </w:del>
            </w:ins>
          </w:p>
        </w:tc>
      </w:tr>
      <w:tr w:rsidR="00235B8C" w:rsidRPr="000F6836" w14:paraId="032760AA" w14:textId="77777777" w:rsidTr="00B27ECA">
        <w:trPr>
          <w:trHeight w:val="300"/>
          <w:ins w:id="2749" w:author="Author"/>
        </w:trPr>
        <w:tc>
          <w:tcPr>
            <w:tcW w:w="9610" w:type="dxa"/>
            <w:gridSpan w:val="3"/>
            <w:tcBorders>
              <w:top w:val="nil"/>
              <w:left w:val="single" w:sz="4" w:space="0" w:color="auto"/>
              <w:bottom w:val="single" w:sz="4" w:space="0" w:color="auto"/>
              <w:right w:val="single" w:sz="4" w:space="0" w:color="auto"/>
            </w:tcBorders>
            <w:noWrap/>
            <w:hideMark/>
          </w:tcPr>
          <w:p w14:paraId="2E6C1326" w14:textId="77777777" w:rsidR="00235B8C" w:rsidRPr="000F6836" w:rsidRDefault="00235B8C" w:rsidP="00B27ECA">
            <w:pPr>
              <w:jc w:val="left"/>
              <w:rPr>
                <w:ins w:id="2750" w:author="Author"/>
                <w:b/>
                <w:i/>
                <w:lang w:val="en-GB" w:eastAsia="es-ES"/>
              </w:rPr>
            </w:pPr>
            <w:ins w:id="2751" w:author="Author">
              <w:r w:rsidRPr="000F6836">
                <w:rPr>
                  <w:b/>
                  <w:i/>
                  <w:lang w:val="en-GB" w:eastAsia="es-ES"/>
                </w:rPr>
                <w:t>Probability of Default – weighted average where the weight is Exposure at Default</w:t>
              </w:r>
            </w:ins>
          </w:p>
        </w:tc>
      </w:tr>
      <w:tr w:rsidR="00235B8C" w:rsidRPr="000F6836" w14:paraId="70CA86A5" w14:textId="77777777" w:rsidTr="00B27ECA">
        <w:trPr>
          <w:trHeight w:val="300"/>
          <w:ins w:id="2752" w:author="Author"/>
        </w:trPr>
        <w:tc>
          <w:tcPr>
            <w:tcW w:w="2806" w:type="dxa"/>
            <w:tcBorders>
              <w:top w:val="nil"/>
              <w:left w:val="single" w:sz="4" w:space="0" w:color="auto"/>
              <w:bottom w:val="single" w:sz="4" w:space="0" w:color="auto"/>
              <w:right w:val="single" w:sz="4" w:space="0" w:color="auto"/>
            </w:tcBorders>
            <w:noWrap/>
            <w:hideMark/>
          </w:tcPr>
          <w:p w14:paraId="18B414A7" w14:textId="77777777" w:rsidR="00235B8C" w:rsidRPr="000F6836" w:rsidRDefault="00235B8C" w:rsidP="00B27ECA">
            <w:pPr>
              <w:jc w:val="left"/>
              <w:rPr>
                <w:ins w:id="2753" w:author="Author"/>
                <w:color w:val="000000"/>
                <w:lang w:val="en-GB"/>
              </w:rPr>
            </w:pPr>
            <w:ins w:id="2754" w:author="Author">
              <w:r w:rsidRPr="000F6836">
                <w:rPr>
                  <w:lang w:val="en-GB"/>
                </w:rPr>
                <w:t>R0100</w:t>
              </w:r>
            </w:ins>
          </w:p>
        </w:tc>
        <w:tc>
          <w:tcPr>
            <w:tcW w:w="2103" w:type="dxa"/>
            <w:tcBorders>
              <w:top w:val="nil"/>
              <w:left w:val="nil"/>
              <w:bottom w:val="single" w:sz="4" w:space="0" w:color="auto"/>
              <w:right w:val="single" w:sz="4" w:space="0" w:color="auto"/>
            </w:tcBorders>
            <w:noWrap/>
            <w:hideMark/>
          </w:tcPr>
          <w:p w14:paraId="4F891BAB" w14:textId="77777777" w:rsidR="00235B8C" w:rsidRPr="000F6836" w:rsidRDefault="00235B8C" w:rsidP="00B27ECA">
            <w:pPr>
              <w:jc w:val="left"/>
              <w:rPr>
                <w:ins w:id="2755" w:author="Author"/>
                <w:color w:val="000000"/>
                <w:lang w:val="en-GB"/>
              </w:rPr>
            </w:pPr>
            <w:ins w:id="2756" w:author="Author">
              <w:r w:rsidRPr="000F6836">
                <w:rPr>
                  <w:lang w:val="en-GB" w:eastAsia="es-ES"/>
                </w:rPr>
                <w:t>Overall Probability of Default</w:t>
              </w:r>
            </w:ins>
          </w:p>
        </w:tc>
        <w:tc>
          <w:tcPr>
            <w:tcW w:w="4701" w:type="dxa"/>
            <w:tcBorders>
              <w:top w:val="nil"/>
              <w:left w:val="nil"/>
              <w:bottom w:val="single" w:sz="4" w:space="0" w:color="auto"/>
              <w:right w:val="single" w:sz="4" w:space="0" w:color="auto"/>
            </w:tcBorders>
            <w:noWrap/>
          </w:tcPr>
          <w:p w14:paraId="7E71DA24" w14:textId="3F25A676" w:rsidR="00235B8C" w:rsidRPr="00640BC4" w:rsidRDefault="00235B8C" w:rsidP="00B27ECA">
            <w:pPr>
              <w:jc w:val="left"/>
              <w:rPr>
                <w:ins w:id="2757" w:author="Author"/>
                <w:lang w:val="en-GB" w:eastAsia="es-ES"/>
              </w:rPr>
            </w:pPr>
            <w:ins w:id="2758" w:author="Author">
              <w:r w:rsidRPr="000F6836">
                <w:rPr>
                  <w:lang w:val="en-GB" w:eastAsia="es-ES"/>
                </w:rPr>
                <w:t>Probability of Default for different Credit Quality Steps.</w:t>
              </w:r>
            </w:ins>
          </w:p>
        </w:tc>
      </w:tr>
      <w:tr w:rsidR="00235B8C" w:rsidRPr="000F6836" w14:paraId="6C320513" w14:textId="77777777" w:rsidTr="00B27ECA">
        <w:trPr>
          <w:trHeight w:val="300"/>
          <w:ins w:id="2759" w:author="Author"/>
        </w:trPr>
        <w:tc>
          <w:tcPr>
            <w:tcW w:w="2806" w:type="dxa"/>
            <w:tcBorders>
              <w:top w:val="nil"/>
              <w:left w:val="single" w:sz="4" w:space="0" w:color="auto"/>
              <w:bottom w:val="single" w:sz="4" w:space="0" w:color="auto"/>
              <w:right w:val="single" w:sz="4" w:space="0" w:color="auto"/>
            </w:tcBorders>
            <w:noWrap/>
            <w:hideMark/>
          </w:tcPr>
          <w:p w14:paraId="249C539E" w14:textId="77777777" w:rsidR="00235B8C" w:rsidRPr="000F6836" w:rsidRDefault="00235B8C" w:rsidP="00B27ECA">
            <w:pPr>
              <w:jc w:val="left"/>
              <w:rPr>
                <w:ins w:id="2760" w:author="Author"/>
                <w:lang w:val="en-GB" w:eastAsia="fr-FR"/>
              </w:rPr>
            </w:pPr>
            <w:ins w:id="2761" w:author="Author">
              <w:r w:rsidRPr="000F6836">
                <w:rPr>
                  <w:lang w:val="en-GB"/>
                </w:rPr>
                <w:t>C0010-C0090/R0110-R0170</w:t>
              </w:r>
            </w:ins>
          </w:p>
        </w:tc>
        <w:tc>
          <w:tcPr>
            <w:tcW w:w="2103" w:type="dxa"/>
            <w:tcBorders>
              <w:top w:val="nil"/>
              <w:left w:val="nil"/>
              <w:bottom w:val="single" w:sz="4" w:space="0" w:color="auto"/>
              <w:right w:val="single" w:sz="4" w:space="0" w:color="auto"/>
            </w:tcBorders>
            <w:noWrap/>
            <w:hideMark/>
          </w:tcPr>
          <w:p w14:paraId="1C4088A0" w14:textId="77777777" w:rsidR="00235B8C" w:rsidRPr="000F6836" w:rsidRDefault="00235B8C" w:rsidP="00B27ECA">
            <w:pPr>
              <w:jc w:val="left"/>
              <w:rPr>
                <w:ins w:id="2762" w:author="Author"/>
                <w:color w:val="000000"/>
                <w:lang w:val="en-GB"/>
              </w:rPr>
            </w:pPr>
            <w:ins w:id="2763" w:author="Author">
              <w:r w:rsidRPr="000F6836">
                <w:rPr>
                  <w:lang w:val="en-GB" w:eastAsia="es-ES"/>
                </w:rPr>
                <w:t>Probability of Default breakdown</w:t>
              </w:r>
            </w:ins>
          </w:p>
        </w:tc>
        <w:tc>
          <w:tcPr>
            <w:tcW w:w="4701" w:type="dxa"/>
            <w:tcBorders>
              <w:top w:val="nil"/>
              <w:left w:val="nil"/>
              <w:bottom w:val="single" w:sz="4" w:space="0" w:color="auto"/>
              <w:right w:val="single" w:sz="4" w:space="0" w:color="auto"/>
            </w:tcBorders>
            <w:noWrap/>
          </w:tcPr>
          <w:p w14:paraId="37AFBEA8" w14:textId="0F744D38" w:rsidR="00235B8C" w:rsidRPr="000F6836" w:rsidRDefault="00235B8C" w:rsidP="00640BC4">
            <w:pPr>
              <w:jc w:val="left"/>
              <w:rPr>
                <w:ins w:id="2764" w:author="Author"/>
                <w:color w:val="000000"/>
                <w:lang w:val="en-GB"/>
              </w:rPr>
            </w:pPr>
            <w:ins w:id="2765" w:author="Author">
              <w:r w:rsidRPr="000F6836">
                <w:rPr>
                  <w:lang w:val="en-GB" w:eastAsia="es-ES"/>
                </w:rPr>
                <w:t>Probability of Default for different asset classes and different Credit Quality Steps.</w:t>
              </w:r>
            </w:ins>
          </w:p>
        </w:tc>
      </w:tr>
      <w:tr w:rsidR="00235B8C" w:rsidRPr="000F6836" w14:paraId="36F3DF2A" w14:textId="77777777" w:rsidTr="00B27ECA">
        <w:trPr>
          <w:trHeight w:val="300"/>
          <w:ins w:id="2766" w:author="Author"/>
        </w:trPr>
        <w:tc>
          <w:tcPr>
            <w:tcW w:w="2806" w:type="dxa"/>
            <w:tcBorders>
              <w:top w:val="single" w:sz="4" w:space="0" w:color="auto"/>
              <w:left w:val="single" w:sz="4" w:space="0" w:color="auto"/>
              <w:bottom w:val="single" w:sz="4" w:space="0" w:color="auto"/>
              <w:right w:val="single" w:sz="4" w:space="0" w:color="auto"/>
            </w:tcBorders>
            <w:noWrap/>
            <w:hideMark/>
          </w:tcPr>
          <w:p w14:paraId="55F9A622" w14:textId="77777777" w:rsidR="00235B8C" w:rsidRPr="000F6836" w:rsidRDefault="00235B8C" w:rsidP="00B27ECA">
            <w:pPr>
              <w:jc w:val="left"/>
              <w:rPr>
                <w:ins w:id="2767" w:author="Author"/>
                <w:color w:val="000000"/>
                <w:lang w:val="en-GB"/>
              </w:rPr>
            </w:pPr>
            <w:ins w:id="2768" w:author="Author">
              <w:r w:rsidRPr="000F6836">
                <w:rPr>
                  <w:lang w:val="en-GB"/>
                </w:rPr>
                <w:t>C0100/R0180</w:t>
              </w:r>
            </w:ins>
          </w:p>
        </w:tc>
        <w:tc>
          <w:tcPr>
            <w:tcW w:w="2103" w:type="dxa"/>
            <w:tcBorders>
              <w:top w:val="single" w:sz="4" w:space="0" w:color="auto"/>
              <w:left w:val="nil"/>
              <w:bottom w:val="single" w:sz="4" w:space="0" w:color="auto"/>
              <w:right w:val="single" w:sz="4" w:space="0" w:color="auto"/>
            </w:tcBorders>
            <w:noWrap/>
            <w:hideMark/>
          </w:tcPr>
          <w:p w14:paraId="6567467C" w14:textId="77777777" w:rsidR="00235B8C" w:rsidRPr="000F6836" w:rsidRDefault="00235B8C" w:rsidP="00B27ECA">
            <w:pPr>
              <w:jc w:val="left"/>
              <w:rPr>
                <w:ins w:id="2769" w:author="Author"/>
                <w:color w:val="000000"/>
                <w:lang w:val="en-GB"/>
              </w:rPr>
            </w:pPr>
            <w:ins w:id="2770" w:author="Author">
              <w:r w:rsidRPr="000F6836">
                <w:rPr>
                  <w:lang w:val="en-GB" w:eastAsia="es-ES"/>
                </w:rPr>
                <w:t>Other description</w:t>
              </w:r>
            </w:ins>
          </w:p>
        </w:tc>
        <w:tc>
          <w:tcPr>
            <w:tcW w:w="4701" w:type="dxa"/>
            <w:tcBorders>
              <w:top w:val="single" w:sz="4" w:space="0" w:color="auto"/>
              <w:left w:val="nil"/>
              <w:bottom w:val="single" w:sz="4" w:space="0" w:color="auto"/>
              <w:right w:val="single" w:sz="4" w:space="0" w:color="auto"/>
            </w:tcBorders>
            <w:noWrap/>
            <w:hideMark/>
          </w:tcPr>
          <w:p w14:paraId="4607DE9C" w14:textId="119BF6F9" w:rsidR="00235B8C" w:rsidRPr="000F6836" w:rsidRDefault="00235B8C" w:rsidP="00740C8D">
            <w:pPr>
              <w:jc w:val="left"/>
              <w:rPr>
                <w:ins w:id="2771" w:author="Author"/>
                <w:color w:val="000000"/>
                <w:lang w:val="en-GB"/>
              </w:rPr>
            </w:pPr>
            <w:ins w:id="2772" w:author="Author">
              <w:r w:rsidRPr="000F6836">
                <w:rPr>
                  <w:lang w:val="en-GB" w:eastAsia="es-ES"/>
                </w:rPr>
                <w:t xml:space="preserve">Summary of content of </w:t>
              </w:r>
              <w:r w:rsidR="00320399" w:rsidRPr="000F6836">
                <w:rPr>
                  <w:lang w:val="en-GB" w:eastAsia="es-ES"/>
                </w:rPr>
                <w:t>Other category referred in rows R00</w:t>
              </w:r>
              <w:r w:rsidR="00927DC1">
                <w:rPr>
                  <w:lang w:val="en-GB" w:eastAsia="es-ES"/>
                </w:rPr>
                <w:t>8</w:t>
              </w:r>
              <w:r w:rsidR="00320399" w:rsidRPr="000F6836">
                <w:rPr>
                  <w:lang w:val="en-GB" w:eastAsia="es-ES"/>
                </w:rPr>
                <w:t xml:space="preserve">0 and </w:t>
              </w:r>
              <w:r w:rsidRPr="000F6836">
                <w:rPr>
                  <w:lang w:val="en-GB" w:eastAsia="es-ES"/>
                </w:rPr>
                <w:t>R0</w:t>
              </w:r>
              <w:del w:id="2773" w:author="Author">
                <w:r w:rsidRPr="000F6836" w:rsidDel="00740C8D">
                  <w:rPr>
                    <w:lang w:val="en-GB" w:eastAsia="es-ES"/>
                  </w:rPr>
                  <w:delText>08</w:delText>
                </w:r>
              </w:del>
              <w:r w:rsidR="00740C8D" w:rsidRPr="000F6836">
                <w:rPr>
                  <w:lang w:val="en-GB" w:eastAsia="es-ES"/>
                </w:rPr>
                <w:t>1</w:t>
              </w:r>
              <w:del w:id="2774" w:author="Author">
                <w:r w:rsidR="00740C8D" w:rsidRPr="000F6836" w:rsidDel="00320399">
                  <w:rPr>
                    <w:lang w:val="en-GB" w:eastAsia="es-ES"/>
                  </w:rPr>
                  <w:delText>7</w:delText>
                </w:r>
              </w:del>
              <w:r w:rsidR="00927DC1">
                <w:rPr>
                  <w:lang w:val="en-GB" w:eastAsia="es-ES"/>
                </w:rPr>
                <w:t>7</w:t>
              </w:r>
              <w:r w:rsidRPr="000F6836">
                <w:rPr>
                  <w:lang w:val="en-GB" w:eastAsia="es-ES"/>
                </w:rPr>
                <w:t>0 so materiality can be judged.</w:t>
              </w:r>
            </w:ins>
          </w:p>
        </w:tc>
      </w:tr>
      <w:tr w:rsidR="00235B8C" w:rsidRPr="000F6836" w14:paraId="57DA18B2" w14:textId="77777777" w:rsidTr="00B27ECA">
        <w:trPr>
          <w:trHeight w:val="300"/>
          <w:ins w:id="2775"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44C51597" w14:textId="77777777" w:rsidR="00235B8C" w:rsidRPr="000F6836" w:rsidRDefault="00235B8C" w:rsidP="00B27ECA">
            <w:pPr>
              <w:jc w:val="left"/>
              <w:rPr>
                <w:ins w:id="2776" w:author="Author"/>
                <w:i/>
                <w:lang w:val="en-GB" w:eastAsia="fr-FR"/>
              </w:rPr>
            </w:pPr>
            <w:ins w:id="2777" w:author="Author">
              <w:r w:rsidRPr="000F6836">
                <w:rPr>
                  <w:i/>
                  <w:lang w:val="en-GB"/>
                </w:rPr>
                <w:t>Solvency Capital Requirements</w:t>
              </w:r>
            </w:ins>
          </w:p>
        </w:tc>
      </w:tr>
      <w:tr w:rsidR="00235B8C" w:rsidRPr="000F6836" w14:paraId="10A7E243" w14:textId="77777777" w:rsidTr="00B27ECA">
        <w:trPr>
          <w:trHeight w:val="300"/>
          <w:ins w:id="2778" w:author="Author"/>
        </w:trPr>
        <w:tc>
          <w:tcPr>
            <w:tcW w:w="2806" w:type="dxa"/>
            <w:tcBorders>
              <w:top w:val="nil"/>
              <w:left w:val="single" w:sz="4" w:space="0" w:color="auto"/>
              <w:bottom w:val="single" w:sz="4" w:space="0" w:color="auto"/>
              <w:right w:val="single" w:sz="4" w:space="0" w:color="auto"/>
            </w:tcBorders>
            <w:noWrap/>
            <w:hideMark/>
          </w:tcPr>
          <w:p w14:paraId="64F25282" w14:textId="77777777" w:rsidR="00235B8C" w:rsidRPr="000F6836" w:rsidRDefault="00235B8C" w:rsidP="00B27ECA">
            <w:pPr>
              <w:jc w:val="left"/>
              <w:rPr>
                <w:ins w:id="2779" w:author="Author"/>
                <w:lang w:val="en-GB"/>
              </w:rPr>
            </w:pPr>
            <w:ins w:id="2780" w:author="Author">
              <w:r w:rsidRPr="000F6836">
                <w:rPr>
                  <w:lang w:val="en-GB"/>
                </w:rPr>
                <w:lastRenderedPageBreak/>
                <w:t>C0110/R0190</w:t>
              </w:r>
            </w:ins>
          </w:p>
        </w:tc>
        <w:tc>
          <w:tcPr>
            <w:tcW w:w="2103" w:type="dxa"/>
            <w:tcBorders>
              <w:top w:val="nil"/>
              <w:left w:val="nil"/>
              <w:bottom w:val="single" w:sz="4" w:space="0" w:color="auto"/>
              <w:right w:val="single" w:sz="4" w:space="0" w:color="auto"/>
            </w:tcBorders>
            <w:noWrap/>
            <w:hideMark/>
          </w:tcPr>
          <w:p w14:paraId="3F542A01" w14:textId="77777777" w:rsidR="00235B8C" w:rsidRPr="000F6836" w:rsidRDefault="00235B8C" w:rsidP="00B27ECA">
            <w:pPr>
              <w:jc w:val="left"/>
              <w:rPr>
                <w:ins w:id="2781" w:author="Author"/>
                <w:lang w:val="en-GB" w:eastAsia="es-ES"/>
              </w:rPr>
            </w:pPr>
            <w:ins w:id="2782" w:author="Author">
              <w:r w:rsidRPr="000F6836">
                <w:rPr>
                  <w:color w:val="000000"/>
                  <w:lang w:val="en-GB"/>
                </w:rPr>
                <w:t>Total undiversified credit risk</w:t>
              </w:r>
            </w:ins>
          </w:p>
        </w:tc>
        <w:tc>
          <w:tcPr>
            <w:tcW w:w="4701" w:type="dxa"/>
            <w:tcBorders>
              <w:top w:val="nil"/>
              <w:left w:val="nil"/>
              <w:bottom w:val="single" w:sz="4" w:space="0" w:color="auto"/>
              <w:right w:val="single" w:sz="4" w:space="0" w:color="auto"/>
            </w:tcBorders>
            <w:noWrap/>
            <w:hideMark/>
          </w:tcPr>
          <w:p w14:paraId="1ADC4DF8" w14:textId="77777777" w:rsidR="00235B8C" w:rsidRPr="000F6836" w:rsidRDefault="00235B8C" w:rsidP="00B27ECA">
            <w:pPr>
              <w:jc w:val="left"/>
              <w:rPr>
                <w:ins w:id="2783" w:author="Author"/>
                <w:lang w:val="en-GB" w:eastAsia="es-ES"/>
              </w:rPr>
            </w:pPr>
            <w:ins w:id="2784" w:author="Author">
              <w:r w:rsidRPr="000F6836">
                <w:rPr>
                  <w:lang w:val="en-GB" w:eastAsia="es-ES"/>
                </w:rPr>
                <w:t xml:space="preserve">This is the total amount of the capital charge for </w:t>
              </w:r>
              <w:r w:rsidRPr="000F6836">
                <w:rPr>
                  <w:color w:val="000000"/>
                  <w:lang w:val="en-GB"/>
                </w:rPr>
                <w:t xml:space="preserve">credit </w:t>
              </w:r>
              <w:r w:rsidRPr="000F6836">
                <w:rPr>
                  <w:lang w:val="en-GB" w:eastAsia="es-ES"/>
                </w:rPr>
                <w:t>risk before any diversification effects.</w:t>
              </w:r>
            </w:ins>
          </w:p>
        </w:tc>
      </w:tr>
      <w:tr w:rsidR="00235B8C" w:rsidRPr="000F6836" w14:paraId="274E3EFC" w14:textId="77777777" w:rsidTr="00B27ECA">
        <w:trPr>
          <w:trHeight w:val="300"/>
          <w:ins w:id="2785" w:author="Author"/>
        </w:trPr>
        <w:tc>
          <w:tcPr>
            <w:tcW w:w="2806" w:type="dxa"/>
            <w:tcBorders>
              <w:top w:val="nil"/>
              <w:left w:val="single" w:sz="4" w:space="0" w:color="auto"/>
              <w:bottom w:val="single" w:sz="4" w:space="0" w:color="auto"/>
              <w:right w:val="single" w:sz="4" w:space="0" w:color="auto"/>
            </w:tcBorders>
            <w:noWrap/>
            <w:hideMark/>
          </w:tcPr>
          <w:p w14:paraId="139FDC8A" w14:textId="77777777" w:rsidR="00235B8C" w:rsidRPr="000F6836" w:rsidRDefault="00235B8C" w:rsidP="00B27ECA">
            <w:pPr>
              <w:jc w:val="left"/>
              <w:rPr>
                <w:ins w:id="2786" w:author="Author"/>
                <w:lang w:val="en-GB" w:eastAsia="fr-FR"/>
              </w:rPr>
            </w:pPr>
            <w:ins w:id="2787" w:author="Author">
              <w:r w:rsidRPr="000F6836">
                <w:rPr>
                  <w:lang w:val="en-GB"/>
                </w:rPr>
                <w:t>C0110/R0200</w:t>
              </w:r>
            </w:ins>
          </w:p>
        </w:tc>
        <w:tc>
          <w:tcPr>
            <w:tcW w:w="2103" w:type="dxa"/>
            <w:tcBorders>
              <w:top w:val="nil"/>
              <w:left w:val="nil"/>
              <w:bottom w:val="single" w:sz="4" w:space="0" w:color="auto"/>
              <w:right w:val="single" w:sz="4" w:space="0" w:color="auto"/>
            </w:tcBorders>
            <w:noWrap/>
            <w:hideMark/>
          </w:tcPr>
          <w:p w14:paraId="76DC5672" w14:textId="77777777" w:rsidR="00235B8C" w:rsidRPr="000F6836" w:rsidRDefault="00235B8C" w:rsidP="00B27ECA">
            <w:pPr>
              <w:jc w:val="left"/>
              <w:rPr>
                <w:ins w:id="2788" w:author="Author"/>
                <w:color w:val="000000"/>
                <w:lang w:val="en-GB"/>
              </w:rPr>
            </w:pPr>
            <w:ins w:id="2789" w:author="Author">
              <w:r w:rsidRPr="000F6836">
                <w:rPr>
                  <w:color w:val="000000"/>
                  <w:lang w:val="en-GB"/>
                </w:rPr>
                <w:t>Diversification:</w:t>
              </w:r>
            </w:ins>
          </w:p>
          <w:p w14:paraId="7DED5C14" w14:textId="77777777" w:rsidR="00235B8C" w:rsidRPr="000F6836" w:rsidRDefault="00235B8C" w:rsidP="00B27ECA">
            <w:pPr>
              <w:jc w:val="left"/>
              <w:rPr>
                <w:ins w:id="2790" w:author="Author"/>
                <w:color w:val="000000"/>
                <w:lang w:val="en-GB"/>
              </w:rPr>
            </w:pPr>
            <w:ins w:id="2791" w:author="Author">
              <w:r w:rsidRPr="000F6836">
                <w:rPr>
                  <w:color w:val="000000"/>
                  <w:lang w:val="en-GB"/>
                </w:rPr>
                <w:t>credit risk</w:t>
              </w:r>
            </w:ins>
          </w:p>
          <w:p w14:paraId="15F27776" w14:textId="77777777" w:rsidR="00235B8C" w:rsidRPr="000F6836" w:rsidRDefault="00235B8C" w:rsidP="00B27ECA">
            <w:pPr>
              <w:jc w:val="left"/>
              <w:rPr>
                <w:ins w:id="2792" w:author="Author"/>
                <w:lang w:val="en-GB" w:eastAsia="es-ES"/>
              </w:rPr>
            </w:pPr>
            <w:ins w:id="2793" w:author="Author">
              <w:r w:rsidRPr="000F6836">
                <w:rPr>
                  <w:color w:val="000000"/>
                  <w:lang w:val="en-GB"/>
                </w:rPr>
                <w:t xml:space="preserve"> </w:t>
              </w:r>
            </w:ins>
          </w:p>
        </w:tc>
        <w:tc>
          <w:tcPr>
            <w:tcW w:w="4701" w:type="dxa"/>
            <w:tcBorders>
              <w:top w:val="nil"/>
              <w:left w:val="nil"/>
              <w:bottom w:val="single" w:sz="4" w:space="0" w:color="auto"/>
              <w:right w:val="single" w:sz="4" w:space="0" w:color="auto"/>
            </w:tcBorders>
            <w:noWrap/>
          </w:tcPr>
          <w:p w14:paraId="11DD97A7" w14:textId="77777777" w:rsidR="00235B8C" w:rsidRPr="000F6836" w:rsidRDefault="00235B8C" w:rsidP="00B27ECA">
            <w:pPr>
              <w:jc w:val="left"/>
              <w:rPr>
                <w:ins w:id="2794" w:author="Author"/>
                <w:lang w:val="en-GB" w:eastAsia="es-ES"/>
              </w:rPr>
            </w:pPr>
            <w:ins w:id="2795" w:author="Author">
              <w:r w:rsidRPr="000F6836">
                <w:rPr>
                  <w:lang w:val="en-GB" w:eastAsia="es-ES"/>
                </w:rPr>
                <w:t xml:space="preserve">This is the amount of gross diversification effects allowed in aggregation of capital requirements for </w:t>
              </w:r>
              <w:r w:rsidRPr="000F6836">
                <w:rPr>
                  <w:color w:val="000000"/>
                  <w:lang w:val="en-GB"/>
                </w:rPr>
                <w:t xml:space="preserve">credit </w:t>
              </w:r>
              <w:r w:rsidRPr="000F6836">
                <w:rPr>
                  <w:lang w:val="en-GB" w:eastAsia="es-ES"/>
                </w:rPr>
                <w:t>risk.</w:t>
              </w:r>
            </w:ins>
          </w:p>
          <w:p w14:paraId="59BF9F47" w14:textId="77777777" w:rsidR="00235B8C" w:rsidRPr="000F6836" w:rsidRDefault="00235B8C" w:rsidP="00B27ECA">
            <w:pPr>
              <w:jc w:val="left"/>
              <w:rPr>
                <w:ins w:id="2796" w:author="Author"/>
                <w:lang w:val="en-GB" w:eastAsia="es-ES"/>
              </w:rPr>
            </w:pPr>
            <w:ins w:id="2797" w:author="Author">
              <w:r w:rsidRPr="000F6836">
                <w:rPr>
                  <w:lang w:val="en-GB" w:eastAsia="es-ES"/>
                </w:rPr>
                <w:t>This amount should be reported as a negative value</w:t>
              </w:r>
              <w:r w:rsidRPr="000F6836">
                <w:rPr>
                  <w:bCs/>
                  <w:lang w:val="en-GB"/>
                </w:rPr>
                <w:t>.</w:t>
              </w:r>
            </w:ins>
          </w:p>
        </w:tc>
      </w:tr>
      <w:tr w:rsidR="00235B8C" w:rsidRPr="000F6836" w14:paraId="7DDD6CED" w14:textId="77777777" w:rsidTr="00B27ECA">
        <w:trPr>
          <w:trHeight w:val="300"/>
          <w:ins w:id="2798" w:author="Author"/>
        </w:trPr>
        <w:tc>
          <w:tcPr>
            <w:tcW w:w="2806" w:type="dxa"/>
            <w:tcBorders>
              <w:top w:val="nil"/>
              <w:left w:val="single" w:sz="4" w:space="0" w:color="auto"/>
              <w:bottom w:val="single" w:sz="4" w:space="0" w:color="auto"/>
              <w:right w:val="single" w:sz="4" w:space="0" w:color="auto"/>
            </w:tcBorders>
            <w:noWrap/>
            <w:hideMark/>
          </w:tcPr>
          <w:p w14:paraId="7FD31B5D" w14:textId="77777777" w:rsidR="00235B8C" w:rsidRPr="000F6836" w:rsidRDefault="00235B8C" w:rsidP="00B27ECA">
            <w:pPr>
              <w:jc w:val="left"/>
              <w:rPr>
                <w:ins w:id="2799" w:author="Author"/>
                <w:lang w:val="en-GB" w:eastAsia="fr-FR"/>
              </w:rPr>
            </w:pPr>
            <w:ins w:id="2800" w:author="Author">
              <w:r w:rsidRPr="000F6836">
                <w:rPr>
                  <w:lang w:val="en-GB"/>
                </w:rPr>
                <w:t>C0110/R0210</w:t>
              </w:r>
            </w:ins>
          </w:p>
        </w:tc>
        <w:tc>
          <w:tcPr>
            <w:tcW w:w="2103" w:type="dxa"/>
            <w:tcBorders>
              <w:top w:val="nil"/>
              <w:left w:val="nil"/>
              <w:bottom w:val="single" w:sz="4" w:space="0" w:color="auto"/>
              <w:right w:val="single" w:sz="4" w:space="0" w:color="auto"/>
            </w:tcBorders>
            <w:noWrap/>
            <w:hideMark/>
          </w:tcPr>
          <w:p w14:paraId="60CDCC79" w14:textId="77777777" w:rsidR="00235B8C" w:rsidRPr="000F6836" w:rsidRDefault="00235B8C" w:rsidP="00B27ECA">
            <w:pPr>
              <w:jc w:val="left"/>
              <w:rPr>
                <w:ins w:id="2801" w:author="Author"/>
                <w:color w:val="000000"/>
                <w:lang w:val="en-GB"/>
              </w:rPr>
            </w:pPr>
            <w:ins w:id="2802" w:author="Author">
              <w:r w:rsidRPr="000F6836">
                <w:rPr>
                  <w:color w:val="000000"/>
                  <w:lang w:val="en-GB"/>
                </w:rPr>
                <w:t>Diversified risk:</w:t>
              </w:r>
            </w:ins>
          </w:p>
          <w:p w14:paraId="522A2A61" w14:textId="77777777" w:rsidR="00235B8C" w:rsidRPr="000F6836" w:rsidRDefault="00235B8C" w:rsidP="00B27ECA">
            <w:pPr>
              <w:jc w:val="left"/>
              <w:rPr>
                <w:ins w:id="2803" w:author="Author"/>
                <w:lang w:val="en-GB" w:eastAsia="es-ES"/>
              </w:rPr>
            </w:pPr>
            <w:ins w:id="2804" w:author="Author">
              <w:r w:rsidRPr="000F6836">
                <w:rPr>
                  <w:color w:val="000000"/>
                  <w:lang w:val="en-GB"/>
                </w:rPr>
                <w:t xml:space="preserve">credit risk </w:t>
              </w:r>
            </w:ins>
          </w:p>
        </w:tc>
        <w:tc>
          <w:tcPr>
            <w:tcW w:w="4701" w:type="dxa"/>
            <w:tcBorders>
              <w:top w:val="nil"/>
              <w:left w:val="nil"/>
              <w:bottom w:val="single" w:sz="4" w:space="0" w:color="auto"/>
              <w:right w:val="single" w:sz="4" w:space="0" w:color="auto"/>
            </w:tcBorders>
            <w:noWrap/>
            <w:hideMark/>
          </w:tcPr>
          <w:p w14:paraId="36A89EB6" w14:textId="77777777" w:rsidR="00235B8C" w:rsidRPr="000F6836" w:rsidRDefault="00235B8C" w:rsidP="00B27ECA">
            <w:pPr>
              <w:jc w:val="left"/>
              <w:rPr>
                <w:ins w:id="2805" w:author="Author"/>
                <w:lang w:val="en-GB" w:eastAsia="es-ES"/>
              </w:rPr>
            </w:pPr>
            <w:ins w:id="2806" w:author="Author">
              <w:r w:rsidRPr="000F6836">
                <w:rPr>
                  <w:lang w:val="en-GB" w:eastAsia="es-ES"/>
                </w:rPr>
                <w:t xml:space="preserve">This is the total amount of the capital charge for </w:t>
              </w:r>
              <w:r w:rsidRPr="000F6836">
                <w:rPr>
                  <w:color w:val="000000"/>
                  <w:lang w:val="en-GB"/>
                </w:rPr>
                <w:t xml:space="preserve">credit </w:t>
              </w:r>
              <w:r w:rsidRPr="000F6836">
                <w:rPr>
                  <w:lang w:val="en-GB" w:eastAsia="es-ES"/>
                </w:rPr>
                <w:t xml:space="preserve">risk. </w:t>
              </w:r>
            </w:ins>
          </w:p>
        </w:tc>
      </w:tr>
    </w:tbl>
    <w:p w14:paraId="32A8C4DF" w14:textId="77777777" w:rsidR="00235B8C" w:rsidRPr="000F6836" w:rsidRDefault="00235B8C" w:rsidP="00235B8C">
      <w:pPr>
        <w:rPr>
          <w:ins w:id="2807" w:author="Author"/>
          <w:lang w:val="en-GB" w:eastAsia="fr-FR"/>
        </w:rPr>
      </w:pPr>
    </w:p>
    <w:p w14:paraId="0F9573C2" w14:textId="29712618" w:rsidR="00235B8C" w:rsidRPr="000F6836" w:rsidRDefault="00235B8C" w:rsidP="00235B8C">
      <w:pPr>
        <w:pStyle w:val="ManualHeading2"/>
        <w:numPr>
          <w:ilvl w:val="0"/>
          <w:numId w:val="0"/>
        </w:numPr>
        <w:ind w:left="851" w:hanging="851"/>
        <w:rPr>
          <w:ins w:id="2808" w:author="Author"/>
          <w:i/>
          <w:iCs/>
          <w:lang w:val="en-GB"/>
        </w:rPr>
      </w:pPr>
      <w:ins w:id="2809" w:author="Author">
        <w:r w:rsidRPr="000F6836">
          <w:rPr>
            <w:i/>
            <w:iCs/>
            <w:lang w:val="en-GB"/>
          </w:rPr>
          <w:t>S.26.12 – Internal</w:t>
        </w:r>
        <w:del w:id="2810" w:author="Author">
          <w:r w:rsidRPr="000F6836" w:rsidDel="00A0651F">
            <w:rPr>
              <w:i/>
              <w:iCs/>
              <w:lang w:val="en-GB"/>
            </w:rPr>
            <w:delText xml:space="preserve"> </w:delText>
          </w:r>
        </w:del>
        <w:r w:rsidRPr="000F6836">
          <w:rPr>
            <w:i/>
            <w:iCs/>
            <w:lang w:val="en-GB"/>
          </w:rPr>
          <w:t xml:space="preserve"> model: Credit risk – for non-financial instruments</w:t>
        </w:r>
      </w:ins>
    </w:p>
    <w:p w14:paraId="73869DA9" w14:textId="77777777" w:rsidR="00235B8C" w:rsidRPr="000F6836" w:rsidRDefault="00235B8C" w:rsidP="00235B8C">
      <w:pPr>
        <w:rPr>
          <w:ins w:id="2811" w:author="Author"/>
          <w:i/>
          <w:lang w:val="en-GB"/>
        </w:rPr>
      </w:pPr>
      <w:ins w:id="2812" w:author="Author">
        <w:r w:rsidRPr="000F6836">
          <w:rPr>
            <w:i/>
            <w:lang w:val="en-GB"/>
          </w:rPr>
          <w:t>General comments:</w:t>
        </w:r>
      </w:ins>
    </w:p>
    <w:p w14:paraId="0E5B417A" w14:textId="44D48744" w:rsidR="00235B8C" w:rsidRPr="000F6836" w:rsidRDefault="00235B8C" w:rsidP="00235B8C">
      <w:pPr>
        <w:rPr>
          <w:ins w:id="2813" w:author="Author"/>
          <w:lang w:val="en-GB"/>
        </w:rPr>
      </w:pPr>
      <w:ins w:id="2814" w:author="Author">
        <w:r w:rsidRPr="000F6836">
          <w:rPr>
            <w:lang w:val="en-GB"/>
          </w:rPr>
          <w:t>This section relates to annual submission of information for groups.</w:t>
        </w:r>
      </w:ins>
    </w:p>
    <w:p w14:paraId="2856188B" w14:textId="63183B11" w:rsidR="00272967" w:rsidRPr="000F6836" w:rsidRDefault="003C798F" w:rsidP="00235B8C">
      <w:pPr>
        <w:rPr>
          <w:ins w:id="2815" w:author="Author"/>
          <w:lang w:val="en-GB"/>
        </w:rPr>
      </w:pPr>
      <w:ins w:id="2816"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2817" w:author="Author">
          <w:r w:rsidR="00272967" w:rsidRPr="000F6836" w:rsidDel="003C798F">
            <w:rPr>
              <w:bCs/>
              <w:lang w:val="en-GB"/>
            </w:rPr>
            <w:delText>Cells shall be filled if this is possible with reasonable effort to provide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235B8C" w:rsidRPr="000F6836" w14:paraId="76A83B3B" w14:textId="77777777" w:rsidTr="00B27ECA">
        <w:trPr>
          <w:trHeight w:val="300"/>
          <w:ins w:id="2818" w:author="Author"/>
        </w:trPr>
        <w:tc>
          <w:tcPr>
            <w:tcW w:w="2806" w:type="dxa"/>
            <w:tcBorders>
              <w:top w:val="single" w:sz="4" w:space="0" w:color="auto"/>
              <w:left w:val="single" w:sz="4" w:space="0" w:color="auto"/>
              <w:bottom w:val="single" w:sz="4" w:space="0" w:color="auto"/>
              <w:right w:val="single" w:sz="4" w:space="0" w:color="auto"/>
            </w:tcBorders>
            <w:noWrap/>
            <w:hideMark/>
          </w:tcPr>
          <w:p w14:paraId="5DEB9A25" w14:textId="77777777" w:rsidR="00235B8C" w:rsidRPr="000F6836" w:rsidRDefault="00235B8C" w:rsidP="00B27ECA">
            <w:pPr>
              <w:jc w:val="left"/>
              <w:rPr>
                <w:ins w:id="2819" w:author="Author"/>
                <w:color w:val="000000"/>
                <w:lang w:val="en-GB"/>
              </w:rPr>
            </w:pPr>
            <w:ins w:id="2820" w:author="Author">
              <w:r w:rsidRPr="000F6836">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32855974" w14:textId="77777777" w:rsidR="00235B8C" w:rsidRPr="000F6836" w:rsidRDefault="00235B8C" w:rsidP="00B27ECA">
            <w:pPr>
              <w:jc w:val="left"/>
              <w:rPr>
                <w:ins w:id="2821" w:author="Author"/>
                <w:color w:val="000000"/>
                <w:lang w:val="en-GB"/>
              </w:rPr>
            </w:pPr>
            <w:ins w:id="2822" w:author="Author">
              <w:r w:rsidRPr="000F6836">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40C59314" w14:textId="77777777" w:rsidR="00235B8C" w:rsidRPr="000F6836" w:rsidRDefault="00235B8C" w:rsidP="00B27ECA">
            <w:pPr>
              <w:jc w:val="left"/>
              <w:rPr>
                <w:ins w:id="2823" w:author="Author"/>
                <w:b/>
                <w:color w:val="000000"/>
                <w:lang w:val="en-GB"/>
              </w:rPr>
            </w:pPr>
            <w:ins w:id="2824" w:author="Author">
              <w:r w:rsidRPr="000F6836">
                <w:rPr>
                  <w:b/>
                  <w:color w:val="000000"/>
                  <w:lang w:val="en-GB"/>
                </w:rPr>
                <w:t>INSTRUCTIONS</w:t>
              </w:r>
            </w:ins>
          </w:p>
        </w:tc>
      </w:tr>
      <w:tr w:rsidR="00235B8C" w:rsidRPr="000F6836" w14:paraId="1286EE42" w14:textId="77777777" w:rsidTr="00B27ECA">
        <w:trPr>
          <w:trHeight w:val="300"/>
          <w:ins w:id="2825"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2EF545E3" w14:textId="77777777" w:rsidR="00235B8C" w:rsidRPr="000F6836" w:rsidRDefault="00235B8C" w:rsidP="00B27ECA">
            <w:pPr>
              <w:rPr>
                <w:ins w:id="2826" w:author="Author"/>
                <w:i/>
                <w:color w:val="000000"/>
                <w:lang w:val="en-GB"/>
              </w:rPr>
            </w:pPr>
            <w:ins w:id="2827" w:author="Author">
              <w:r w:rsidRPr="000F6836">
                <w:rPr>
                  <w:i/>
                  <w:lang w:val="en-GB" w:eastAsia="es-ES"/>
                </w:rPr>
                <w:t>Type 1 exposures in terms of impact on SCR</w:t>
              </w:r>
            </w:ins>
          </w:p>
        </w:tc>
      </w:tr>
      <w:tr w:rsidR="00235B8C" w:rsidRPr="000F6836" w14:paraId="0EBA4837" w14:textId="77777777" w:rsidTr="00B27ECA">
        <w:trPr>
          <w:trHeight w:val="300"/>
          <w:ins w:id="2828" w:author="Author"/>
        </w:trPr>
        <w:tc>
          <w:tcPr>
            <w:tcW w:w="2806" w:type="dxa"/>
            <w:tcBorders>
              <w:top w:val="nil"/>
              <w:left w:val="single" w:sz="4" w:space="0" w:color="auto"/>
              <w:bottom w:val="single" w:sz="4" w:space="0" w:color="auto"/>
              <w:right w:val="single" w:sz="4" w:space="0" w:color="auto"/>
            </w:tcBorders>
            <w:noWrap/>
            <w:hideMark/>
          </w:tcPr>
          <w:p w14:paraId="5D6F16D1" w14:textId="77777777" w:rsidR="00235B8C" w:rsidRPr="000F6836" w:rsidRDefault="00235B8C" w:rsidP="00B27ECA">
            <w:pPr>
              <w:jc w:val="left"/>
              <w:rPr>
                <w:ins w:id="2829" w:author="Author"/>
                <w:lang w:val="en-GB" w:eastAsia="fr-FR"/>
              </w:rPr>
            </w:pPr>
            <w:ins w:id="2830" w:author="Author">
              <w:r w:rsidRPr="000F6836">
                <w:rPr>
                  <w:lang w:val="en-GB"/>
                </w:rPr>
                <w:t>C0010/R0020-R0110</w:t>
              </w:r>
            </w:ins>
          </w:p>
        </w:tc>
        <w:tc>
          <w:tcPr>
            <w:tcW w:w="2103" w:type="dxa"/>
            <w:tcBorders>
              <w:top w:val="nil"/>
              <w:left w:val="nil"/>
              <w:bottom w:val="single" w:sz="4" w:space="0" w:color="auto"/>
              <w:right w:val="single" w:sz="4" w:space="0" w:color="auto"/>
            </w:tcBorders>
            <w:noWrap/>
            <w:hideMark/>
          </w:tcPr>
          <w:p w14:paraId="09CB3CA6" w14:textId="77777777" w:rsidR="00235B8C" w:rsidRPr="000F6836" w:rsidRDefault="00235B8C" w:rsidP="00B27ECA">
            <w:pPr>
              <w:jc w:val="left"/>
              <w:rPr>
                <w:ins w:id="2831" w:author="Author"/>
                <w:color w:val="000000"/>
                <w:lang w:val="en-GB"/>
              </w:rPr>
            </w:pPr>
            <w:ins w:id="2832" w:author="Author">
              <w:r w:rsidRPr="000F6836">
                <w:rPr>
                  <w:lang w:val="en-GB" w:eastAsia="es-ES"/>
                </w:rPr>
                <w:t>Name of single name exposure</w:t>
              </w:r>
            </w:ins>
          </w:p>
        </w:tc>
        <w:tc>
          <w:tcPr>
            <w:tcW w:w="4701" w:type="dxa"/>
            <w:tcBorders>
              <w:top w:val="nil"/>
              <w:left w:val="nil"/>
              <w:bottom w:val="single" w:sz="4" w:space="0" w:color="auto"/>
              <w:right w:val="single" w:sz="4" w:space="0" w:color="auto"/>
            </w:tcBorders>
            <w:noWrap/>
            <w:hideMark/>
          </w:tcPr>
          <w:p w14:paraId="54E27549" w14:textId="77777777" w:rsidR="00235B8C" w:rsidRPr="000F6836" w:rsidRDefault="00235B8C" w:rsidP="00B27ECA">
            <w:pPr>
              <w:jc w:val="left"/>
              <w:rPr>
                <w:ins w:id="2833" w:author="Author"/>
                <w:lang w:val="en-GB" w:eastAsia="es-ES"/>
              </w:rPr>
            </w:pPr>
            <w:ins w:id="2834" w:author="Author">
              <w:r w:rsidRPr="000F6836">
                <w:rPr>
                  <w:lang w:val="en-GB" w:eastAsia="es-ES"/>
                </w:rPr>
                <w:t>Describe the name of the 10 largest single exposures.</w:t>
              </w:r>
            </w:ins>
          </w:p>
        </w:tc>
      </w:tr>
      <w:tr w:rsidR="00235B8C" w:rsidRPr="000F6836" w14:paraId="3DDA834F" w14:textId="77777777" w:rsidTr="00B27ECA">
        <w:trPr>
          <w:trHeight w:val="300"/>
          <w:ins w:id="2835" w:author="Author"/>
        </w:trPr>
        <w:tc>
          <w:tcPr>
            <w:tcW w:w="2806" w:type="dxa"/>
            <w:tcBorders>
              <w:top w:val="nil"/>
              <w:left w:val="single" w:sz="4" w:space="0" w:color="auto"/>
              <w:bottom w:val="single" w:sz="4" w:space="0" w:color="auto"/>
              <w:right w:val="single" w:sz="4" w:space="0" w:color="auto"/>
            </w:tcBorders>
            <w:noWrap/>
            <w:hideMark/>
          </w:tcPr>
          <w:p w14:paraId="1B711F87" w14:textId="77777777" w:rsidR="00235B8C" w:rsidRPr="000F6836" w:rsidRDefault="00235B8C" w:rsidP="00B27ECA">
            <w:pPr>
              <w:jc w:val="left"/>
              <w:rPr>
                <w:ins w:id="2836" w:author="Author"/>
                <w:lang w:val="en-GB"/>
              </w:rPr>
            </w:pPr>
            <w:ins w:id="2837" w:author="Author">
              <w:r w:rsidRPr="000F6836">
                <w:rPr>
                  <w:lang w:val="en-GB"/>
                </w:rPr>
                <w:t>C0020/R0020-R0110</w:t>
              </w:r>
            </w:ins>
          </w:p>
        </w:tc>
        <w:tc>
          <w:tcPr>
            <w:tcW w:w="2103" w:type="dxa"/>
            <w:tcBorders>
              <w:top w:val="nil"/>
              <w:left w:val="nil"/>
              <w:bottom w:val="single" w:sz="4" w:space="0" w:color="auto"/>
              <w:right w:val="single" w:sz="4" w:space="0" w:color="auto"/>
            </w:tcBorders>
            <w:noWrap/>
            <w:hideMark/>
          </w:tcPr>
          <w:p w14:paraId="5DD344B3" w14:textId="77777777" w:rsidR="00235B8C" w:rsidRPr="000F6836" w:rsidRDefault="00235B8C" w:rsidP="00B27ECA">
            <w:pPr>
              <w:jc w:val="left"/>
              <w:rPr>
                <w:ins w:id="2838" w:author="Author"/>
                <w:color w:val="000000"/>
                <w:lang w:val="en-GB"/>
              </w:rPr>
            </w:pPr>
            <w:ins w:id="2839" w:author="Author">
              <w:r w:rsidRPr="000F6836">
                <w:rPr>
                  <w:lang w:val="en-GB" w:eastAsia="es-ES"/>
                </w:rPr>
                <w:t>Code of single name exposure</w:t>
              </w:r>
            </w:ins>
          </w:p>
        </w:tc>
        <w:tc>
          <w:tcPr>
            <w:tcW w:w="4701" w:type="dxa"/>
            <w:tcBorders>
              <w:top w:val="nil"/>
              <w:left w:val="nil"/>
              <w:bottom w:val="single" w:sz="4" w:space="0" w:color="auto"/>
              <w:right w:val="single" w:sz="4" w:space="0" w:color="auto"/>
            </w:tcBorders>
            <w:noWrap/>
            <w:hideMark/>
          </w:tcPr>
          <w:p w14:paraId="0CFF6BE2" w14:textId="77777777" w:rsidR="00235B8C" w:rsidRPr="000F6836" w:rsidRDefault="00235B8C" w:rsidP="00B27ECA">
            <w:pPr>
              <w:jc w:val="left"/>
              <w:rPr>
                <w:ins w:id="2840" w:author="Author"/>
                <w:lang w:val="en-GB" w:eastAsia="es-ES"/>
              </w:rPr>
            </w:pPr>
            <w:ins w:id="2841" w:author="Author">
              <w:r w:rsidRPr="000F6836">
                <w:rPr>
                  <w:lang w:val="en-GB" w:eastAsia="es-ES"/>
                </w:rPr>
                <w:t>Identification code using the Legal Entity Identifier (LEI) if available.</w:t>
              </w:r>
              <w:r w:rsidRPr="000F6836">
                <w:rPr>
                  <w:lang w:val="en-GB" w:eastAsia="es-ES"/>
                </w:rPr>
                <w:br/>
              </w:r>
              <w:r w:rsidRPr="000F6836">
                <w:rPr>
                  <w:lang w:val="en-GB" w:eastAsia="es-ES"/>
                </w:rPr>
                <w:br/>
                <w:t>If not available this item should not be reported</w:t>
              </w:r>
            </w:ins>
          </w:p>
        </w:tc>
      </w:tr>
      <w:tr w:rsidR="00235B8C" w:rsidRPr="000F6836" w14:paraId="38882CC7" w14:textId="77777777" w:rsidTr="00B27ECA">
        <w:trPr>
          <w:trHeight w:val="300"/>
          <w:ins w:id="2842" w:author="Author"/>
        </w:trPr>
        <w:tc>
          <w:tcPr>
            <w:tcW w:w="2806" w:type="dxa"/>
            <w:tcBorders>
              <w:top w:val="nil"/>
              <w:left w:val="single" w:sz="4" w:space="0" w:color="auto"/>
              <w:bottom w:val="single" w:sz="4" w:space="0" w:color="auto"/>
              <w:right w:val="single" w:sz="4" w:space="0" w:color="auto"/>
            </w:tcBorders>
            <w:noWrap/>
            <w:hideMark/>
          </w:tcPr>
          <w:p w14:paraId="02EC4F1C" w14:textId="77777777" w:rsidR="00235B8C" w:rsidRPr="000F6836" w:rsidRDefault="00235B8C" w:rsidP="00B27ECA">
            <w:pPr>
              <w:jc w:val="left"/>
              <w:rPr>
                <w:ins w:id="2843" w:author="Author"/>
                <w:lang w:val="en-GB" w:eastAsia="fr-FR"/>
              </w:rPr>
            </w:pPr>
            <w:ins w:id="2844" w:author="Author">
              <w:r w:rsidRPr="000F6836">
                <w:rPr>
                  <w:lang w:val="en-GB"/>
                </w:rPr>
                <w:t>C0030/R0010</w:t>
              </w:r>
            </w:ins>
          </w:p>
        </w:tc>
        <w:tc>
          <w:tcPr>
            <w:tcW w:w="2103" w:type="dxa"/>
            <w:tcBorders>
              <w:top w:val="nil"/>
              <w:left w:val="nil"/>
              <w:bottom w:val="single" w:sz="4" w:space="0" w:color="auto"/>
              <w:right w:val="single" w:sz="4" w:space="0" w:color="auto"/>
            </w:tcBorders>
            <w:noWrap/>
            <w:hideMark/>
          </w:tcPr>
          <w:p w14:paraId="3EA39DBE" w14:textId="77777777" w:rsidR="00235B8C" w:rsidRPr="000F6836" w:rsidRDefault="00235B8C" w:rsidP="00B27ECA">
            <w:pPr>
              <w:jc w:val="left"/>
              <w:rPr>
                <w:ins w:id="2845" w:author="Author"/>
                <w:lang w:val="en-GB" w:eastAsia="es-ES"/>
              </w:rPr>
            </w:pPr>
            <w:ins w:id="2846" w:author="Author">
              <w:r w:rsidRPr="000F6836">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25E76130" w14:textId="77777777" w:rsidR="00235B8C" w:rsidRPr="000F6836" w:rsidRDefault="00235B8C" w:rsidP="00B27ECA">
            <w:pPr>
              <w:jc w:val="left"/>
              <w:rPr>
                <w:ins w:id="2847" w:author="Author"/>
                <w:lang w:val="en-GB" w:eastAsia="es-ES"/>
              </w:rPr>
            </w:pPr>
            <w:ins w:id="2848" w:author="Author">
              <w:r w:rsidRPr="000F6836">
                <w:rPr>
                  <w:lang w:val="en-GB" w:eastAsia="es-ES"/>
                </w:rPr>
                <w:t>The sum of the Loss Given Default for all Type 1 exposures.</w:t>
              </w:r>
            </w:ins>
          </w:p>
        </w:tc>
      </w:tr>
      <w:tr w:rsidR="00235B8C" w:rsidRPr="000F6836" w14:paraId="7077213D" w14:textId="77777777" w:rsidTr="00B27ECA">
        <w:trPr>
          <w:trHeight w:val="300"/>
          <w:ins w:id="2849" w:author="Author"/>
        </w:trPr>
        <w:tc>
          <w:tcPr>
            <w:tcW w:w="2806" w:type="dxa"/>
            <w:tcBorders>
              <w:top w:val="nil"/>
              <w:left w:val="single" w:sz="4" w:space="0" w:color="auto"/>
              <w:bottom w:val="single" w:sz="4" w:space="0" w:color="auto"/>
              <w:right w:val="single" w:sz="4" w:space="0" w:color="auto"/>
            </w:tcBorders>
            <w:noWrap/>
            <w:hideMark/>
          </w:tcPr>
          <w:p w14:paraId="5B2AACED" w14:textId="77777777" w:rsidR="00235B8C" w:rsidRPr="000F6836" w:rsidRDefault="00235B8C" w:rsidP="00B27ECA">
            <w:pPr>
              <w:jc w:val="left"/>
              <w:rPr>
                <w:ins w:id="2850" w:author="Author"/>
                <w:lang w:val="en-GB" w:eastAsia="fr-FR"/>
              </w:rPr>
            </w:pPr>
            <w:ins w:id="2851" w:author="Author">
              <w:r w:rsidRPr="000F6836">
                <w:rPr>
                  <w:lang w:val="en-GB"/>
                </w:rPr>
                <w:t>C0030/R0020-R0110</w:t>
              </w:r>
            </w:ins>
          </w:p>
        </w:tc>
        <w:tc>
          <w:tcPr>
            <w:tcW w:w="2103" w:type="dxa"/>
            <w:tcBorders>
              <w:top w:val="nil"/>
              <w:left w:val="nil"/>
              <w:bottom w:val="single" w:sz="4" w:space="0" w:color="auto"/>
              <w:right w:val="single" w:sz="4" w:space="0" w:color="auto"/>
            </w:tcBorders>
            <w:noWrap/>
            <w:hideMark/>
          </w:tcPr>
          <w:p w14:paraId="0F38E9C0" w14:textId="77777777" w:rsidR="00235B8C" w:rsidRPr="000F6836" w:rsidRDefault="00235B8C" w:rsidP="00B27ECA">
            <w:pPr>
              <w:jc w:val="left"/>
              <w:rPr>
                <w:ins w:id="2852" w:author="Author"/>
                <w:color w:val="000000"/>
                <w:lang w:val="en-GB"/>
              </w:rPr>
            </w:pPr>
            <w:ins w:id="2853" w:author="Author">
              <w:r w:rsidRPr="000F6836">
                <w:rPr>
                  <w:lang w:val="en-GB" w:eastAsia="es-ES"/>
                </w:rPr>
                <w:t>Type 1 exposures – Single name exposure X – Loss Given Default</w:t>
              </w:r>
            </w:ins>
          </w:p>
        </w:tc>
        <w:tc>
          <w:tcPr>
            <w:tcW w:w="4701" w:type="dxa"/>
            <w:tcBorders>
              <w:top w:val="nil"/>
              <w:left w:val="nil"/>
              <w:bottom w:val="single" w:sz="4" w:space="0" w:color="auto"/>
              <w:right w:val="single" w:sz="4" w:space="0" w:color="auto"/>
            </w:tcBorders>
            <w:noWrap/>
            <w:hideMark/>
          </w:tcPr>
          <w:p w14:paraId="156C2293" w14:textId="77777777" w:rsidR="00235B8C" w:rsidRPr="000F6836" w:rsidRDefault="00235B8C" w:rsidP="00B27ECA">
            <w:pPr>
              <w:jc w:val="left"/>
              <w:rPr>
                <w:ins w:id="2854" w:author="Author"/>
                <w:color w:val="000000"/>
                <w:lang w:val="en-GB"/>
              </w:rPr>
            </w:pPr>
            <w:ins w:id="2855" w:author="Author">
              <w:r w:rsidRPr="000F6836">
                <w:rPr>
                  <w:lang w:val="en-GB" w:eastAsia="es-ES"/>
                </w:rPr>
                <w:t>The value of the Loss Given Default for each of the 10 largest single name exposures.</w:t>
              </w:r>
            </w:ins>
          </w:p>
        </w:tc>
      </w:tr>
      <w:tr w:rsidR="00235B8C" w:rsidRPr="000F6836" w14:paraId="33841B2A" w14:textId="77777777" w:rsidTr="00B27ECA">
        <w:trPr>
          <w:trHeight w:val="300"/>
          <w:ins w:id="2856" w:author="Author"/>
        </w:trPr>
        <w:tc>
          <w:tcPr>
            <w:tcW w:w="2806" w:type="dxa"/>
            <w:tcBorders>
              <w:top w:val="nil"/>
              <w:left w:val="single" w:sz="4" w:space="0" w:color="auto"/>
              <w:bottom w:val="single" w:sz="4" w:space="0" w:color="auto"/>
              <w:right w:val="single" w:sz="4" w:space="0" w:color="auto"/>
            </w:tcBorders>
            <w:noWrap/>
            <w:hideMark/>
          </w:tcPr>
          <w:p w14:paraId="25431813" w14:textId="77777777" w:rsidR="00235B8C" w:rsidRPr="000F6836" w:rsidRDefault="00235B8C" w:rsidP="00B27ECA">
            <w:pPr>
              <w:jc w:val="left"/>
              <w:rPr>
                <w:ins w:id="2857" w:author="Author"/>
                <w:color w:val="000000"/>
                <w:lang w:val="en-GB"/>
              </w:rPr>
            </w:pPr>
            <w:ins w:id="2858" w:author="Author">
              <w:r w:rsidRPr="000F6836">
                <w:rPr>
                  <w:lang w:val="en-GB"/>
                </w:rPr>
                <w:t>C0030/R0120</w:t>
              </w:r>
            </w:ins>
          </w:p>
        </w:tc>
        <w:tc>
          <w:tcPr>
            <w:tcW w:w="2103" w:type="dxa"/>
            <w:tcBorders>
              <w:top w:val="nil"/>
              <w:left w:val="nil"/>
              <w:bottom w:val="single" w:sz="4" w:space="0" w:color="auto"/>
              <w:right w:val="single" w:sz="4" w:space="0" w:color="auto"/>
            </w:tcBorders>
            <w:noWrap/>
            <w:hideMark/>
          </w:tcPr>
          <w:p w14:paraId="19FF4E92" w14:textId="77777777" w:rsidR="00235B8C" w:rsidRPr="000F6836" w:rsidRDefault="00235B8C" w:rsidP="00B27ECA">
            <w:pPr>
              <w:jc w:val="left"/>
              <w:rPr>
                <w:ins w:id="2859" w:author="Author"/>
                <w:color w:val="000000"/>
                <w:lang w:val="en-GB"/>
              </w:rPr>
            </w:pPr>
            <w:ins w:id="2860" w:author="Author">
              <w:r w:rsidRPr="000F6836">
                <w:rPr>
                  <w:color w:val="000000"/>
                  <w:lang w:val="en-GB"/>
                </w:rPr>
                <w:t>Type 1 aggregate Loss Given Default excluding 10 largest single name exposures</w:t>
              </w:r>
            </w:ins>
          </w:p>
        </w:tc>
        <w:tc>
          <w:tcPr>
            <w:tcW w:w="4701" w:type="dxa"/>
            <w:tcBorders>
              <w:top w:val="nil"/>
              <w:left w:val="nil"/>
              <w:bottom w:val="single" w:sz="4" w:space="0" w:color="auto"/>
              <w:right w:val="single" w:sz="4" w:space="0" w:color="auto"/>
            </w:tcBorders>
            <w:noWrap/>
            <w:hideMark/>
          </w:tcPr>
          <w:p w14:paraId="7275FD52" w14:textId="77777777" w:rsidR="00235B8C" w:rsidRPr="000F6836" w:rsidRDefault="00235B8C" w:rsidP="00B27ECA">
            <w:pPr>
              <w:jc w:val="left"/>
              <w:rPr>
                <w:ins w:id="2861" w:author="Author"/>
                <w:color w:val="000000"/>
                <w:lang w:val="en-GB"/>
              </w:rPr>
            </w:pPr>
            <w:ins w:id="2862" w:author="Author">
              <w:r w:rsidRPr="000F6836">
                <w:rPr>
                  <w:lang w:val="en-GB" w:eastAsia="es-ES"/>
                </w:rPr>
                <w:t>Loss Given Default for all Type 1 exposures excluding 10 largest single name exposures.</w:t>
              </w:r>
            </w:ins>
          </w:p>
        </w:tc>
      </w:tr>
      <w:tr w:rsidR="00235B8C" w:rsidRPr="000F6836" w14:paraId="5606EAED" w14:textId="77777777" w:rsidTr="00B27ECA">
        <w:trPr>
          <w:trHeight w:val="300"/>
          <w:ins w:id="2863" w:author="Author"/>
        </w:trPr>
        <w:tc>
          <w:tcPr>
            <w:tcW w:w="2806" w:type="dxa"/>
            <w:tcBorders>
              <w:top w:val="nil"/>
              <w:left w:val="single" w:sz="4" w:space="0" w:color="auto"/>
              <w:bottom w:val="single" w:sz="4" w:space="0" w:color="auto"/>
              <w:right w:val="single" w:sz="4" w:space="0" w:color="auto"/>
            </w:tcBorders>
            <w:noWrap/>
            <w:hideMark/>
          </w:tcPr>
          <w:p w14:paraId="6E12F525" w14:textId="77777777" w:rsidR="00235B8C" w:rsidRPr="000F6836" w:rsidRDefault="00235B8C" w:rsidP="00B27ECA">
            <w:pPr>
              <w:jc w:val="left"/>
              <w:rPr>
                <w:ins w:id="2864" w:author="Author"/>
                <w:lang w:val="en-GB"/>
              </w:rPr>
            </w:pPr>
            <w:ins w:id="2865" w:author="Author">
              <w:r w:rsidRPr="000F6836">
                <w:rPr>
                  <w:lang w:val="en-GB"/>
                </w:rPr>
                <w:lastRenderedPageBreak/>
                <w:t>C0040/R0010</w:t>
              </w:r>
            </w:ins>
          </w:p>
        </w:tc>
        <w:tc>
          <w:tcPr>
            <w:tcW w:w="2103" w:type="dxa"/>
            <w:tcBorders>
              <w:top w:val="nil"/>
              <w:left w:val="nil"/>
              <w:bottom w:val="single" w:sz="4" w:space="0" w:color="auto"/>
              <w:right w:val="single" w:sz="4" w:space="0" w:color="auto"/>
            </w:tcBorders>
            <w:noWrap/>
            <w:hideMark/>
          </w:tcPr>
          <w:p w14:paraId="685372F1" w14:textId="77777777" w:rsidR="00235B8C" w:rsidRPr="000F6836" w:rsidRDefault="00235B8C" w:rsidP="00B27ECA">
            <w:pPr>
              <w:jc w:val="left"/>
              <w:rPr>
                <w:ins w:id="2866" w:author="Author"/>
                <w:color w:val="000000"/>
                <w:lang w:val="en-GB"/>
              </w:rPr>
            </w:pPr>
            <w:ins w:id="2867" w:author="Author">
              <w:r w:rsidRPr="000F6836">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646D73F8" w14:textId="77777777" w:rsidR="00235B8C" w:rsidRPr="000F6836" w:rsidRDefault="00235B8C" w:rsidP="00B27ECA">
            <w:pPr>
              <w:jc w:val="left"/>
              <w:rPr>
                <w:ins w:id="2868" w:author="Author"/>
                <w:color w:val="000000"/>
                <w:lang w:val="en-GB"/>
              </w:rPr>
            </w:pPr>
            <w:ins w:id="2869" w:author="Author">
              <w:r w:rsidRPr="000F6836">
                <w:rPr>
                  <w:lang w:val="en-GB" w:eastAsia="es-ES"/>
                </w:rPr>
                <w:t>The sum of the Exposure at Default for all Type 1 exposures.</w:t>
              </w:r>
            </w:ins>
          </w:p>
        </w:tc>
      </w:tr>
      <w:tr w:rsidR="00235B8C" w:rsidRPr="000F6836" w14:paraId="632D5F61" w14:textId="77777777" w:rsidTr="00B27ECA">
        <w:trPr>
          <w:trHeight w:val="300"/>
          <w:ins w:id="2870" w:author="Author"/>
        </w:trPr>
        <w:tc>
          <w:tcPr>
            <w:tcW w:w="2806" w:type="dxa"/>
            <w:tcBorders>
              <w:top w:val="nil"/>
              <w:left w:val="single" w:sz="4" w:space="0" w:color="auto"/>
              <w:bottom w:val="single" w:sz="4" w:space="0" w:color="auto"/>
              <w:right w:val="single" w:sz="4" w:space="0" w:color="auto"/>
            </w:tcBorders>
            <w:noWrap/>
            <w:hideMark/>
          </w:tcPr>
          <w:p w14:paraId="626F6D46" w14:textId="77777777" w:rsidR="00235B8C" w:rsidRPr="000F6836" w:rsidRDefault="00235B8C" w:rsidP="00B27ECA">
            <w:pPr>
              <w:jc w:val="left"/>
              <w:rPr>
                <w:ins w:id="2871" w:author="Author"/>
                <w:lang w:val="en-GB" w:eastAsia="fr-FR"/>
              </w:rPr>
            </w:pPr>
            <w:ins w:id="2872" w:author="Author">
              <w:r w:rsidRPr="000F6836">
                <w:rPr>
                  <w:lang w:val="en-GB"/>
                </w:rPr>
                <w:t>C0040/R0020-R0110</w:t>
              </w:r>
            </w:ins>
          </w:p>
        </w:tc>
        <w:tc>
          <w:tcPr>
            <w:tcW w:w="2103" w:type="dxa"/>
            <w:tcBorders>
              <w:top w:val="nil"/>
              <w:left w:val="nil"/>
              <w:bottom w:val="single" w:sz="4" w:space="0" w:color="auto"/>
              <w:right w:val="single" w:sz="4" w:space="0" w:color="auto"/>
            </w:tcBorders>
            <w:noWrap/>
            <w:hideMark/>
          </w:tcPr>
          <w:p w14:paraId="67BFF4D6" w14:textId="77777777" w:rsidR="00235B8C" w:rsidRPr="000F6836" w:rsidRDefault="00235B8C" w:rsidP="00B27ECA">
            <w:pPr>
              <w:jc w:val="left"/>
              <w:rPr>
                <w:ins w:id="2873" w:author="Author"/>
                <w:color w:val="000000"/>
                <w:lang w:val="en-GB"/>
              </w:rPr>
            </w:pPr>
            <w:ins w:id="2874" w:author="Author">
              <w:r w:rsidRPr="000F6836">
                <w:rPr>
                  <w:lang w:val="en-GB" w:eastAsia="es-ES"/>
                </w:rPr>
                <w:t>Type 1 exposures – Single name exposure X – Exposure at Default</w:t>
              </w:r>
            </w:ins>
          </w:p>
        </w:tc>
        <w:tc>
          <w:tcPr>
            <w:tcW w:w="4701" w:type="dxa"/>
            <w:tcBorders>
              <w:top w:val="nil"/>
              <w:left w:val="nil"/>
              <w:bottom w:val="single" w:sz="4" w:space="0" w:color="auto"/>
              <w:right w:val="single" w:sz="4" w:space="0" w:color="auto"/>
            </w:tcBorders>
            <w:noWrap/>
            <w:hideMark/>
          </w:tcPr>
          <w:p w14:paraId="4A20B0D9" w14:textId="77777777" w:rsidR="00235B8C" w:rsidRPr="000F6836" w:rsidRDefault="00235B8C" w:rsidP="00B27ECA">
            <w:pPr>
              <w:jc w:val="left"/>
              <w:rPr>
                <w:ins w:id="2875" w:author="Author"/>
                <w:color w:val="000000"/>
                <w:lang w:val="en-GB"/>
              </w:rPr>
            </w:pPr>
            <w:ins w:id="2876" w:author="Author">
              <w:r w:rsidRPr="000F6836">
                <w:rPr>
                  <w:lang w:val="en-GB" w:eastAsia="es-ES"/>
                </w:rPr>
                <w:t>The value of the Exposure at Default for each of the 10 largest single name exposures.</w:t>
              </w:r>
            </w:ins>
          </w:p>
        </w:tc>
      </w:tr>
      <w:tr w:rsidR="00235B8C" w:rsidRPr="000F6836" w14:paraId="64945867" w14:textId="77777777" w:rsidTr="00B27ECA">
        <w:trPr>
          <w:trHeight w:val="300"/>
          <w:ins w:id="2877" w:author="Author"/>
        </w:trPr>
        <w:tc>
          <w:tcPr>
            <w:tcW w:w="2806" w:type="dxa"/>
            <w:tcBorders>
              <w:top w:val="nil"/>
              <w:left w:val="single" w:sz="4" w:space="0" w:color="auto"/>
              <w:bottom w:val="single" w:sz="4" w:space="0" w:color="auto"/>
              <w:right w:val="single" w:sz="4" w:space="0" w:color="auto"/>
            </w:tcBorders>
            <w:noWrap/>
            <w:hideMark/>
          </w:tcPr>
          <w:p w14:paraId="5EB0F151" w14:textId="77777777" w:rsidR="00235B8C" w:rsidRPr="000F6836" w:rsidRDefault="00235B8C" w:rsidP="00B27ECA">
            <w:pPr>
              <w:jc w:val="left"/>
              <w:rPr>
                <w:ins w:id="2878" w:author="Author"/>
                <w:color w:val="000000"/>
                <w:lang w:val="en-GB"/>
              </w:rPr>
            </w:pPr>
            <w:ins w:id="2879" w:author="Author">
              <w:r w:rsidRPr="000F6836">
                <w:rPr>
                  <w:lang w:val="en-GB"/>
                </w:rPr>
                <w:t>C0040/R0120</w:t>
              </w:r>
            </w:ins>
          </w:p>
        </w:tc>
        <w:tc>
          <w:tcPr>
            <w:tcW w:w="2103" w:type="dxa"/>
            <w:tcBorders>
              <w:top w:val="nil"/>
              <w:left w:val="nil"/>
              <w:bottom w:val="single" w:sz="4" w:space="0" w:color="auto"/>
              <w:right w:val="single" w:sz="4" w:space="0" w:color="auto"/>
            </w:tcBorders>
            <w:noWrap/>
            <w:hideMark/>
          </w:tcPr>
          <w:p w14:paraId="45268B8A" w14:textId="77777777" w:rsidR="00235B8C" w:rsidRPr="000F6836" w:rsidRDefault="00235B8C" w:rsidP="00B27ECA">
            <w:pPr>
              <w:jc w:val="left"/>
              <w:rPr>
                <w:ins w:id="2880" w:author="Author"/>
                <w:color w:val="000000"/>
                <w:lang w:val="en-GB"/>
              </w:rPr>
            </w:pPr>
            <w:ins w:id="2881" w:author="Author">
              <w:r w:rsidRPr="000F6836">
                <w:rPr>
                  <w:color w:val="000000"/>
                  <w:lang w:val="en-GB"/>
                </w:rPr>
                <w:t xml:space="preserve">Type 1 aggregate </w:t>
              </w:r>
              <w:r w:rsidRPr="000F6836">
                <w:rPr>
                  <w:lang w:val="en-GB" w:eastAsia="es-ES"/>
                </w:rPr>
                <w:t xml:space="preserve">Exposure at </w:t>
              </w:r>
              <w:r w:rsidRPr="000F6836">
                <w:rPr>
                  <w:color w:val="000000"/>
                  <w:lang w:val="en-GB"/>
                </w:rPr>
                <w:t>Default excluding 10 largest single name exposures</w:t>
              </w:r>
            </w:ins>
          </w:p>
        </w:tc>
        <w:tc>
          <w:tcPr>
            <w:tcW w:w="4701" w:type="dxa"/>
            <w:tcBorders>
              <w:top w:val="nil"/>
              <w:left w:val="nil"/>
              <w:bottom w:val="single" w:sz="4" w:space="0" w:color="auto"/>
              <w:right w:val="single" w:sz="4" w:space="0" w:color="auto"/>
            </w:tcBorders>
            <w:noWrap/>
            <w:hideMark/>
          </w:tcPr>
          <w:p w14:paraId="72C4022C" w14:textId="77777777" w:rsidR="00235B8C" w:rsidRPr="000F6836" w:rsidRDefault="00235B8C" w:rsidP="00B27ECA">
            <w:pPr>
              <w:jc w:val="left"/>
              <w:rPr>
                <w:ins w:id="2882" w:author="Author"/>
                <w:color w:val="000000"/>
                <w:lang w:val="en-GB"/>
              </w:rPr>
            </w:pPr>
            <w:ins w:id="2883" w:author="Author">
              <w:r w:rsidRPr="000F6836">
                <w:rPr>
                  <w:lang w:val="en-GB" w:eastAsia="es-ES"/>
                </w:rPr>
                <w:t>The value of the Exposure at Default for all Type 1 exposures excluding 10 largest single name exposures.</w:t>
              </w:r>
            </w:ins>
          </w:p>
        </w:tc>
      </w:tr>
      <w:tr w:rsidR="00235B8C" w:rsidRPr="000F6836" w14:paraId="753B2BEA" w14:textId="77777777" w:rsidTr="00B27ECA">
        <w:trPr>
          <w:trHeight w:val="300"/>
          <w:ins w:id="2884" w:author="Author"/>
        </w:trPr>
        <w:tc>
          <w:tcPr>
            <w:tcW w:w="2806" w:type="dxa"/>
            <w:tcBorders>
              <w:top w:val="nil"/>
              <w:left w:val="single" w:sz="4" w:space="0" w:color="auto"/>
              <w:bottom w:val="single" w:sz="4" w:space="0" w:color="auto"/>
              <w:right w:val="single" w:sz="4" w:space="0" w:color="auto"/>
            </w:tcBorders>
            <w:noWrap/>
            <w:hideMark/>
          </w:tcPr>
          <w:p w14:paraId="2A106287" w14:textId="77777777" w:rsidR="00235B8C" w:rsidRPr="000F6836" w:rsidRDefault="00235B8C" w:rsidP="00B27ECA">
            <w:pPr>
              <w:jc w:val="left"/>
              <w:rPr>
                <w:ins w:id="2885" w:author="Author"/>
                <w:lang w:val="en-GB"/>
              </w:rPr>
            </w:pPr>
            <w:ins w:id="2886" w:author="Author">
              <w:r w:rsidRPr="000F6836">
                <w:rPr>
                  <w:lang w:val="en-GB"/>
                </w:rPr>
                <w:t>C0050/R0010</w:t>
              </w:r>
            </w:ins>
          </w:p>
        </w:tc>
        <w:tc>
          <w:tcPr>
            <w:tcW w:w="2103" w:type="dxa"/>
            <w:tcBorders>
              <w:top w:val="nil"/>
              <w:left w:val="nil"/>
              <w:bottom w:val="single" w:sz="4" w:space="0" w:color="auto"/>
              <w:right w:val="single" w:sz="4" w:space="0" w:color="auto"/>
            </w:tcBorders>
            <w:noWrap/>
            <w:hideMark/>
          </w:tcPr>
          <w:p w14:paraId="51A0993A" w14:textId="77777777" w:rsidR="00235B8C" w:rsidRPr="000F6836" w:rsidRDefault="00235B8C" w:rsidP="00B27ECA">
            <w:pPr>
              <w:jc w:val="left"/>
              <w:rPr>
                <w:ins w:id="2887" w:author="Author"/>
                <w:color w:val="000000"/>
                <w:lang w:val="en-GB"/>
              </w:rPr>
            </w:pPr>
            <w:ins w:id="2888" w:author="Author">
              <w:r w:rsidRPr="000F6836">
                <w:rPr>
                  <w:color w:val="000000"/>
                  <w:lang w:val="en-GB"/>
                </w:rPr>
                <w:t>Weighted average Probability of Default for Type 1 exposures</w:t>
              </w:r>
            </w:ins>
          </w:p>
        </w:tc>
        <w:tc>
          <w:tcPr>
            <w:tcW w:w="4701" w:type="dxa"/>
            <w:tcBorders>
              <w:top w:val="nil"/>
              <w:left w:val="nil"/>
              <w:bottom w:val="single" w:sz="4" w:space="0" w:color="auto"/>
              <w:right w:val="single" w:sz="4" w:space="0" w:color="auto"/>
            </w:tcBorders>
            <w:noWrap/>
            <w:hideMark/>
          </w:tcPr>
          <w:p w14:paraId="19232B27" w14:textId="77777777" w:rsidR="00235B8C" w:rsidRPr="000F6836" w:rsidRDefault="00235B8C" w:rsidP="00B27ECA">
            <w:pPr>
              <w:jc w:val="left"/>
              <w:rPr>
                <w:ins w:id="2889" w:author="Author"/>
                <w:lang w:val="en-GB" w:eastAsia="es-ES"/>
              </w:rPr>
            </w:pPr>
            <w:ins w:id="2890" w:author="Author">
              <w:r w:rsidRPr="000F6836">
                <w:rPr>
                  <w:lang w:val="en-GB" w:eastAsia="es-ES"/>
                </w:rPr>
                <w:t>Weighted average of Probability of Default for Type 1 exposures where the weight is Exposure at Default.</w:t>
              </w:r>
            </w:ins>
          </w:p>
        </w:tc>
      </w:tr>
      <w:tr w:rsidR="00235B8C" w:rsidRPr="000F6836" w14:paraId="21E21984" w14:textId="77777777" w:rsidTr="00B27ECA">
        <w:trPr>
          <w:trHeight w:val="300"/>
          <w:ins w:id="2891" w:author="Author"/>
        </w:trPr>
        <w:tc>
          <w:tcPr>
            <w:tcW w:w="2806" w:type="dxa"/>
            <w:tcBorders>
              <w:top w:val="nil"/>
              <w:left w:val="single" w:sz="4" w:space="0" w:color="auto"/>
              <w:bottom w:val="single" w:sz="4" w:space="0" w:color="auto"/>
              <w:right w:val="single" w:sz="4" w:space="0" w:color="auto"/>
            </w:tcBorders>
            <w:noWrap/>
            <w:hideMark/>
          </w:tcPr>
          <w:p w14:paraId="7A10AB69" w14:textId="77777777" w:rsidR="00235B8C" w:rsidRPr="000F6836" w:rsidRDefault="00235B8C" w:rsidP="00B27ECA">
            <w:pPr>
              <w:jc w:val="left"/>
              <w:rPr>
                <w:ins w:id="2892" w:author="Author"/>
                <w:color w:val="000000"/>
                <w:lang w:val="en-GB"/>
              </w:rPr>
            </w:pPr>
            <w:ins w:id="2893" w:author="Author">
              <w:r w:rsidRPr="000F6836">
                <w:rPr>
                  <w:lang w:val="en-GB"/>
                </w:rPr>
                <w:t>C0050/R0020-R0110</w:t>
              </w:r>
            </w:ins>
          </w:p>
        </w:tc>
        <w:tc>
          <w:tcPr>
            <w:tcW w:w="2103" w:type="dxa"/>
            <w:tcBorders>
              <w:top w:val="nil"/>
              <w:left w:val="nil"/>
              <w:bottom w:val="single" w:sz="4" w:space="0" w:color="auto"/>
              <w:right w:val="single" w:sz="4" w:space="0" w:color="auto"/>
            </w:tcBorders>
            <w:noWrap/>
            <w:hideMark/>
          </w:tcPr>
          <w:p w14:paraId="6C8CE1A3" w14:textId="77777777" w:rsidR="00235B8C" w:rsidRPr="000F6836" w:rsidRDefault="00235B8C" w:rsidP="00B27ECA">
            <w:pPr>
              <w:jc w:val="left"/>
              <w:rPr>
                <w:ins w:id="2894" w:author="Author"/>
                <w:color w:val="000000"/>
                <w:lang w:val="en-GB"/>
              </w:rPr>
            </w:pPr>
            <w:ins w:id="2895" w:author="Author">
              <w:r w:rsidRPr="000F6836">
                <w:rPr>
                  <w:lang w:val="en-GB" w:eastAsia="es-ES"/>
                </w:rPr>
                <w:t>Type 1 exposures – Single name exposure X – Probability of Default</w:t>
              </w:r>
            </w:ins>
          </w:p>
        </w:tc>
        <w:tc>
          <w:tcPr>
            <w:tcW w:w="4701" w:type="dxa"/>
            <w:tcBorders>
              <w:top w:val="nil"/>
              <w:left w:val="nil"/>
              <w:bottom w:val="single" w:sz="4" w:space="0" w:color="auto"/>
              <w:right w:val="single" w:sz="4" w:space="0" w:color="auto"/>
            </w:tcBorders>
            <w:noWrap/>
            <w:hideMark/>
          </w:tcPr>
          <w:p w14:paraId="73B92C36" w14:textId="77777777" w:rsidR="00235B8C" w:rsidRPr="000F6836" w:rsidRDefault="00235B8C" w:rsidP="00B27ECA">
            <w:pPr>
              <w:jc w:val="left"/>
              <w:rPr>
                <w:ins w:id="2896" w:author="Author"/>
                <w:color w:val="000000"/>
                <w:lang w:val="en-GB"/>
              </w:rPr>
            </w:pPr>
            <w:ins w:id="2897" w:author="Author">
              <w:r w:rsidRPr="000F6836">
                <w:rPr>
                  <w:lang w:val="en-GB" w:eastAsia="es-ES"/>
                </w:rPr>
                <w:t>The Probability of Default for each of the 10 largest single name exposures.</w:t>
              </w:r>
            </w:ins>
          </w:p>
        </w:tc>
      </w:tr>
      <w:tr w:rsidR="00235B8C" w:rsidRPr="000F6836" w14:paraId="79907651" w14:textId="77777777" w:rsidTr="00B27ECA">
        <w:trPr>
          <w:trHeight w:val="300"/>
          <w:ins w:id="2898" w:author="Author"/>
        </w:trPr>
        <w:tc>
          <w:tcPr>
            <w:tcW w:w="9610" w:type="dxa"/>
            <w:gridSpan w:val="3"/>
            <w:tcBorders>
              <w:top w:val="nil"/>
              <w:left w:val="single" w:sz="4" w:space="0" w:color="auto"/>
              <w:bottom w:val="single" w:sz="4" w:space="0" w:color="auto"/>
              <w:right w:val="single" w:sz="4" w:space="0" w:color="auto"/>
            </w:tcBorders>
            <w:noWrap/>
            <w:hideMark/>
          </w:tcPr>
          <w:p w14:paraId="79F9A734" w14:textId="77777777" w:rsidR="00235B8C" w:rsidRPr="000F6836" w:rsidRDefault="00235B8C" w:rsidP="00B27ECA">
            <w:pPr>
              <w:jc w:val="left"/>
              <w:rPr>
                <w:ins w:id="2899" w:author="Author"/>
                <w:i/>
                <w:lang w:val="en-GB" w:eastAsia="es-ES"/>
              </w:rPr>
            </w:pPr>
            <w:ins w:id="2900" w:author="Author">
              <w:r w:rsidRPr="000F6836">
                <w:rPr>
                  <w:i/>
                  <w:lang w:val="en-GB" w:eastAsia="es-ES"/>
                </w:rPr>
                <w:t>Type 2 exposures in terms of impact on SCR</w:t>
              </w:r>
            </w:ins>
          </w:p>
        </w:tc>
      </w:tr>
      <w:tr w:rsidR="00235B8C" w:rsidRPr="000F6836" w14:paraId="1689F0B3" w14:textId="77777777" w:rsidTr="00B27ECA">
        <w:trPr>
          <w:trHeight w:val="300"/>
          <w:ins w:id="2901" w:author="Author"/>
        </w:trPr>
        <w:tc>
          <w:tcPr>
            <w:tcW w:w="2806" w:type="dxa"/>
            <w:tcBorders>
              <w:top w:val="nil"/>
              <w:left w:val="single" w:sz="4" w:space="0" w:color="auto"/>
              <w:bottom w:val="single" w:sz="4" w:space="0" w:color="auto"/>
              <w:right w:val="single" w:sz="4" w:space="0" w:color="auto"/>
            </w:tcBorders>
            <w:noWrap/>
            <w:hideMark/>
          </w:tcPr>
          <w:p w14:paraId="3617E827" w14:textId="77777777" w:rsidR="00235B8C" w:rsidRPr="000F6836" w:rsidRDefault="00235B8C" w:rsidP="00B27ECA">
            <w:pPr>
              <w:jc w:val="left"/>
              <w:rPr>
                <w:ins w:id="2902" w:author="Author"/>
                <w:lang w:val="en-GB"/>
              </w:rPr>
            </w:pPr>
            <w:ins w:id="2903" w:author="Author">
              <w:r w:rsidRPr="000F6836">
                <w:rPr>
                  <w:lang w:val="en-GB"/>
                </w:rPr>
                <w:t>C0030/R0130</w:t>
              </w:r>
            </w:ins>
          </w:p>
        </w:tc>
        <w:tc>
          <w:tcPr>
            <w:tcW w:w="2103" w:type="dxa"/>
            <w:tcBorders>
              <w:top w:val="nil"/>
              <w:left w:val="nil"/>
              <w:bottom w:val="single" w:sz="4" w:space="0" w:color="auto"/>
              <w:right w:val="single" w:sz="4" w:space="0" w:color="auto"/>
            </w:tcBorders>
            <w:noWrap/>
            <w:hideMark/>
          </w:tcPr>
          <w:p w14:paraId="4E31FB35" w14:textId="77777777" w:rsidR="00235B8C" w:rsidRPr="000F6836" w:rsidRDefault="00235B8C" w:rsidP="00B27ECA">
            <w:pPr>
              <w:jc w:val="left"/>
              <w:rPr>
                <w:ins w:id="2904" w:author="Author"/>
                <w:color w:val="000000"/>
                <w:lang w:val="en-GB"/>
              </w:rPr>
            </w:pPr>
            <w:ins w:id="2905" w:author="Author">
              <w:r w:rsidRPr="000F6836">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6E7EEE54" w14:textId="77777777" w:rsidR="00235B8C" w:rsidRPr="000F6836" w:rsidRDefault="00235B8C" w:rsidP="00B27ECA">
            <w:pPr>
              <w:jc w:val="left"/>
              <w:rPr>
                <w:ins w:id="2906" w:author="Author"/>
                <w:color w:val="000000"/>
                <w:lang w:val="en-GB"/>
              </w:rPr>
            </w:pPr>
            <w:ins w:id="2907" w:author="Author">
              <w:r w:rsidRPr="000F6836">
                <w:rPr>
                  <w:lang w:val="en-GB" w:eastAsia="es-ES"/>
                </w:rPr>
                <w:t>The sum of the Loss Given Default for all Type 2 exposures.</w:t>
              </w:r>
            </w:ins>
          </w:p>
        </w:tc>
      </w:tr>
      <w:tr w:rsidR="00235B8C" w:rsidRPr="000F6836" w14:paraId="32A2397F" w14:textId="77777777" w:rsidTr="00B27ECA">
        <w:trPr>
          <w:trHeight w:val="300"/>
          <w:ins w:id="2908" w:author="Author"/>
        </w:trPr>
        <w:tc>
          <w:tcPr>
            <w:tcW w:w="2806" w:type="dxa"/>
            <w:tcBorders>
              <w:top w:val="nil"/>
              <w:left w:val="single" w:sz="4" w:space="0" w:color="auto"/>
              <w:bottom w:val="single" w:sz="4" w:space="0" w:color="auto"/>
              <w:right w:val="single" w:sz="4" w:space="0" w:color="auto"/>
            </w:tcBorders>
            <w:noWrap/>
            <w:hideMark/>
          </w:tcPr>
          <w:p w14:paraId="44E3B0F5" w14:textId="77777777" w:rsidR="00235B8C" w:rsidRPr="000F6836" w:rsidRDefault="00235B8C" w:rsidP="00B27ECA">
            <w:pPr>
              <w:jc w:val="left"/>
              <w:rPr>
                <w:ins w:id="2909" w:author="Author"/>
                <w:color w:val="000000"/>
                <w:lang w:val="en-GB"/>
              </w:rPr>
            </w:pPr>
            <w:ins w:id="2910" w:author="Author">
              <w:r w:rsidRPr="000F6836">
                <w:rPr>
                  <w:lang w:val="en-GB"/>
                </w:rPr>
                <w:t>C0030/R0140-R0180</w:t>
              </w:r>
            </w:ins>
          </w:p>
        </w:tc>
        <w:tc>
          <w:tcPr>
            <w:tcW w:w="2103" w:type="dxa"/>
            <w:tcBorders>
              <w:top w:val="nil"/>
              <w:left w:val="nil"/>
              <w:bottom w:val="single" w:sz="4" w:space="0" w:color="auto"/>
              <w:right w:val="single" w:sz="4" w:space="0" w:color="auto"/>
            </w:tcBorders>
            <w:noWrap/>
            <w:hideMark/>
          </w:tcPr>
          <w:p w14:paraId="6E088E1A" w14:textId="77777777" w:rsidR="00235B8C" w:rsidRPr="000F6836" w:rsidRDefault="00235B8C" w:rsidP="00B27ECA">
            <w:pPr>
              <w:jc w:val="left"/>
              <w:rPr>
                <w:ins w:id="2911" w:author="Author"/>
                <w:color w:val="000000"/>
                <w:lang w:val="en-GB"/>
              </w:rPr>
            </w:pPr>
            <w:ins w:id="2912" w:author="Author">
              <w:r w:rsidRPr="000F6836">
                <w:rPr>
                  <w:lang w:val="en-GB" w:eastAsia="es-ES"/>
                </w:rPr>
                <w:t>Type 2 exposures – Loss Given Default</w:t>
              </w:r>
            </w:ins>
          </w:p>
        </w:tc>
        <w:tc>
          <w:tcPr>
            <w:tcW w:w="4701" w:type="dxa"/>
            <w:tcBorders>
              <w:top w:val="nil"/>
              <w:left w:val="nil"/>
              <w:bottom w:val="single" w:sz="4" w:space="0" w:color="auto"/>
              <w:right w:val="single" w:sz="4" w:space="0" w:color="auto"/>
            </w:tcBorders>
            <w:noWrap/>
          </w:tcPr>
          <w:p w14:paraId="59407940" w14:textId="77777777" w:rsidR="00235B8C" w:rsidRPr="000F6836" w:rsidRDefault="00235B8C" w:rsidP="00B27ECA">
            <w:pPr>
              <w:jc w:val="left"/>
              <w:rPr>
                <w:ins w:id="2913" w:author="Author"/>
                <w:color w:val="000000"/>
                <w:lang w:val="en-GB"/>
              </w:rPr>
            </w:pPr>
            <w:ins w:id="2914" w:author="Author">
              <w:r w:rsidRPr="000F6836">
                <w:rPr>
                  <w:color w:val="000000"/>
                  <w:lang w:val="en-GB"/>
                </w:rPr>
                <w:t>Loss Given Default for the different exposures.</w:t>
              </w:r>
            </w:ins>
          </w:p>
          <w:p w14:paraId="3ACED394" w14:textId="77777777" w:rsidR="00235B8C" w:rsidRPr="000F6836" w:rsidRDefault="00235B8C" w:rsidP="00B27ECA">
            <w:pPr>
              <w:jc w:val="left"/>
              <w:rPr>
                <w:ins w:id="2915" w:author="Author"/>
                <w:lang w:val="en-GB" w:eastAsia="es-ES"/>
              </w:rPr>
            </w:pPr>
            <w:ins w:id="2916" w:author="Author">
              <w:r w:rsidRPr="000F6836">
                <w:rPr>
                  <w:lang w:val="en-GB" w:eastAsia="es-ES"/>
                </w:rPr>
                <w:t>For R0160 include the other highest main exposure excluding R0140–R0150.</w:t>
              </w:r>
            </w:ins>
          </w:p>
          <w:p w14:paraId="2B97B93F" w14:textId="77777777" w:rsidR="00235B8C" w:rsidRPr="000F6836" w:rsidRDefault="00235B8C" w:rsidP="00B27ECA">
            <w:pPr>
              <w:jc w:val="left"/>
              <w:rPr>
                <w:ins w:id="2917" w:author="Author"/>
                <w:lang w:val="en-GB" w:eastAsia="es-ES"/>
              </w:rPr>
            </w:pPr>
            <w:ins w:id="2918" w:author="Author">
              <w:r w:rsidRPr="000F6836">
                <w:rPr>
                  <w:lang w:val="en-GB" w:eastAsia="es-ES"/>
                </w:rPr>
                <w:t>For R0170 include the other highest main exposure excluding R0140–R0160.</w:t>
              </w:r>
            </w:ins>
          </w:p>
          <w:p w14:paraId="76AA6F9D" w14:textId="77777777" w:rsidR="00235B8C" w:rsidRPr="000F6836" w:rsidRDefault="00235B8C" w:rsidP="00B27ECA">
            <w:pPr>
              <w:jc w:val="left"/>
              <w:rPr>
                <w:ins w:id="2919" w:author="Author"/>
                <w:lang w:val="en-GB" w:eastAsia="es-ES"/>
              </w:rPr>
            </w:pPr>
            <w:ins w:id="2920" w:author="Author">
              <w:r w:rsidRPr="000F6836">
                <w:rPr>
                  <w:lang w:val="en-GB" w:eastAsia="es-ES"/>
                </w:rPr>
                <w:t>For R0180 include the other highest main exposure excluding R0140–R0170.</w:t>
              </w:r>
            </w:ins>
          </w:p>
          <w:p w14:paraId="0388D00D" w14:textId="77777777" w:rsidR="00235B8C" w:rsidRPr="000F6836" w:rsidRDefault="00235B8C" w:rsidP="00B27ECA">
            <w:pPr>
              <w:jc w:val="left"/>
              <w:rPr>
                <w:ins w:id="2921" w:author="Author"/>
                <w:color w:val="000000"/>
                <w:lang w:val="en-GB"/>
              </w:rPr>
            </w:pPr>
          </w:p>
        </w:tc>
      </w:tr>
      <w:tr w:rsidR="00235B8C" w:rsidRPr="000F6836" w14:paraId="06161793" w14:textId="77777777" w:rsidTr="00B27ECA">
        <w:trPr>
          <w:trHeight w:val="300"/>
          <w:ins w:id="2922" w:author="Author"/>
        </w:trPr>
        <w:tc>
          <w:tcPr>
            <w:tcW w:w="2806" w:type="dxa"/>
            <w:tcBorders>
              <w:top w:val="nil"/>
              <w:left w:val="single" w:sz="4" w:space="0" w:color="auto"/>
              <w:bottom w:val="single" w:sz="4" w:space="0" w:color="auto"/>
              <w:right w:val="single" w:sz="4" w:space="0" w:color="auto"/>
            </w:tcBorders>
            <w:noWrap/>
            <w:hideMark/>
          </w:tcPr>
          <w:p w14:paraId="14848E83" w14:textId="77777777" w:rsidR="00235B8C" w:rsidRPr="000F6836" w:rsidRDefault="00235B8C" w:rsidP="00B27ECA">
            <w:pPr>
              <w:jc w:val="left"/>
              <w:rPr>
                <w:ins w:id="2923" w:author="Author"/>
                <w:color w:val="000000"/>
                <w:lang w:val="en-GB"/>
              </w:rPr>
            </w:pPr>
            <w:ins w:id="2924" w:author="Author">
              <w:r w:rsidRPr="000F6836">
                <w:rPr>
                  <w:lang w:val="en-GB"/>
                </w:rPr>
                <w:t>C0030/R0190</w:t>
              </w:r>
            </w:ins>
          </w:p>
        </w:tc>
        <w:tc>
          <w:tcPr>
            <w:tcW w:w="2103" w:type="dxa"/>
            <w:tcBorders>
              <w:top w:val="nil"/>
              <w:left w:val="nil"/>
              <w:bottom w:val="single" w:sz="4" w:space="0" w:color="auto"/>
              <w:right w:val="single" w:sz="4" w:space="0" w:color="auto"/>
            </w:tcBorders>
            <w:noWrap/>
            <w:hideMark/>
          </w:tcPr>
          <w:p w14:paraId="3C5BF51B" w14:textId="77777777" w:rsidR="00235B8C" w:rsidRPr="000F6836" w:rsidRDefault="00235B8C" w:rsidP="00B27ECA">
            <w:pPr>
              <w:jc w:val="left"/>
              <w:rPr>
                <w:ins w:id="2925" w:author="Author"/>
                <w:color w:val="000000"/>
                <w:lang w:val="en-GB"/>
              </w:rPr>
            </w:pPr>
            <w:ins w:id="2926" w:author="Author">
              <w:r w:rsidRPr="000F6836">
                <w:rPr>
                  <w:color w:val="000000"/>
                  <w:lang w:val="en-GB"/>
                </w:rPr>
                <w:t>Type 2 aggregate Loss Given Default excluding R0140</w:t>
              </w:r>
              <w:del w:id="2927" w:author="Author">
                <w:r w:rsidRPr="000F6836" w:rsidDel="000C644D">
                  <w:rPr>
                    <w:color w:val="000000"/>
                    <w:lang w:val="en-GB"/>
                  </w:rPr>
                  <w:delText>2</w:delText>
                </w:r>
              </w:del>
              <w:r w:rsidRPr="000F6836">
                <w:rPr>
                  <w:color w:val="000000"/>
                  <w:lang w:val="en-GB"/>
                </w:rPr>
                <w:t>–R0180</w:t>
              </w:r>
              <w:del w:id="2928" w:author="Author">
                <w:r w:rsidRPr="000F6836" w:rsidDel="000C644D">
                  <w:rPr>
                    <w:color w:val="000000"/>
                    <w:lang w:val="en-GB"/>
                  </w:rPr>
                  <w:delText>6</w:delText>
                </w:r>
              </w:del>
            </w:ins>
          </w:p>
        </w:tc>
        <w:tc>
          <w:tcPr>
            <w:tcW w:w="4701" w:type="dxa"/>
            <w:tcBorders>
              <w:top w:val="nil"/>
              <w:left w:val="nil"/>
              <w:bottom w:val="single" w:sz="4" w:space="0" w:color="auto"/>
              <w:right w:val="single" w:sz="4" w:space="0" w:color="auto"/>
            </w:tcBorders>
            <w:noWrap/>
            <w:hideMark/>
          </w:tcPr>
          <w:p w14:paraId="2ED6EB85" w14:textId="77777777" w:rsidR="00235B8C" w:rsidRPr="000F6836" w:rsidRDefault="00235B8C" w:rsidP="00B27ECA">
            <w:pPr>
              <w:jc w:val="left"/>
              <w:rPr>
                <w:ins w:id="2929" w:author="Author"/>
                <w:color w:val="000000"/>
                <w:lang w:val="en-GB"/>
              </w:rPr>
            </w:pPr>
            <w:ins w:id="2930" w:author="Author">
              <w:r w:rsidRPr="000F6836">
                <w:rPr>
                  <w:lang w:val="en-GB" w:eastAsia="es-ES"/>
                </w:rPr>
                <w:t>Loss Given Default for all Type 2 exposures excluding R0140–R0180.</w:t>
              </w:r>
            </w:ins>
          </w:p>
        </w:tc>
      </w:tr>
      <w:tr w:rsidR="00235B8C" w:rsidRPr="000F6836" w14:paraId="587C619A" w14:textId="77777777" w:rsidTr="00B27ECA">
        <w:trPr>
          <w:trHeight w:val="300"/>
          <w:ins w:id="2931" w:author="Author"/>
        </w:trPr>
        <w:tc>
          <w:tcPr>
            <w:tcW w:w="2806" w:type="dxa"/>
            <w:tcBorders>
              <w:top w:val="nil"/>
              <w:left w:val="single" w:sz="4" w:space="0" w:color="auto"/>
              <w:bottom w:val="single" w:sz="4" w:space="0" w:color="auto"/>
              <w:right w:val="single" w:sz="4" w:space="0" w:color="auto"/>
            </w:tcBorders>
            <w:noWrap/>
            <w:hideMark/>
          </w:tcPr>
          <w:p w14:paraId="1893161B" w14:textId="77777777" w:rsidR="00235B8C" w:rsidRPr="000F6836" w:rsidRDefault="00235B8C" w:rsidP="00B27ECA">
            <w:pPr>
              <w:jc w:val="left"/>
              <w:rPr>
                <w:ins w:id="2932" w:author="Author"/>
                <w:color w:val="000000"/>
                <w:lang w:val="en-GB"/>
              </w:rPr>
            </w:pPr>
            <w:ins w:id="2933" w:author="Author">
              <w:r w:rsidRPr="000F6836">
                <w:rPr>
                  <w:lang w:val="en-GB"/>
                </w:rPr>
                <w:lastRenderedPageBreak/>
                <w:t>C0040/R0130</w:t>
              </w:r>
            </w:ins>
          </w:p>
        </w:tc>
        <w:tc>
          <w:tcPr>
            <w:tcW w:w="2103" w:type="dxa"/>
            <w:tcBorders>
              <w:top w:val="nil"/>
              <w:left w:val="nil"/>
              <w:bottom w:val="single" w:sz="4" w:space="0" w:color="auto"/>
              <w:right w:val="single" w:sz="4" w:space="0" w:color="auto"/>
            </w:tcBorders>
            <w:noWrap/>
            <w:hideMark/>
          </w:tcPr>
          <w:p w14:paraId="5DC3CA05" w14:textId="77777777" w:rsidR="00235B8C" w:rsidRPr="000F6836" w:rsidRDefault="00235B8C" w:rsidP="00B27ECA">
            <w:pPr>
              <w:jc w:val="left"/>
              <w:rPr>
                <w:ins w:id="2934" w:author="Author"/>
                <w:color w:val="000000"/>
                <w:lang w:val="en-GB"/>
              </w:rPr>
            </w:pPr>
            <w:ins w:id="2935" w:author="Author">
              <w:r w:rsidRPr="000F6836">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3B2A1535" w14:textId="77777777" w:rsidR="00235B8C" w:rsidRPr="000F6836" w:rsidRDefault="00235B8C" w:rsidP="00B27ECA">
            <w:pPr>
              <w:jc w:val="left"/>
              <w:rPr>
                <w:ins w:id="2936" w:author="Author"/>
                <w:color w:val="000000"/>
                <w:lang w:val="en-GB"/>
              </w:rPr>
            </w:pPr>
            <w:ins w:id="2937" w:author="Author">
              <w:r w:rsidRPr="000F6836">
                <w:rPr>
                  <w:lang w:val="en-GB" w:eastAsia="es-ES"/>
                </w:rPr>
                <w:t>The sum of the Exposure at Default for all Type 2 exposures.</w:t>
              </w:r>
            </w:ins>
          </w:p>
        </w:tc>
      </w:tr>
      <w:tr w:rsidR="00235B8C" w:rsidRPr="000F6836" w14:paraId="58EDE224" w14:textId="77777777" w:rsidTr="00B27ECA">
        <w:trPr>
          <w:trHeight w:val="300"/>
          <w:ins w:id="2938" w:author="Author"/>
        </w:trPr>
        <w:tc>
          <w:tcPr>
            <w:tcW w:w="2806" w:type="dxa"/>
            <w:tcBorders>
              <w:top w:val="nil"/>
              <w:left w:val="single" w:sz="4" w:space="0" w:color="auto"/>
              <w:bottom w:val="single" w:sz="4" w:space="0" w:color="auto"/>
              <w:right w:val="single" w:sz="4" w:space="0" w:color="auto"/>
            </w:tcBorders>
            <w:noWrap/>
            <w:hideMark/>
          </w:tcPr>
          <w:p w14:paraId="36B9387F" w14:textId="77777777" w:rsidR="00235B8C" w:rsidRPr="000F6836" w:rsidRDefault="00235B8C" w:rsidP="00B27ECA">
            <w:pPr>
              <w:jc w:val="left"/>
              <w:rPr>
                <w:ins w:id="2939" w:author="Author"/>
                <w:color w:val="000000"/>
                <w:lang w:val="en-GB"/>
              </w:rPr>
            </w:pPr>
            <w:ins w:id="2940" w:author="Author">
              <w:r w:rsidRPr="000F6836">
                <w:rPr>
                  <w:lang w:val="en-GB"/>
                </w:rPr>
                <w:t>C0040/R0140-R0180</w:t>
              </w:r>
            </w:ins>
          </w:p>
        </w:tc>
        <w:tc>
          <w:tcPr>
            <w:tcW w:w="2103" w:type="dxa"/>
            <w:tcBorders>
              <w:top w:val="nil"/>
              <w:left w:val="nil"/>
              <w:bottom w:val="single" w:sz="4" w:space="0" w:color="auto"/>
              <w:right w:val="single" w:sz="4" w:space="0" w:color="auto"/>
            </w:tcBorders>
            <w:noWrap/>
            <w:hideMark/>
          </w:tcPr>
          <w:p w14:paraId="7AB93B05" w14:textId="77777777" w:rsidR="00235B8C" w:rsidRPr="000F6836" w:rsidRDefault="00235B8C" w:rsidP="00B27ECA">
            <w:pPr>
              <w:jc w:val="left"/>
              <w:rPr>
                <w:ins w:id="2941" w:author="Author"/>
                <w:color w:val="000000"/>
                <w:lang w:val="en-GB"/>
              </w:rPr>
            </w:pPr>
            <w:ins w:id="2942" w:author="Author">
              <w:r w:rsidRPr="000F6836">
                <w:rPr>
                  <w:lang w:val="en-GB" w:eastAsia="es-ES"/>
                </w:rPr>
                <w:t>Type 2 exposures – Exposure at Default</w:t>
              </w:r>
            </w:ins>
          </w:p>
        </w:tc>
        <w:tc>
          <w:tcPr>
            <w:tcW w:w="4701" w:type="dxa"/>
            <w:tcBorders>
              <w:top w:val="nil"/>
              <w:left w:val="nil"/>
              <w:bottom w:val="single" w:sz="4" w:space="0" w:color="auto"/>
              <w:right w:val="single" w:sz="4" w:space="0" w:color="auto"/>
            </w:tcBorders>
            <w:noWrap/>
          </w:tcPr>
          <w:p w14:paraId="2F1A3BAF" w14:textId="77777777" w:rsidR="00235B8C" w:rsidRPr="000F6836" w:rsidRDefault="00235B8C" w:rsidP="00B27ECA">
            <w:pPr>
              <w:jc w:val="left"/>
              <w:rPr>
                <w:ins w:id="2943" w:author="Author"/>
                <w:color w:val="000000"/>
                <w:lang w:val="en-GB"/>
              </w:rPr>
            </w:pPr>
            <w:ins w:id="2944" w:author="Author">
              <w:r w:rsidRPr="000F6836">
                <w:rPr>
                  <w:lang w:val="en-GB" w:eastAsia="es-ES"/>
                </w:rPr>
                <w:t xml:space="preserve">Exposure at Default </w:t>
              </w:r>
              <w:r w:rsidRPr="000F6836">
                <w:rPr>
                  <w:color w:val="000000"/>
                  <w:lang w:val="en-GB"/>
                </w:rPr>
                <w:t>for the different exposures:</w:t>
              </w:r>
            </w:ins>
          </w:p>
          <w:p w14:paraId="1C706EA2" w14:textId="77777777" w:rsidR="00235B8C" w:rsidRPr="000F6836" w:rsidRDefault="00235B8C" w:rsidP="00B27ECA">
            <w:pPr>
              <w:jc w:val="left"/>
              <w:rPr>
                <w:ins w:id="2945" w:author="Author"/>
                <w:lang w:val="en-GB" w:eastAsia="es-ES"/>
              </w:rPr>
            </w:pPr>
            <w:ins w:id="2946" w:author="Author">
              <w:r w:rsidRPr="000F6836">
                <w:rPr>
                  <w:lang w:val="en-GB" w:eastAsia="es-ES"/>
                </w:rPr>
                <w:t>For R0160 include the other highest main exposure excluding R0140–R0150.</w:t>
              </w:r>
            </w:ins>
          </w:p>
          <w:p w14:paraId="20511053" w14:textId="77777777" w:rsidR="00235B8C" w:rsidRPr="000F6836" w:rsidRDefault="00235B8C" w:rsidP="00B27ECA">
            <w:pPr>
              <w:jc w:val="left"/>
              <w:rPr>
                <w:ins w:id="2947" w:author="Author"/>
                <w:lang w:val="en-GB" w:eastAsia="es-ES"/>
              </w:rPr>
            </w:pPr>
            <w:ins w:id="2948" w:author="Author">
              <w:r w:rsidRPr="000F6836">
                <w:rPr>
                  <w:lang w:val="en-GB" w:eastAsia="es-ES"/>
                </w:rPr>
                <w:t>For R0170 include the other highest main exposure excluding R0140–R0160.</w:t>
              </w:r>
            </w:ins>
          </w:p>
          <w:p w14:paraId="60EC00F7" w14:textId="77777777" w:rsidR="00235B8C" w:rsidRPr="000F6836" w:rsidRDefault="00235B8C" w:rsidP="00B27ECA">
            <w:pPr>
              <w:jc w:val="left"/>
              <w:rPr>
                <w:ins w:id="2949" w:author="Author"/>
                <w:color w:val="000000"/>
                <w:lang w:val="en-GB"/>
              </w:rPr>
            </w:pPr>
            <w:ins w:id="2950" w:author="Author">
              <w:r w:rsidRPr="000F6836">
                <w:rPr>
                  <w:lang w:val="en-GB" w:eastAsia="es-ES"/>
                </w:rPr>
                <w:t>For R0180 include the other highest main exposure excluding R0140–R0170.</w:t>
              </w:r>
            </w:ins>
          </w:p>
        </w:tc>
      </w:tr>
      <w:tr w:rsidR="00235B8C" w:rsidRPr="000F6836" w14:paraId="2E3F4267" w14:textId="77777777" w:rsidTr="00B27ECA">
        <w:trPr>
          <w:trHeight w:val="300"/>
          <w:ins w:id="2951" w:author="Author"/>
        </w:trPr>
        <w:tc>
          <w:tcPr>
            <w:tcW w:w="2806" w:type="dxa"/>
            <w:tcBorders>
              <w:top w:val="nil"/>
              <w:left w:val="single" w:sz="4" w:space="0" w:color="auto"/>
              <w:bottom w:val="single" w:sz="4" w:space="0" w:color="auto"/>
              <w:right w:val="single" w:sz="4" w:space="0" w:color="auto"/>
            </w:tcBorders>
            <w:noWrap/>
            <w:hideMark/>
          </w:tcPr>
          <w:p w14:paraId="390953D3" w14:textId="77777777" w:rsidR="00235B8C" w:rsidRPr="000F6836" w:rsidRDefault="00235B8C" w:rsidP="00B27ECA">
            <w:pPr>
              <w:jc w:val="left"/>
              <w:rPr>
                <w:ins w:id="2952" w:author="Author"/>
                <w:color w:val="000000"/>
                <w:lang w:val="en-GB"/>
              </w:rPr>
            </w:pPr>
            <w:ins w:id="2953" w:author="Author">
              <w:r w:rsidRPr="000F6836">
                <w:rPr>
                  <w:lang w:val="en-GB"/>
                </w:rPr>
                <w:t>C0040/R0190</w:t>
              </w:r>
            </w:ins>
          </w:p>
        </w:tc>
        <w:tc>
          <w:tcPr>
            <w:tcW w:w="2103" w:type="dxa"/>
            <w:tcBorders>
              <w:top w:val="nil"/>
              <w:left w:val="nil"/>
              <w:bottom w:val="single" w:sz="4" w:space="0" w:color="auto"/>
              <w:right w:val="single" w:sz="4" w:space="0" w:color="auto"/>
            </w:tcBorders>
            <w:noWrap/>
            <w:hideMark/>
          </w:tcPr>
          <w:p w14:paraId="35E189D7" w14:textId="77777777" w:rsidR="00235B8C" w:rsidRPr="000F6836" w:rsidRDefault="00235B8C" w:rsidP="00B27ECA">
            <w:pPr>
              <w:jc w:val="left"/>
              <w:rPr>
                <w:ins w:id="2954" w:author="Author"/>
                <w:color w:val="000000"/>
                <w:lang w:val="en-GB"/>
              </w:rPr>
            </w:pPr>
            <w:ins w:id="2955" w:author="Author">
              <w:r w:rsidRPr="000F6836">
                <w:rPr>
                  <w:color w:val="000000"/>
                  <w:lang w:val="en-GB"/>
                </w:rPr>
                <w:t xml:space="preserve">Type 2 aggregate </w:t>
              </w:r>
              <w:r w:rsidRPr="000F6836">
                <w:rPr>
                  <w:lang w:val="en-GB" w:eastAsia="es-ES"/>
                </w:rPr>
                <w:t xml:space="preserve">Exposure at </w:t>
              </w:r>
              <w:r w:rsidRPr="000F6836">
                <w:rPr>
                  <w:color w:val="000000"/>
                  <w:lang w:val="en-GB"/>
                </w:rPr>
                <w:t>Default excluding R0140–R0180</w:t>
              </w:r>
            </w:ins>
          </w:p>
        </w:tc>
        <w:tc>
          <w:tcPr>
            <w:tcW w:w="4701" w:type="dxa"/>
            <w:tcBorders>
              <w:top w:val="nil"/>
              <w:left w:val="nil"/>
              <w:bottom w:val="single" w:sz="4" w:space="0" w:color="auto"/>
              <w:right w:val="single" w:sz="4" w:space="0" w:color="auto"/>
            </w:tcBorders>
            <w:noWrap/>
            <w:hideMark/>
          </w:tcPr>
          <w:p w14:paraId="2871BBD2" w14:textId="77777777" w:rsidR="00235B8C" w:rsidRPr="000F6836" w:rsidRDefault="00235B8C" w:rsidP="00B27ECA">
            <w:pPr>
              <w:jc w:val="left"/>
              <w:rPr>
                <w:ins w:id="2956" w:author="Author"/>
                <w:color w:val="000000"/>
                <w:lang w:val="en-GB"/>
              </w:rPr>
            </w:pPr>
            <w:ins w:id="2957" w:author="Author">
              <w:r w:rsidRPr="000F6836">
                <w:rPr>
                  <w:lang w:val="en-GB" w:eastAsia="es-ES"/>
                </w:rPr>
                <w:t>Exposure at Default for all Type 2 exposures excluding R0140–R0180.</w:t>
              </w:r>
            </w:ins>
          </w:p>
        </w:tc>
      </w:tr>
      <w:tr w:rsidR="00235B8C" w:rsidRPr="000F6836" w14:paraId="127B0EEA" w14:textId="77777777" w:rsidTr="00B27ECA">
        <w:trPr>
          <w:trHeight w:val="300"/>
          <w:ins w:id="2958" w:author="Author"/>
        </w:trPr>
        <w:tc>
          <w:tcPr>
            <w:tcW w:w="2806" w:type="dxa"/>
            <w:tcBorders>
              <w:top w:val="nil"/>
              <w:left w:val="single" w:sz="4" w:space="0" w:color="auto"/>
              <w:bottom w:val="single" w:sz="4" w:space="0" w:color="auto"/>
              <w:right w:val="single" w:sz="4" w:space="0" w:color="auto"/>
            </w:tcBorders>
            <w:noWrap/>
            <w:hideMark/>
          </w:tcPr>
          <w:p w14:paraId="4BE33E76" w14:textId="77777777" w:rsidR="00235B8C" w:rsidRPr="000F6836" w:rsidRDefault="00235B8C" w:rsidP="00B27ECA">
            <w:pPr>
              <w:jc w:val="left"/>
              <w:rPr>
                <w:ins w:id="2959" w:author="Author"/>
                <w:lang w:val="en-GB"/>
              </w:rPr>
            </w:pPr>
            <w:ins w:id="2960" w:author="Author">
              <w:r w:rsidRPr="000F6836">
                <w:rPr>
                  <w:lang w:val="en-GB"/>
                </w:rPr>
                <w:t>C0050/R0130</w:t>
              </w:r>
            </w:ins>
          </w:p>
        </w:tc>
        <w:tc>
          <w:tcPr>
            <w:tcW w:w="2103" w:type="dxa"/>
            <w:tcBorders>
              <w:top w:val="nil"/>
              <w:left w:val="nil"/>
              <w:bottom w:val="single" w:sz="4" w:space="0" w:color="auto"/>
              <w:right w:val="single" w:sz="4" w:space="0" w:color="auto"/>
            </w:tcBorders>
            <w:noWrap/>
            <w:hideMark/>
          </w:tcPr>
          <w:p w14:paraId="67E014EC" w14:textId="77777777" w:rsidR="00235B8C" w:rsidRPr="000F6836" w:rsidRDefault="00235B8C" w:rsidP="00B27ECA">
            <w:pPr>
              <w:jc w:val="left"/>
              <w:rPr>
                <w:ins w:id="2961" w:author="Author"/>
                <w:color w:val="000000"/>
                <w:lang w:val="en-GB"/>
              </w:rPr>
            </w:pPr>
            <w:ins w:id="2962" w:author="Author">
              <w:r w:rsidRPr="000F6836">
                <w:rPr>
                  <w:color w:val="000000"/>
                  <w:lang w:val="en-GB"/>
                </w:rPr>
                <w:t>Weighted average Probability of Default for Type 2 exposures</w:t>
              </w:r>
            </w:ins>
          </w:p>
        </w:tc>
        <w:tc>
          <w:tcPr>
            <w:tcW w:w="4701" w:type="dxa"/>
            <w:tcBorders>
              <w:top w:val="nil"/>
              <w:left w:val="nil"/>
              <w:bottom w:val="single" w:sz="4" w:space="0" w:color="auto"/>
              <w:right w:val="single" w:sz="4" w:space="0" w:color="auto"/>
            </w:tcBorders>
            <w:noWrap/>
            <w:hideMark/>
          </w:tcPr>
          <w:p w14:paraId="1A8F9CB2" w14:textId="77777777" w:rsidR="00235B8C" w:rsidRPr="000F6836" w:rsidRDefault="00235B8C" w:rsidP="00B27ECA">
            <w:pPr>
              <w:jc w:val="left"/>
              <w:rPr>
                <w:ins w:id="2963" w:author="Author"/>
                <w:lang w:val="en-GB" w:eastAsia="es-ES"/>
              </w:rPr>
            </w:pPr>
            <w:ins w:id="2964" w:author="Author">
              <w:r w:rsidRPr="000F6836">
                <w:rPr>
                  <w:lang w:val="en-GB" w:eastAsia="es-ES"/>
                </w:rPr>
                <w:t>Weighted average of Probability of Default for Type 2 exposures where the weight is Exposure at Default.</w:t>
              </w:r>
            </w:ins>
          </w:p>
        </w:tc>
      </w:tr>
      <w:tr w:rsidR="00235B8C" w:rsidRPr="000F6836" w14:paraId="246AD4BE" w14:textId="77777777" w:rsidTr="00B27ECA">
        <w:trPr>
          <w:trHeight w:val="300"/>
          <w:ins w:id="2965" w:author="Author"/>
        </w:trPr>
        <w:tc>
          <w:tcPr>
            <w:tcW w:w="2806" w:type="dxa"/>
            <w:tcBorders>
              <w:top w:val="nil"/>
              <w:left w:val="single" w:sz="4" w:space="0" w:color="auto"/>
              <w:bottom w:val="single" w:sz="4" w:space="0" w:color="auto"/>
              <w:right w:val="single" w:sz="4" w:space="0" w:color="auto"/>
            </w:tcBorders>
            <w:noWrap/>
            <w:hideMark/>
          </w:tcPr>
          <w:p w14:paraId="15F7EDF8" w14:textId="77777777" w:rsidR="00235B8C" w:rsidRPr="000F6836" w:rsidRDefault="00235B8C" w:rsidP="00B27ECA">
            <w:pPr>
              <w:jc w:val="left"/>
              <w:rPr>
                <w:ins w:id="2966" w:author="Author"/>
                <w:color w:val="000000"/>
                <w:lang w:val="en-GB"/>
              </w:rPr>
            </w:pPr>
            <w:ins w:id="2967" w:author="Author">
              <w:r w:rsidRPr="000F6836">
                <w:rPr>
                  <w:lang w:val="en-GB"/>
                </w:rPr>
                <w:t>C0050/R0140-R0180</w:t>
              </w:r>
            </w:ins>
          </w:p>
        </w:tc>
        <w:tc>
          <w:tcPr>
            <w:tcW w:w="2103" w:type="dxa"/>
            <w:tcBorders>
              <w:top w:val="nil"/>
              <w:left w:val="nil"/>
              <w:bottom w:val="single" w:sz="4" w:space="0" w:color="auto"/>
              <w:right w:val="single" w:sz="4" w:space="0" w:color="auto"/>
            </w:tcBorders>
            <w:noWrap/>
            <w:hideMark/>
          </w:tcPr>
          <w:p w14:paraId="6370F718" w14:textId="77777777" w:rsidR="00235B8C" w:rsidRPr="000F6836" w:rsidRDefault="00235B8C" w:rsidP="00B27ECA">
            <w:pPr>
              <w:jc w:val="left"/>
              <w:rPr>
                <w:ins w:id="2968" w:author="Author"/>
                <w:color w:val="000000"/>
                <w:lang w:val="en-GB"/>
              </w:rPr>
            </w:pPr>
            <w:ins w:id="2969" w:author="Author">
              <w:r w:rsidRPr="000F6836">
                <w:rPr>
                  <w:lang w:val="en-GB" w:eastAsia="es-ES"/>
                </w:rPr>
                <w:t>Type 2 exposures – Probability of Default</w:t>
              </w:r>
            </w:ins>
          </w:p>
        </w:tc>
        <w:tc>
          <w:tcPr>
            <w:tcW w:w="4701" w:type="dxa"/>
            <w:tcBorders>
              <w:top w:val="nil"/>
              <w:left w:val="nil"/>
              <w:bottom w:val="single" w:sz="4" w:space="0" w:color="auto"/>
              <w:right w:val="single" w:sz="4" w:space="0" w:color="auto"/>
            </w:tcBorders>
            <w:noWrap/>
            <w:hideMark/>
          </w:tcPr>
          <w:p w14:paraId="7FC42FCD" w14:textId="77777777" w:rsidR="00235B8C" w:rsidRPr="000F6836" w:rsidRDefault="00235B8C" w:rsidP="00B27ECA">
            <w:pPr>
              <w:jc w:val="left"/>
              <w:rPr>
                <w:ins w:id="2970" w:author="Author"/>
                <w:lang w:val="en-GB" w:eastAsia="es-ES"/>
              </w:rPr>
            </w:pPr>
            <w:ins w:id="2971" w:author="Author">
              <w:r w:rsidRPr="000F6836">
                <w:rPr>
                  <w:lang w:val="en-GB" w:eastAsia="es-ES"/>
                </w:rPr>
                <w:t>The Probability of Default for each of R0140–R0180. For R0140 and R0150 it shall be the weighted average of the Probabilities of Default where the weight is Exposure at Default.</w:t>
              </w:r>
            </w:ins>
          </w:p>
        </w:tc>
      </w:tr>
      <w:tr w:rsidR="00235B8C" w:rsidRPr="000F6836" w14:paraId="5178E12A" w14:textId="77777777" w:rsidTr="00B27ECA">
        <w:trPr>
          <w:trHeight w:val="300"/>
          <w:ins w:id="2972" w:author="Author"/>
        </w:trPr>
        <w:tc>
          <w:tcPr>
            <w:tcW w:w="2806" w:type="dxa"/>
            <w:tcBorders>
              <w:top w:val="nil"/>
              <w:left w:val="single" w:sz="4" w:space="0" w:color="auto"/>
              <w:bottom w:val="single" w:sz="4" w:space="0" w:color="auto"/>
              <w:right w:val="single" w:sz="4" w:space="0" w:color="auto"/>
            </w:tcBorders>
            <w:noWrap/>
            <w:hideMark/>
          </w:tcPr>
          <w:p w14:paraId="31704DDF" w14:textId="77777777" w:rsidR="00235B8C" w:rsidRPr="000F6836" w:rsidRDefault="00235B8C" w:rsidP="00B27ECA">
            <w:pPr>
              <w:jc w:val="left"/>
              <w:rPr>
                <w:ins w:id="2973" w:author="Author"/>
                <w:lang w:val="en-GB" w:eastAsia="fr-FR"/>
              </w:rPr>
            </w:pPr>
            <w:ins w:id="2974" w:author="Author">
              <w:r w:rsidRPr="000F6836">
                <w:rPr>
                  <w:lang w:val="en-GB"/>
                </w:rPr>
                <w:t>C0060/R0140-R0180</w:t>
              </w:r>
            </w:ins>
          </w:p>
        </w:tc>
        <w:tc>
          <w:tcPr>
            <w:tcW w:w="2103" w:type="dxa"/>
            <w:tcBorders>
              <w:top w:val="nil"/>
              <w:left w:val="nil"/>
              <w:bottom w:val="single" w:sz="4" w:space="0" w:color="auto"/>
              <w:right w:val="single" w:sz="4" w:space="0" w:color="auto"/>
            </w:tcBorders>
            <w:noWrap/>
            <w:hideMark/>
          </w:tcPr>
          <w:p w14:paraId="3C683D7A" w14:textId="77777777" w:rsidR="00235B8C" w:rsidRPr="000F6836" w:rsidRDefault="00235B8C" w:rsidP="00B27ECA">
            <w:pPr>
              <w:jc w:val="left"/>
              <w:rPr>
                <w:ins w:id="2975" w:author="Author"/>
                <w:lang w:val="en-GB" w:eastAsia="es-ES"/>
              </w:rPr>
            </w:pPr>
            <w:ins w:id="2976" w:author="Author">
              <w:r w:rsidRPr="000F6836">
                <w:rPr>
                  <w:color w:val="000000"/>
                  <w:lang w:val="en-GB"/>
                </w:rPr>
                <w:t>Description of exposure</w:t>
              </w:r>
            </w:ins>
          </w:p>
        </w:tc>
        <w:tc>
          <w:tcPr>
            <w:tcW w:w="4701" w:type="dxa"/>
            <w:tcBorders>
              <w:top w:val="nil"/>
              <w:left w:val="nil"/>
              <w:bottom w:val="single" w:sz="4" w:space="0" w:color="auto"/>
              <w:right w:val="single" w:sz="4" w:space="0" w:color="auto"/>
            </w:tcBorders>
            <w:noWrap/>
          </w:tcPr>
          <w:p w14:paraId="060B4685" w14:textId="77777777" w:rsidR="00235B8C" w:rsidRPr="000F6836" w:rsidRDefault="00235B8C" w:rsidP="00B27ECA">
            <w:pPr>
              <w:jc w:val="left"/>
              <w:rPr>
                <w:ins w:id="2977" w:author="Author"/>
                <w:color w:val="000000"/>
                <w:lang w:val="en-GB"/>
              </w:rPr>
            </w:pPr>
            <w:ins w:id="2978" w:author="Author">
              <w:r w:rsidRPr="000F6836">
                <w:rPr>
                  <w:color w:val="000000"/>
                  <w:lang w:val="en-GB"/>
                </w:rPr>
                <w:t>Short description of the Type 2 exposure.</w:t>
              </w:r>
            </w:ins>
          </w:p>
          <w:p w14:paraId="799CFD95" w14:textId="77777777" w:rsidR="00235B8C" w:rsidRPr="000F6836" w:rsidRDefault="00235B8C" w:rsidP="00B27ECA">
            <w:pPr>
              <w:jc w:val="left"/>
              <w:rPr>
                <w:ins w:id="2979" w:author="Author"/>
                <w:lang w:val="en-GB" w:eastAsia="es-ES"/>
              </w:rPr>
            </w:pPr>
            <w:ins w:id="2980" w:author="Author">
              <w:r w:rsidRPr="000F6836">
                <w:rPr>
                  <w:lang w:val="en-GB" w:eastAsia="es-ES"/>
                </w:rPr>
                <w:t>For R0160 include the other highest main exposure excluding R0140–R0150.</w:t>
              </w:r>
            </w:ins>
          </w:p>
          <w:p w14:paraId="16B92FD9" w14:textId="77777777" w:rsidR="00235B8C" w:rsidRPr="000F6836" w:rsidRDefault="00235B8C" w:rsidP="00B27ECA">
            <w:pPr>
              <w:jc w:val="left"/>
              <w:rPr>
                <w:ins w:id="2981" w:author="Author"/>
                <w:lang w:val="en-GB" w:eastAsia="es-ES"/>
              </w:rPr>
            </w:pPr>
            <w:ins w:id="2982" w:author="Author">
              <w:r w:rsidRPr="000F6836">
                <w:rPr>
                  <w:lang w:val="en-GB" w:eastAsia="es-ES"/>
                </w:rPr>
                <w:t>For R0170 include the other highest main exposure excluding R0140–R0160.</w:t>
              </w:r>
            </w:ins>
          </w:p>
          <w:p w14:paraId="596D4EE7" w14:textId="77777777" w:rsidR="00235B8C" w:rsidRPr="000F6836" w:rsidRDefault="00235B8C" w:rsidP="00B27ECA">
            <w:pPr>
              <w:jc w:val="left"/>
              <w:rPr>
                <w:ins w:id="2983" w:author="Author"/>
                <w:lang w:val="en-GB" w:eastAsia="es-ES"/>
              </w:rPr>
            </w:pPr>
            <w:ins w:id="2984" w:author="Author">
              <w:r w:rsidRPr="000F6836">
                <w:rPr>
                  <w:lang w:val="en-GB" w:eastAsia="es-ES"/>
                </w:rPr>
                <w:t>For R0180 include the other highest main exposure excluding R0140–R0170.</w:t>
              </w:r>
            </w:ins>
          </w:p>
        </w:tc>
      </w:tr>
      <w:tr w:rsidR="00235B8C" w:rsidRPr="000F6836" w14:paraId="5C9175E0" w14:textId="77777777" w:rsidTr="00B27ECA">
        <w:trPr>
          <w:trHeight w:val="300"/>
          <w:ins w:id="2985" w:author="Author"/>
        </w:trPr>
        <w:tc>
          <w:tcPr>
            <w:tcW w:w="9610" w:type="dxa"/>
            <w:gridSpan w:val="3"/>
            <w:tcBorders>
              <w:top w:val="nil"/>
              <w:left w:val="single" w:sz="4" w:space="0" w:color="auto"/>
              <w:bottom w:val="single" w:sz="4" w:space="0" w:color="auto"/>
              <w:right w:val="single" w:sz="4" w:space="0" w:color="auto"/>
            </w:tcBorders>
            <w:noWrap/>
            <w:hideMark/>
          </w:tcPr>
          <w:p w14:paraId="2562DBA8" w14:textId="77777777" w:rsidR="00235B8C" w:rsidRPr="000F6836" w:rsidRDefault="00235B8C" w:rsidP="00B27ECA">
            <w:pPr>
              <w:jc w:val="left"/>
              <w:rPr>
                <w:ins w:id="2986" w:author="Author"/>
                <w:i/>
                <w:lang w:val="en-GB" w:eastAsia="fr-FR"/>
              </w:rPr>
            </w:pPr>
            <w:ins w:id="2987" w:author="Author">
              <w:r w:rsidRPr="000F6836">
                <w:rPr>
                  <w:i/>
                  <w:lang w:val="en-GB"/>
                </w:rPr>
                <w:t>Solvency Capital Requirements</w:t>
              </w:r>
            </w:ins>
          </w:p>
        </w:tc>
      </w:tr>
      <w:tr w:rsidR="00235B8C" w:rsidRPr="000F6836" w14:paraId="4B952832" w14:textId="77777777" w:rsidTr="00B27ECA">
        <w:trPr>
          <w:trHeight w:val="300"/>
          <w:ins w:id="2988" w:author="Author"/>
        </w:trPr>
        <w:tc>
          <w:tcPr>
            <w:tcW w:w="2806" w:type="dxa"/>
            <w:tcBorders>
              <w:top w:val="nil"/>
              <w:left w:val="single" w:sz="4" w:space="0" w:color="auto"/>
              <w:bottom w:val="single" w:sz="4" w:space="0" w:color="auto"/>
              <w:right w:val="single" w:sz="4" w:space="0" w:color="auto"/>
            </w:tcBorders>
            <w:noWrap/>
            <w:hideMark/>
          </w:tcPr>
          <w:p w14:paraId="5363F4E8" w14:textId="77777777" w:rsidR="00235B8C" w:rsidRPr="000F6836" w:rsidRDefault="00235B8C" w:rsidP="00B27ECA">
            <w:pPr>
              <w:jc w:val="left"/>
              <w:rPr>
                <w:ins w:id="2989" w:author="Author"/>
                <w:color w:val="000000"/>
                <w:lang w:val="en-GB"/>
              </w:rPr>
            </w:pPr>
            <w:ins w:id="2990" w:author="Author">
              <w:r w:rsidRPr="000F6836">
                <w:rPr>
                  <w:lang w:val="en-GB"/>
                </w:rPr>
                <w:t>C0070/R0200</w:t>
              </w:r>
            </w:ins>
          </w:p>
        </w:tc>
        <w:tc>
          <w:tcPr>
            <w:tcW w:w="2103" w:type="dxa"/>
            <w:tcBorders>
              <w:top w:val="nil"/>
              <w:left w:val="nil"/>
              <w:bottom w:val="single" w:sz="4" w:space="0" w:color="auto"/>
              <w:right w:val="single" w:sz="4" w:space="0" w:color="auto"/>
            </w:tcBorders>
            <w:noWrap/>
            <w:hideMark/>
          </w:tcPr>
          <w:p w14:paraId="3CB73CA7" w14:textId="77777777" w:rsidR="00235B8C" w:rsidRPr="000F6836" w:rsidRDefault="00235B8C" w:rsidP="00B27ECA">
            <w:pPr>
              <w:jc w:val="left"/>
              <w:rPr>
                <w:ins w:id="2991" w:author="Author"/>
                <w:color w:val="000000"/>
                <w:lang w:val="en-GB"/>
              </w:rPr>
            </w:pPr>
            <w:ins w:id="2992" w:author="Author">
              <w:r w:rsidRPr="000F6836">
                <w:rPr>
                  <w:color w:val="000000"/>
                  <w:lang w:val="en-GB"/>
                </w:rPr>
                <w:t>Total undiversified counterparty default risk</w:t>
              </w:r>
            </w:ins>
          </w:p>
        </w:tc>
        <w:tc>
          <w:tcPr>
            <w:tcW w:w="4701" w:type="dxa"/>
            <w:tcBorders>
              <w:top w:val="nil"/>
              <w:left w:val="nil"/>
              <w:bottom w:val="single" w:sz="4" w:space="0" w:color="auto"/>
              <w:right w:val="single" w:sz="4" w:space="0" w:color="auto"/>
            </w:tcBorders>
            <w:noWrap/>
            <w:hideMark/>
          </w:tcPr>
          <w:p w14:paraId="5C9E9A5F" w14:textId="77777777" w:rsidR="00235B8C" w:rsidRPr="000F6836" w:rsidRDefault="00235B8C" w:rsidP="00B27ECA">
            <w:pPr>
              <w:jc w:val="left"/>
              <w:rPr>
                <w:ins w:id="2993" w:author="Author"/>
                <w:color w:val="000000"/>
                <w:lang w:val="en-GB"/>
              </w:rPr>
            </w:pPr>
            <w:ins w:id="2994" w:author="Author">
              <w:r w:rsidRPr="000F6836">
                <w:rPr>
                  <w:lang w:val="en-GB" w:eastAsia="es-ES"/>
                </w:rPr>
                <w:t>This is the total amount of the capital charge for counterparty default risk before any diversification effects.</w:t>
              </w:r>
            </w:ins>
          </w:p>
        </w:tc>
      </w:tr>
      <w:tr w:rsidR="00235B8C" w:rsidRPr="000F6836" w14:paraId="639AEA7E" w14:textId="77777777" w:rsidTr="00B27ECA">
        <w:trPr>
          <w:trHeight w:val="300"/>
          <w:ins w:id="2995" w:author="Author"/>
        </w:trPr>
        <w:tc>
          <w:tcPr>
            <w:tcW w:w="2806" w:type="dxa"/>
            <w:tcBorders>
              <w:top w:val="nil"/>
              <w:left w:val="single" w:sz="4" w:space="0" w:color="auto"/>
              <w:bottom w:val="single" w:sz="4" w:space="0" w:color="auto"/>
              <w:right w:val="single" w:sz="4" w:space="0" w:color="auto"/>
            </w:tcBorders>
            <w:noWrap/>
            <w:hideMark/>
          </w:tcPr>
          <w:p w14:paraId="3433DF68" w14:textId="77777777" w:rsidR="00235B8C" w:rsidRPr="000F6836" w:rsidRDefault="00235B8C" w:rsidP="00B27ECA">
            <w:pPr>
              <w:jc w:val="left"/>
              <w:rPr>
                <w:ins w:id="2996" w:author="Author"/>
                <w:color w:val="000000"/>
                <w:lang w:val="en-GB"/>
              </w:rPr>
            </w:pPr>
            <w:ins w:id="2997" w:author="Author">
              <w:r w:rsidRPr="000F6836">
                <w:rPr>
                  <w:lang w:val="en-GB"/>
                </w:rPr>
                <w:t>C0070/R0210</w:t>
              </w:r>
            </w:ins>
          </w:p>
        </w:tc>
        <w:tc>
          <w:tcPr>
            <w:tcW w:w="2103" w:type="dxa"/>
            <w:tcBorders>
              <w:top w:val="nil"/>
              <w:left w:val="nil"/>
              <w:bottom w:val="single" w:sz="4" w:space="0" w:color="auto"/>
              <w:right w:val="single" w:sz="4" w:space="0" w:color="auto"/>
            </w:tcBorders>
            <w:noWrap/>
            <w:hideMark/>
          </w:tcPr>
          <w:p w14:paraId="450E5912" w14:textId="77777777" w:rsidR="00235B8C" w:rsidRPr="000F6836" w:rsidRDefault="00235B8C" w:rsidP="00B27ECA">
            <w:pPr>
              <w:jc w:val="left"/>
              <w:rPr>
                <w:ins w:id="2998" w:author="Author"/>
                <w:color w:val="000000"/>
                <w:lang w:val="en-GB"/>
              </w:rPr>
            </w:pPr>
            <w:ins w:id="2999" w:author="Author">
              <w:r w:rsidRPr="000F6836">
                <w:rPr>
                  <w:color w:val="000000"/>
                  <w:lang w:val="en-GB"/>
                </w:rPr>
                <w:t>Diversification:</w:t>
              </w:r>
            </w:ins>
          </w:p>
          <w:p w14:paraId="527BDB88" w14:textId="77777777" w:rsidR="00235B8C" w:rsidRPr="000F6836" w:rsidRDefault="00235B8C" w:rsidP="00B27ECA">
            <w:pPr>
              <w:jc w:val="left"/>
              <w:rPr>
                <w:ins w:id="3000" w:author="Author"/>
                <w:color w:val="000000"/>
                <w:lang w:val="en-GB"/>
              </w:rPr>
            </w:pPr>
            <w:ins w:id="3001" w:author="Author">
              <w:r w:rsidRPr="000F6836">
                <w:rPr>
                  <w:color w:val="000000"/>
                  <w:lang w:val="en-GB"/>
                </w:rPr>
                <w:t>counterparty default risk</w:t>
              </w:r>
            </w:ins>
          </w:p>
          <w:p w14:paraId="74A1E1FF" w14:textId="77777777" w:rsidR="00235B8C" w:rsidRPr="000F6836" w:rsidRDefault="00235B8C" w:rsidP="00B27ECA">
            <w:pPr>
              <w:jc w:val="left"/>
              <w:rPr>
                <w:ins w:id="3002" w:author="Author"/>
                <w:color w:val="000000"/>
                <w:lang w:val="en-GB"/>
              </w:rPr>
            </w:pPr>
            <w:ins w:id="3003" w:author="Author">
              <w:r w:rsidRPr="000F6836">
                <w:rPr>
                  <w:color w:val="000000"/>
                  <w:lang w:val="en-GB"/>
                </w:rPr>
                <w:t xml:space="preserve"> </w:t>
              </w:r>
            </w:ins>
          </w:p>
        </w:tc>
        <w:tc>
          <w:tcPr>
            <w:tcW w:w="4701" w:type="dxa"/>
            <w:tcBorders>
              <w:top w:val="nil"/>
              <w:left w:val="nil"/>
              <w:bottom w:val="single" w:sz="4" w:space="0" w:color="auto"/>
              <w:right w:val="single" w:sz="4" w:space="0" w:color="auto"/>
            </w:tcBorders>
            <w:noWrap/>
          </w:tcPr>
          <w:p w14:paraId="0167DB91" w14:textId="77777777" w:rsidR="00235B8C" w:rsidRPr="000F6836" w:rsidRDefault="00235B8C" w:rsidP="00B27ECA">
            <w:pPr>
              <w:jc w:val="left"/>
              <w:rPr>
                <w:ins w:id="3004" w:author="Author"/>
                <w:lang w:val="en-GB" w:eastAsia="es-ES"/>
              </w:rPr>
            </w:pPr>
            <w:ins w:id="3005" w:author="Author">
              <w:r w:rsidRPr="000F6836">
                <w:rPr>
                  <w:lang w:val="en-GB" w:eastAsia="es-ES"/>
                </w:rPr>
                <w:t>This is the amount of gross diversification effects allowed in aggregation of capital requirements for counterparty default risk for Type 1 and Type 2 exposures.</w:t>
              </w:r>
            </w:ins>
          </w:p>
          <w:p w14:paraId="3EC696FB" w14:textId="77777777" w:rsidR="00235B8C" w:rsidRPr="000F6836" w:rsidRDefault="00235B8C" w:rsidP="00B27ECA">
            <w:pPr>
              <w:jc w:val="left"/>
              <w:rPr>
                <w:ins w:id="3006" w:author="Author"/>
                <w:color w:val="000000"/>
                <w:lang w:val="en-GB"/>
              </w:rPr>
            </w:pPr>
            <w:ins w:id="3007" w:author="Author">
              <w:r w:rsidRPr="000F6836">
                <w:rPr>
                  <w:lang w:val="en-GB" w:eastAsia="es-ES"/>
                </w:rPr>
                <w:lastRenderedPageBreak/>
                <w:t>This amount should be reported as a negative value</w:t>
              </w:r>
              <w:r w:rsidRPr="000F6836">
                <w:rPr>
                  <w:bCs/>
                  <w:lang w:val="en-GB"/>
                </w:rPr>
                <w:t>.</w:t>
              </w:r>
            </w:ins>
          </w:p>
        </w:tc>
      </w:tr>
      <w:tr w:rsidR="00235B8C" w:rsidRPr="000F6836" w14:paraId="3705E6E4" w14:textId="77777777" w:rsidTr="00B27ECA">
        <w:trPr>
          <w:trHeight w:val="300"/>
          <w:ins w:id="3008" w:author="Author"/>
        </w:trPr>
        <w:tc>
          <w:tcPr>
            <w:tcW w:w="2806" w:type="dxa"/>
            <w:tcBorders>
              <w:top w:val="nil"/>
              <w:left w:val="single" w:sz="4" w:space="0" w:color="auto"/>
              <w:bottom w:val="single" w:sz="4" w:space="0" w:color="auto"/>
              <w:right w:val="single" w:sz="4" w:space="0" w:color="auto"/>
            </w:tcBorders>
            <w:noWrap/>
            <w:hideMark/>
          </w:tcPr>
          <w:p w14:paraId="4922DB0F" w14:textId="77777777" w:rsidR="00235B8C" w:rsidRPr="000F6836" w:rsidRDefault="00235B8C" w:rsidP="00B27ECA">
            <w:pPr>
              <w:jc w:val="left"/>
              <w:rPr>
                <w:ins w:id="3009" w:author="Author"/>
                <w:color w:val="000000"/>
                <w:lang w:val="en-GB"/>
              </w:rPr>
            </w:pPr>
            <w:ins w:id="3010" w:author="Author">
              <w:r w:rsidRPr="000F6836">
                <w:rPr>
                  <w:lang w:val="en-GB"/>
                </w:rPr>
                <w:lastRenderedPageBreak/>
                <w:t>C0070/R0220</w:t>
              </w:r>
            </w:ins>
          </w:p>
        </w:tc>
        <w:tc>
          <w:tcPr>
            <w:tcW w:w="2103" w:type="dxa"/>
            <w:tcBorders>
              <w:top w:val="nil"/>
              <w:left w:val="nil"/>
              <w:bottom w:val="single" w:sz="4" w:space="0" w:color="auto"/>
              <w:right w:val="single" w:sz="4" w:space="0" w:color="auto"/>
            </w:tcBorders>
            <w:noWrap/>
            <w:hideMark/>
          </w:tcPr>
          <w:p w14:paraId="593AAEE1" w14:textId="77777777" w:rsidR="00235B8C" w:rsidRPr="000F6836" w:rsidRDefault="00235B8C" w:rsidP="00B27ECA">
            <w:pPr>
              <w:jc w:val="left"/>
              <w:rPr>
                <w:ins w:id="3011" w:author="Author"/>
                <w:color w:val="000000"/>
                <w:lang w:val="en-GB"/>
              </w:rPr>
            </w:pPr>
            <w:ins w:id="3012" w:author="Author">
              <w:r w:rsidRPr="000F6836">
                <w:rPr>
                  <w:color w:val="000000"/>
                  <w:lang w:val="en-GB"/>
                </w:rPr>
                <w:t>Diversified risk:</w:t>
              </w:r>
            </w:ins>
          </w:p>
          <w:p w14:paraId="3B53E52D" w14:textId="77777777" w:rsidR="00235B8C" w:rsidRPr="000F6836" w:rsidRDefault="00235B8C" w:rsidP="00B27ECA">
            <w:pPr>
              <w:jc w:val="left"/>
              <w:rPr>
                <w:ins w:id="3013" w:author="Author"/>
                <w:color w:val="000000"/>
                <w:lang w:val="en-GB"/>
              </w:rPr>
            </w:pPr>
            <w:ins w:id="3014" w:author="Author">
              <w:r w:rsidRPr="000F6836">
                <w:rPr>
                  <w:color w:val="000000"/>
                  <w:lang w:val="en-GB"/>
                </w:rPr>
                <w:t xml:space="preserve">counterparty default risk </w:t>
              </w:r>
            </w:ins>
          </w:p>
        </w:tc>
        <w:tc>
          <w:tcPr>
            <w:tcW w:w="4701" w:type="dxa"/>
            <w:tcBorders>
              <w:top w:val="nil"/>
              <w:left w:val="nil"/>
              <w:bottom w:val="single" w:sz="4" w:space="0" w:color="auto"/>
              <w:right w:val="single" w:sz="4" w:space="0" w:color="auto"/>
            </w:tcBorders>
            <w:noWrap/>
            <w:hideMark/>
          </w:tcPr>
          <w:p w14:paraId="1C8BB75B" w14:textId="77777777" w:rsidR="00235B8C" w:rsidRPr="000F6836" w:rsidRDefault="00235B8C" w:rsidP="00B27ECA">
            <w:pPr>
              <w:rPr>
                <w:ins w:id="3015" w:author="Author"/>
                <w:lang w:val="en-GB" w:eastAsia="es-ES"/>
              </w:rPr>
            </w:pPr>
            <w:ins w:id="3016" w:author="Author">
              <w:r w:rsidRPr="000F6836">
                <w:rPr>
                  <w:lang w:val="en-GB" w:eastAsia="es-ES"/>
                </w:rPr>
                <w:t xml:space="preserve">This is the total amount of the capital charge for counterparty default risk. </w:t>
              </w:r>
            </w:ins>
          </w:p>
        </w:tc>
      </w:tr>
    </w:tbl>
    <w:p w14:paraId="78778195" w14:textId="77777777" w:rsidR="00235B8C" w:rsidRPr="000F6836" w:rsidRDefault="00235B8C" w:rsidP="00235B8C">
      <w:pPr>
        <w:pStyle w:val="ManualHeading2"/>
        <w:numPr>
          <w:ilvl w:val="0"/>
          <w:numId w:val="0"/>
        </w:numPr>
        <w:ind w:left="851" w:hanging="851"/>
        <w:rPr>
          <w:ins w:id="3017" w:author="Author"/>
          <w:i/>
          <w:iCs/>
          <w:lang w:val="en-GB"/>
        </w:rPr>
      </w:pPr>
      <w:ins w:id="3018" w:author="Author">
        <w:r w:rsidRPr="000F6836">
          <w:rPr>
            <w:i/>
            <w:iCs/>
            <w:lang w:val="en-GB"/>
          </w:rPr>
          <w:t>S.26.13 – Internal model: Non-Life &amp; Health NSLT Underwriting risk</w:t>
        </w:r>
      </w:ins>
    </w:p>
    <w:p w14:paraId="1BB31948" w14:textId="77777777" w:rsidR="00235B8C" w:rsidRPr="000F6836" w:rsidRDefault="00235B8C" w:rsidP="00235B8C">
      <w:pPr>
        <w:rPr>
          <w:ins w:id="3019" w:author="Author"/>
          <w:bCs/>
          <w:lang w:val="en-GB"/>
        </w:rPr>
      </w:pPr>
      <w:ins w:id="3020" w:author="Author">
        <w:r w:rsidRPr="000F6836">
          <w:rPr>
            <w:bCs/>
            <w:i/>
            <w:lang w:val="en-GB"/>
          </w:rPr>
          <w:t>General comments</w:t>
        </w:r>
        <w:r w:rsidRPr="000F6836">
          <w:rPr>
            <w:bCs/>
            <w:lang w:val="en-GB"/>
          </w:rPr>
          <w:t>:</w:t>
        </w:r>
      </w:ins>
    </w:p>
    <w:p w14:paraId="40DDA537" w14:textId="394878F0" w:rsidR="00235B8C" w:rsidRPr="000F6836" w:rsidRDefault="00235B8C" w:rsidP="00235B8C">
      <w:pPr>
        <w:rPr>
          <w:ins w:id="3021" w:author="Author"/>
          <w:lang w:val="en-GB"/>
        </w:rPr>
      </w:pPr>
      <w:ins w:id="3022" w:author="Author">
        <w:r w:rsidRPr="000F6836">
          <w:rPr>
            <w:lang w:val="en-GB"/>
          </w:rPr>
          <w:t>This section relates to annual submission of information for groups.</w:t>
        </w:r>
      </w:ins>
    </w:p>
    <w:p w14:paraId="2C546EF3" w14:textId="1EDE67D0" w:rsidR="00272967" w:rsidRPr="000F6836" w:rsidRDefault="003C798F" w:rsidP="00235B8C">
      <w:pPr>
        <w:rPr>
          <w:ins w:id="3023" w:author="Author"/>
          <w:bCs/>
          <w:lang w:val="en-GB"/>
        </w:rPr>
      </w:pPr>
      <w:ins w:id="3024"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3025"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0124F1F2" w14:textId="784FA8A4" w:rsidR="00F20D14" w:rsidRPr="000F6836" w:rsidRDefault="00235B8C" w:rsidP="00235B8C">
      <w:pPr>
        <w:rPr>
          <w:ins w:id="3026" w:author="Author"/>
          <w:lang w:val="en-GB"/>
        </w:rPr>
      </w:pPr>
      <w:ins w:id="3027" w:author="Author">
        <w:r w:rsidRPr="000F6836">
          <w:rPr>
            <w:lang w:val="en-GB"/>
          </w:rPr>
          <w:t>This template collects information on Non-Life and Health NSLT underwriting risk in the following different risk granularities gross and net of reinsurance</w:t>
        </w:r>
        <w:r w:rsidRPr="000F6836">
          <w:rPr>
            <w:rStyle w:val="FootnoteReference"/>
            <w:lang w:val="en-GB"/>
          </w:rPr>
          <w:footnoteReference w:id="2"/>
        </w:r>
        <w:r w:rsidRPr="000F6836">
          <w:rPr>
            <w:lang w:val="en-GB"/>
          </w:rPr>
          <w:t>:</w:t>
        </w:r>
      </w:ins>
    </w:p>
    <w:p w14:paraId="07258C00" w14:textId="77777777" w:rsidR="00F20D14" w:rsidRPr="005C2436" w:rsidRDefault="00F20D14" w:rsidP="005C2436">
      <w:pPr>
        <w:pStyle w:val="ListParagraph"/>
        <w:numPr>
          <w:ilvl w:val="0"/>
          <w:numId w:val="82"/>
        </w:numPr>
        <w:spacing w:after="160" w:line="259" w:lineRule="auto"/>
        <w:contextualSpacing/>
        <w:jc w:val="both"/>
        <w:rPr>
          <w:ins w:id="3030" w:author="Author"/>
          <w:rFonts w:ascii="Times New Roman" w:hAnsi="Times New Roman" w:cs="Times New Roman"/>
          <w:sz w:val="24"/>
          <w:szCs w:val="24"/>
        </w:rPr>
      </w:pPr>
      <w:ins w:id="3031" w:author="Author">
        <w:r w:rsidRPr="005C2436">
          <w:rPr>
            <w:rFonts w:ascii="Times New Roman" w:hAnsi="Times New Roman" w:cs="Times New Roman"/>
            <w:sz w:val="24"/>
            <w:szCs w:val="24"/>
          </w:rPr>
          <w:t>Premium and Reserve Risk: Premium and Reserve Risk data including Cat.</w:t>
        </w:r>
      </w:ins>
    </w:p>
    <w:p w14:paraId="467891E0" w14:textId="77777777" w:rsidR="00F20D14" w:rsidRPr="005C2436" w:rsidRDefault="00F20D14" w:rsidP="005C2436">
      <w:pPr>
        <w:pStyle w:val="ListParagraph"/>
        <w:numPr>
          <w:ilvl w:val="0"/>
          <w:numId w:val="82"/>
        </w:numPr>
        <w:spacing w:after="160" w:line="259" w:lineRule="auto"/>
        <w:contextualSpacing/>
        <w:jc w:val="both"/>
        <w:rPr>
          <w:ins w:id="3032" w:author="Author"/>
          <w:rFonts w:ascii="Times New Roman" w:hAnsi="Times New Roman" w:cs="Times New Roman"/>
          <w:sz w:val="24"/>
          <w:szCs w:val="24"/>
        </w:rPr>
      </w:pPr>
      <w:ins w:id="3033" w:author="Author">
        <w:r w:rsidRPr="005C2436">
          <w:rPr>
            <w:rFonts w:ascii="Times New Roman" w:hAnsi="Times New Roman" w:cs="Times New Roman"/>
            <w:sz w:val="24"/>
            <w:szCs w:val="24"/>
          </w:rPr>
          <w:t>Catastrophe Risk (Cat): Catastrophe Risk data.</w:t>
        </w:r>
      </w:ins>
    </w:p>
    <w:p w14:paraId="1A8108DB" w14:textId="77777777" w:rsidR="00F20D14" w:rsidRPr="005C2436" w:rsidRDefault="00F20D14" w:rsidP="005C2436">
      <w:pPr>
        <w:pStyle w:val="ListParagraph"/>
        <w:numPr>
          <w:ilvl w:val="0"/>
          <w:numId w:val="82"/>
        </w:numPr>
        <w:spacing w:after="160" w:line="259" w:lineRule="auto"/>
        <w:contextualSpacing/>
        <w:jc w:val="both"/>
        <w:rPr>
          <w:ins w:id="3034" w:author="Author"/>
          <w:rFonts w:ascii="Times New Roman" w:hAnsi="Times New Roman" w:cs="Times New Roman"/>
          <w:sz w:val="24"/>
          <w:szCs w:val="24"/>
        </w:rPr>
      </w:pPr>
      <w:ins w:id="3035" w:author="Author">
        <w:r w:rsidRPr="005C2436">
          <w:rPr>
            <w:rFonts w:ascii="Times New Roman" w:hAnsi="Times New Roman" w:cs="Times New Roman"/>
            <w:sz w:val="24"/>
            <w:szCs w:val="24"/>
          </w:rPr>
          <w:t>Premium &amp; Reserve Risk (Excluding explicit Cat): Premium and Reserve Risk data excluding explicit Cat.</w:t>
        </w:r>
      </w:ins>
    </w:p>
    <w:p w14:paraId="633D822A" w14:textId="77777777" w:rsidR="00F20D14" w:rsidRPr="005C2436" w:rsidRDefault="00F20D14" w:rsidP="005C2436">
      <w:pPr>
        <w:pStyle w:val="ListParagraph"/>
        <w:numPr>
          <w:ilvl w:val="0"/>
          <w:numId w:val="82"/>
        </w:numPr>
        <w:spacing w:after="160" w:line="259" w:lineRule="auto"/>
        <w:contextualSpacing/>
        <w:jc w:val="both"/>
        <w:rPr>
          <w:ins w:id="3036" w:author="Author"/>
          <w:rFonts w:ascii="Times New Roman" w:hAnsi="Times New Roman" w:cs="Times New Roman"/>
          <w:sz w:val="24"/>
          <w:szCs w:val="24"/>
        </w:rPr>
      </w:pPr>
      <w:ins w:id="3037" w:author="Author">
        <w:r w:rsidRPr="005C2436">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ins>
    </w:p>
    <w:p w14:paraId="49B75F79" w14:textId="77777777" w:rsidR="00F20D14" w:rsidRPr="005C2436" w:rsidRDefault="00F20D14" w:rsidP="005C2436">
      <w:pPr>
        <w:pStyle w:val="ListParagraph"/>
        <w:numPr>
          <w:ilvl w:val="0"/>
          <w:numId w:val="82"/>
        </w:numPr>
        <w:spacing w:after="160" w:line="259" w:lineRule="auto"/>
        <w:contextualSpacing/>
        <w:jc w:val="both"/>
        <w:rPr>
          <w:ins w:id="3038" w:author="Author"/>
          <w:rFonts w:ascii="Times New Roman" w:hAnsi="Times New Roman" w:cs="Times New Roman"/>
          <w:sz w:val="24"/>
          <w:szCs w:val="24"/>
        </w:rPr>
      </w:pPr>
      <w:ins w:id="3039" w:author="Author">
        <w:r w:rsidRPr="005C2436">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ins>
    </w:p>
    <w:p w14:paraId="1AD6731C" w14:textId="77777777" w:rsidR="00F20D14" w:rsidRPr="005C2436" w:rsidRDefault="00F20D14" w:rsidP="005C2436">
      <w:pPr>
        <w:pStyle w:val="ListParagraph"/>
        <w:numPr>
          <w:ilvl w:val="0"/>
          <w:numId w:val="82"/>
        </w:numPr>
        <w:spacing w:after="160" w:line="259" w:lineRule="auto"/>
        <w:contextualSpacing/>
        <w:jc w:val="both"/>
        <w:rPr>
          <w:ins w:id="3040" w:author="Author"/>
          <w:rFonts w:ascii="Times New Roman" w:hAnsi="Times New Roman" w:cs="Times New Roman"/>
          <w:sz w:val="24"/>
          <w:szCs w:val="24"/>
        </w:rPr>
      </w:pPr>
      <w:ins w:id="3041" w:author="Author">
        <w:r w:rsidRPr="005C2436">
          <w:rPr>
            <w:rFonts w:ascii="Times New Roman" w:hAnsi="Times New Roman" w:cs="Times New Roman"/>
            <w:sz w:val="24"/>
            <w:szCs w:val="24"/>
          </w:rPr>
          <w:t>Within Premium and Reserve Risk the following two segmentations are requested:</w:t>
        </w:r>
      </w:ins>
    </w:p>
    <w:p w14:paraId="300ABDF5" w14:textId="77777777" w:rsidR="00F20D14" w:rsidRPr="005C2436" w:rsidRDefault="00F20D14" w:rsidP="005C2436">
      <w:pPr>
        <w:pStyle w:val="ListParagraph"/>
        <w:numPr>
          <w:ilvl w:val="1"/>
          <w:numId w:val="82"/>
        </w:numPr>
        <w:spacing w:after="160" w:line="259" w:lineRule="auto"/>
        <w:contextualSpacing/>
        <w:jc w:val="both"/>
        <w:rPr>
          <w:ins w:id="3042" w:author="Author"/>
          <w:rFonts w:ascii="Times New Roman" w:hAnsi="Times New Roman" w:cs="Times New Roman"/>
          <w:sz w:val="24"/>
          <w:szCs w:val="24"/>
        </w:rPr>
      </w:pPr>
      <w:ins w:id="3043" w:author="Author">
        <w:r w:rsidRPr="005C2436">
          <w:rPr>
            <w:rFonts w:ascii="Times New Roman" w:hAnsi="Times New Roman" w:cs="Times New Roman"/>
            <w:sz w:val="24"/>
            <w:szCs w:val="24"/>
          </w:rPr>
          <w:t>Solvency 2 Lines of Business (S2LoB): As defined in Annex II of the Delegated Regulation, based on lines of business (LoBs) defined in Annex I.</w:t>
        </w:r>
      </w:ins>
    </w:p>
    <w:p w14:paraId="2726301B" w14:textId="77777777" w:rsidR="00F20D14" w:rsidRPr="005C2436" w:rsidRDefault="00F20D14" w:rsidP="005C2436">
      <w:pPr>
        <w:pStyle w:val="ListParagraph"/>
        <w:numPr>
          <w:ilvl w:val="1"/>
          <w:numId w:val="82"/>
        </w:numPr>
        <w:spacing w:after="160" w:line="259" w:lineRule="auto"/>
        <w:contextualSpacing/>
        <w:jc w:val="both"/>
        <w:rPr>
          <w:ins w:id="3044" w:author="Author"/>
          <w:rFonts w:ascii="Times New Roman" w:hAnsi="Times New Roman" w:cs="Times New Roman"/>
          <w:sz w:val="24"/>
          <w:szCs w:val="24"/>
        </w:rPr>
      </w:pPr>
      <w:ins w:id="3045" w:author="Author">
        <w:r w:rsidRPr="005C2436">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ins>
    </w:p>
    <w:p w14:paraId="3E22DCF4" w14:textId="77777777" w:rsidR="00235B8C" w:rsidRPr="000F6836" w:rsidRDefault="00235B8C" w:rsidP="00235B8C">
      <w:pPr>
        <w:rPr>
          <w:ins w:id="3046"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5927"/>
      </w:tblGrid>
      <w:tr w:rsidR="00235B8C" w:rsidRPr="000F6836" w14:paraId="11587DC8" w14:textId="77777777" w:rsidTr="00DC2533">
        <w:trPr>
          <w:cnfStyle w:val="100000000000" w:firstRow="1" w:lastRow="0" w:firstColumn="0" w:lastColumn="0" w:oddVBand="0" w:evenVBand="0" w:oddHBand="0" w:evenHBand="0" w:firstRowFirstColumn="0" w:firstRowLastColumn="0" w:lastRowFirstColumn="0" w:lastRowLastColumn="0"/>
          <w:ins w:id="3047"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5A835B0D" w14:textId="0B95089F" w:rsidR="00235B8C" w:rsidRPr="000F6836" w:rsidRDefault="00235B8C" w:rsidP="00B27ECA">
            <w:pPr>
              <w:rPr>
                <w:ins w:id="3048" w:author="Author"/>
                <w:lang w:val="en-GB"/>
              </w:rPr>
            </w:pPr>
            <w:ins w:id="3049" w:author="Author">
              <w:del w:id="3050" w:author="Author">
                <w:r w:rsidRPr="000F6836" w:rsidDel="00F20D14">
                  <w:rPr>
                    <w:lang w:val="en-GB"/>
                  </w:rPr>
                  <w:delText>Risks</w:delText>
                </w:r>
              </w:del>
            </w:ins>
          </w:p>
        </w:tc>
        <w:tc>
          <w:tcPr>
            <w:tcW w:w="5927" w:type="dxa"/>
            <w:tcBorders>
              <w:top w:val="single" w:sz="4" w:space="0" w:color="auto"/>
              <w:left w:val="single" w:sz="4" w:space="0" w:color="auto"/>
              <w:bottom w:val="single" w:sz="4" w:space="0" w:color="auto"/>
              <w:right w:val="single" w:sz="4" w:space="0" w:color="auto"/>
            </w:tcBorders>
          </w:tcPr>
          <w:p w14:paraId="7C48D677" w14:textId="1E1AF77C" w:rsidR="00235B8C" w:rsidRPr="000F6836" w:rsidRDefault="00235B8C" w:rsidP="00B27ECA">
            <w:pPr>
              <w:cnfStyle w:val="100000000000" w:firstRow="1" w:lastRow="0" w:firstColumn="0" w:lastColumn="0" w:oddVBand="0" w:evenVBand="0" w:oddHBand="0" w:evenHBand="0" w:firstRowFirstColumn="0" w:firstRowLastColumn="0" w:lastRowFirstColumn="0" w:lastRowLastColumn="0"/>
              <w:rPr>
                <w:ins w:id="3051" w:author="Author"/>
                <w:lang w:val="en-GB"/>
              </w:rPr>
            </w:pPr>
            <w:ins w:id="3052" w:author="Author">
              <w:del w:id="3053" w:author="Author">
                <w:r w:rsidRPr="000F6836" w:rsidDel="00F20D14">
                  <w:rPr>
                    <w:lang w:val="en-GB"/>
                  </w:rPr>
                  <w:delText>Description</w:delText>
                </w:r>
              </w:del>
            </w:ins>
          </w:p>
        </w:tc>
      </w:tr>
      <w:tr w:rsidR="00235B8C" w:rsidRPr="000F6836" w14:paraId="3BFA1DF3" w14:textId="77777777" w:rsidTr="00DC2533">
        <w:trPr>
          <w:ins w:id="3054"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0ADE2086" w14:textId="7B1C5FA6" w:rsidR="00235B8C" w:rsidRPr="000F6836" w:rsidRDefault="00235B8C" w:rsidP="00B27ECA">
            <w:pPr>
              <w:rPr>
                <w:ins w:id="3055" w:author="Author"/>
                <w:b w:val="0"/>
                <w:lang w:val="en-GB"/>
              </w:rPr>
            </w:pPr>
            <w:ins w:id="3056" w:author="Author">
              <w:del w:id="3057" w:author="Author">
                <w:r w:rsidRPr="000F6836" w:rsidDel="00F20D14">
                  <w:rPr>
                    <w:b w:val="0"/>
                    <w:lang w:val="en-GB"/>
                  </w:rPr>
                  <w:delText xml:space="preserve">Premium &amp; Reserve Risk </w:delText>
                </w:r>
              </w:del>
            </w:ins>
          </w:p>
        </w:tc>
        <w:tc>
          <w:tcPr>
            <w:tcW w:w="5927" w:type="dxa"/>
            <w:tcBorders>
              <w:top w:val="single" w:sz="4" w:space="0" w:color="auto"/>
              <w:left w:val="single" w:sz="4" w:space="0" w:color="auto"/>
              <w:bottom w:val="single" w:sz="4" w:space="0" w:color="auto"/>
              <w:right w:val="single" w:sz="4" w:space="0" w:color="auto"/>
            </w:tcBorders>
          </w:tcPr>
          <w:p w14:paraId="0692775F" w14:textId="6F78748E"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58" w:author="Author"/>
                <w:lang w:val="en-GB"/>
              </w:rPr>
            </w:pPr>
            <w:ins w:id="3059" w:author="Author">
              <w:del w:id="3060" w:author="Author">
                <w:r w:rsidRPr="000F6836" w:rsidDel="00F20D14">
                  <w:rPr>
                    <w:lang w:val="en-GB"/>
                  </w:rPr>
                  <w:delText>Premium and Reserve Risk data including Cat</w:delText>
                </w:r>
              </w:del>
            </w:ins>
          </w:p>
        </w:tc>
      </w:tr>
      <w:tr w:rsidR="00235B8C" w:rsidRPr="000F6836" w14:paraId="004E3744" w14:textId="77777777" w:rsidTr="00DC2533">
        <w:trPr>
          <w:ins w:id="3061"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055BD417" w14:textId="0FE32E23" w:rsidR="00235B8C" w:rsidRPr="000F6836" w:rsidRDefault="00235B8C" w:rsidP="00B27ECA">
            <w:pPr>
              <w:rPr>
                <w:ins w:id="3062" w:author="Author"/>
                <w:b w:val="0"/>
                <w:lang w:val="en-GB"/>
              </w:rPr>
            </w:pPr>
            <w:ins w:id="3063" w:author="Author">
              <w:del w:id="3064" w:author="Author">
                <w:r w:rsidRPr="000F6836" w:rsidDel="00F20D14">
                  <w:rPr>
                    <w:b w:val="0"/>
                    <w:lang w:val="en-GB"/>
                  </w:rPr>
                  <w:delText>Catastrophe Risk (Cat)</w:delText>
                </w:r>
              </w:del>
            </w:ins>
          </w:p>
        </w:tc>
        <w:tc>
          <w:tcPr>
            <w:tcW w:w="5927" w:type="dxa"/>
            <w:tcBorders>
              <w:top w:val="single" w:sz="4" w:space="0" w:color="auto"/>
              <w:left w:val="single" w:sz="4" w:space="0" w:color="auto"/>
              <w:bottom w:val="single" w:sz="4" w:space="0" w:color="auto"/>
              <w:right w:val="single" w:sz="4" w:space="0" w:color="auto"/>
            </w:tcBorders>
          </w:tcPr>
          <w:p w14:paraId="2EE41D8B" w14:textId="0A8E4B15"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65" w:author="Author"/>
                <w:lang w:val="en-GB"/>
              </w:rPr>
            </w:pPr>
            <w:ins w:id="3066" w:author="Author">
              <w:del w:id="3067" w:author="Author">
                <w:r w:rsidRPr="000F6836" w:rsidDel="00F20D14">
                  <w:rPr>
                    <w:lang w:val="en-GB"/>
                  </w:rPr>
                  <w:delText>Catastrophe Risk data</w:delText>
                </w:r>
              </w:del>
            </w:ins>
          </w:p>
        </w:tc>
      </w:tr>
      <w:tr w:rsidR="00235B8C" w:rsidRPr="000F6836" w14:paraId="13853E77" w14:textId="77777777" w:rsidTr="00DC2533">
        <w:trPr>
          <w:ins w:id="3068"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53AAD00B" w14:textId="1FF104EE" w:rsidR="00235B8C" w:rsidRPr="000F6836" w:rsidRDefault="00235B8C" w:rsidP="00B27ECA">
            <w:pPr>
              <w:rPr>
                <w:ins w:id="3069" w:author="Author"/>
                <w:lang w:val="en-GB"/>
              </w:rPr>
            </w:pPr>
            <w:ins w:id="3070" w:author="Author">
              <w:del w:id="3071" w:author="Author">
                <w:r w:rsidRPr="000F6836" w:rsidDel="00F20D14">
                  <w:rPr>
                    <w:b w:val="0"/>
                    <w:lang w:val="en-GB"/>
                  </w:rPr>
                  <w:lastRenderedPageBreak/>
                  <w:delText>Premium &amp; Reserve Risk (Excluding explicit Cat)</w:delText>
                </w:r>
              </w:del>
            </w:ins>
          </w:p>
        </w:tc>
        <w:tc>
          <w:tcPr>
            <w:tcW w:w="5927" w:type="dxa"/>
            <w:tcBorders>
              <w:top w:val="single" w:sz="4" w:space="0" w:color="auto"/>
              <w:left w:val="single" w:sz="4" w:space="0" w:color="auto"/>
              <w:bottom w:val="single" w:sz="4" w:space="0" w:color="auto"/>
              <w:right w:val="single" w:sz="4" w:space="0" w:color="auto"/>
            </w:tcBorders>
          </w:tcPr>
          <w:p w14:paraId="5AFC1382" w14:textId="196DAF76"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72" w:author="Author"/>
                <w:lang w:val="en-GB"/>
              </w:rPr>
            </w:pPr>
            <w:ins w:id="3073" w:author="Author">
              <w:del w:id="3074" w:author="Author">
                <w:r w:rsidRPr="000F6836" w:rsidDel="00F20D14">
                  <w:rPr>
                    <w:lang w:val="en-GB"/>
                  </w:rPr>
                  <w:delText>Premium and Reserve Risk data excluding explicit Cat</w:delText>
                </w:r>
              </w:del>
            </w:ins>
          </w:p>
        </w:tc>
      </w:tr>
      <w:tr w:rsidR="00235B8C" w:rsidRPr="000F6836" w14:paraId="6770B382" w14:textId="77777777" w:rsidTr="00DC2533">
        <w:trPr>
          <w:ins w:id="3075"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79BA25B5" w14:textId="2C92EE2C" w:rsidR="00235B8C" w:rsidRPr="000F6836" w:rsidRDefault="00235B8C" w:rsidP="00B27ECA">
            <w:pPr>
              <w:rPr>
                <w:ins w:id="3076" w:author="Author"/>
                <w:b w:val="0"/>
                <w:lang w:val="en-GB"/>
              </w:rPr>
            </w:pPr>
            <w:ins w:id="3077" w:author="Author">
              <w:del w:id="3078" w:author="Author">
                <w:r w:rsidRPr="000F6836" w:rsidDel="00F20D14">
                  <w:rPr>
                    <w:b w:val="0"/>
                    <w:lang w:val="en-GB"/>
                  </w:rPr>
                  <w:delText>Premium Risk</w:delText>
                </w:r>
              </w:del>
            </w:ins>
          </w:p>
        </w:tc>
        <w:tc>
          <w:tcPr>
            <w:tcW w:w="5927" w:type="dxa"/>
            <w:tcBorders>
              <w:top w:val="single" w:sz="4" w:space="0" w:color="auto"/>
              <w:left w:val="single" w:sz="4" w:space="0" w:color="auto"/>
              <w:bottom w:val="single" w:sz="4" w:space="0" w:color="auto"/>
              <w:right w:val="single" w:sz="4" w:space="0" w:color="auto"/>
            </w:tcBorders>
          </w:tcPr>
          <w:p w14:paraId="75457FB8" w14:textId="3B17F092"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79" w:author="Author"/>
                <w:del w:id="3080" w:author="Author"/>
                <w:lang w:val="en-GB"/>
              </w:rPr>
            </w:pPr>
            <w:ins w:id="3081" w:author="Author">
              <w:del w:id="3082" w:author="Author">
                <w:r w:rsidRPr="000F6836" w:rsidDel="00F20D14">
                  <w:rPr>
                    <w:lang w:val="en-GB"/>
                  </w:rPr>
                  <w:delText>The premium risk distribution should be such that its mean reflects an expected profit or loss including the movement of Premium Provisions over the year.</w:delText>
                </w:r>
              </w:del>
            </w:ins>
          </w:p>
          <w:p w14:paraId="0641B680" w14:textId="2074E02A"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83" w:author="Author"/>
                <w:del w:id="3084" w:author="Author"/>
                <w:lang w:val="en-GB"/>
              </w:rPr>
            </w:pPr>
          </w:p>
          <w:p w14:paraId="2202FB55" w14:textId="3EC87DE7"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85" w:author="Author"/>
                <w:lang w:val="en-GB"/>
              </w:rPr>
            </w:pPr>
            <w:ins w:id="3086" w:author="Author">
              <w:del w:id="3087" w:author="Author">
                <w:r w:rsidRPr="000F6836" w:rsidDel="00F20D14">
                  <w:rPr>
                    <w:lang w:val="en-GB"/>
                  </w:rPr>
                  <w:delText>Results should exclude Cat</w:delText>
                </w:r>
              </w:del>
            </w:ins>
          </w:p>
        </w:tc>
      </w:tr>
      <w:tr w:rsidR="00235B8C" w:rsidRPr="000F6836" w14:paraId="53F49E15" w14:textId="77777777" w:rsidTr="00DC2533">
        <w:trPr>
          <w:ins w:id="3088"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69A374F1" w14:textId="23C148DC" w:rsidR="00235B8C" w:rsidRPr="000F6836" w:rsidRDefault="00235B8C" w:rsidP="00B27ECA">
            <w:pPr>
              <w:rPr>
                <w:ins w:id="3089" w:author="Author"/>
                <w:b w:val="0"/>
                <w:lang w:val="en-GB"/>
              </w:rPr>
            </w:pPr>
            <w:ins w:id="3090" w:author="Author">
              <w:del w:id="3091" w:author="Author">
                <w:r w:rsidRPr="000F6836" w:rsidDel="00F20D14">
                  <w:rPr>
                    <w:b w:val="0"/>
                    <w:lang w:val="en-GB"/>
                  </w:rPr>
                  <w:delText>Reserve Risk</w:delText>
                </w:r>
              </w:del>
            </w:ins>
          </w:p>
        </w:tc>
        <w:tc>
          <w:tcPr>
            <w:tcW w:w="5927" w:type="dxa"/>
            <w:tcBorders>
              <w:top w:val="single" w:sz="4" w:space="0" w:color="auto"/>
              <w:left w:val="single" w:sz="4" w:space="0" w:color="auto"/>
              <w:bottom w:val="single" w:sz="4" w:space="0" w:color="auto"/>
              <w:right w:val="single" w:sz="4" w:space="0" w:color="auto"/>
            </w:tcBorders>
          </w:tcPr>
          <w:p w14:paraId="3ECA1EE9" w14:textId="5B10499F"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92" w:author="Author"/>
                <w:del w:id="3093" w:author="Author"/>
                <w:lang w:val="en-GB"/>
              </w:rPr>
            </w:pPr>
            <w:ins w:id="3094" w:author="Author">
              <w:del w:id="3095" w:author="Author">
                <w:r w:rsidRPr="000F6836" w:rsidDel="00F20D14">
                  <w:rPr>
                    <w:lang w:val="en-GB"/>
                  </w:rPr>
                  <w:delText>The Reserve Risk distribution should be such that its mean is approximately zero, as there is no expected profit in a Best Estimate.</w:delText>
                </w:r>
              </w:del>
            </w:ins>
          </w:p>
          <w:p w14:paraId="6B10B6EB" w14:textId="1AE543B0" w:rsidR="00235B8C" w:rsidRPr="000F6836" w:rsidDel="00F20D14" w:rsidRDefault="00235B8C" w:rsidP="00B27ECA">
            <w:pPr>
              <w:cnfStyle w:val="000000000000" w:firstRow="0" w:lastRow="0" w:firstColumn="0" w:lastColumn="0" w:oddVBand="0" w:evenVBand="0" w:oddHBand="0" w:evenHBand="0" w:firstRowFirstColumn="0" w:firstRowLastColumn="0" w:lastRowFirstColumn="0" w:lastRowLastColumn="0"/>
              <w:rPr>
                <w:ins w:id="3096" w:author="Author"/>
                <w:del w:id="3097" w:author="Author"/>
                <w:lang w:val="en-GB"/>
              </w:rPr>
            </w:pPr>
          </w:p>
          <w:p w14:paraId="7B46533F" w14:textId="68627221"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098" w:author="Author"/>
                <w:lang w:val="en-GB"/>
              </w:rPr>
            </w:pPr>
            <w:ins w:id="3099" w:author="Author">
              <w:del w:id="3100" w:author="Author">
                <w:r w:rsidRPr="000F6836" w:rsidDel="00F20D14">
                  <w:rPr>
                    <w:lang w:val="en-GB"/>
                  </w:rPr>
                  <w:delText>Results should exclude Cat</w:delText>
                </w:r>
              </w:del>
            </w:ins>
          </w:p>
        </w:tc>
      </w:tr>
      <w:tr w:rsidR="00235B8C" w:rsidRPr="000F6836" w14:paraId="60255832" w14:textId="77777777" w:rsidTr="00DC2533">
        <w:trPr>
          <w:ins w:id="3101" w:author="Author"/>
        </w:trPr>
        <w:tc>
          <w:tcPr>
            <w:cnfStyle w:val="001000000000" w:firstRow="0" w:lastRow="0" w:firstColumn="1" w:lastColumn="0" w:oddVBand="0" w:evenVBand="0" w:oddHBand="0" w:evenHBand="0" w:firstRowFirstColumn="0" w:firstRowLastColumn="0" w:lastRowFirstColumn="0" w:lastRowLastColumn="0"/>
            <w:tcW w:w="3089" w:type="dxa"/>
            <w:tcBorders>
              <w:top w:val="single" w:sz="4" w:space="0" w:color="auto"/>
              <w:left w:val="single" w:sz="4" w:space="0" w:color="auto"/>
              <w:bottom w:val="single" w:sz="4" w:space="0" w:color="auto"/>
              <w:right w:val="single" w:sz="4" w:space="0" w:color="auto"/>
            </w:tcBorders>
          </w:tcPr>
          <w:p w14:paraId="6A6171C1" w14:textId="7ED87F66" w:rsidR="00235B8C" w:rsidRPr="000F6836" w:rsidRDefault="00235B8C" w:rsidP="00B27ECA">
            <w:pPr>
              <w:rPr>
                <w:ins w:id="3102" w:author="Author"/>
                <w:b w:val="0"/>
                <w:lang w:val="en-GB"/>
              </w:rPr>
            </w:pPr>
            <w:ins w:id="3103" w:author="Author">
              <w:del w:id="3104" w:author="Author">
                <w:r w:rsidRPr="000F6836" w:rsidDel="00F20D14">
                  <w:rPr>
                    <w:b w:val="0"/>
                    <w:lang w:val="en-GB"/>
                  </w:rPr>
                  <w:delText>Within Premium and Reserve Risk the following two segmentations are requested</w:delText>
                </w:r>
              </w:del>
            </w:ins>
          </w:p>
        </w:tc>
        <w:tc>
          <w:tcPr>
            <w:tcW w:w="5927" w:type="dxa"/>
            <w:tcBorders>
              <w:top w:val="single" w:sz="4" w:space="0" w:color="auto"/>
              <w:left w:val="single" w:sz="4" w:space="0" w:color="auto"/>
              <w:bottom w:val="single" w:sz="4" w:space="0" w:color="auto"/>
              <w:right w:val="single" w:sz="4" w:space="0" w:color="auto"/>
            </w:tcBorders>
          </w:tcPr>
          <w:p w14:paraId="3755E90F" w14:textId="0E747C3F" w:rsidR="00235B8C" w:rsidRPr="000F6836" w:rsidDel="00F20D14" w:rsidRDefault="00235B8C" w:rsidP="00B27ECA">
            <w:pPr>
              <w:pStyle w:val="ListParagraph"/>
              <w:numPr>
                <w:ilvl w:val="0"/>
                <w:numId w:val="75"/>
              </w:numPr>
              <w:contextualSpacing/>
              <w:jc w:val="both"/>
              <w:cnfStyle w:val="000000000000" w:firstRow="0" w:lastRow="0" w:firstColumn="0" w:lastColumn="0" w:oddVBand="0" w:evenVBand="0" w:oddHBand="0" w:evenHBand="0" w:firstRowFirstColumn="0" w:firstRowLastColumn="0" w:lastRowFirstColumn="0" w:lastRowLastColumn="0"/>
              <w:rPr>
                <w:ins w:id="3105" w:author="Author"/>
                <w:del w:id="3106" w:author="Author"/>
                <w:rFonts w:ascii="Times New Roman" w:hAnsi="Times New Roman" w:cs="Times New Roman"/>
                <w:sz w:val="24"/>
                <w:szCs w:val="24"/>
              </w:rPr>
            </w:pPr>
            <w:ins w:id="3107" w:author="Author">
              <w:del w:id="3108" w:author="Author">
                <w:r w:rsidRPr="000F6836" w:rsidDel="00F20D14">
                  <w:rPr>
                    <w:rFonts w:ascii="Times New Roman" w:hAnsi="Times New Roman" w:cs="Times New Roman"/>
                    <w:b/>
                    <w:sz w:val="24"/>
                    <w:szCs w:val="24"/>
                  </w:rPr>
                  <w:delText>Solvency 2 Lines of Business (S2LoB)</w:delText>
                </w:r>
                <w:r w:rsidRPr="000F6836" w:rsidDel="00F20D14">
                  <w:rPr>
                    <w:rFonts w:ascii="Times New Roman" w:hAnsi="Times New Roman" w:cs="Times New Roman"/>
                    <w:sz w:val="24"/>
                    <w:szCs w:val="24"/>
                  </w:rPr>
                  <w:delText>: As defined in Annex II of the Delegated Regulation, based on lines of business (LoBs) defined in Annex I.</w:delText>
                </w:r>
              </w:del>
            </w:ins>
          </w:p>
          <w:p w14:paraId="75DAA629" w14:textId="2B28312F" w:rsidR="00235B8C" w:rsidRPr="000F6836" w:rsidRDefault="00235B8C" w:rsidP="00B27ECA">
            <w:pPr>
              <w:pStyle w:val="ListParagraph"/>
              <w:numPr>
                <w:ilvl w:val="0"/>
                <w:numId w:val="75"/>
              </w:numPr>
              <w:contextualSpacing/>
              <w:jc w:val="both"/>
              <w:cnfStyle w:val="000000000000" w:firstRow="0" w:lastRow="0" w:firstColumn="0" w:lastColumn="0" w:oddVBand="0" w:evenVBand="0" w:oddHBand="0" w:evenHBand="0" w:firstRowFirstColumn="0" w:firstRowLastColumn="0" w:lastRowFirstColumn="0" w:lastRowLastColumn="0"/>
              <w:rPr>
                <w:ins w:id="3109" w:author="Author"/>
                <w:rFonts w:ascii="Times New Roman" w:hAnsi="Times New Roman" w:cs="Times New Roman"/>
                <w:sz w:val="24"/>
                <w:szCs w:val="24"/>
              </w:rPr>
            </w:pPr>
            <w:ins w:id="3110" w:author="Author">
              <w:del w:id="3111" w:author="Author">
                <w:r w:rsidRPr="000F6836" w:rsidDel="00F20D14">
                  <w:rPr>
                    <w:rFonts w:ascii="Times New Roman" w:hAnsi="Times New Roman" w:cs="Times New Roman"/>
                    <w:b/>
                    <w:sz w:val="24"/>
                    <w:szCs w:val="24"/>
                  </w:rPr>
                  <w:delText>Internal Model Lines of Business (IntLoB)</w:delText>
                </w:r>
                <w:r w:rsidRPr="000F6836" w:rsidDel="00F20D14">
                  <w:rPr>
                    <w:rFonts w:ascii="Times New Roman" w:hAnsi="Times New Roman" w:cs="Times New Roman"/>
                    <w:sz w:val="24"/>
                    <w:szCs w:val="24"/>
                  </w:rPr>
                  <w:delText>: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delText>
                </w:r>
              </w:del>
            </w:ins>
          </w:p>
        </w:tc>
      </w:tr>
    </w:tbl>
    <w:p w14:paraId="13B5662F" w14:textId="77777777" w:rsidR="00235B8C" w:rsidRPr="000F6836" w:rsidRDefault="00235B8C" w:rsidP="00235B8C">
      <w:pPr>
        <w:rPr>
          <w:ins w:id="3112" w:author="Author"/>
          <w:lang w:val="en-GB" w:eastAsia="fr-FR"/>
        </w:rPr>
      </w:pPr>
      <w:ins w:id="3113" w:author="Author">
        <w:r w:rsidRPr="000F6836">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ins>
    </w:p>
    <w:p w14:paraId="311DE1C2" w14:textId="77777777" w:rsidR="00235B8C" w:rsidRPr="000F6836" w:rsidRDefault="00235B8C" w:rsidP="00235B8C">
      <w:pPr>
        <w:rPr>
          <w:ins w:id="3114" w:author="Author"/>
          <w:lang w:val="en-GB"/>
        </w:rPr>
      </w:pPr>
      <w:ins w:id="3115" w:author="Author">
        <w:r w:rsidRPr="000F6836">
          <w:rPr>
            <w:lang w:val="en-GB"/>
          </w:rPr>
          <w:t>Overall the following applies:</w:t>
        </w:r>
      </w:ins>
    </w:p>
    <w:p w14:paraId="25B325CF" w14:textId="77777777" w:rsidR="00F20D14" w:rsidRDefault="00F20D14" w:rsidP="00F20D14">
      <w:pPr>
        <w:pStyle w:val="ListParagraph"/>
        <w:numPr>
          <w:ilvl w:val="0"/>
          <w:numId w:val="83"/>
        </w:numPr>
        <w:spacing w:after="160" w:line="259" w:lineRule="auto"/>
        <w:contextualSpacing/>
        <w:rPr>
          <w:ins w:id="3116" w:author="Author"/>
          <w:rFonts w:ascii="Times New Roman" w:eastAsiaTheme="minorEastAsia" w:hAnsi="Times New Roman" w:cs="Times New Roman"/>
          <w:sz w:val="24"/>
          <w:szCs w:val="24"/>
          <w:lang w:eastAsia="en-GB"/>
        </w:rPr>
      </w:pPr>
      <w:ins w:id="3117" w:author="Author">
        <w:r w:rsidRPr="005E3F8C">
          <w:rPr>
            <w:rFonts w:ascii="Times New Roman" w:eastAsiaTheme="minorEastAsia" w:hAnsi="Times New Roman" w:cs="Times New Roman"/>
            <w:sz w:val="24"/>
            <w:szCs w:val="24"/>
            <w:lang w:eastAsia="en-GB"/>
          </w:rPr>
          <w:t>Monetary amounts of this template are discounted</w:t>
        </w:r>
        <w:r>
          <w:rPr>
            <w:rFonts w:ascii="Times New Roman" w:eastAsiaTheme="minorEastAsia" w:hAnsi="Times New Roman" w:cs="Times New Roman"/>
            <w:sz w:val="24"/>
            <w:szCs w:val="24"/>
            <w:lang w:eastAsia="en-GB"/>
          </w:rPr>
          <w:t>.</w:t>
        </w:r>
      </w:ins>
    </w:p>
    <w:p w14:paraId="64BE2D7F" w14:textId="77777777" w:rsidR="00F20D14" w:rsidRDefault="00F20D14" w:rsidP="00F20D14">
      <w:pPr>
        <w:pStyle w:val="ListParagraph"/>
        <w:numPr>
          <w:ilvl w:val="0"/>
          <w:numId w:val="83"/>
        </w:numPr>
        <w:spacing w:after="160" w:line="259" w:lineRule="auto"/>
        <w:contextualSpacing/>
        <w:rPr>
          <w:ins w:id="3118" w:author="Author"/>
          <w:rFonts w:ascii="Times New Roman" w:eastAsiaTheme="minorEastAsia" w:hAnsi="Times New Roman" w:cs="Times New Roman"/>
          <w:sz w:val="24"/>
          <w:szCs w:val="24"/>
          <w:lang w:eastAsia="en-GB"/>
        </w:rPr>
      </w:pPr>
      <w:ins w:id="3119" w:author="Author">
        <w:r w:rsidRPr="00006A0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ins>
    </w:p>
    <w:p w14:paraId="6EE43CEC" w14:textId="77777777" w:rsidR="00F20D14" w:rsidRDefault="00F20D14" w:rsidP="00F20D14">
      <w:pPr>
        <w:pStyle w:val="ListParagraph"/>
        <w:numPr>
          <w:ilvl w:val="0"/>
          <w:numId w:val="83"/>
        </w:numPr>
        <w:spacing w:after="160" w:line="259" w:lineRule="auto"/>
        <w:contextualSpacing/>
        <w:rPr>
          <w:ins w:id="3120" w:author="Author"/>
          <w:rFonts w:ascii="Times New Roman" w:eastAsiaTheme="minorEastAsia" w:hAnsi="Times New Roman" w:cs="Times New Roman"/>
          <w:sz w:val="24"/>
          <w:szCs w:val="24"/>
          <w:lang w:eastAsia="en-GB"/>
        </w:rPr>
      </w:pPr>
      <w:ins w:id="3121" w:author="Author">
        <w:r w:rsidRPr="00006A0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ins>
    </w:p>
    <w:p w14:paraId="45021721" w14:textId="77777777" w:rsidR="00F20D14" w:rsidRPr="005E3F8C" w:rsidRDefault="00F20D14" w:rsidP="00F20D14">
      <w:pPr>
        <w:pStyle w:val="ListParagraph"/>
        <w:numPr>
          <w:ilvl w:val="0"/>
          <w:numId w:val="83"/>
        </w:numPr>
        <w:spacing w:after="160" w:line="259" w:lineRule="auto"/>
        <w:contextualSpacing/>
        <w:rPr>
          <w:ins w:id="3122" w:author="Author"/>
          <w:rFonts w:ascii="Times New Roman" w:eastAsiaTheme="minorEastAsia" w:hAnsi="Times New Roman" w:cs="Times New Roman"/>
          <w:sz w:val="24"/>
          <w:szCs w:val="24"/>
          <w:lang w:eastAsia="en-GB"/>
        </w:rPr>
      </w:pPr>
      <w:ins w:id="3123" w:author="Author">
        <w:r w:rsidRPr="00006A0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ins>
    </w:p>
    <w:p w14:paraId="626A8A4B" w14:textId="77777777" w:rsidR="00235B8C" w:rsidRPr="000F6836" w:rsidRDefault="00235B8C" w:rsidP="00235B8C">
      <w:pPr>
        <w:rPr>
          <w:ins w:id="3124"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235B8C" w:rsidRPr="000F6836" w14:paraId="1AE31E3D" w14:textId="77777777" w:rsidTr="00DC2533">
        <w:trPr>
          <w:cnfStyle w:val="100000000000" w:firstRow="1" w:lastRow="0" w:firstColumn="0" w:lastColumn="0" w:oddVBand="0" w:evenVBand="0" w:oddHBand="0" w:evenHBand="0" w:firstRowFirstColumn="0" w:firstRowLastColumn="0" w:lastRowFirstColumn="0" w:lastRowLastColumn="0"/>
          <w:ins w:id="3125"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2C484FA4" w14:textId="0C4AB1D6" w:rsidR="00235B8C" w:rsidRPr="000F6836" w:rsidRDefault="00235B8C" w:rsidP="00B27ECA">
            <w:pPr>
              <w:rPr>
                <w:ins w:id="3126" w:author="Author"/>
                <w:lang w:val="en-GB"/>
              </w:rPr>
            </w:pPr>
            <w:ins w:id="3127" w:author="Author">
              <w:del w:id="3128" w:author="Author">
                <w:r w:rsidRPr="000F6836" w:rsidDel="00F20D14">
                  <w:rPr>
                    <w:lang w:val="en-GB"/>
                  </w:rPr>
                  <w:delText>Topic</w:delText>
                </w:r>
              </w:del>
            </w:ins>
          </w:p>
        </w:tc>
        <w:tc>
          <w:tcPr>
            <w:tcW w:w="5943" w:type="dxa"/>
            <w:tcBorders>
              <w:top w:val="single" w:sz="4" w:space="0" w:color="auto"/>
              <w:left w:val="single" w:sz="4" w:space="0" w:color="auto"/>
              <w:bottom w:val="single" w:sz="4" w:space="0" w:color="auto"/>
              <w:right w:val="single" w:sz="4" w:space="0" w:color="auto"/>
            </w:tcBorders>
          </w:tcPr>
          <w:p w14:paraId="6D240BBC" w14:textId="74F8EA8A" w:rsidR="00235B8C" w:rsidRPr="000F6836" w:rsidRDefault="00235B8C" w:rsidP="00B27ECA">
            <w:pPr>
              <w:cnfStyle w:val="100000000000" w:firstRow="1" w:lastRow="0" w:firstColumn="0" w:lastColumn="0" w:oddVBand="0" w:evenVBand="0" w:oddHBand="0" w:evenHBand="0" w:firstRowFirstColumn="0" w:firstRowLastColumn="0" w:lastRowFirstColumn="0" w:lastRowLastColumn="0"/>
              <w:rPr>
                <w:ins w:id="3129" w:author="Author"/>
                <w:lang w:val="en-GB"/>
              </w:rPr>
            </w:pPr>
            <w:ins w:id="3130" w:author="Author">
              <w:del w:id="3131" w:author="Author">
                <w:r w:rsidRPr="000F6836" w:rsidDel="00F20D14">
                  <w:rPr>
                    <w:lang w:val="en-GB"/>
                  </w:rPr>
                  <w:delText>Description</w:delText>
                </w:r>
              </w:del>
            </w:ins>
          </w:p>
        </w:tc>
      </w:tr>
      <w:tr w:rsidR="00235B8C" w:rsidRPr="000F6836" w14:paraId="45E274FE" w14:textId="77777777" w:rsidTr="00DC2533">
        <w:trPr>
          <w:ins w:id="3132"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60BD637" w14:textId="7C55A414" w:rsidR="00235B8C" w:rsidRPr="000F6836" w:rsidRDefault="00235B8C" w:rsidP="00B27ECA">
            <w:pPr>
              <w:rPr>
                <w:ins w:id="3133" w:author="Author"/>
                <w:b w:val="0"/>
                <w:lang w:val="en-GB"/>
              </w:rPr>
            </w:pPr>
            <w:ins w:id="3134" w:author="Author">
              <w:del w:id="3135" w:author="Author">
                <w:r w:rsidRPr="000F6836" w:rsidDel="00F20D14">
                  <w:rPr>
                    <w:b w:val="0"/>
                    <w:lang w:val="en-GB"/>
                  </w:rPr>
                  <w:delText>Discounting</w:delText>
                </w:r>
              </w:del>
            </w:ins>
          </w:p>
        </w:tc>
        <w:tc>
          <w:tcPr>
            <w:tcW w:w="5943" w:type="dxa"/>
            <w:tcBorders>
              <w:top w:val="single" w:sz="4" w:space="0" w:color="auto"/>
              <w:left w:val="single" w:sz="4" w:space="0" w:color="auto"/>
              <w:bottom w:val="single" w:sz="4" w:space="0" w:color="auto"/>
              <w:right w:val="single" w:sz="4" w:space="0" w:color="auto"/>
            </w:tcBorders>
          </w:tcPr>
          <w:p w14:paraId="5F25BD77" w14:textId="28952267"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36" w:author="Author"/>
                <w:bCs/>
                <w:lang w:val="en-GB"/>
              </w:rPr>
            </w:pPr>
            <w:ins w:id="3137" w:author="Author">
              <w:del w:id="3138" w:author="Author">
                <w:r w:rsidRPr="000F6836" w:rsidDel="00F20D14">
                  <w:rPr>
                    <w:bCs/>
                    <w:lang w:val="en-GB"/>
                  </w:rPr>
                  <w:delText>Monetary amounts of this template are discounted</w:delText>
                </w:r>
              </w:del>
            </w:ins>
          </w:p>
        </w:tc>
      </w:tr>
      <w:tr w:rsidR="00235B8C" w:rsidRPr="000F6836" w14:paraId="704DF238" w14:textId="77777777" w:rsidTr="00DC2533">
        <w:trPr>
          <w:ins w:id="3139"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BAF0A4B" w14:textId="77154E10" w:rsidR="00235B8C" w:rsidRPr="000F6836" w:rsidRDefault="00235B8C" w:rsidP="00B27ECA">
            <w:pPr>
              <w:rPr>
                <w:ins w:id="3140" w:author="Author"/>
                <w:b w:val="0"/>
                <w:lang w:val="en-GB"/>
              </w:rPr>
            </w:pPr>
            <w:ins w:id="3141" w:author="Author">
              <w:del w:id="3142" w:author="Author">
                <w:r w:rsidRPr="000F6836" w:rsidDel="00F20D14">
                  <w:rPr>
                    <w:b w:val="0"/>
                    <w:lang w:val="en-GB"/>
                  </w:rPr>
                  <w:lastRenderedPageBreak/>
                  <w:delText>Percentiles</w:delText>
                </w:r>
              </w:del>
            </w:ins>
          </w:p>
        </w:tc>
        <w:tc>
          <w:tcPr>
            <w:tcW w:w="5943" w:type="dxa"/>
            <w:tcBorders>
              <w:top w:val="single" w:sz="4" w:space="0" w:color="auto"/>
              <w:left w:val="single" w:sz="4" w:space="0" w:color="auto"/>
              <w:bottom w:val="single" w:sz="4" w:space="0" w:color="auto"/>
              <w:right w:val="single" w:sz="4" w:space="0" w:color="auto"/>
            </w:tcBorders>
          </w:tcPr>
          <w:p w14:paraId="252AA6CE" w14:textId="03DE0292"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43" w:author="Author"/>
                <w:bCs/>
                <w:lang w:val="en-GB"/>
              </w:rPr>
            </w:pPr>
            <w:ins w:id="3144" w:author="Author">
              <w:del w:id="3145" w:author="Author">
                <w:r w:rsidRPr="000F6836" w:rsidDel="00F20D14">
                  <w:rPr>
                    <w:bCs/>
                    <w:lang w:val="en-GB"/>
                  </w:rPr>
                  <w:delText>High percentiles represent adverse results for the undertaking since the underlying distribution is a loss distribution (i.e. 99.5 is used for the SCR calculation).</w:delText>
                </w:r>
              </w:del>
            </w:ins>
          </w:p>
        </w:tc>
      </w:tr>
      <w:tr w:rsidR="00235B8C" w:rsidRPr="000F6836" w14:paraId="1522DD93" w14:textId="77777777" w:rsidTr="00DC2533">
        <w:trPr>
          <w:ins w:id="3146"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9522FD3" w14:textId="21F102F7" w:rsidR="00235B8C" w:rsidRPr="000F6836" w:rsidRDefault="00235B8C" w:rsidP="00B27ECA">
            <w:pPr>
              <w:rPr>
                <w:ins w:id="3147" w:author="Author"/>
                <w:b w:val="0"/>
                <w:lang w:val="en-GB"/>
              </w:rPr>
            </w:pPr>
            <w:ins w:id="3148" w:author="Author">
              <w:del w:id="3149" w:author="Author">
                <w:r w:rsidRPr="000F6836" w:rsidDel="00F20D14">
                  <w:rPr>
                    <w:b w:val="0"/>
                    <w:lang w:val="en-GB"/>
                  </w:rPr>
                  <w:delText>Availability of figures</w:delText>
                </w:r>
              </w:del>
            </w:ins>
          </w:p>
        </w:tc>
        <w:tc>
          <w:tcPr>
            <w:tcW w:w="5943" w:type="dxa"/>
            <w:tcBorders>
              <w:top w:val="single" w:sz="4" w:space="0" w:color="auto"/>
              <w:left w:val="single" w:sz="4" w:space="0" w:color="auto"/>
              <w:bottom w:val="single" w:sz="4" w:space="0" w:color="auto"/>
              <w:right w:val="single" w:sz="4" w:space="0" w:color="auto"/>
            </w:tcBorders>
          </w:tcPr>
          <w:p w14:paraId="610197A1" w14:textId="235C2B2C"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50" w:author="Author"/>
                <w:bCs/>
                <w:lang w:val="en-GB"/>
              </w:rPr>
            </w:pPr>
            <w:ins w:id="3151" w:author="Author">
              <w:del w:id="3152" w:author="Author">
                <w:r w:rsidRPr="000F6836" w:rsidDel="00F20D14">
                  <w:rPr>
                    <w:bCs/>
                    <w:lang w:val="en-GB"/>
                  </w:rPr>
                  <w:delText>In general, it is expected that the requested figures are available at both granularities (internal or Solvency 2 LoBs) and consistently reported for each of these 2 granularities to the extent possible (means add up, etc.).</w:delText>
                </w:r>
              </w:del>
            </w:ins>
          </w:p>
        </w:tc>
      </w:tr>
      <w:tr w:rsidR="00235B8C" w:rsidRPr="000F6836" w14:paraId="258B7C9F" w14:textId="77777777" w:rsidTr="00DC2533">
        <w:trPr>
          <w:ins w:id="3153"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59AFAF5" w14:textId="34CA7236" w:rsidR="00235B8C" w:rsidRPr="000F6836" w:rsidRDefault="00235B8C" w:rsidP="00B27ECA">
            <w:pPr>
              <w:rPr>
                <w:ins w:id="3154" w:author="Author"/>
                <w:b w:val="0"/>
                <w:lang w:val="en-GB"/>
              </w:rPr>
            </w:pPr>
            <w:ins w:id="3155" w:author="Author">
              <w:del w:id="3156" w:author="Author">
                <w:r w:rsidRPr="000F6836" w:rsidDel="00F20D14">
                  <w:rPr>
                    <w:b w:val="0"/>
                    <w:lang w:val="en-GB"/>
                  </w:rPr>
                  <w:delText>Diversification</w:delText>
                </w:r>
              </w:del>
            </w:ins>
          </w:p>
        </w:tc>
        <w:tc>
          <w:tcPr>
            <w:tcW w:w="5943" w:type="dxa"/>
            <w:tcBorders>
              <w:top w:val="single" w:sz="4" w:space="0" w:color="auto"/>
              <w:left w:val="single" w:sz="4" w:space="0" w:color="auto"/>
              <w:bottom w:val="single" w:sz="4" w:space="0" w:color="auto"/>
              <w:right w:val="single" w:sz="4" w:space="0" w:color="auto"/>
            </w:tcBorders>
          </w:tcPr>
          <w:p w14:paraId="559A8FCD" w14:textId="711103C4" w:rsidR="00235B8C" w:rsidRPr="000F6836" w:rsidRDefault="00235B8C" w:rsidP="00B27ECA">
            <w:pPr>
              <w:cnfStyle w:val="000000000000" w:firstRow="0" w:lastRow="0" w:firstColumn="0" w:lastColumn="0" w:oddVBand="0" w:evenVBand="0" w:oddHBand="0" w:evenHBand="0" w:firstRowFirstColumn="0" w:firstRowLastColumn="0" w:lastRowFirstColumn="0" w:lastRowLastColumn="0"/>
              <w:rPr>
                <w:ins w:id="3157" w:author="Author"/>
                <w:bCs/>
                <w:lang w:val="en-GB"/>
              </w:rPr>
            </w:pPr>
            <w:ins w:id="3158" w:author="Author">
              <w:del w:id="3159" w:author="Author">
                <w:r w:rsidRPr="000F6836" w:rsidDel="00F20D14">
                  <w:rPr>
                    <w:bCs/>
                    <w:lang w:val="en-GB"/>
                  </w:rPr>
                  <w:delText>The word diversified is in this template used to differentiate between different levels of granularity (e.g. diversified reserve risk is the overall aggregated reserve risk in comparison to the sum of undiversified S2LoBs).</w:delText>
                </w:r>
              </w:del>
            </w:ins>
          </w:p>
        </w:tc>
      </w:tr>
    </w:tbl>
    <w:p w14:paraId="60944D5E" w14:textId="271B31B3" w:rsidR="00235B8C" w:rsidRPr="000F6836" w:rsidRDefault="00235B8C" w:rsidP="00235B8C">
      <w:pPr>
        <w:rPr>
          <w:ins w:id="3160" w:author="Author"/>
          <w:lang w:val="en-GB"/>
        </w:rPr>
      </w:pPr>
      <w:ins w:id="3161" w:author="Author">
        <w:r w:rsidRPr="000F6836">
          <w:rPr>
            <w:lang w:val="en-GB"/>
          </w:rPr>
          <w:t xml:space="preserve">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00CC2240" w:rsidRPr="00B9042E">
          <w:rPr>
            <w:lang w:val="en-GB"/>
          </w:rPr>
          <w:t>“</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H</w:t>
        </w:r>
        <w:r w:rsidR="00CC2240">
          <w:rPr>
            <w:bCs/>
            <w:color w:val="000000"/>
            <w:lang w:val="en-GB"/>
          </w:rPr>
          <w:t>ealth</w:t>
        </w:r>
        <w:r w:rsidR="00CC2240" w:rsidRPr="00B9042E">
          <w:rPr>
            <w:bCs/>
            <w:color w:val="000000"/>
            <w:lang w:val="en-GB"/>
          </w:rPr>
          <w:t xml:space="preserve"> NSLT </w:t>
        </w:r>
        <w:r w:rsidR="00CC2240">
          <w:rPr>
            <w:bCs/>
            <w:color w:val="000000"/>
            <w:lang w:val="en-GB"/>
          </w:rPr>
          <w:t>gross</w:t>
        </w:r>
        <w:r w:rsidR="00CC2240" w:rsidRPr="00B9042E">
          <w:rPr>
            <w:bCs/>
            <w:color w:val="000000"/>
            <w:lang w:val="en-GB"/>
          </w:rPr>
          <w:t xml:space="preserve"> </w:t>
        </w:r>
        <w:r w:rsidR="00CC2240">
          <w:rPr>
            <w:bCs/>
            <w:color w:val="000000"/>
            <w:lang w:val="en-GB"/>
          </w:rPr>
          <w:t>of</w:t>
        </w:r>
        <w:r w:rsidR="00CC2240" w:rsidRPr="00B9042E">
          <w:rPr>
            <w:bCs/>
            <w:color w:val="000000"/>
            <w:lang w:val="en-GB"/>
          </w:rPr>
          <w:t xml:space="preserve"> </w:t>
        </w:r>
        <w:r w:rsidR="00CC2240">
          <w:rPr>
            <w:bCs/>
            <w:color w:val="000000"/>
            <w:lang w:val="en-GB"/>
          </w:rPr>
          <w:t>reinsirance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H</w:t>
        </w:r>
        <w:r w:rsidR="00CC2240">
          <w:rPr>
            <w:bCs/>
            <w:color w:val="000000"/>
            <w:lang w:val="en-GB"/>
          </w:rPr>
          <w:t>ealth</w:t>
        </w:r>
        <w:r w:rsidR="00CC2240" w:rsidRPr="00B9042E">
          <w:rPr>
            <w:bCs/>
            <w:color w:val="000000"/>
            <w:lang w:val="en-GB"/>
          </w:rPr>
          <w:t xml:space="preserve"> NSLT </w:t>
        </w:r>
        <w:r w:rsidR="00CC2240">
          <w:rPr>
            <w:bCs/>
            <w:color w:val="000000"/>
            <w:lang w:val="en-GB"/>
          </w:rPr>
          <w:t>net of reinsurance</w:t>
        </w:r>
        <w:r w:rsidR="00CC2240" w:rsidRPr="00B9042E">
          <w:rPr>
            <w:lang w:val="en-GB"/>
          </w:rPr>
          <w:t>” sections and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gross of reinsurance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net</w:t>
        </w:r>
        <w:r w:rsidR="00CC2240" w:rsidRPr="00B9042E">
          <w:rPr>
            <w:bCs/>
            <w:color w:val="000000"/>
            <w:lang w:val="en-GB"/>
          </w:rPr>
          <w:t xml:space="preserve"> </w:t>
        </w:r>
        <w:r w:rsidR="00CC2240">
          <w:rPr>
            <w:bCs/>
            <w:color w:val="000000"/>
            <w:lang w:val="en-GB"/>
          </w:rPr>
          <w:t>of reinsurance</w:t>
        </w:r>
        <w:r w:rsidR="00CC2240" w:rsidRPr="00B9042E">
          <w:rPr>
            <w:lang w:val="en-GB"/>
          </w:rPr>
          <w:t>” sections respectively. Otherwise,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gross of reinsurance</w:t>
        </w:r>
        <w:r w:rsidR="00CC2240" w:rsidRPr="00B9042E">
          <w:rPr>
            <w:lang w:val="en-GB"/>
          </w:rPr>
          <w:t>” – “</w:t>
        </w:r>
        <w:r w:rsidR="00CC2240" w:rsidRPr="00B9042E">
          <w:rPr>
            <w:bCs/>
            <w:color w:val="000000"/>
            <w:lang w:val="en-GB"/>
          </w:rPr>
          <w:t>O</w:t>
        </w:r>
        <w:r w:rsidR="00CC2240">
          <w:rPr>
            <w:bCs/>
            <w:color w:val="000000"/>
            <w:lang w:val="en-GB"/>
          </w:rPr>
          <w:t>verall</w:t>
        </w:r>
        <w:r w:rsidR="00CC2240" w:rsidRPr="00B9042E">
          <w:rPr>
            <w:bCs/>
            <w:color w:val="000000"/>
            <w:lang w:val="en-GB"/>
          </w:rPr>
          <w:t xml:space="preserve"> N</w:t>
        </w:r>
        <w:r w:rsidR="00CC2240">
          <w:rPr>
            <w:bCs/>
            <w:color w:val="000000"/>
            <w:lang w:val="en-GB"/>
          </w:rPr>
          <w:t>on</w:t>
        </w:r>
        <w:r w:rsidR="00CC2240" w:rsidRPr="00B9042E">
          <w:rPr>
            <w:bCs/>
            <w:color w:val="000000"/>
            <w:lang w:val="en-GB"/>
          </w:rPr>
          <w:t>-L</w:t>
        </w:r>
        <w:r w:rsidR="00CC2240">
          <w:rPr>
            <w:bCs/>
            <w:color w:val="000000"/>
            <w:lang w:val="en-GB"/>
          </w:rPr>
          <w:t>ife</w:t>
        </w:r>
        <w:r w:rsidR="00CC2240" w:rsidRPr="00B9042E">
          <w:rPr>
            <w:bCs/>
            <w:color w:val="000000"/>
            <w:lang w:val="en-GB"/>
          </w:rPr>
          <w:t xml:space="preserve"> </w:t>
        </w:r>
        <w:r w:rsidR="00CC2240">
          <w:rPr>
            <w:bCs/>
            <w:color w:val="000000"/>
            <w:lang w:val="en-GB"/>
          </w:rPr>
          <w:t>net</w:t>
        </w:r>
        <w:r w:rsidR="00CC2240" w:rsidRPr="00B9042E">
          <w:rPr>
            <w:bCs/>
            <w:color w:val="000000"/>
            <w:lang w:val="en-GB"/>
          </w:rPr>
          <w:t xml:space="preserve"> </w:t>
        </w:r>
        <w:r w:rsidR="00CC2240">
          <w:rPr>
            <w:bCs/>
            <w:color w:val="000000"/>
            <w:lang w:val="en-GB"/>
          </w:rPr>
          <w:t>of reinsurance</w:t>
        </w:r>
        <w:r w:rsidR="00CC2240" w:rsidRPr="00B9042E">
          <w:rPr>
            <w:lang w:val="en-GB"/>
          </w:rPr>
          <w:t>”</w:t>
        </w:r>
        <w:del w:id="3162" w:author="Author">
          <w:r w:rsidRPr="000F6836" w:rsidDel="00CC2240">
            <w:rPr>
              <w:lang w:val="en-GB"/>
            </w:rPr>
            <w:delText>“</w:delText>
          </w:r>
          <w:r w:rsidRPr="000F6836" w:rsidDel="00CC2240">
            <w:rPr>
              <w:bCs/>
              <w:color w:val="000000"/>
              <w:lang w:val="en-GB"/>
            </w:rPr>
            <w:delText>OVERALL HEALTH NSLT GROSS OF REINSURANCE</w:delText>
          </w:r>
          <w:r w:rsidRPr="000F6836" w:rsidDel="00CC2240">
            <w:rPr>
              <w:lang w:val="en-GB"/>
            </w:rPr>
            <w:delText>” – “</w:delText>
          </w:r>
          <w:r w:rsidRPr="000F6836" w:rsidDel="00CC2240">
            <w:rPr>
              <w:bCs/>
              <w:color w:val="000000"/>
              <w:lang w:val="en-GB"/>
            </w:rPr>
            <w:delText>OVERALL HEALTH NSLT NET OF REINSURANCE</w:delText>
          </w:r>
          <w:r w:rsidRPr="000F6836" w:rsidDel="00CC2240">
            <w:rPr>
              <w:lang w:val="en-GB"/>
            </w:rPr>
            <w:delText>” sections and “</w:delText>
          </w:r>
          <w:r w:rsidRPr="000F6836" w:rsidDel="00CC2240">
            <w:rPr>
              <w:bCs/>
              <w:color w:val="000000"/>
              <w:lang w:val="en-GB"/>
            </w:rPr>
            <w:delText>OVERALL NON-LIFE GROSS OF REINSURANCE</w:delText>
          </w:r>
          <w:r w:rsidRPr="000F6836" w:rsidDel="00CC2240">
            <w:rPr>
              <w:lang w:val="en-GB"/>
            </w:rPr>
            <w:delText>” – “</w:delText>
          </w:r>
          <w:r w:rsidRPr="000F6836" w:rsidDel="00CC2240">
            <w:rPr>
              <w:bCs/>
              <w:color w:val="000000"/>
              <w:lang w:val="en-GB"/>
            </w:rPr>
            <w:delText>OVERALL NON-LIFE NET OF REINSURANCE</w:delText>
          </w:r>
          <w:r w:rsidRPr="000F6836" w:rsidDel="00CC2240">
            <w:rPr>
              <w:lang w:val="en-GB"/>
            </w:rPr>
            <w:delText>” sections respectively. Otherwise, “</w:delText>
          </w:r>
          <w:r w:rsidRPr="000F6836" w:rsidDel="00CC2240">
            <w:rPr>
              <w:bCs/>
              <w:color w:val="000000"/>
              <w:lang w:val="en-GB"/>
            </w:rPr>
            <w:delText>OVERALL NON-LIFE GROSS OF REINSURANCE</w:delText>
          </w:r>
          <w:r w:rsidRPr="000F6836" w:rsidDel="00CC2240">
            <w:rPr>
              <w:lang w:val="en-GB"/>
            </w:rPr>
            <w:delText>” – “</w:delText>
          </w:r>
          <w:r w:rsidRPr="000F6836" w:rsidDel="00CC2240">
            <w:rPr>
              <w:bCs/>
              <w:color w:val="000000"/>
              <w:lang w:val="en-GB"/>
            </w:rPr>
            <w:delText>OVERALL NON-LIFE NET OF REINSURANCE</w:delText>
          </w:r>
          <w:r w:rsidRPr="000F6836" w:rsidDel="00CC2240">
            <w:rPr>
              <w:lang w:val="en-GB"/>
            </w:rPr>
            <w:delText>”</w:delText>
          </w:r>
        </w:del>
        <w:r w:rsidRPr="000F6836">
          <w:rPr>
            <w:lang w:val="en-GB"/>
          </w:rPr>
          <w:t xml:space="preserve"> sections should not be reported.</w:t>
        </w:r>
      </w:ins>
    </w:p>
    <w:p w14:paraId="3B009E14" w14:textId="77777777" w:rsidR="00235B8C" w:rsidRPr="000F6836" w:rsidRDefault="00235B8C" w:rsidP="00235B8C">
      <w:pPr>
        <w:rPr>
          <w:ins w:id="3163" w:author="Author"/>
          <w:lang w:val="en-GB"/>
        </w:rPr>
      </w:pPr>
      <w:ins w:id="3164" w:author="Author">
        <w:r w:rsidRPr="000F6836">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ins>
    </w:p>
    <w:p w14:paraId="73394B57" w14:textId="77777777" w:rsidR="00235B8C" w:rsidRPr="000F6836" w:rsidRDefault="00235B8C" w:rsidP="00235B8C">
      <w:pPr>
        <w:rPr>
          <w:ins w:id="3165" w:author="Author"/>
          <w:lang w:val="en-GB"/>
        </w:rPr>
      </w:pPr>
      <w:ins w:id="3166" w:author="Author">
        <w:r w:rsidRPr="000F6836">
          <w:rPr>
            <w:lang w:val="en-GB"/>
          </w:rPr>
          <w:t>The Aggregate Exceedance Probability (AEP) is the probability that the associated loss level will be exceeded by the aggregated losses in any given year and is used when the insurance program is written on an aggregate basis.</w:t>
        </w:r>
      </w:ins>
    </w:p>
    <w:p w14:paraId="780C4941" w14:textId="77777777" w:rsidR="00235B8C" w:rsidRPr="000F6836" w:rsidRDefault="00235B8C" w:rsidP="00235B8C">
      <w:pPr>
        <w:rPr>
          <w:ins w:id="3167" w:author="Author"/>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2551"/>
        <w:gridCol w:w="4536"/>
      </w:tblGrid>
      <w:tr w:rsidR="00235B8C" w:rsidRPr="000F6836" w14:paraId="165ECF01" w14:textId="77777777" w:rsidTr="00B27ECA">
        <w:trPr>
          <w:trHeight w:val="315"/>
          <w:ins w:id="3168" w:author="Author"/>
        </w:trPr>
        <w:tc>
          <w:tcPr>
            <w:tcW w:w="2127" w:type="dxa"/>
            <w:noWrap/>
            <w:hideMark/>
          </w:tcPr>
          <w:p w14:paraId="0A633E2C" w14:textId="77777777" w:rsidR="00235B8C" w:rsidRPr="000F6836" w:rsidRDefault="00235B8C" w:rsidP="00B27ECA">
            <w:pPr>
              <w:jc w:val="left"/>
              <w:rPr>
                <w:ins w:id="3169" w:author="Author"/>
                <w:bCs/>
                <w:color w:val="000000"/>
                <w:lang w:val="en-GB"/>
              </w:rPr>
            </w:pPr>
            <w:ins w:id="3170" w:author="Author">
              <w:r w:rsidRPr="000F6836">
                <w:rPr>
                  <w:bCs/>
                  <w:color w:val="000000"/>
                  <w:lang w:val="en-GB"/>
                </w:rPr>
                <w:t>CODE</w:t>
              </w:r>
            </w:ins>
          </w:p>
        </w:tc>
        <w:tc>
          <w:tcPr>
            <w:tcW w:w="2551" w:type="dxa"/>
            <w:hideMark/>
          </w:tcPr>
          <w:p w14:paraId="1C54E5B1" w14:textId="77777777" w:rsidR="00235B8C" w:rsidRPr="000F6836" w:rsidRDefault="00235B8C" w:rsidP="00B27ECA">
            <w:pPr>
              <w:jc w:val="center"/>
              <w:rPr>
                <w:ins w:id="3171" w:author="Author"/>
                <w:bCs/>
                <w:color w:val="000000"/>
                <w:lang w:val="en-GB"/>
              </w:rPr>
            </w:pPr>
            <w:ins w:id="3172" w:author="Author">
              <w:r w:rsidRPr="000F6836">
                <w:rPr>
                  <w:bCs/>
                  <w:color w:val="000000"/>
                  <w:lang w:val="en-GB"/>
                </w:rPr>
                <w:t xml:space="preserve">ITEM </w:t>
              </w:r>
            </w:ins>
          </w:p>
        </w:tc>
        <w:tc>
          <w:tcPr>
            <w:tcW w:w="4536" w:type="dxa"/>
            <w:noWrap/>
            <w:hideMark/>
          </w:tcPr>
          <w:p w14:paraId="7FFC8A9E" w14:textId="77777777" w:rsidR="00235B8C" w:rsidRPr="000F6836" w:rsidRDefault="00235B8C" w:rsidP="00B27ECA">
            <w:pPr>
              <w:jc w:val="left"/>
              <w:rPr>
                <w:ins w:id="3173" w:author="Author"/>
                <w:bCs/>
                <w:color w:val="000000"/>
                <w:lang w:val="en-GB"/>
              </w:rPr>
            </w:pPr>
            <w:ins w:id="3174" w:author="Author">
              <w:r w:rsidRPr="000F6836">
                <w:rPr>
                  <w:bCs/>
                  <w:color w:val="000000"/>
                  <w:lang w:val="en-GB"/>
                </w:rPr>
                <w:t>INSTRUCTIONS</w:t>
              </w:r>
            </w:ins>
          </w:p>
        </w:tc>
      </w:tr>
      <w:tr w:rsidR="00235B8C" w:rsidRPr="000F6836" w14:paraId="593FCF88" w14:textId="77777777" w:rsidTr="00B27ECA">
        <w:trPr>
          <w:trHeight w:val="348"/>
          <w:ins w:id="3175" w:author="Author"/>
        </w:trPr>
        <w:tc>
          <w:tcPr>
            <w:tcW w:w="9214" w:type="dxa"/>
            <w:gridSpan w:val="3"/>
            <w:noWrap/>
            <w:hideMark/>
          </w:tcPr>
          <w:p w14:paraId="4E3819BA" w14:textId="77777777" w:rsidR="00235B8C" w:rsidRPr="000F6836" w:rsidRDefault="00235B8C" w:rsidP="00B27ECA">
            <w:pPr>
              <w:jc w:val="left"/>
              <w:rPr>
                <w:ins w:id="3176" w:author="Author"/>
                <w:bCs/>
                <w:i/>
                <w:color w:val="000000"/>
                <w:lang w:val="en-GB"/>
              </w:rPr>
            </w:pPr>
            <w:ins w:id="3177" w:author="Author">
              <w:r w:rsidRPr="000F6836">
                <w:rPr>
                  <w:i/>
                  <w:lang w:val="en-GB"/>
                </w:rPr>
                <w:t>Risk model data</w:t>
              </w:r>
            </w:ins>
          </w:p>
        </w:tc>
      </w:tr>
      <w:tr w:rsidR="00235B8C" w:rsidRPr="000F6836" w14:paraId="3F83116B" w14:textId="77777777" w:rsidTr="00B27ECA">
        <w:trPr>
          <w:trHeight w:val="315"/>
          <w:ins w:id="3178" w:author="Author"/>
        </w:trPr>
        <w:tc>
          <w:tcPr>
            <w:tcW w:w="2127" w:type="dxa"/>
            <w:noWrap/>
            <w:hideMark/>
          </w:tcPr>
          <w:p w14:paraId="000981E1" w14:textId="77777777" w:rsidR="00235B8C" w:rsidRPr="000F6836" w:rsidRDefault="00235B8C" w:rsidP="00B27ECA">
            <w:pPr>
              <w:jc w:val="left"/>
              <w:rPr>
                <w:ins w:id="3179" w:author="Author"/>
                <w:bCs/>
                <w:color w:val="000000"/>
                <w:lang w:val="en-GB"/>
              </w:rPr>
            </w:pPr>
            <w:ins w:id="3180" w:author="Author">
              <w:r w:rsidRPr="000F6836">
                <w:rPr>
                  <w:bCs/>
                  <w:color w:val="000000"/>
                  <w:lang w:val="en-GB"/>
                </w:rPr>
                <w:t>C0010/R0010</w:t>
              </w:r>
            </w:ins>
          </w:p>
        </w:tc>
        <w:tc>
          <w:tcPr>
            <w:tcW w:w="2551" w:type="dxa"/>
            <w:hideMark/>
          </w:tcPr>
          <w:p w14:paraId="07C856AE" w14:textId="77777777" w:rsidR="00235B8C" w:rsidRPr="000F6836" w:rsidRDefault="00235B8C" w:rsidP="00B27ECA">
            <w:pPr>
              <w:jc w:val="left"/>
              <w:rPr>
                <w:ins w:id="3181" w:author="Author"/>
                <w:bCs/>
                <w:color w:val="000000"/>
                <w:lang w:val="en-GB"/>
              </w:rPr>
            </w:pPr>
            <w:ins w:id="3182" w:author="Author">
              <w:r w:rsidRPr="000F6836">
                <w:rPr>
                  <w:bCs/>
                  <w:color w:val="000000"/>
                  <w:lang w:val="en-GB"/>
                </w:rPr>
                <w:t>Is SCR risk measure for Premium risk centred?</w:t>
              </w:r>
            </w:ins>
          </w:p>
        </w:tc>
        <w:tc>
          <w:tcPr>
            <w:tcW w:w="4536" w:type="dxa"/>
            <w:noWrap/>
          </w:tcPr>
          <w:p w14:paraId="2BB1FEB2" w14:textId="77777777" w:rsidR="00235B8C" w:rsidRPr="000F6836" w:rsidRDefault="00235B8C" w:rsidP="005C2436">
            <w:pPr>
              <w:rPr>
                <w:ins w:id="3183" w:author="Author"/>
                <w:lang w:val="en-GB" w:eastAsia="fr-FR"/>
              </w:rPr>
            </w:pPr>
            <w:ins w:id="3184" w:author="Author">
              <w:r w:rsidRPr="000F6836">
                <w:rPr>
                  <w:lang w:val="en-GB"/>
                </w:rPr>
                <w:t>One of the options in the following closed list shall be used:</w:t>
              </w:r>
            </w:ins>
          </w:p>
          <w:p w14:paraId="0D6AF439" w14:textId="77777777" w:rsidR="00235B8C" w:rsidRPr="000F6836" w:rsidRDefault="00235B8C" w:rsidP="005C2436">
            <w:pPr>
              <w:spacing w:line="256" w:lineRule="auto"/>
              <w:rPr>
                <w:ins w:id="3185" w:author="Author"/>
                <w:lang w:val="en-GB"/>
              </w:rPr>
            </w:pPr>
            <w:ins w:id="3186" w:author="Author">
              <w:r w:rsidRPr="000F6836">
                <w:rPr>
                  <w:lang w:val="en-GB"/>
                </w:rPr>
                <w:t xml:space="preserve">Yes – SCR is measured as deviation from the expected result (Centred risk). Please describe in </w:t>
              </w:r>
              <w:r w:rsidRPr="000F6836">
                <w:rPr>
                  <w:bCs/>
                  <w:color w:val="000000"/>
                  <w:lang w:val="en-GB"/>
                </w:rPr>
                <w:t xml:space="preserve">code C0010/R0020. </w:t>
              </w:r>
            </w:ins>
          </w:p>
          <w:p w14:paraId="25CC2359" w14:textId="77777777" w:rsidR="00235B8C" w:rsidRPr="000F6836" w:rsidRDefault="00235B8C" w:rsidP="005C2436">
            <w:pPr>
              <w:spacing w:line="256" w:lineRule="auto"/>
              <w:rPr>
                <w:ins w:id="3187" w:author="Author"/>
                <w:lang w:val="en-GB"/>
              </w:rPr>
            </w:pPr>
            <w:ins w:id="3188" w:author="Author">
              <w:r w:rsidRPr="000F6836">
                <w:rPr>
                  <w:lang w:val="en-GB"/>
                </w:rPr>
                <w:lastRenderedPageBreak/>
                <w:t xml:space="preserve">No – SCR is measured as deviation from zero (Non-centred risk). Please describe in </w:t>
              </w:r>
              <w:r w:rsidRPr="000F6836">
                <w:rPr>
                  <w:bCs/>
                  <w:color w:val="000000"/>
                  <w:lang w:val="en-GB"/>
                </w:rPr>
                <w:t>code C0010/R0020.</w:t>
              </w:r>
            </w:ins>
          </w:p>
          <w:p w14:paraId="561D5CEF" w14:textId="77777777" w:rsidR="00235B8C" w:rsidRPr="000F6836" w:rsidRDefault="00235B8C" w:rsidP="005C2436">
            <w:pPr>
              <w:rPr>
                <w:ins w:id="3189" w:author="Author"/>
                <w:bCs/>
                <w:color w:val="000000"/>
                <w:lang w:val="en-GB"/>
              </w:rPr>
            </w:pPr>
            <w:ins w:id="3190" w:author="Author">
              <w:r w:rsidRPr="000F6836">
                <w:rPr>
                  <w:bCs/>
                  <w:color w:val="000000"/>
                  <w:lang w:val="en-GB"/>
                </w:rPr>
                <w:t>Other – Please describe in code C0010/R0020.</w:t>
              </w:r>
            </w:ins>
          </w:p>
        </w:tc>
      </w:tr>
      <w:tr w:rsidR="00235B8C" w:rsidRPr="000F6836" w14:paraId="49BD48B5" w14:textId="77777777" w:rsidTr="00B27ECA">
        <w:trPr>
          <w:trHeight w:val="315"/>
          <w:ins w:id="3191" w:author="Author"/>
        </w:trPr>
        <w:tc>
          <w:tcPr>
            <w:tcW w:w="2127" w:type="dxa"/>
            <w:noWrap/>
            <w:hideMark/>
          </w:tcPr>
          <w:p w14:paraId="2240127C" w14:textId="77777777" w:rsidR="00235B8C" w:rsidRPr="000F6836" w:rsidRDefault="00235B8C" w:rsidP="00B27ECA">
            <w:pPr>
              <w:jc w:val="left"/>
              <w:rPr>
                <w:ins w:id="3192" w:author="Author"/>
                <w:bCs/>
                <w:color w:val="000000"/>
                <w:lang w:val="en-GB"/>
              </w:rPr>
            </w:pPr>
            <w:ins w:id="3193" w:author="Author">
              <w:r w:rsidRPr="000F6836">
                <w:rPr>
                  <w:bCs/>
                  <w:color w:val="000000"/>
                  <w:lang w:val="en-GB"/>
                </w:rPr>
                <w:lastRenderedPageBreak/>
                <w:t>C0010/R0020</w:t>
              </w:r>
            </w:ins>
          </w:p>
        </w:tc>
        <w:tc>
          <w:tcPr>
            <w:tcW w:w="2551" w:type="dxa"/>
            <w:hideMark/>
          </w:tcPr>
          <w:p w14:paraId="0F11E602" w14:textId="77777777" w:rsidR="00235B8C" w:rsidRPr="000F6836" w:rsidRDefault="00235B8C" w:rsidP="00B27ECA">
            <w:pPr>
              <w:jc w:val="left"/>
              <w:rPr>
                <w:ins w:id="3194" w:author="Author"/>
                <w:bCs/>
                <w:color w:val="000000"/>
                <w:lang w:val="en-GB"/>
              </w:rPr>
            </w:pPr>
            <w:ins w:id="3195" w:author="Author">
              <w:r w:rsidRPr="000F6836">
                <w:rPr>
                  <w:bCs/>
                  <w:color w:val="000000"/>
                  <w:lang w:val="en-GB"/>
                </w:rPr>
                <w:t>Short description of SCR risk measure used for Premium risk</w:t>
              </w:r>
            </w:ins>
          </w:p>
        </w:tc>
        <w:tc>
          <w:tcPr>
            <w:tcW w:w="4536" w:type="dxa"/>
            <w:noWrap/>
          </w:tcPr>
          <w:p w14:paraId="3CB18EBA" w14:textId="77777777" w:rsidR="00235B8C" w:rsidRPr="000F6836" w:rsidRDefault="00235B8C" w:rsidP="00B27ECA">
            <w:pPr>
              <w:jc w:val="left"/>
              <w:rPr>
                <w:ins w:id="3196" w:author="Author"/>
                <w:bCs/>
                <w:color w:val="000000"/>
                <w:lang w:val="en-GB"/>
              </w:rPr>
            </w:pPr>
            <w:ins w:id="3197" w:author="Author">
              <w:r w:rsidRPr="000F6836">
                <w:rPr>
                  <w:bCs/>
                  <w:color w:val="000000"/>
                  <w:lang w:val="en-GB"/>
                </w:rPr>
                <w:t xml:space="preserve">Describe the way in which the Internal Model SCR risk measure for Premium risk is derived (e.g. from the “economic” Profit and Loss distribution). </w:t>
              </w:r>
            </w:ins>
          </w:p>
          <w:p w14:paraId="33F27CF0" w14:textId="77777777" w:rsidR="00235B8C" w:rsidRPr="000F6836" w:rsidRDefault="00235B8C" w:rsidP="00B27ECA">
            <w:pPr>
              <w:jc w:val="left"/>
              <w:rPr>
                <w:ins w:id="3198" w:author="Author"/>
                <w:bCs/>
                <w:color w:val="000000"/>
                <w:lang w:val="en-GB"/>
              </w:rPr>
            </w:pPr>
            <w:ins w:id="3199" w:author="Author">
              <w:r w:rsidRPr="000F6836">
                <w:rPr>
                  <w:bCs/>
                  <w:color w:val="000000"/>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ins>
          </w:p>
          <w:p w14:paraId="4BC117DD" w14:textId="60EC73B0" w:rsidR="00235B8C" w:rsidRPr="00A0651F" w:rsidRDefault="00235B8C" w:rsidP="000C0F6B">
            <w:pPr>
              <w:jc w:val="left"/>
              <w:rPr>
                <w:ins w:id="3200" w:author="Author"/>
                <w:bCs/>
                <w:color w:val="000000"/>
                <w:lang w:val="en-GB"/>
              </w:rPr>
            </w:pPr>
            <w:ins w:id="3201" w:author="Author">
              <w:r w:rsidRPr="000F6836">
                <w:rPr>
                  <w:bCs/>
                  <w:color w:val="000000"/>
                  <w:lang w:val="en-GB"/>
                </w:rPr>
                <w:t>If the approved Internal Model risk measure complies with the risk measure as defined by Article 101 of the Solvency II Directive please confirm by inserting</w:t>
              </w:r>
              <w:del w:id="3202" w:author="Author">
                <w:r w:rsidRPr="000F6836" w:rsidDel="000C0F6B">
                  <w:rPr>
                    <w:bCs/>
                    <w:color w:val="000000"/>
                    <w:lang w:val="en-GB"/>
                  </w:rPr>
                  <w:delText xml:space="preserve"> </w:delText>
                </w:r>
              </w:del>
              <w:r w:rsidRPr="000F6836">
                <w:rPr>
                  <w:bCs/>
                  <w:color w:val="000000"/>
                  <w:lang w:val="en-GB"/>
                </w:rPr>
                <w:t xml:space="preserve"> “Internal Model risk measure as defined in Article 101 of the Solvency II directive”.</w:t>
              </w:r>
            </w:ins>
          </w:p>
        </w:tc>
      </w:tr>
      <w:tr w:rsidR="00235B8C" w:rsidRPr="000F6836" w14:paraId="596FC8F4" w14:textId="77777777" w:rsidTr="00B27ECA">
        <w:trPr>
          <w:trHeight w:val="315"/>
          <w:ins w:id="3203" w:author="Author"/>
        </w:trPr>
        <w:tc>
          <w:tcPr>
            <w:tcW w:w="2127" w:type="dxa"/>
            <w:noWrap/>
            <w:hideMark/>
          </w:tcPr>
          <w:p w14:paraId="7D9B3645" w14:textId="77777777" w:rsidR="00235B8C" w:rsidRPr="000F6836" w:rsidRDefault="00235B8C" w:rsidP="00B27ECA">
            <w:pPr>
              <w:jc w:val="left"/>
              <w:rPr>
                <w:ins w:id="3204" w:author="Author"/>
                <w:bCs/>
                <w:color w:val="000000"/>
                <w:lang w:val="en-GB"/>
              </w:rPr>
            </w:pPr>
            <w:ins w:id="3205" w:author="Author">
              <w:r w:rsidRPr="000F6836">
                <w:rPr>
                  <w:bCs/>
                  <w:color w:val="000000"/>
                  <w:lang w:val="en-GB"/>
                </w:rPr>
                <w:t>C0010/R0030</w:t>
              </w:r>
            </w:ins>
          </w:p>
        </w:tc>
        <w:tc>
          <w:tcPr>
            <w:tcW w:w="2551" w:type="dxa"/>
            <w:hideMark/>
          </w:tcPr>
          <w:p w14:paraId="467DF232" w14:textId="77777777" w:rsidR="00235B8C" w:rsidRPr="000F6836" w:rsidRDefault="00235B8C" w:rsidP="00B27ECA">
            <w:pPr>
              <w:jc w:val="left"/>
              <w:rPr>
                <w:ins w:id="3206" w:author="Author"/>
                <w:bCs/>
                <w:color w:val="000000"/>
                <w:lang w:val="en-GB"/>
              </w:rPr>
            </w:pPr>
            <w:ins w:id="3207" w:author="Author">
              <w:r w:rsidRPr="000F6836">
                <w:rPr>
                  <w:bCs/>
                  <w:color w:val="000000"/>
                  <w:lang w:val="en-GB"/>
                </w:rPr>
                <w:t>Is SCR risk measure for Reserve risk centred?</w:t>
              </w:r>
            </w:ins>
          </w:p>
        </w:tc>
        <w:tc>
          <w:tcPr>
            <w:tcW w:w="4536" w:type="dxa"/>
            <w:noWrap/>
          </w:tcPr>
          <w:p w14:paraId="68C14F30" w14:textId="77777777" w:rsidR="00235B8C" w:rsidRPr="000F6836" w:rsidRDefault="00235B8C" w:rsidP="00B27ECA">
            <w:pPr>
              <w:rPr>
                <w:ins w:id="3208" w:author="Author"/>
                <w:lang w:val="en-GB" w:eastAsia="fr-FR"/>
              </w:rPr>
            </w:pPr>
            <w:ins w:id="3209" w:author="Author">
              <w:r w:rsidRPr="000F6836">
                <w:rPr>
                  <w:lang w:val="en-GB"/>
                </w:rPr>
                <w:t>One of the options in the following closed list shall be used:</w:t>
              </w:r>
            </w:ins>
          </w:p>
          <w:p w14:paraId="5773E96A" w14:textId="77777777" w:rsidR="00235B8C" w:rsidRPr="000F6836" w:rsidRDefault="00235B8C" w:rsidP="00B27ECA">
            <w:pPr>
              <w:spacing w:line="256" w:lineRule="auto"/>
              <w:rPr>
                <w:ins w:id="3210" w:author="Author"/>
                <w:lang w:val="en-GB"/>
              </w:rPr>
            </w:pPr>
            <w:ins w:id="3211" w:author="Author">
              <w:r w:rsidRPr="000F6836">
                <w:rPr>
                  <w:lang w:val="en-GB"/>
                </w:rPr>
                <w:t xml:space="preserve">Yes – Risk Capital includes a deviation from the expected result (centred risk). Please describe in </w:t>
              </w:r>
              <w:r w:rsidRPr="000F6836">
                <w:rPr>
                  <w:bCs/>
                  <w:color w:val="000000"/>
                  <w:lang w:val="en-GB"/>
                </w:rPr>
                <w:t>code C0010/R0040.</w:t>
              </w:r>
            </w:ins>
          </w:p>
          <w:p w14:paraId="4EDDA975" w14:textId="77777777" w:rsidR="00235B8C" w:rsidRPr="000F6836" w:rsidRDefault="00235B8C" w:rsidP="00B27ECA">
            <w:pPr>
              <w:spacing w:line="256" w:lineRule="auto"/>
              <w:rPr>
                <w:ins w:id="3212" w:author="Author"/>
                <w:lang w:val="en-GB"/>
              </w:rPr>
            </w:pPr>
            <w:ins w:id="3213" w:author="Author">
              <w:r w:rsidRPr="000F6836">
                <w:rPr>
                  <w:lang w:val="en-GB"/>
                </w:rPr>
                <w:t xml:space="preserve">No – Risk Capital includes a deviation from zero (Non-centred risk). Please describe in </w:t>
              </w:r>
              <w:r w:rsidRPr="000F6836">
                <w:rPr>
                  <w:bCs/>
                  <w:color w:val="000000"/>
                  <w:lang w:val="en-GB"/>
                </w:rPr>
                <w:t>code C0010/R0040.</w:t>
              </w:r>
            </w:ins>
          </w:p>
          <w:p w14:paraId="211C6588" w14:textId="77777777" w:rsidR="00235B8C" w:rsidRPr="000F6836" w:rsidRDefault="00235B8C" w:rsidP="00B27ECA">
            <w:pPr>
              <w:jc w:val="left"/>
              <w:rPr>
                <w:ins w:id="3214" w:author="Author"/>
                <w:bCs/>
                <w:color w:val="000000"/>
                <w:lang w:val="en-GB"/>
              </w:rPr>
            </w:pPr>
            <w:ins w:id="3215" w:author="Author">
              <w:r w:rsidRPr="000F6836">
                <w:rPr>
                  <w:bCs/>
                  <w:color w:val="000000"/>
                  <w:lang w:val="en-GB"/>
                </w:rPr>
                <w:t>Other – Please describe in code C0010/R0040.</w:t>
              </w:r>
            </w:ins>
          </w:p>
        </w:tc>
      </w:tr>
      <w:tr w:rsidR="00235B8C" w:rsidRPr="000F6836" w14:paraId="3199E385" w14:textId="77777777" w:rsidTr="00B27ECA">
        <w:trPr>
          <w:trHeight w:val="315"/>
          <w:ins w:id="3216" w:author="Author"/>
        </w:trPr>
        <w:tc>
          <w:tcPr>
            <w:tcW w:w="2127" w:type="dxa"/>
            <w:noWrap/>
            <w:hideMark/>
          </w:tcPr>
          <w:p w14:paraId="307D1B79" w14:textId="77777777" w:rsidR="00235B8C" w:rsidRPr="000F6836" w:rsidRDefault="00235B8C" w:rsidP="00B27ECA">
            <w:pPr>
              <w:jc w:val="left"/>
              <w:rPr>
                <w:ins w:id="3217" w:author="Author"/>
                <w:bCs/>
                <w:color w:val="000000"/>
                <w:lang w:val="en-GB"/>
              </w:rPr>
            </w:pPr>
            <w:ins w:id="3218" w:author="Author">
              <w:r w:rsidRPr="000F6836">
                <w:rPr>
                  <w:bCs/>
                  <w:color w:val="000000"/>
                  <w:lang w:val="en-GB"/>
                </w:rPr>
                <w:t>C0010/R0040</w:t>
              </w:r>
            </w:ins>
          </w:p>
        </w:tc>
        <w:tc>
          <w:tcPr>
            <w:tcW w:w="2551" w:type="dxa"/>
            <w:hideMark/>
          </w:tcPr>
          <w:p w14:paraId="4A93BAD6" w14:textId="77777777" w:rsidR="00235B8C" w:rsidRPr="000F6836" w:rsidRDefault="00235B8C" w:rsidP="00B27ECA">
            <w:pPr>
              <w:jc w:val="left"/>
              <w:rPr>
                <w:ins w:id="3219" w:author="Author"/>
                <w:bCs/>
                <w:color w:val="000000"/>
                <w:lang w:val="en-GB"/>
              </w:rPr>
            </w:pPr>
            <w:ins w:id="3220" w:author="Author">
              <w:r w:rsidRPr="000F6836">
                <w:rPr>
                  <w:bCs/>
                  <w:color w:val="000000"/>
                  <w:lang w:val="en-GB"/>
                </w:rPr>
                <w:t>Short description of SCR risk measure used for Reserve risk</w:t>
              </w:r>
            </w:ins>
          </w:p>
        </w:tc>
        <w:tc>
          <w:tcPr>
            <w:tcW w:w="4536" w:type="dxa"/>
            <w:noWrap/>
          </w:tcPr>
          <w:p w14:paraId="20738154" w14:textId="77777777" w:rsidR="00235B8C" w:rsidRPr="000F6836" w:rsidRDefault="00235B8C" w:rsidP="00B27ECA">
            <w:pPr>
              <w:jc w:val="left"/>
              <w:rPr>
                <w:ins w:id="3221" w:author="Author"/>
                <w:bCs/>
                <w:color w:val="000000"/>
                <w:lang w:val="en-GB"/>
              </w:rPr>
            </w:pPr>
            <w:ins w:id="3222" w:author="Author">
              <w:r w:rsidRPr="000F6836">
                <w:rPr>
                  <w:bCs/>
                  <w:color w:val="000000"/>
                  <w:lang w:val="en-GB"/>
                </w:rPr>
                <w:t>Describe the way the in which Internal Model the SCR risk measure for Reserve risk is derived (e.g. from the economic Profit and Loss distribution).</w:t>
              </w:r>
            </w:ins>
          </w:p>
          <w:p w14:paraId="3924D665" w14:textId="77777777" w:rsidR="00235B8C" w:rsidRPr="000F6836" w:rsidRDefault="00235B8C" w:rsidP="00B27ECA">
            <w:pPr>
              <w:jc w:val="left"/>
              <w:rPr>
                <w:ins w:id="3223" w:author="Author"/>
                <w:bCs/>
                <w:color w:val="000000"/>
                <w:lang w:val="en-GB"/>
              </w:rPr>
            </w:pPr>
            <w:ins w:id="3224" w:author="Author">
              <w:r w:rsidRPr="000F6836">
                <w:rPr>
                  <w:bCs/>
                  <w:color w:val="000000"/>
                  <w:lang w:val="en-GB"/>
                </w:rPr>
                <w:t xml:space="preserve">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w:t>
              </w:r>
              <w:r w:rsidRPr="000F6836">
                <w:rPr>
                  <w:bCs/>
                  <w:color w:val="000000"/>
                  <w:lang w:val="en-GB"/>
                </w:rPr>
                <w:lastRenderedPageBreak/>
                <w:t>time horizon of risk, risk as deviation from the expected result, going concern, etc).</w:t>
              </w:r>
            </w:ins>
          </w:p>
          <w:p w14:paraId="0CBFB546" w14:textId="659972B8" w:rsidR="00235B8C" w:rsidRPr="000F6836" w:rsidRDefault="00235B8C" w:rsidP="00B27ECA">
            <w:pPr>
              <w:jc w:val="left"/>
              <w:rPr>
                <w:ins w:id="3225" w:author="Author"/>
                <w:bCs/>
                <w:color w:val="000000"/>
                <w:lang w:val="en-GB"/>
              </w:rPr>
            </w:pPr>
            <w:ins w:id="3226" w:author="Author">
              <w:r w:rsidRPr="000F6836">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235B8C" w:rsidRPr="000F6836" w14:paraId="33B3A6BD" w14:textId="77777777" w:rsidTr="00B27ECA">
        <w:trPr>
          <w:trHeight w:val="315"/>
          <w:ins w:id="3227" w:author="Author"/>
        </w:trPr>
        <w:tc>
          <w:tcPr>
            <w:tcW w:w="2127" w:type="dxa"/>
            <w:noWrap/>
            <w:hideMark/>
          </w:tcPr>
          <w:p w14:paraId="77BA3BC8" w14:textId="77777777" w:rsidR="00235B8C" w:rsidRPr="000F6836" w:rsidRDefault="00235B8C" w:rsidP="00B27ECA">
            <w:pPr>
              <w:jc w:val="left"/>
              <w:rPr>
                <w:ins w:id="3228" w:author="Author"/>
                <w:bCs/>
                <w:color w:val="000000"/>
                <w:lang w:val="en-GB"/>
              </w:rPr>
            </w:pPr>
            <w:ins w:id="3229" w:author="Author">
              <w:r w:rsidRPr="000F6836">
                <w:rPr>
                  <w:bCs/>
                  <w:color w:val="000000"/>
                  <w:lang w:val="en-GB"/>
                </w:rPr>
                <w:lastRenderedPageBreak/>
                <w:t>C0010/R0050</w:t>
              </w:r>
            </w:ins>
          </w:p>
        </w:tc>
        <w:tc>
          <w:tcPr>
            <w:tcW w:w="2551" w:type="dxa"/>
            <w:hideMark/>
          </w:tcPr>
          <w:p w14:paraId="3E945906" w14:textId="77777777" w:rsidR="00235B8C" w:rsidRPr="000F6836" w:rsidRDefault="00235B8C" w:rsidP="00B27ECA">
            <w:pPr>
              <w:jc w:val="left"/>
              <w:rPr>
                <w:ins w:id="3230" w:author="Author"/>
                <w:bCs/>
                <w:color w:val="000000"/>
                <w:lang w:val="en-GB"/>
              </w:rPr>
            </w:pPr>
            <w:ins w:id="3231" w:author="Author">
              <w:r w:rsidRPr="000F6836">
                <w:rPr>
                  <w:bCs/>
                  <w:color w:val="000000"/>
                  <w:lang w:val="en-GB"/>
                </w:rPr>
                <w:t>Is SCR risk measure for Catastrophe risk centred?</w:t>
              </w:r>
            </w:ins>
          </w:p>
        </w:tc>
        <w:tc>
          <w:tcPr>
            <w:tcW w:w="4536" w:type="dxa"/>
            <w:noWrap/>
          </w:tcPr>
          <w:p w14:paraId="5C280E46" w14:textId="77777777" w:rsidR="00235B8C" w:rsidRPr="000F6836" w:rsidRDefault="00235B8C" w:rsidP="00B27ECA">
            <w:pPr>
              <w:rPr>
                <w:ins w:id="3232" w:author="Author"/>
                <w:lang w:val="en-GB" w:eastAsia="fr-FR"/>
              </w:rPr>
            </w:pPr>
            <w:ins w:id="3233" w:author="Author">
              <w:r w:rsidRPr="000F6836">
                <w:rPr>
                  <w:lang w:val="en-GB"/>
                </w:rPr>
                <w:t>One of the options in the following closed list shall be used:</w:t>
              </w:r>
            </w:ins>
          </w:p>
          <w:p w14:paraId="4BCB84A4" w14:textId="77777777" w:rsidR="00235B8C" w:rsidRPr="000F6836" w:rsidRDefault="00235B8C" w:rsidP="00B27ECA">
            <w:pPr>
              <w:spacing w:line="256" w:lineRule="auto"/>
              <w:rPr>
                <w:ins w:id="3234" w:author="Author"/>
                <w:lang w:val="en-GB"/>
              </w:rPr>
            </w:pPr>
            <w:ins w:id="3235" w:author="Author">
              <w:r w:rsidRPr="000F6836">
                <w:rPr>
                  <w:lang w:val="en-GB"/>
                </w:rPr>
                <w:t xml:space="preserve">Yes – Risk Capital includes a deviation from the expected result (centred risk). Please describe in </w:t>
              </w:r>
              <w:r w:rsidRPr="000F6836">
                <w:rPr>
                  <w:bCs/>
                  <w:color w:val="000000"/>
                  <w:lang w:val="en-GB"/>
                </w:rPr>
                <w:t>code C0010/R0060.</w:t>
              </w:r>
            </w:ins>
          </w:p>
          <w:p w14:paraId="4416C392" w14:textId="77777777" w:rsidR="00235B8C" w:rsidRPr="000F6836" w:rsidRDefault="00235B8C" w:rsidP="00B27ECA">
            <w:pPr>
              <w:spacing w:line="256" w:lineRule="auto"/>
              <w:rPr>
                <w:ins w:id="3236" w:author="Author"/>
                <w:lang w:val="en-GB"/>
              </w:rPr>
            </w:pPr>
            <w:ins w:id="3237" w:author="Author">
              <w:r w:rsidRPr="000F6836">
                <w:rPr>
                  <w:lang w:val="en-GB"/>
                </w:rPr>
                <w:t xml:space="preserve">No – Risk Capital includes a deviation from zero (Non-centred risk). Please describe in </w:t>
              </w:r>
              <w:r w:rsidRPr="000F6836">
                <w:rPr>
                  <w:bCs/>
                  <w:color w:val="000000"/>
                  <w:lang w:val="en-GB"/>
                </w:rPr>
                <w:t>code C0010/R0060.</w:t>
              </w:r>
            </w:ins>
          </w:p>
          <w:p w14:paraId="5F1E97D5" w14:textId="77777777" w:rsidR="00235B8C" w:rsidRPr="000F6836" w:rsidRDefault="00235B8C" w:rsidP="00B27ECA">
            <w:pPr>
              <w:jc w:val="left"/>
              <w:rPr>
                <w:ins w:id="3238" w:author="Author"/>
                <w:bCs/>
                <w:color w:val="000000"/>
                <w:lang w:val="en-GB"/>
              </w:rPr>
            </w:pPr>
            <w:ins w:id="3239" w:author="Author">
              <w:r w:rsidRPr="000F6836">
                <w:rPr>
                  <w:bCs/>
                  <w:color w:val="000000"/>
                  <w:lang w:val="en-GB"/>
                </w:rPr>
                <w:t>Other – Please describe in code C0010/R0060.</w:t>
              </w:r>
            </w:ins>
          </w:p>
        </w:tc>
      </w:tr>
      <w:tr w:rsidR="00235B8C" w:rsidRPr="000F6836" w14:paraId="5550FC1E" w14:textId="77777777" w:rsidTr="00B27ECA">
        <w:trPr>
          <w:trHeight w:val="315"/>
          <w:ins w:id="3240" w:author="Author"/>
        </w:trPr>
        <w:tc>
          <w:tcPr>
            <w:tcW w:w="2127" w:type="dxa"/>
            <w:noWrap/>
            <w:hideMark/>
          </w:tcPr>
          <w:p w14:paraId="0E106AC5" w14:textId="77777777" w:rsidR="00235B8C" w:rsidRPr="000F6836" w:rsidRDefault="00235B8C" w:rsidP="00B27ECA">
            <w:pPr>
              <w:jc w:val="left"/>
              <w:rPr>
                <w:ins w:id="3241" w:author="Author"/>
                <w:bCs/>
                <w:color w:val="000000"/>
                <w:lang w:val="en-GB"/>
              </w:rPr>
            </w:pPr>
            <w:ins w:id="3242" w:author="Author">
              <w:r w:rsidRPr="000F6836">
                <w:rPr>
                  <w:bCs/>
                  <w:color w:val="000000"/>
                  <w:lang w:val="en-GB"/>
                </w:rPr>
                <w:t>C0010/R0060</w:t>
              </w:r>
            </w:ins>
          </w:p>
        </w:tc>
        <w:tc>
          <w:tcPr>
            <w:tcW w:w="2551" w:type="dxa"/>
            <w:hideMark/>
          </w:tcPr>
          <w:p w14:paraId="26DCAD55" w14:textId="77777777" w:rsidR="00235B8C" w:rsidRPr="000F6836" w:rsidRDefault="00235B8C" w:rsidP="00B27ECA">
            <w:pPr>
              <w:jc w:val="left"/>
              <w:rPr>
                <w:ins w:id="3243" w:author="Author"/>
                <w:bCs/>
                <w:color w:val="000000"/>
                <w:lang w:val="en-GB"/>
              </w:rPr>
            </w:pPr>
            <w:ins w:id="3244" w:author="Author">
              <w:r w:rsidRPr="000F6836">
                <w:rPr>
                  <w:bCs/>
                  <w:color w:val="000000"/>
                  <w:lang w:val="en-GB"/>
                </w:rPr>
                <w:t>Short description of SCR risk measure used for Catastrophe risk</w:t>
              </w:r>
            </w:ins>
          </w:p>
        </w:tc>
        <w:tc>
          <w:tcPr>
            <w:tcW w:w="4536" w:type="dxa"/>
            <w:noWrap/>
          </w:tcPr>
          <w:p w14:paraId="7AF25E55" w14:textId="77777777" w:rsidR="00235B8C" w:rsidRPr="000F6836" w:rsidRDefault="00235B8C" w:rsidP="00B27ECA">
            <w:pPr>
              <w:jc w:val="left"/>
              <w:rPr>
                <w:ins w:id="3245" w:author="Author"/>
                <w:bCs/>
                <w:color w:val="000000"/>
                <w:lang w:val="en-GB"/>
              </w:rPr>
            </w:pPr>
            <w:ins w:id="3246" w:author="Author">
              <w:r w:rsidRPr="000F6836">
                <w:rPr>
                  <w:bCs/>
                  <w:color w:val="000000"/>
                  <w:lang w:val="en-GB"/>
                </w:rPr>
                <w:t>Describe the way the in which the Internal Model SCR risk measure for Catastrophe risk is derived. (e.g. from the economic Profit and Loss distribution).</w:t>
              </w:r>
            </w:ins>
          </w:p>
          <w:p w14:paraId="5D2125DB" w14:textId="77777777" w:rsidR="00235B8C" w:rsidRPr="000F6836" w:rsidRDefault="00235B8C" w:rsidP="00B27ECA">
            <w:pPr>
              <w:jc w:val="left"/>
              <w:rPr>
                <w:ins w:id="3247" w:author="Author"/>
                <w:bCs/>
                <w:color w:val="000000"/>
                <w:lang w:val="en-GB"/>
              </w:rPr>
            </w:pPr>
            <w:ins w:id="3248" w:author="Author">
              <w:r w:rsidRPr="000F6836">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4AD48076" w14:textId="104A7701" w:rsidR="00235B8C" w:rsidRPr="000F6836" w:rsidRDefault="00235B8C" w:rsidP="00B27ECA">
            <w:pPr>
              <w:jc w:val="left"/>
              <w:rPr>
                <w:ins w:id="3249" w:author="Author"/>
                <w:bCs/>
                <w:color w:val="000000"/>
                <w:lang w:val="en-GB"/>
              </w:rPr>
            </w:pPr>
            <w:ins w:id="3250" w:author="Author">
              <w:r w:rsidRPr="000F6836">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235B8C" w:rsidRPr="000F6836" w14:paraId="4FB7865B" w14:textId="77777777" w:rsidTr="00B27ECA">
        <w:trPr>
          <w:trHeight w:val="315"/>
          <w:ins w:id="3251" w:author="Author"/>
        </w:trPr>
        <w:tc>
          <w:tcPr>
            <w:tcW w:w="9214" w:type="dxa"/>
            <w:gridSpan w:val="3"/>
            <w:noWrap/>
          </w:tcPr>
          <w:p w14:paraId="1EE4EF28" w14:textId="77777777" w:rsidR="00235B8C" w:rsidRPr="000F6836" w:rsidRDefault="00235B8C" w:rsidP="00B27ECA">
            <w:pPr>
              <w:jc w:val="left"/>
              <w:rPr>
                <w:ins w:id="3252" w:author="Author"/>
                <w:bCs/>
                <w:color w:val="000000"/>
                <w:lang w:val="en-GB"/>
              </w:rPr>
            </w:pPr>
            <w:ins w:id="3253" w:author="Author">
              <w:r w:rsidRPr="000F6836">
                <w:rPr>
                  <w:bCs/>
                  <w:color w:val="000000"/>
                  <w:lang w:val="en-GB"/>
                </w:rPr>
                <w:t>Internal LoB mapping</w:t>
              </w:r>
            </w:ins>
          </w:p>
        </w:tc>
      </w:tr>
      <w:tr w:rsidR="000C0F6B" w:rsidRPr="000F6836" w14:paraId="185B82C9" w14:textId="77777777" w:rsidTr="00B27ECA">
        <w:trPr>
          <w:trHeight w:val="315"/>
          <w:ins w:id="3254" w:author="Author"/>
        </w:trPr>
        <w:tc>
          <w:tcPr>
            <w:tcW w:w="2127" w:type="dxa"/>
            <w:noWrap/>
          </w:tcPr>
          <w:p w14:paraId="4D9FBE43" w14:textId="07DDD1CF" w:rsidR="000C0F6B" w:rsidRPr="000F6836" w:rsidRDefault="000C0F6B" w:rsidP="000C0F6B">
            <w:pPr>
              <w:jc w:val="left"/>
              <w:rPr>
                <w:ins w:id="3255" w:author="Author"/>
                <w:color w:val="000000"/>
                <w:lang w:val="en-GB"/>
              </w:rPr>
            </w:pPr>
            <w:ins w:id="3256" w:author="Author">
              <w:r>
                <w:rPr>
                  <w:color w:val="000000"/>
                  <w:lang w:val="en-GB"/>
                </w:rPr>
                <w:t>C0020</w:t>
              </w:r>
            </w:ins>
          </w:p>
        </w:tc>
        <w:tc>
          <w:tcPr>
            <w:tcW w:w="2551" w:type="dxa"/>
          </w:tcPr>
          <w:p w14:paraId="0452DC9F" w14:textId="1D4714E9" w:rsidR="000C0F6B" w:rsidRPr="000F6836" w:rsidRDefault="000C0F6B" w:rsidP="000C0F6B">
            <w:pPr>
              <w:jc w:val="left"/>
              <w:rPr>
                <w:ins w:id="3257" w:author="Author"/>
                <w:color w:val="000000"/>
                <w:lang w:val="en-GB"/>
              </w:rPr>
            </w:pPr>
            <w:ins w:id="3258" w:author="Author">
              <w:r w:rsidRPr="00D16CE2">
                <w:rPr>
                  <w:color w:val="000000"/>
                  <w:lang w:val="en-GB"/>
                </w:rPr>
                <w:t>Internal line of business</w:t>
              </w:r>
            </w:ins>
          </w:p>
        </w:tc>
        <w:tc>
          <w:tcPr>
            <w:tcW w:w="4536" w:type="dxa"/>
            <w:noWrap/>
          </w:tcPr>
          <w:p w14:paraId="79E66FCA" w14:textId="15EB886F" w:rsidR="000C0F6B" w:rsidRPr="000F6836" w:rsidRDefault="000C0F6B" w:rsidP="000C0F6B">
            <w:pPr>
              <w:pStyle w:val="NormalCentered"/>
              <w:jc w:val="left"/>
              <w:rPr>
                <w:ins w:id="3259" w:author="Author"/>
                <w:lang w:val="en-GB"/>
              </w:rPr>
            </w:pPr>
            <w:ins w:id="3260" w:author="Author">
              <w:r>
                <w:rPr>
                  <w:lang w:val="en-GB"/>
                </w:rPr>
                <w:t>Name of internal line of business used in the internal model. It shall be consistent across the template.</w:t>
              </w:r>
            </w:ins>
          </w:p>
        </w:tc>
      </w:tr>
      <w:tr w:rsidR="000C0F6B" w:rsidRPr="000F6836" w14:paraId="204F0D0B" w14:textId="77777777" w:rsidTr="00B27ECA">
        <w:trPr>
          <w:trHeight w:val="315"/>
          <w:ins w:id="3261" w:author="Author"/>
        </w:trPr>
        <w:tc>
          <w:tcPr>
            <w:tcW w:w="2127" w:type="dxa"/>
            <w:noWrap/>
          </w:tcPr>
          <w:p w14:paraId="4EAA2D12" w14:textId="3AE5DCA7" w:rsidR="000C0F6B" w:rsidRPr="000F6836" w:rsidRDefault="000C0F6B" w:rsidP="000C0F6B">
            <w:pPr>
              <w:jc w:val="left"/>
              <w:rPr>
                <w:ins w:id="3262" w:author="Author"/>
                <w:bCs/>
                <w:color w:val="000000"/>
                <w:lang w:val="en-GB"/>
              </w:rPr>
            </w:pPr>
            <w:ins w:id="3263" w:author="Author">
              <w:r w:rsidRPr="000F6836">
                <w:rPr>
                  <w:color w:val="000000"/>
                  <w:lang w:val="en-GB"/>
                </w:rPr>
                <w:t>C00</w:t>
              </w:r>
              <w:del w:id="3264" w:author="Author">
                <w:r w:rsidRPr="000F6836" w:rsidDel="000C0F6B">
                  <w:rPr>
                    <w:color w:val="000000"/>
                    <w:lang w:val="en-GB"/>
                  </w:rPr>
                  <w:delText>2</w:delText>
                </w:r>
              </w:del>
              <w:r>
                <w:rPr>
                  <w:color w:val="000000"/>
                  <w:lang w:val="en-GB"/>
                </w:rPr>
                <w:t>3</w:t>
              </w:r>
              <w:r w:rsidRPr="000F6836">
                <w:rPr>
                  <w:color w:val="000000"/>
                  <w:lang w:val="en-GB"/>
                </w:rPr>
                <w:t>0</w:t>
              </w:r>
              <w:del w:id="3265" w:author="Author">
                <w:r w:rsidRPr="000F6836" w:rsidDel="000C0F6B">
                  <w:rPr>
                    <w:color w:val="000000"/>
                    <w:lang w:val="en-GB"/>
                  </w:rPr>
                  <w:delText>-C0040</w:delText>
                </w:r>
              </w:del>
            </w:ins>
          </w:p>
        </w:tc>
        <w:tc>
          <w:tcPr>
            <w:tcW w:w="2551" w:type="dxa"/>
          </w:tcPr>
          <w:p w14:paraId="718FE779" w14:textId="6118D8C0" w:rsidR="000C0F6B" w:rsidRPr="000F6836" w:rsidRDefault="000C0F6B" w:rsidP="000C0F6B">
            <w:pPr>
              <w:jc w:val="left"/>
              <w:rPr>
                <w:ins w:id="3266" w:author="Author"/>
                <w:bCs/>
                <w:color w:val="000000"/>
                <w:lang w:val="en-GB"/>
              </w:rPr>
            </w:pPr>
            <w:ins w:id="3267" w:author="Author">
              <w:del w:id="3268" w:author="Author">
                <w:r w:rsidRPr="000F6836" w:rsidDel="000C0F6B">
                  <w:rPr>
                    <w:color w:val="000000"/>
                    <w:lang w:val="en-GB"/>
                  </w:rPr>
                  <w:delText xml:space="preserve">Map to </w:delText>
                </w:r>
              </w:del>
              <w:r w:rsidRPr="000F6836">
                <w:rPr>
                  <w:color w:val="000000"/>
                  <w:lang w:val="en-GB"/>
                </w:rPr>
                <w:t>Solvency II line of business</w:t>
              </w:r>
            </w:ins>
          </w:p>
        </w:tc>
        <w:tc>
          <w:tcPr>
            <w:tcW w:w="4536" w:type="dxa"/>
            <w:noWrap/>
          </w:tcPr>
          <w:p w14:paraId="38B0084A" w14:textId="77777777" w:rsidR="000C0F6B" w:rsidRPr="000F6836" w:rsidRDefault="000C0F6B" w:rsidP="000C0F6B">
            <w:pPr>
              <w:pStyle w:val="NormalCentered"/>
              <w:jc w:val="left"/>
              <w:rPr>
                <w:ins w:id="3269" w:author="Author"/>
                <w:lang w:val="en-GB"/>
              </w:rPr>
            </w:pPr>
            <w:ins w:id="3270" w:author="Author">
              <w:r w:rsidRPr="000F6836">
                <w:rPr>
                  <w:lang w:val="en-GB"/>
                </w:rPr>
                <w:t>Identification of the Non-Life line of business as defined in Annex I to Delegated Regulation (EU) 2015/35, reported. The following closed list shall be used:</w:t>
              </w:r>
            </w:ins>
          </w:p>
          <w:p w14:paraId="543AD81F" w14:textId="77777777" w:rsidR="000C0F6B" w:rsidRPr="000F6836" w:rsidRDefault="000C0F6B" w:rsidP="000C0F6B">
            <w:pPr>
              <w:pStyle w:val="NormalCentered"/>
              <w:jc w:val="left"/>
              <w:rPr>
                <w:ins w:id="3271" w:author="Author"/>
                <w:lang w:val="en-GB"/>
              </w:rPr>
            </w:pPr>
            <w:ins w:id="3272" w:author="Author">
              <w:r w:rsidRPr="000F6836">
                <w:rPr>
                  <w:lang w:val="en-GB"/>
                </w:rPr>
                <w:lastRenderedPageBreak/>
                <w:t>1 – Medical expense insurance</w:t>
              </w:r>
            </w:ins>
          </w:p>
          <w:p w14:paraId="708203E9" w14:textId="77777777" w:rsidR="000C0F6B" w:rsidRPr="000F6836" w:rsidRDefault="000C0F6B" w:rsidP="000C0F6B">
            <w:pPr>
              <w:pStyle w:val="NormalCentered"/>
              <w:jc w:val="left"/>
              <w:rPr>
                <w:ins w:id="3273" w:author="Author"/>
                <w:lang w:val="en-GB"/>
              </w:rPr>
            </w:pPr>
            <w:ins w:id="3274" w:author="Author">
              <w:r w:rsidRPr="000F6836">
                <w:rPr>
                  <w:lang w:val="en-GB"/>
                </w:rPr>
                <w:t>2 – Income protection insurance</w:t>
              </w:r>
            </w:ins>
          </w:p>
          <w:p w14:paraId="46DCFC01" w14:textId="77777777" w:rsidR="000C0F6B" w:rsidRPr="000F6836" w:rsidRDefault="000C0F6B" w:rsidP="000C0F6B">
            <w:pPr>
              <w:pStyle w:val="NormalCentered"/>
              <w:jc w:val="left"/>
              <w:rPr>
                <w:ins w:id="3275" w:author="Author"/>
                <w:lang w:val="en-GB"/>
              </w:rPr>
            </w:pPr>
            <w:ins w:id="3276" w:author="Author">
              <w:r w:rsidRPr="000F6836">
                <w:rPr>
                  <w:lang w:val="en-GB"/>
                </w:rPr>
                <w:t>3 – Workers' compensation insurance</w:t>
              </w:r>
            </w:ins>
          </w:p>
          <w:p w14:paraId="26BC7DAB" w14:textId="77777777" w:rsidR="000C0F6B" w:rsidRPr="000F6836" w:rsidRDefault="000C0F6B" w:rsidP="000C0F6B">
            <w:pPr>
              <w:pStyle w:val="NormalCentered"/>
              <w:jc w:val="left"/>
              <w:rPr>
                <w:ins w:id="3277" w:author="Author"/>
                <w:lang w:val="en-GB"/>
              </w:rPr>
            </w:pPr>
            <w:ins w:id="3278" w:author="Author">
              <w:r w:rsidRPr="000F6836">
                <w:rPr>
                  <w:lang w:val="en-GB"/>
                </w:rPr>
                <w:t>4 – Motor vehicle liability insurance</w:t>
              </w:r>
            </w:ins>
          </w:p>
          <w:p w14:paraId="282DD1A7" w14:textId="77777777" w:rsidR="000C0F6B" w:rsidRPr="000F6836" w:rsidRDefault="000C0F6B" w:rsidP="000C0F6B">
            <w:pPr>
              <w:pStyle w:val="NormalCentered"/>
              <w:jc w:val="left"/>
              <w:rPr>
                <w:ins w:id="3279" w:author="Author"/>
                <w:lang w:val="en-GB"/>
              </w:rPr>
            </w:pPr>
            <w:ins w:id="3280" w:author="Author">
              <w:r w:rsidRPr="000F6836">
                <w:rPr>
                  <w:lang w:val="en-GB"/>
                </w:rPr>
                <w:t>5 – Other motor insurance</w:t>
              </w:r>
            </w:ins>
          </w:p>
          <w:p w14:paraId="00D0C6EB" w14:textId="77777777" w:rsidR="000C0F6B" w:rsidRPr="000F6836" w:rsidRDefault="000C0F6B" w:rsidP="000C0F6B">
            <w:pPr>
              <w:pStyle w:val="NormalCentered"/>
              <w:jc w:val="left"/>
              <w:rPr>
                <w:ins w:id="3281" w:author="Author"/>
                <w:lang w:val="en-GB"/>
              </w:rPr>
            </w:pPr>
            <w:ins w:id="3282" w:author="Author">
              <w:r w:rsidRPr="000F6836">
                <w:rPr>
                  <w:lang w:val="en-GB"/>
                </w:rPr>
                <w:t>6 – Marine, aviation and transport insurance</w:t>
              </w:r>
            </w:ins>
          </w:p>
          <w:p w14:paraId="646BD147" w14:textId="77777777" w:rsidR="000C0F6B" w:rsidRPr="000F6836" w:rsidRDefault="000C0F6B" w:rsidP="000C0F6B">
            <w:pPr>
              <w:pStyle w:val="NormalCentered"/>
              <w:jc w:val="left"/>
              <w:rPr>
                <w:ins w:id="3283" w:author="Author"/>
                <w:lang w:val="en-GB"/>
              </w:rPr>
            </w:pPr>
            <w:ins w:id="3284" w:author="Author">
              <w:r w:rsidRPr="000F6836">
                <w:rPr>
                  <w:lang w:val="en-GB"/>
                </w:rPr>
                <w:t>7 – Fire and other damage to property insurance</w:t>
              </w:r>
            </w:ins>
          </w:p>
          <w:p w14:paraId="17487B92" w14:textId="77777777" w:rsidR="000C0F6B" w:rsidRPr="000F6836" w:rsidRDefault="000C0F6B" w:rsidP="000C0F6B">
            <w:pPr>
              <w:pStyle w:val="NormalCentered"/>
              <w:jc w:val="left"/>
              <w:rPr>
                <w:ins w:id="3285" w:author="Author"/>
                <w:lang w:val="en-GB"/>
              </w:rPr>
            </w:pPr>
            <w:ins w:id="3286" w:author="Author">
              <w:r w:rsidRPr="000F6836">
                <w:rPr>
                  <w:lang w:val="en-GB"/>
                </w:rPr>
                <w:t>8 – General liability insurance</w:t>
              </w:r>
            </w:ins>
          </w:p>
          <w:p w14:paraId="52B948C2" w14:textId="77777777" w:rsidR="000C0F6B" w:rsidRPr="000F6836" w:rsidRDefault="000C0F6B" w:rsidP="000C0F6B">
            <w:pPr>
              <w:pStyle w:val="NormalCentered"/>
              <w:jc w:val="left"/>
              <w:rPr>
                <w:ins w:id="3287" w:author="Author"/>
                <w:lang w:val="en-GB"/>
              </w:rPr>
            </w:pPr>
            <w:ins w:id="3288" w:author="Author">
              <w:r w:rsidRPr="000F6836">
                <w:rPr>
                  <w:lang w:val="en-GB"/>
                </w:rPr>
                <w:t>9 – Credit and suretyship insurance</w:t>
              </w:r>
            </w:ins>
          </w:p>
          <w:p w14:paraId="29292793" w14:textId="77777777" w:rsidR="000C0F6B" w:rsidRPr="000F6836" w:rsidRDefault="000C0F6B" w:rsidP="000C0F6B">
            <w:pPr>
              <w:pStyle w:val="NormalCentered"/>
              <w:jc w:val="left"/>
              <w:rPr>
                <w:ins w:id="3289" w:author="Author"/>
                <w:lang w:val="en-GB"/>
              </w:rPr>
            </w:pPr>
            <w:ins w:id="3290" w:author="Author">
              <w:r w:rsidRPr="000F6836">
                <w:rPr>
                  <w:lang w:val="en-GB"/>
                </w:rPr>
                <w:t>10 – Legal expenses insurance</w:t>
              </w:r>
            </w:ins>
          </w:p>
          <w:p w14:paraId="2ADFF7DD" w14:textId="77777777" w:rsidR="000C0F6B" w:rsidRPr="000F6836" w:rsidRDefault="000C0F6B" w:rsidP="000C0F6B">
            <w:pPr>
              <w:pStyle w:val="NormalCentered"/>
              <w:jc w:val="left"/>
              <w:rPr>
                <w:ins w:id="3291" w:author="Author"/>
                <w:lang w:val="en-GB"/>
              </w:rPr>
            </w:pPr>
            <w:ins w:id="3292" w:author="Author">
              <w:r w:rsidRPr="000F6836">
                <w:rPr>
                  <w:lang w:val="en-GB"/>
                </w:rPr>
                <w:t>11 – Assistance</w:t>
              </w:r>
            </w:ins>
          </w:p>
          <w:p w14:paraId="6D349B5F" w14:textId="77777777" w:rsidR="000C0F6B" w:rsidRPr="000F6836" w:rsidRDefault="000C0F6B" w:rsidP="000C0F6B">
            <w:pPr>
              <w:pStyle w:val="NormalCentered"/>
              <w:jc w:val="left"/>
              <w:rPr>
                <w:ins w:id="3293" w:author="Author"/>
                <w:lang w:val="en-GB"/>
              </w:rPr>
            </w:pPr>
            <w:ins w:id="3294" w:author="Author">
              <w:r w:rsidRPr="000F6836">
                <w:rPr>
                  <w:lang w:val="en-GB"/>
                </w:rPr>
                <w:t>12 – Miscellaneous financial loss</w:t>
              </w:r>
            </w:ins>
          </w:p>
          <w:p w14:paraId="16396D4C" w14:textId="77777777" w:rsidR="000C0F6B" w:rsidRPr="000F6836" w:rsidRDefault="000C0F6B" w:rsidP="000C0F6B">
            <w:pPr>
              <w:pStyle w:val="NormalCentered"/>
              <w:jc w:val="left"/>
              <w:rPr>
                <w:ins w:id="3295" w:author="Author"/>
                <w:lang w:val="en-GB"/>
              </w:rPr>
            </w:pPr>
            <w:ins w:id="3296" w:author="Author">
              <w:r w:rsidRPr="000F6836">
                <w:rPr>
                  <w:lang w:val="en-GB"/>
                </w:rPr>
                <w:t>13 – Proportional medical expense reinsurance</w:t>
              </w:r>
            </w:ins>
          </w:p>
          <w:p w14:paraId="3422B1BC" w14:textId="77777777" w:rsidR="000C0F6B" w:rsidRPr="000F6836" w:rsidRDefault="000C0F6B" w:rsidP="000C0F6B">
            <w:pPr>
              <w:pStyle w:val="NormalCentered"/>
              <w:jc w:val="left"/>
              <w:rPr>
                <w:ins w:id="3297" w:author="Author"/>
                <w:lang w:val="en-GB"/>
              </w:rPr>
            </w:pPr>
            <w:ins w:id="3298" w:author="Author">
              <w:r w:rsidRPr="000F6836">
                <w:rPr>
                  <w:lang w:val="en-GB"/>
                </w:rPr>
                <w:t>14 – Proportional income protection reinsurance</w:t>
              </w:r>
            </w:ins>
          </w:p>
          <w:p w14:paraId="32094AD2" w14:textId="77777777" w:rsidR="000C0F6B" w:rsidRPr="000F6836" w:rsidRDefault="000C0F6B" w:rsidP="000C0F6B">
            <w:pPr>
              <w:pStyle w:val="NormalCentered"/>
              <w:jc w:val="left"/>
              <w:rPr>
                <w:ins w:id="3299" w:author="Author"/>
                <w:lang w:val="en-GB"/>
              </w:rPr>
            </w:pPr>
            <w:ins w:id="3300" w:author="Author">
              <w:r w:rsidRPr="000F6836">
                <w:rPr>
                  <w:lang w:val="en-GB"/>
                </w:rPr>
                <w:t>15 – Proportional workers' compensation reinsurance</w:t>
              </w:r>
            </w:ins>
          </w:p>
          <w:p w14:paraId="298825BE" w14:textId="77777777" w:rsidR="000C0F6B" w:rsidRPr="000F6836" w:rsidRDefault="000C0F6B" w:rsidP="000C0F6B">
            <w:pPr>
              <w:pStyle w:val="NormalCentered"/>
              <w:jc w:val="left"/>
              <w:rPr>
                <w:ins w:id="3301" w:author="Author"/>
                <w:lang w:val="en-GB"/>
              </w:rPr>
            </w:pPr>
            <w:ins w:id="3302" w:author="Author">
              <w:r w:rsidRPr="000F6836">
                <w:rPr>
                  <w:lang w:val="en-GB"/>
                </w:rPr>
                <w:t>16 – Proportional motor vehicle liability reinsurance</w:t>
              </w:r>
            </w:ins>
          </w:p>
          <w:p w14:paraId="671CC07D" w14:textId="77777777" w:rsidR="000C0F6B" w:rsidRPr="000F6836" w:rsidRDefault="000C0F6B" w:rsidP="000C0F6B">
            <w:pPr>
              <w:pStyle w:val="NormalCentered"/>
              <w:jc w:val="left"/>
              <w:rPr>
                <w:ins w:id="3303" w:author="Author"/>
                <w:lang w:val="en-GB"/>
              </w:rPr>
            </w:pPr>
            <w:ins w:id="3304" w:author="Author">
              <w:r w:rsidRPr="000F6836">
                <w:rPr>
                  <w:lang w:val="en-GB"/>
                </w:rPr>
                <w:t>17 – Proportional other motor reinsurance</w:t>
              </w:r>
            </w:ins>
          </w:p>
          <w:p w14:paraId="55116CC7" w14:textId="77777777" w:rsidR="000C0F6B" w:rsidRPr="000F6836" w:rsidRDefault="000C0F6B" w:rsidP="000C0F6B">
            <w:pPr>
              <w:pStyle w:val="NormalCentered"/>
              <w:jc w:val="left"/>
              <w:rPr>
                <w:ins w:id="3305" w:author="Author"/>
                <w:lang w:val="en-GB"/>
              </w:rPr>
            </w:pPr>
            <w:ins w:id="3306" w:author="Author">
              <w:r w:rsidRPr="000F6836">
                <w:rPr>
                  <w:lang w:val="en-GB"/>
                </w:rPr>
                <w:t>18 – Proportional marine, aviation and transport reinsurance</w:t>
              </w:r>
            </w:ins>
          </w:p>
          <w:p w14:paraId="1886E151" w14:textId="77777777" w:rsidR="000C0F6B" w:rsidRPr="000F6836" w:rsidRDefault="000C0F6B" w:rsidP="000C0F6B">
            <w:pPr>
              <w:pStyle w:val="NormalCentered"/>
              <w:jc w:val="left"/>
              <w:rPr>
                <w:ins w:id="3307" w:author="Author"/>
                <w:lang w:val="en-GB"/>
              </w:rPr>
            </w:pPr>
            <w:ins w:id="3308" w:author="Author">
              <w:r w:rsidRPr="000F6836">
                <w:rPr>
                  <w:lang w:val="en-GB"/>
                </w:rPr>
                <w:t>19 – Proportional fire and other damage to property reinsurance</w:t>
              </w:r>
            </w:ins>
          </w:p>
          <w:p w14:paraId="097E9DCC" w14:textId="77777777" w:rsidR="000C0F6B" w:rsidRPr="000F6836" w:rsidRDefault="000C0F6B" w:rsidP="000C0F6B">
            <w:pPr>
              <w:pStyle w:val="NormalCentered"/>
              <w:jc w:val="left"/>
              <w:rPr>
                <w:ins w:id="3309" w:author="Author"/>
                <w:lang w:val="en-GB"/>
              </w:rPr>
            </w:pPr>
            <w:ins w:id="3310" w:author="Author">
              <w:r w:rsidRPr="000F6836">
                <w:rPr>
                  <w:lang w:val="en-GB"/>
                </w:rPr>
                <w:t>20 – Proportional general liability reinsurance</w:t>
              </w:r>
            </w:ins>
          </w:p>
          <w:p w14:paraId="59784584" w14:textId="77777777" w:rsidR="000C0F6B" w:rsidRPr="000F6836" w:rsidRDefault="000C0F6B" w:rsidP="000C0F6B">
            <w:pPr>
              <w:pStyle w:val="NormalCentered"/>
              <w:jc w:val="left"/>
              <w:rPr>
                <w:ins w:id="3311" w:author="Author"/>
                <w:lang w:val="en-GB"/>
              </w:rPr>
            </w:pPr>
            <w:ins w:id="3312" w:author="Author">
              <w:r w:rsidRPr="000F6836">
                <w:rPr>
                  <w:lang w:val="en-GB"/>
                </w:rPr>
                <w:t>21 – Proportional credit and suretyship reinsurance</w:t>
              </w:r>
            </w:ins>
          </w:p>
          <w:p w14:paraId="760FD1CF" w14:textId="77777777" w:rsidR="000C0F6B" w:rsidRPr="000F6836" w:rsidRDefault="000C0F6B" w:rsidP="000C0F6B">
            <w:pPr>
              <w:pStyle w:val="NormalCentered"/>
              <w:jc w:val="left"/>
              <w:rPr>
                <w:ins w:id="3313" w:author="Author"/>
                <w:lang w:val="en-GB"/>
              </w:rPr>
            </w:pPr>
            <w:ins w:id="3314" w:author="Author">
              <w:r w:rsidRPr="000F6836">
                <w:rPr>
                  <w:lang w:val="en-GB"/>
                </w:rPr>
                <w:t>22 – Proportional legal expenses reinsurance</w:t>
              </w:r>
            </w:ins>
          </w:p>
          <w:p w14:paraId="57F0F1E0" w14:textId="77777777" w:rsidR="000C0F6B" w:rsidRPr="000F6836" w:rsidRDefault="000C0F6B" w:rsidP="000C0F6B">
            <w:pPr>
              <w:pStyle w:val="NormalCentered"/>
              <w:jc w:val="left"/>
              <w:rPr>
                <w:ins w:id="3315" w:author="Author"/>
                <w:lang w:val="en-GB"/>
              </w:rPr>
            </w:pPr>
            <w:ins w:id="3316" w:author="Author">
              <w:r w:rsidRPr="000F6836">
                <w:rPr>
                  <w:lang w:val="en-GB"/>
                </w:rPr>
                <w:t>23 – Proportional assistance reinsurance</w:t>
              </w:r>
            </w:ins>
          </w:p>
          <w:p w14:paraId="517C0BFF" w14:textId="77777777" w:rsidR="000C0F6B" w:rsidRPr="000F6836" w:rsidRDefault="000C0F6B" w:rsidP="000C0F6B">
            <w:pPr>
              <w:pStyle w:val="NormalCentered"/>
              <w:jc w:val="left"/>
              <w:rPr>
                <w:ins w:id="3317" w:author="Author"/>
                <w:lang w:val="en-GB"/>
              </w:rPr>
            </w:pPr>
            <w:ins w:id="3318" w:author="Author">
              <w:r w:rsidRPr="000F6836">
                <w:rPr>
                  <w:lang w:val="en-GB"/>
                </w:rPr>
                <w:t>24 – Proportional miscellaneous financial loss reinsurance</w:t>
              </w:r>
            </w:ins>
          </w:p>
          <w:p w14:paraId="1EE50583" w14:textId="77777777" w:rsidR="000C0F6B" w:rsidRPr="000F6836" w:rsidRDefault="000C0F6B" w:rsidP="000C0F6B">
            <w:pPr>
              <w:pStyle w:val="NormalCentered"/>
              <w:jc w:val="left"/>
              <w:rPr>
                <w:ins w:id="3319" w:author="Author"/>
                <w:lang w:val="en-GB"/>
              </w:rPr>
            </w:pPr>
            <w:ins w:id="3320" w:author="Author">
              <w:r w:rsidRPr="000F6836">
                <w:rPr>
                  <w:lang w:val="en-GB"/>
                </w:rPr>
                <w:t>25 – Non–proportional health reinsurance</w:t>
              </w:r>
            </w:ins>
          </w:p>
          <w:p w14:paraId="53113E31" w14:textId="77777777" w:rsidR="000C0F6B" w:rsidRPr="000F6836" w:rsidRDefault="000C0F6B" w:rsidP="000C0F6B">
            <w:pPr>
              <w:pStyle w:val="NormalCentered"/>
              <w:jc w:val="left"/>
              <w:rPr>
                <w:ins w:id="3321" w:author="Author"/>
                <w:lang w:val="en-GB"/>
              </w:rPr>
            </w:pPr>
            <w:ins w:id="3322" w:author="Author">
              <w:r w:rsidRPr="000F6836">
                <w:rPr>
                  <w:lang w:val="en-GB"/>
                </w:rPr>
                <w:t>26 – Non–proportional casualty reinsurance</w:t>
              </w:r>
            </w:ins>
          </w:p>
          <w:p w14:paraId="578BC234" w14:textId="77777777" w:rsidR="000C0F6B" w:rsidRPr="000F6836" w:rsidRDefault="000C0F6B" w:rsidP="000C0F6B">
            <w:pPr>
              <w:pStyle w:val="NormalCentered"/>
              <w:jc w:val="left"/>
              <w:rPr>
                <w:ins w:id="3323" w:author="Author"/>
                <w:lang w:val="en-GB"/>
              </w:rPr>
            </w:pPr>
            <w:ins w:id="3324" w:author="Author">
              <w:r w:rsidRPr="000F6836">
                <w:rPr>
                  <w:lang w:val="en-GB"/>
                </w:rPr>
                <w:t>27 – Non–proportional marine, aviation and transport reinsurance</w:t>
              </w:r>
            </w:ins>
          </w:p>
          <w:p w14:paraId="27A62E04" w14:textId="77777777" w:rsidR="000C0F6B" w:rsidRPr="000F6836" w:rsidRDefault="000C0F6B" w:rsidP="000C0F6B">
            <w:pPr>
              <w:pStyle w:val="NormalCentered"/>
              <w:jc w:val="left"/>
              <w:rPr>
                <w:ins w:id="3325" w:author="Author"/>
                <w:lang w:val="en-GB"/>
              </w:rPr>
            </w:pPr>
            <w:ins w:id="3326" w:author="Author">
              <w:r w:rsidRPr="000F6836">
                <w:rPr>
                  <w:lang w:val="en-GB"/>
                </w:rPr>
                <w:t>28 – Non–proportional property reinsurance</w:t>
              </w:r>
            </w:ins>
          </w:p>
          <w:p w14:paraId="10941E66" w14:textId="77777777" w:rsidR="000C0F6B" w:rsidRPr="000F6836" w:rsidRDefault="000C0F6B" w:rsidP="000C0F6B">
            <w:pPr>
              <w:jc w:val="left"/>
              <w:rPr>
                <w:ins w:id="3327" w:author="Author"/>
                <w:color w:val="000000"/>
                <w:lang w:val="en-GB"/>
              </w:rPr>
            </w:pPr>
            <w:ins w:id="3328" w:author="Author">
              <w:r w:rsidRPr="000F6836">
                <w:rPr>
                  <w:color w:val="000000"/>
                  <w:lang w:val="en-GB"/>
                </w:rPr>
                <w:lastRenderedPageBreak/>
                <w:t>It is expected the insurance and reinsurance undertakings indicate in which Solvency II LoB each internal LoB is included.</w:t>
              </w:r>
            </w:ins>
          </w:p>
          <w:p w14:paraId="5A5C41A4" w14:textId="77777777" w:rsidR="000C0F6B" w:rsidRPr="000F6836" w:rsidRDefault="000C0F6B" w:rsidP="000C0F6B">
            <w:pPr>
              <w:jc w:val="left"/>
              <w:rPr>
                <w:ins w:id="3329" w:author="Author"/>
                <w:bCs/>
                <w:color w:val="000000"/>
                <w:lang w:val="en-GB"/>
              </w:rPr>
            </w:pPr>
            <w:ins w:id="3330" w:author="Author">
              <w:r w:rsidRPr="000F6836">
                <w:rPr>
                  <w:color w:val="000000"/>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 then C0040 shall be 1.</w:t>
              </w:r>
            </w:ins>
          </w:p>
        </w:tc>
      </w:tr>
      <w:tr w:rsidR="000C0F6B" w:rsidRPr="000F6836" w14:paraId="0832BF64" w14:textId="77777777" w:rsidTr="00B27ECA">
        <w:trPr>
          <w:trHeight w:val="315"/>
          <w:ins w:id="3331" w:author="Author"/>
        </w:trPr>
        <w:tc>
          <w:tcPr>
            <w:tcW w:w="2127" w:type="dxa"/>
            <w:noWrap/>
          </w:tcPr>
          <w:p w14:paraId="002A0B3C" w14:textId="582FEF3E" w:rsidR="000C0F6B" w:rsidRPr="000F6836" w:rsidRDefault="000C0F6B" w:rsidP="000C0F6B">
            <w:pPr>
              <w:jc w:val="left"/>
              <w:rPr>
                <w:ins w:id="3332" w:author="Author"/>
                <w:color w:val="000000"/>
                <w:lang w:val="en-GB"/>
              </w:rPr>
            </w:pPr>
            <w:ins w:id="3333" w:author="Author">
              <w:r w:rsidRPr="000F6836">
                <w:rPr>
                  <w:color w:val="000000"/>
                  <w:lang w:val="en-GB" w:eastAsia="en-US"/>
                </w:rPr>
                <w:lastRenderedPageBreak/>
                <w:t>C00</w:t>
              </w:r>
              <w:r w:rsidR="00503753">
                <w:rPr>
                  <w:color w:val="000000"/>
                  <w:lang w:val="en-GB" w:eastAsia="en-US"/>
                </w:rPr>
                <w:t>40</w:t>
              </w:r>
              <w:del w:id="3334" w:author="Author">
                <w:r w:rsidRPr="000F6836" w:rsidDel="00503753">
                  <w:rPr>
                    <w:color w:val="000000"/>
                    <w:lang w:val="en-GB" w:eastAsia="en-US"/>
                  </w:rPr>
                  <w:delText>31</w:delText>
                </w:r>
              </w:del>
            </w:ins>
          </w:p>
        </w:tc>
        <w:tc>
          <w:tcPr>
            <w:tcW w:w="2551" w:type="dxa"/>
          </w:tcPr>
          <w:p w14:paraId="67FDA482" w14:textId="29A00E32" w:rsidR="000C0F6B" w:rsidRPr="000F6836" w:rsidRDefault="000C0F6B" w:rsidP="000C0F6B">
            <w:pPr>
              <w:jc w:val="left"/>
              <w:rPr>
                <w:ins w:id="3335" w:author="Author"/>
                <w:color w:val="000000"/>
                <w:lang w:val="en-GB"/>
              </w:rPr>
            </w:pPr>
            <w:ins w:id="3336" w:author="Author">
              <w:r w:rsidRPr="000F6836">
                <w:rPr>
                  <w:color w:val="000000"/>
                  <w:lang w:val="en-GB" w:eastAsia="en-US"/>
                </w:rPr>
                <w:t>Premium risk indicator</w:t>
              </w:r>
            </w:ins>
          </w:p>
        </w:tc>
        <w:tc>
          <w:tcPr>
            <w:tcW w:w="4536" w:type="dxa"/>
            <w:noWrap/>
          </w:tcPr>
          <w:p w14:paraId="23571C21" w14:textId="77777777" w:rsidR="000C0F6B" w:rsidRPr="000F6836" w:rsidRDefault="000C0F6B" w:rsidP="000C0F6B">
            <w:pPr>
              <w:pStyle w:val="NormalCentered"/>
              <w:spacing w:line="254" w:lineRule="auto"/>
              <w:jc w:val="left"/>
              <w:rPr>
                <w:ins w:id="3337" w:author="Author"/>
                <w:lang w:val="en-GB" w:eastAsia="en-US"/>
              </w:rPr>
            </w:pPr>
            <w:ins w:id="3338" w:author="Author">
              <w:r w:rsidRPr="000F6836">
                <w:rPr>
                  <w:lang w:val="en-GB" w:eastAsia="en-US"/>
                </w:rPr>
                <w:t>The following closed list shall be used:</w:t>
              </w:r>
            </w:ins>
          </w:p>
          <w:p w14:paraId="5FDEDE33" w14:textId="77777777" w:rsidR="000C0F6B" w:rsidRPr="000F6836" w:rsidRDefault="000C0F6B" w:rsidP="000C0F6B">
            <w:pPr>
              <w:pStyle w:val="NormalCentered"/>
              <w:numPr>
                <w:ilvl w:val="0"/>
                <w:numId w:val="81"/>
              </w:numPr>
              <w:spacing w:line="254" w:lineRule="auto"/>
              <w:jc w:val="left"/>
              <w:rPr>
                <w:ins w:id="3339" w:author="Author"/>
                <w:lang w:val="en-GB" w:eastAsia="en-US"/>
              </w:rPr>
            </w:pPr>
            <w:ins w:id="3340" w:author="Author">
              <w:r w:rsidRPr="000F6836">
                <w:rPr>
                  <w:lang w:val="en-GB" w:eastAsia="en-US"/>
                </w:rPr>
                <w:t>Assigned to premium risk</w:t>
              </w:r>
            </w:ins>
          </w:p>
          <w:p w14:paraId="089CF369" w14:textId="03FF3DEC" w:rsidR="000C0F6B" w:rsidRPr="000F6836" w:rsidRDefault="000C0F6B" w:rsidP="000C0F6B">
            <w:pPr>
              <w:pStyle w:val="NormalCentered"/>
              <w:numPr>
                <w:ilvl w:val="0"/>
                <w:numId w:val="75"/>
              </w:numPr>
              <w:jc w:val="left"/>
              <w:rPr>
                <w:ins w:id="3341" w:author="Author"/>
                <w:lang w:val="en-GB"/>
              </w:rPr>
            </w:pPr>
            <w:ins w:id="3342" w:author="Author">
              <w:r w:rsidRPr="000F6836">
                <w:rPr>
                  <w:lang w:val="en-GB" w:eastAsia="en-US"/>
                </w:rPr>
                <w:t>Not assigned to premium risk</w:t>
              </w:r>
            </w:ins>
          </w:p>
        </w:tc>
      </w:tr>
      <w:tr w:rsidR="000C0F6B" w:rsidRPr="000F6836" w14:paraId="7F907F91" w14:textId="77777777" w:rsidTr="00B27ECA">
        <w:trPr>
          <w:trHeight w:val="315"/>
          <w:ins w:id="3343" w:author="Author"/>
        </w:trPr>
        <w:tc>
          <w:tcPr>
            <w:tcW w:w="2127" w:type="dxa"/>
            <w:noWrap/>
          </w:tcPr>
          <w:p w14:paraId="698519F9" w14:textId="709AD407" w:rsidR="000C0F6B" w:rsidRPr="000F6836" w:rsidRDefault="000C0F6B" w:rsidP="000C0F6B">
            <w:pPr>
              <w:jc w:val="left"/>
              <w:rPr>
                <w:ins w:id="3344" w:author="Author"/>
                <w:color w:val="000000"/>
                <w:lang w:val="en-GB"/>
              </w:rPr>
            </w:pPr>
            <w:ins w:id="3345" w:author="Author">
              <w:r w:rsidRPr="000F6836">
                <w:rPr>
                  <w:color w:val="000000"/>
                  <w:lang w:val="en-GB" w:eastAsia="en-US"/>
                </w:rPr>
                <w:t>C00</w:t>
              </w:r>
              <w:r w:rsidR="00503753">
                <w:rPr>
                  <w:color w:val="000000"/>
                  <w:lang w:val="en-GB" w:eastAsia="en-US"/>
                </w:rPr>
                <w:t>50</w:t>
              </w:r>
              <w:del w:id="3346" w:author="Author">
                <w:r w:rsidRPr="000F6836" w:rsidDel="00503753">
                  <w:rPr>
                    <w:color w:val="000000"/>
                    <w:lang w:val="en-GB" w:eastAsia="en-US"/>
                  </w:rPr>
                  <w:delText>32</w:delText>
                </w:r>
              </w:del>
            </w:ins>
          </w:p>
        </w:tc>
        <w:tc>
          <w:tcPr>
            <w:tcW w:w="2551" w:type="dxa"/>
          </w:tcPr>
          <w:p w14:paraId="32424E5C" w14:textId="51ED9AE8" w:rsidR="000C0F6B" w:rsidRPr="000F6836" w:rsidRDefault="000C0F6B" w:rsidP="000C0F6B">
            <w:pPr>
              <w:jc w:val="left"/>
              <w:rPr>
                <w:ins w:id="3347" w:author="Author"/>
                <w:color w:val="000000"/>
                <w:lang w:val="en-GB"/>
              </w:rPr>
            </w:pPr>
            <w:ins w:id="3348" w:author="Author">
              <w:r w:rsidRPr="000F6836">
                <w:rPr>
                  <w:color w:val="000000"/>
                  <w:lang w:val="en-GB" w:eastAsia="en-US"/>
                </w:rPr>
                <w:t>Reserve risk indicator</w:t>
              </w:r>
            </w:ins>
          </w:p>
        </w:tc>
        <w:tc>
          <w:tcPr>
            <w:tcW w:w="4536" w:type="dxa"/>
            <w:noWrap/>
          </w:tcPr>
          <w:p w14:paraId="4368926A" w14:textId="77777777" w:rsidR="000C0F6B" w:rsidRPr="000F6836" w:rsidRDefault="000C0F6B" w:rsidP="000C0F6B">
            <w:pPr>
              <w:pStyle w:val="NormalCentered"/>
              <w:spacing w:line="254" w:lineRule="auto"/>
              <w:jc w:val="left"/>
              <w:rPr>
                <w:ins w:id="3349" w:author="Author"/>
                <w:lang w:val="en-GB" w:eastAsia="en-US"/>
              </w:rPr>
            </w:pPr>
            <w:ins w:id="3350" w:author="Author">
              <w:r w:rsidRPr="000F6836">
                <w:rPr>
                  <w:lang w:val="en-GB" w:eastAsia="en-US"/>
                </w:rPr>
                <w:t>The following closed list shall be used:</w:t>
              </w:r>
            </w:ins>
          </w:p>
          <w:p w14:paraId="1DC5C500" w14:textId="77777777" w:rsidR="000C0F6B" w:rsidRPr="000F6836" w:rsidRDefault="000C0F6B" w:rsidP="000C0F6B">
            <w:pPr>
              <w:pStyle w:val="NormalCentered"/>
              <w:numPr>
                <w:ilvl w:val="0"/>
                <w:numId w:val="81"/>
              </w:numPr>
              <w:spacing w:line="254" w:lineRule="auto"/>
              <w:jc w:val="left"/>
              <w:rPr>
                <w:ins w:id="3351" w:author="Author"/>
                <w:lang w:val="en-GB" w:eastAsia="en-US"/>
              </w:rPr>
            </w:pPr>
            <w:ins w:id="3352" w:author="Author">
              <w:r w:rsidRPr="000F6836">
                <w:rPr>
                  <w:lang w:val="en-GB" w:eastAsia="en-US"/>
                </w:rPr>
                <w:t>Assigned to reserve risk</w:t>
              </w:r>
            </w:ins>
          </w:p>
          <w:p w14:paraId="34C4DE4A" w14:textId="47235855" w:rsidR="000C0F6B" w:rsidRPr="000F6836" w:rsidRDefault="000C0F6B" w:rsidP="000C0F6B">
            <w:pPr>
              <w:pStyle w:val="NormalCentered"/>
              <w:numPr>
                <w:ilvl w:val="0"/>
                <w:numId w:val="75"/>
              </w:numPr>
              <w:jc w:val="left"/>
              <w:rPr>
                <w:ins w:id="3353" w:author="Author"/>
                <w:lang w:val="en-GB"/>
              </w:rPr>
            </w:pPr>
            <w:ins w:id="3354" w:author="Author">
              <w:r w:rsidRPr="000F6836">
                <w:rPr>
                  <w:lang w:val="en-GB" w:eastAsia="en-US"/>
                </w:rPr>
                <w:t>Not assigned to reserve risk</w:t>
              </w:r>
            </w:ins>
          </w:p>
        </w:tc>
      </w:tr>
      <w:tr w:rsidR="000C0F6B" w:rsidRPr="000F6836" w14:paraId="34666A82" w14:textId="77777777" w:rsidTr="00B27ECA">
        <w:trPr>
          <w:trHeight w:val="315"/>
          <w:ins w:id="3355" w:author="Author"/>
        </w:trPr>
        <w:tc>
          <w:tcPr>
            <w:tcW w:w="2127" w:type="dxa"/>
            <w:noWrap/>
          </w:tcPr>
          <w:p w14:paraId="4BBD8C27" w14:textId="2F604DAF" w:rsidR="000C0F6B" w:rsidRPr="000F6836" w:rsidRDefault="000C0F6B" w:rsidP="000C0F6B">
            <w:pPr>
              <w:jc w:val="left"/>
              <w:rPr>
                <w:ins w:id="3356" w:author="Author"/>
                <w:color w:val="000000"/>
                <w:lang w:val="en-GB" w:eastAsia="en-US"/>
              </w:rPr>
            </w:pPr>
            <w:ins w:id="3357" w:author="Author">
              <w:r>
                <w:rPr>
                  <w:color w:val="000000"/>
                  <w:lang w:val="en-GB" w:eastAsia="en-US"/>
                </w:rPr>
                <w:t>C00</w:t>
              </w:r>
              <w:r w:rsidR="00503753">
                <w:rPr>
                  <w:color w:val="000000"/>
                  <w:lang w:val="en-GB" w:eastAsia="en-US"/>
                </w:rPr>
                <w:t>6</w:t>
              </w:r>
              <w:del w:id="3358" w:author="Author">
                <w:r w:rsidDel="00503753">
                  <w:rPr>
                    <w:color w:val="000000"/>
                    <w:lang w:val="en-GB" w:eastAsia="en-US"/>
                  </w:rPr>
                  <w:delText>4</w:delText>
                </w:r>
              </w:del>
              <w:r>
                <w:rPr>
                  <w:color w:val="000000"/>
                  <w:lang w:val="en-GB" w:eastAsia="en-US"/>
                </w:rPr>
                <w:t>0</w:t>
              </w:r>
            </w:ins>
          </w:p>
        </w:tc>
        <w:tc>
          <w:tcPr>
            <w:tcW w:w="2551" w:type="dxa"/>
          </w:tcPr>
          <w:p w14:paraId="41B690B4" w14:textId="41927CD6" w:rsidR="000C0F6B" w:rsidRPr="000F6836" w:rsidRDefault="000C0F6B" w:rsidP="000C0F6B">
            <w:pPr>
              <w:jc w:val="left"/>
              <w:rPr>
                <w:ins w:id="3359" w:author="Author"/>
                <w:color w:val="000000"/>
                <w:lang w:val="en-GB" w:eastAsia="en-US"/>
              </w:rPr>
            </w:pPr>
            <w:ins w:id="3360" w:author="Author">
              <w:r w:rsidRPr="00D16CE2">
                <w:rPr>
                  <w:color w:val="000000"/>
                  <w:lang w:val="en-GB" w:eastAsia="en-US"/>
                </w:rPr>
                <w:t>Proportion of Internal Line of Business allocated to SII Line of Business</w:t>
              </w:r>
            </w:ins>
          </w:p>
        </w:tc>
        <w:tc>
          <w:tcPr>
            <w:tcW w:w="4536" w:type="dxa"/>
            <w:noWrap/>
          </w:tcPr>
          <w:p w14:paraId="13DA2FBF" w14:textId="39F8AB7B" w:rsidR="000C0F6B" w:rsidRPr="000F6836" w:rsidRDefault="000C0F6B" w:rsidP="000C0F6B">
            <w:pPr>
              <w:pStyle w:val="NormalCentered"/>
              <w:spacing w:line="254" w:lineRule="auto"/>
              <w:jc w:val="left"/>
              <w:rPr>
                <w:ins w:id="3361" w:author="Author"/>
                <w:lang w:val="en-GB" w:eastAsia="en-US"/>
              </w:rPr>
            </w:pPr>
            <w:ins w:id="3362" w:author="Author">
              <w:r>
                <w:rPr>
                  <w:lang w:val="en-GB" w:eastAsia="en-US"/>
                </w:rPr>
                <w:t>Proportion of internal line of business allocated to SII line of business as a decimal number e.g. if it’s 10% then use 0.1.</w:t>
              </w:r>
            </w:ins>
          </w:p>
        </w:tc>
      </w:tr>
      <w:tr w:rsidR="000C0F6B" w:rsidRPr="000F6836" w14:paraId="7F0A340E" w14:textId="77777777" w:rsidTr="00B27ECA">
        <w:trPr>
          <w:trHeight w:val="300"/>
          <w:ins w:id="3363" w:author="Author"/>
        </w:trPr>
        <w:tc>
          <w:tcPr>
            <w:tcW w:w="9214" w:type="dxa"/>
            <w:gridSpan w:val="3"/>
            <w:noWrap/>
            <w:hideMark/>
          </w:tcPr>
          <w:p w14:paraId="13B41805" w14:textId="77777777" w:rsidR="000C0F6B" w:rsidRPr="000F6836" w:rsidRDefault="000C0F6B" w:rsidP="000C0F6B">
            <w:pPr>
              <w:jc w:val="left"/>
              <w:rPr>
                <w:ins w:id="3364" w:author="Author"/>
                <w:bCs/>
                <w:i/>
                <w:color w:val="000000"/>
                <w:lang w:val="en-GB"/>
              </w:rPr>
            </w:pPr>
            <w:ins w:id="3365" w:author="Author">
              <w:r w:rsidRPr="000F6836">
                <w:rPr>
                  <w:i/>
                  <w:lang w:val="en-GB"/>
                </w:rPr>
                <w:t>Gross Reserve risk model data</w:t>
              </w:r>
            </w:ins>
          </w:p>
        </w:tc>
      </w:tr>
      <w:tr w:rsidR="000C0F6B" w:rsidRPr="000F6836" w14:paraId="4A570F82" w14:textId="77777777" w:rsidTr="00B27ECA">
        <w:trPr>
          <w:trHeight w:val="900"/>
          <w:ins w:id="3366" w:author="Author"/>
        </w:trPr>
        <w:tc>
          <w:tcPr>
            <w:tcW w:w="2127" w:type="dxa"/>
            <w:noWrap/>
          </w:tcPr>
          <w:p w14:paraId="457BFEC9" w14:textId="77777777" w:rsidR="000C0F6B" w:rsidRPr="000F6836" w:rsidRDefault="000C0F6B" w:rsidP="000C0F6B">
            <w:pPr>
              <w:jc w:val="left"/>
              <w:rPr>
                <w:ins w:id="3367" w:author="Author"/>
                <w:color w:val="000000"/>
                <w:lang w:val="en-GB"/>
              </w:rPr>
            </w:pPr>
            <w:ins w:id="3368" w:author="Author">
              <w:r w:rsidRPr="000F6836">
                <w:rPr>
                  <w:color w:val="000000"/>
                  <w:lang w:val="en-GB"/>
                </w:rPr>
                <w:t>Z0010</w:t>
              </w:r>
            </w:ins>
          </w:p>
        </w:tc>
        <w:tc>
          <w:tcPr>
            <w:tcW w:w="2551" w:type="dxa"/>
          </w:tcPr>
          <w:p w14:paraId="40EA4F0B" w14:textId="77777777" w:rsidR="000C0F6B" w:rsidRPr="000F6836" w:rsidRDefault="000C0F6B" w:rsidP="000C0F6B">
            <w:pPr>
              <w:jc w:val="left"/>
              <w:rPr>
                <w:ins w:id="3369" w:author="Author"/>
                <w:color w:val="000000"/>
                <w:lang w:val="en-GB"/>
              </w:rPr>
            </w:pPr>
            <w:ins w:id="3370" w:author="Author">
              <w:r w:rsidRPr="000F6836">
                <w:rPr>
                  <w:color w:val="000000"/>
                  <w:lang w:val="en-GB"/>
                </w:rPr>
                <w:t>SII Line of Business</w:t>
              </w:r>
            </w:ins>
          </w:p>
        </w:tc>
        <w:tc>
          <w:tcPr>
            <w:tcW w:w="4536" w:type="dxa"/>
          </w:tcPr>
          <w:p w14:paraId="77E733A8" w14:textId="77777777" w:rsidR="000C0F6B" w:rsidRPr="000F6836" w:rsidRDefault="000C0F6B" w:rsidP="000C0F6B">
            <w:pPr>
              <w:pStyle w:val="NormalCentered"/>
              <w:jc w:val="left"/>
              <w:rPr>
                <w:ins w:id="3371" w:author="Author"/>
                <w:lang w:val="en-GB"/>
              </w:rPr>
            </w:pPr>
            <w:ins w:id="3372" w:author="Author">
              <w:r w:rsidRPr="000F6836">
                <w:rPr>
                  <w:lang w:val="en-GB"/>
                </w:rPr>
                <w:t>Identification of the Non-Life line of business as defined in Annex I to Delegated Regulation (EU) 2015/35, reported. The following closed list shall be used:</w:t>
              </w:r>
            </w:ins>
          </w:p>
          <w:p w14:paraId="7BB5ABFD" w14:textId="77777777" w:rsidR="000C0F6B" w:rsidRPr="000F6836" w:rsidRDefault="000C0F6B" w:rsidP="000C0F6B">
            <w:pPr>
              <w:pStyle w:val="NormalCentered"/>
              <w:jc w:val="left"/>
              <w:rPr>
                <w:ins w:id="3373" w:author="Author"/>
                <w:lang w:val="en-GB"/>
              </w:rPr>
            </w:pPr>
            <w:ins w:id="3374" w:author="Author">
              <w:r w:rsidRPr="000F6836">
                <w:rPr>
                  <w:lang w:val="en-GB"/>
                </w:rPr>
                <w:t>1 – Medical expense insurance</w:t>
              </w:r>
            </w:ins>
          </w:p>
          <w:p w14:paraId="039401C6" w14:textId="77777777" w:rsidR="000C0F6B" w:rsidRPr="000F6836" w:rsidRDefault="000C0F6B" w:rsidP="000C0F6B">
            <w:pPr>
              <w:pStyle w:val="NormalCentered"/>
              <w:jc w:val="left"/>
              <w:rPr>
                <w:ins w:id="3375" w:author="Author"/>
                <w:lang w:val="en-GB"/>
              </w:rPr>
            </w:pPr>
            <w:ins w:id="3376" w:author="Author">
              <w:r w:rsidRPr="000F6836">
                <w:rPr>
                  <w:lang w:val="en-GB"/>
                </w:rPr>
                <w:t>2 – Income protection insurance</w:t>
              </w:r>
            </w:ins>
          </w:p>
          <w:p w14:paraId="6014BBF4" w14:textId="77777777" w:rsidR="000C0F6B" w:rsidRPr="000F6836" w:rsidRDefault="000C0F6B" w:rsidP="000C0F6B">
            <w:pPr>
              <w:pStyle w:val="NormalCentered"/>
              <w:jc w:val="left"/>
              <w:rPr>
                <w:ins w:id="3377" w:author="Author"/>
                <w:lang w:val="en-GB"/>
              </w:rPr>
            </w:pPr>
            <w:ins w:id="3378" w:author="Author">
              <w:r w:rsidRPr="000F6836">
                <w:rPr>
                  <w:lang w:val="en-GB"/>
                </w:rPr>
                <w:t>3 – Workers' compensation insurance</w:t>
              </w:r>
            </w:ins>
          </w:p>
          <w:p w14:paraId="167B743B" w14:textId="77777777" w:rsidR="000C0F6B" w:rsidRPr="000F6836" w:rsidRDefault="000C0F6B" w:rsidP="000C0F6B">
            <w:pPr>
              <w:pStyle w:val="NormalCentered"/>
              <w:jc w:val="left"/>
              <w:rPr>
                <w:ins w:id="3379" w:author="Author"/>
                <w:lang w:val="en-GB"/>
              </w:rPr>
            </w:pPr>
            <w:ins w:id="3380" w:author="Author">
              <w:r w:rsidRPr="000F6836">
                <w:rPr>
                  <w:lang w:val="en-GB"/>
                </w:rPr>
                <w:t>4 – Motor vehicle liability insurance</w:t>
              </w:r>
            </w:ins>
          </w:p>
          <w:p w14:paraId="1926C730" w14:textId="77777777" w:rsidR="000C0F6B" w:rsidRPr="000F6836" w:rsidRDefault="000C0F6B" w:rsidP="000C0F6B">
            <w:pPr>
              <w:pStyle w:val="NormalCentered"/>
              <w:jc w:val="left"/>
              <w:rPr>
                <w:ins w:id="3381" w:author="Author"/>
                <w:lang w:val="en-GB"/>
              </w:rPr>
            </w:pPr>
            <w:ins w:id="3382" w:author="Author">
              <w:r w:rsidRPr="000F6836">
                <w:rPr>
                  <w:lang w:val="en-GB"/>
                </w:rPr>
                <w:t>5 – Other motor insurance</w:t>
              </w:r>
            </w:ins>
          </w:p>
          <w:p w14:paraId="7FB44869" w14:textId="77777777" w:rsidR="000C0F6B" w:rsidRPr="000F6836" w:rsidRDefault="000C0F6B" w:rsidP="000C0F6B">
            <w:pPr>
              <w:pStyle w:val="NormalCentered"/>
              <w:jc w:val="left"/>
              <w:rPr>
                <w:ins w:id="3383" w:author="Author"/>
                <w:lang w:val="en-GB"/>
              </w:rPr>
            </w:pPr>
            <w:ins w:id="3384" w:author="Author">
              <w:r w:rsidRPr="000F6836">
                <w:rPr>
                  <w:lang w:val="en-GB"/>
                </w:rPr>
                <w:t>6 – Marine, aviation and transport insurance</w:t>
              </w:r>
            </w:ins>
          </w:p>
          <w:p w14:paraId="424AEB64" w14:textId="77777777" w:rsidR="000C0F6B" w:rsidRPr="000F6836" w:rsidRDefault="000C0F6B" w:rsidP="000C0F6B">
            <w:pPr>
              <w:pStyle w:val="NormalCentered"/>
              <w:jc w:val="left"/>
              <w:rPr>
                <w:ins w:id="3385" w:author="Author"/>
                <w:lang w:val="en-GB"/>
              </w:rPr>
            </w:pPr>
            <w:ins w:id="3386" w:author="Author">
              <w:r w:rsidRPr="000F6836">
                <w:rPr>
                  <w:lang w:val="en-GB"/>
                </w:rPr>
                <w:t>7 – Fire and other damage to property insurance</w:t>
              </w:r>
            </w:ins>
          </w:p>
          <w:p w14:paraId="4F352FEC" w14:textId="77777777" w:rsidR="000C0F6B" w:rsidRPr="000F6836" w:rsidRDefault="000C0F6B" w:rsidP="000C0F6B">
            <w:pPr>
              <w:pStyle w:val="NormalCentered"/>
              <w:jc w:val="left"/>
              <w:rPr>
                <w:ins w:id="3387" w:author="Author"/>
                <w:lang w:val="en-GB"/>
              </w:rPr>
            </w:pPr>
            <w:ins w:id="3388" w:author="Author">
              <w:r w:rsidRPr="000F6836">
                <w:rPr>
                  <w:lang w:val="en-GB"/>
                </w:rPr>
                <w:t>8 – General liability insurance</w:t>
              </w:r>
            </w:ins>
          </w:p>
          <w:p w14:paraId="467C4D58" w14:textId="77777777" w:rsidR="000C0F6B" w:rsidRPr="000F6836" w:rsidRDefault="000C0F6B" w:rsidP="000C0F6B">
            <w:pPr>
              <w:pStyle w:val="NormalCentered"/>
              <w:jc w:val="left"/>
              <w:rPr>
                <w:ins w:id="3389" w:author="Author"/>
                <w:lang w:val="en-GB"/>
              </w:rPr>
            </w:pPr>
            <w:ins w:id="3390" w:author="Author">
              <w:r w:rsidRPr="000F6836">
                <w:rPr>
                  <w:lang w:val="en-GB"/>
                </w:rPr>
                <w:t>9 – Credit and suretyship insurance</w:t>
              </w:r>
            </w:ins>
          </w:p>
          <w:p w14:paraId="29B0164A" w14:textId="77777777" w:rsidR="000C0F6B" w:rsidRPr="000F6836" w:rsidRDefault="000C0F6B" w:rsidP="000C0F6B">
            <w:pPr>
              <w:pStyle w:val="NormalCentered"/>
              <w:jc w:val="left"/>
              <w:rPr>
                <w:ins w:id="3391" w:author="Author"/>
                <w:lang w:val="en-GB"/>
              </w:rPr>
            </w:pPr>
            <w:ins w:id="3392" w:author="Author">
              <w:r w:rsidRPr="000F6836">
                <w:rPr>
                  <w:lang w:val="en-GB"/>
                </w:rPr>
                <w:t>10 – Legal expenses insurance</w:t>
              </w:r>
            </w:ins>
          </w:p>
          <w:p w14:paraId="6353EF3F" w14:textId="77777777" w:rsidR="000C0F6B" w:rsidRPr="000F6836" w:rsidRDefault="000C0F6B" w:rsidP="000C0F6B">
            <w:pPr>
              <w:pStyle w:val="NormalCentered"/>
              <w:jc w:val="left"/>
              <w:rPr>
                <w:ins w:id="3393" w:author="Author"/>
                <w:lang w:val="en-GB"/>
              </w:rPr>
            </w:pPr>
            <w:ins w:id="3394" w:author="Author">
              <w:r w:rsidRPr="000F6836">
                <w:rPr>
                  <w:lang w:val="en-GB"/>
                </w:rPr>
                <w:t>11 – Assistance</w:t>
              </w:r>
            </w:ins>
          </w:p>
          <w:p w14:paraId="260E1FFA" w14:textId="77777777" w:rsidR="000C0F6B" w:rsidRPr="000F6836" w:rsidRDefault="000C0F6B" w:rsidP="000C0F6B">
            <w:pPr>
              <w:pStyle w:val="NormalCentered"/>
              <w:jc w:val="left"/>
              <w:rPr>
                <w:ins w:id="3395" w:author="Author"/>
                <w:lang w:val="en-GB"/>
              </w:rPr>
            </w:pPr>
            <w:ins w:id="3396" w:author="Author">
              <w:r w:rsidRPr="000F6836">
                <w:rPr>
                  <w:lang w:val="en-GB"/>
                </w:rPr>
                <w:lastRenderedPageBreak/>
                <w:t>12 – Miscellaneous financial loss</w:t>
              </w:r>
            </w:ins>
          </w:p>
          <w:p w14:paraId="06ED765E" w14:textId="77777777" w:rsidR="000C0F6B" w:rsidRPr="000F6836" w:rsidRDefault="000C0F6B" w:rsidP="000C0F6B">
            <w:pPr>
              <w:pStyle w:val="NormalCentered"/>
              <w:jc w:val="left"/>
              <w:rPr>
                <w:ins w:id="3397" w:author="Author"/>
                <w:lang w:val="en-GB"/>
              </w:rPr>
            </w:pPr>
            <w:ins w:id="3398" w:author="Author">
              <w:r w:rsidRPr="000F6836">
                <w:rPr>
                  <w:lang w:val="en-GB"/>
                </w:rPr>
                <w:t>13 – Proportional medical expense reinsurance</w:t>
              </w:r>
            </w:ins>
          </w:p>
          <w:p w14:paraId="5EE29EA2" w14:textId="77777777" w:rsidR="000C0F6B" w:rsidRPr="000F6836" w:rsidRDefault="000C0F6B" w:rsidP="000C0F6B">
            <w:pPr>
              <w:pStyle w:val="NormalCentered"/>
              <w:jc w:val="left"/>
              <w:rPr>
                <w:ins w:id="3399" w:author="Author"/>
                <w:lang w:val="en-GB"/>
              </w:rPr>
            </w:pPr>
            <w:ins w:id="3400" w:author="Author">
              <w:r w:rsidRPr="000F6836">
                <w:rPr>
                  <w:lang w:val="en-GB"/>
                </w:rPr>
                <w:t>14 – Proportional income protection reinsurance</w:t>
              </w:r>
            </w:ins>
          </w:p>
          <w:p w14:paraId="36EC8651" w14:textId="77777777" w:rsidR="000C0F6B" w:rsidRPr="000F6836" w:rsidRDefault="000C0F6B" w:rsidP="000C0F6B">
            <w:pPr>
              <w:pStyle w:val="NormalCentered"/>
              <w:jc w:val="left"/>
              <w:rPr>
                <w:ins w:id="3401" w:author="Author"/>
                <w:lang w:val="en-GB"/>
              </w:rPr>
            </w:pPr>
            <w:ins w:id="3402" w:author="Author">
              <w:r w:rsidRPr="000F6836">
                <w:rPr>
                  <w:lang w:val="en-GB"/>
                </w:rPr>
                <w:t>15 – Proportional workers' compensation reinsurance</w:t>
              </w:r>
            </w:ins>
          </w:p>
          <w:p w14:paraId="2AE9A69F" w14:textId="77777777" w:rsidR="000C0F6B" w:rsidRPr="000F6836" w:rsidRDefault="000C0F6B" w:rsidP="000C0F6B">
            <w:pPr>
              <w:pStyle w:val="NormalCentered"/>
              <w:jc w:val="left"/>
              <w:rPr>
                <w:ins w:id="3403" w:author="Author"/>
                <w:lang w:val="en-GB"/>
              </w:rPr>
            </w:pPr>
            <w:ins w:id="3404" w:author="Author">
              <w:r w:rsidRPr="000F6836">
                <w:rPr>
                  <w:lang w:val="en-GB"/>
                </w:rPr>
                <w:t>16 – Proportional motor vehicle liability reinsurance</w:t>
              </w:r>
            </w:ins>
          </w:p>
          <w:p w14:paraId="60A9E964" w14:textId="77777777" w:rsidR="000C0F6B" w:rsidRPr="000F6836" w:rsidRDefault="000C0F6B" w:rsidP="000C0F6B">
            <w:pPr>
              <w:pStyle w:val="NormalCentered"/>
              <w:jc w:val="left"/>
              <w:rPr>
                <w:ins w:id="3405" w:author="Author"/>
                <w:lang w:val="en-GB"/>
              </w:rPr>
            </w:pPr>
            <w:ins w:id="3406" w:author="Author">
              <w:r w:rsidRPr="000F6836">
                <w:rPr>
                  <w:lang w:val="en-GB"/>
                </w:rPr>
                <w:t>17 – Proportional other motor reinsurance</w:t>
              </w:r>
            </w:ins>
          </w:p>
          <w:p w14:paraId="716B940A" w14:textId="77777777" w:rsidR="000C0F6B" w:rsidRPr="000F6836" w:rsidRDefault="000C0F6B" w:rsidP="000C0F6B">
            <w:pPr>
              <w:pStyle w:val="NormalCentered"/>
              <w:jc w:val="left"/>
              <w:rPr>
                <w:ins w:id="3407" w:author="Author"/>
                <w:lang w:val="en-GB"/>
              </w:rPr>
            </w:pPr>
            <w:ins w:id="3408" w:author="Author">
              <w:r w:rsidRPr="000F6836">
                <w:rPr>
                  <w:lang w:val="en-GB"/>
                </w:rPr>
                <w:t>18 – Proportional marine, aviation and transport reinsurance</w:t>
              </w:r>
            </w:ins>
          </w:p>
          <w:p w14:paraId="471B475B" w14:textId="77777777" w:rsidR="000C0F6B" w:rsidRPr="000F6836" w:rsidRDefault="000C0F6B" w:rsidP="000C0F6B">
            <w:pPr>
              <w:pStyle w:val="NormalCentered"/>
              <w:jc w:val="left"/>
              <w:rPr>
                <w:ins w:id="3409" w:author="Author"/>
                <w:lang w:val="en-GB"/>
              </w:rPr>
            </w:pPr>
            <w:ins w:id="3410" w:author="Author">
              <w:r w:rsidRPr="000F6836">
                <w:rPr>
                  <w:lang w:val="en-GB"/>
                </w:rPr>
                <w:t>19 – Proportional fire and other damage to property reinsurance</w:t>
              </w:r>
            </w:ins>
          </w:p>
          <w:p w14:paraId="7C8D547B" w14:textId="77777777" w:rsidR="000C0F6B" w:rsidRPr="000F6836" w:rsidRDefault="000C0F6B" w:rsidP="000C0F6B">
            <w:pPr>
              <w:pStyle w:val="NormalCentered"/>
              <w:jc w:val="left"/>
              <w:rPr>
                <w:ins w:id="3411" w:author="Author"/>
                <w:lang w:val="en-GB"/>
              </w:rPr>
            </w:pPr>
            <w:ins w:id="3412" w:author="Author">
              <w:r w:rsidRPr="000F6836">
                <w:rPr>
                  <w:lang w:val="en-GB"/>
                </w:rPr>
                <w:t>20 – Proportional general liability reinsurance</w:t>
              </w:r>
            </w:ins>
          </w:p>
          <w:p w14:paraId="54EEFE80" w14:textId="77777777" w:rsidR="000C0F6B" w:rsidRPr="000F6836" w:rsidRDefault="000C0F6B" w:rsidP="000C0F6B">
            <w:pPr>
              <w:pStyle w:val="NormalCentered"/>
              <w:jc w:val="left"/>
              <w:rPr>
                <w:ins w:id="3413" w:author="Author"/>
                <w:lang w:val="en-GB"/>
              </w:rPr>
            </w:pPr>
            <w:ins w:id="3414" w:author="Author">
              <w:r w:rsidRPr="000F6836">
                <w:rPr>
                  <w:lang w:val="en-GB"/>
                </w:rPr>
                <w:t>21 – Proportional credit and suretyship reinsurance</w:t>
              </w:r>
            </w:ins>
          </w:p>
          <w:p w14:paraId="6FA64C3D" w14:textId="77777777" w:rsidR="000C0F6B" w:rsidRPr="000F6836" w:rsidRDefault="000C0F6B" w:rsidP="000C0F6B">
            <w:pPr>
              <w:pStyle w:val="NormalCentered"/>
              <w:jc w:val="left"/>
              <w:rPr>
                <w:ins w:id="3415" w:author="Author"/>
                <w:lang w:val="en-GB"/>
              </w:rPr>
            </w:pPr>
            <w:ins w:id="3416" w:author="Author">
              <w:r w:rsidRPr="000F6836">
                <w:rPr>
                  <w:lang w:val="en-GB"/>
                </w:rPr>
                <w:t>22 – Proportional legal expenses reinsurance</w:t>
              </w:r>
            </w:ins>
          </w:p>
          <w:p w14:paraId="59C7B4E6" w14:textId="77777777" w:rsidR="000C0F6B" w:rsidRPr="000F6836" w:rsidRDefault="000C0F6B" w:rsidP="000C0F6B">
            <w:pPr>
              <w:pStyle w:val="NormalCentered"/>
              <w:jc w:val="left"/>
              <w:rPr>
                <w:ins w:id="3417" w:author="Author"/>
                <w:lang w:val="en-GB"/>
              </w:rPr>
            </w:pPr>
            <w:ins w:id="3418" w:author="Author">
              <w:r w:rsidRPr="000F6836">
                <w:rPr>
                  <w:lang w:val="en-GB"/>
                </w:rPr>
                <w:t>23 – Proportional assistance reinsurance</w:t>
              </w:r>
            </w:ins>
          </w:p>
          <w:p w14:paraId="5D73B564" w14:textId="77777777" w:rsidR="000C0F6B" w:rsidRPr="000F6836" w:rsidRDefault="000C0F6B" w:rsidP="000C0F6B">
            <w:pPr>
              <w:pStyle w:val="NormalCentered"/>
              <w:jc w:val="left"/>
              <w:rPr>
                <w:ins w:id="3419" w:author="Author"/>
                <w:lang w:val="en-GB"/>
              </w:rPr>
            </w:pPr>
            <w:ins w:id="3420" w:author="Author">
              <w:r w:rsidRPr="000F6836">
                <w:rPr>
                  <w:lang w:val="en-GB"/>
                </w:rPr>
                <w:t>24 – Proportional miscellaneous financial loss reinsurance</w:t>
              </w:r>
            </w:ins>
          </w:p>
          <w:p w14:paraId="3B02B55D" w14:textId="77777777" w:rsidR="000C0F6B" w:rsidRPr="000F6836" w:rsidRDefault="000C0F6B" w:rsidP="000C0F6B">
            <w:pPr>
              <w:pStyle w:val="NormalCentered"/>
              <w:jc w:val="left"/>
              <w:rPr>
                <w:ins w:id="3421" w:author="Author"/>
                <w:lang w:val="en-GB"/>
              </w:rPr>
            </w:pPr>
            <w:ins w:id="3422" w:author="Author">
              <w:r w:rsidRPr="000F6836">
                <w:rPr>
                  <w:lang w:val="en-GB"/>
                </w:rPr>
                <w:t>25 – Non–proportional health reinsurance</w:t>
              </w:r>
            </w:ins>
          </w:p>
          <w:p w14:paraId="71F48A2C" w14:textId="77777777" w:rsidR="000C0F6B" w:rsidRPr="000F6836" w:rsidRDefault="000C0F6B" w:rsidP="000C0F6B">
            <w:pPr>
              <w:pStyle w:val="NormalCentered"/>
              <w:jc w:val="left"/>
              <w:rPr>
                <w:ins w:id="3423" w:author="Author"/>
                <w:lang w:val="en-GB"/>
              </w:rPr>
            </w:pPr>
            <w:ins w:id="3424" w:author="Author">
              <w:r w:rsidRPr="000F6836">
                <w:rPr>
                  <w:lang w:val="en-GB"/>
                </w:rPr>
                <w:t>26 – Non–proportional casualty reinsurance</w:t>
              </w:r>
            </w:ins>
          </w:p>
          <w:p w14:paraId="4D65AE93" w14:textId="77777777" w:rsidR="000C0F6B" w:rsidRPr="000F6836" w:rsidRDefault="000C0F6B" w:rsidP="000C0F6B">
            <w:pPr>
              <w:pStyle w:val="NormalCentered"/>
              <w:jc w:val="left"/>
              <w:rPr>
                <w:ins w:id="3425" w:author="Author"/>
                <w:lang w:val="en-GB"/>
              </w:rPr>
            </w:pPr>
            <w:ins w:id="3426" w:author="Author">
              <w:r w:rsidRPr="000F6836">
                <w:rPr>
                  <w:lang w:val="en-GB"/>
                </w:rPr>
                <w:t>27 – Non–proportional marine, aviation and transport reinsurance</w:t>
              </w:r>
            </w:ins>
          </w:p>
          <w:p w14:paraId="50E70927" w14:textId="77777777" w:rsidR="000C0F6B" w:rsidRPr="000F6836" w:rsidRDefault="000C0F6B" w:rsidP="000C0F6B">
            <w:pPr>
              <w:jc w:val="left"/>
              <w:rPr>
                <w:ins w:id="3427" w:author="Author"/>
                <w:color w:val="000000"/>
                <w:lang w:val="en-GB"/>
              </w:rPr>
            </w:pPr>
            <w:ins w:id="3428" w:author="Author">
              <w:r w:rsidRPr="000F6836">
                <w:rPr>
                  <w:lang w:val="en-GB"/>
                </w:rPr>
                <w:t>28 – Non–proportional property reinsurance</w:t>
              </w:r>
            </w:ins>
          </w:p>
        </w:tc>
      </w:tr>
      <w:tr w:rsidR="000C0F6B" w:rsidRPr="000F6836" w14:paraId="3B965043" w14:textId="77777777" w:rsidTr="00B27ECA">
        <w:trPr>
          <w:trHeight w:val="900"/>
          <w:ins w:id="3429" w:author="Author"/>
        </w:trPr>
        <w:tc>
          <w:tcPr>
            <w:tcW w:w="2127" w:type="dxa"/>
            <w:noWrap/>
          </w:tcPr>
          <w:p w14:paraId="08FACF1D" w14:textId="77777777" w:rsidR="000C0F6B" w:rsidRPr="000F6836" w:rsidRDefault="000C0F6B" w:rsidP="000C0F6B">
            <w:pPr>
              <w:jc w:val="left"/>
              <w:rPr>
                <w:ins w:id="3430" w:author="Author"/>
                <w:color w:val="000000"/>
                <w:lang w:val="en-GB"/>
              </w:rPr>
            </w:pPr>
            <w:ins w:id="3431" w:author="Author">
              <w:r w:rsidRPr="000F6836">
                <w:rPr>
                  <w:color w:val="000000"/>
                  <w:lang w:val="en-GB"/>
                </w:rPr>
                <w:lastRenderedPageBreak/>
                <w:t>Z0020</w:t>
              </w:r>
            </w:ins>
          </w:p>
        </w:tc>
        <w:tc>
          <w:tcPr>
            <w:tcW w:w="2551" w:type="dxa"/>
          </w:tcPr>
          <w:p w14:paraId="18E839B2" w14:textId="77777777" w:rsidR="000C0F6B" w:rsidRPr="000F6836" w:rsidRDefault="000C0F6B" w:rsidP="000C0F6B">
            <w:pPr>
              <w:jc w:val="left"/>
              <w:rPr>
                <w:ins w:id="3432" w:author="Author"/>
                <w:color w:val="000000"/>
                <w:lang w:val="en-GB"/>
              </w:rPr>
            </w:pPr>
            <w:ins w:id="3433" w:author="Author">
              <w:r w:rsidRPr="000F6836">
                <w:rPr>
                  <w:color w:val="000000"/>
                  <w:lang w:val="en-GB"/>
                </w:rPr>
                <w:t>Risk type</w:t>
              </w:r>
            </w:ins>
          </w:p>
        </w:tc>
        <w:tc>
          <w:tcPr>
            <w:tcW w:w="4536" w:type="dxa"/>
          </w:tcPr>
          <w:p w14:paraId="1FFA10F2" w14:textId="77777777" w:rsidR="000C0F6B" w:rsidRPr="000F6836" w:rsidRDefault="000C0F6B" w:rsidP="000C0F6B">
            <w:pPr>
              <w:jc w:val="left"/>
              <w:rPr>
                <w:ins w:id="3434" w:author="Author"/>
                <w:color w:val="000000"/>
                <w:lang w:val="en-GB"/>
              </w:rPr>
            </w:pPr>
            <w:ins w:id="3435" w:author="Author">
              <w:r w:rsidRPr="000F6836">
                <w:rPr>
                  <w:lang w:val="en-GB"/>
                </w:rPr>
                <w:t>One of the options in the following closed list shall be used:</w:t>
              </w:r>
            </w:ins>
          </w:p>
          <w:p w14:paraId="6D3F9043" w14:textId="77777777" w:rsidR="000C0F6B" w:rsidRPr="000F6836" w:rsidRDefault="000C0F6B" w:rsidP="000C0F6B">
            <w:pPr>
              <w:jc w:val="left"/>
              <w:rPr>
                <w:ins w:id="3436" w:author="Author"/>
                <w:color w:val="000000"/>
                <w:lang w:val="en-GB"/>
              </w:rPr>
            </w:pPr>
            <w:ins w:id="3437" w:author="Author">
              <w:r w:rsidRPr="000F6836">
                <w:rPr>
                  <w:color w:val="000000"/>
                  <w:lang w:val="en-GB"/>
                </w:rPr>
                <w:t>1 – Non-life and NSLT health reserve risk aggregated jointly with implicit catastrophe risk</w:t>
              </w:r>
            </w:ins>
          </w:p>
          <w:p w14:paraId="3A8E39F3" w14:textId="77777777" w:rsidR="000C0F6B" w:rsidRPr="000F6836" w:rsidRDefault="000C0F6B" w:rsidP="000C0F6B">
            <w:pPr>
              <w:jc w:val="left"/>
              <w:rPr>
                <w:ins w:id="3438" w:author="Author"/>
                <w:color w:val="000000"/>
                <w:lang w:val="en-GB"/>
              </w:rPr>
            </w:pPr>
            <w:ins w:id="3439" w:author="Author">
              <w:r w:rsidRPr="000F6836">
                <w:rPr>
                  <w:color w:val="000000"/>
                  <w:lang w:val="en-GB"/>
                </w:rPr>
                <w:t>2 – Non-life and NSLT health reserve risk aggregated jointly</w:t>
              </w:r>
            </w:ins>
          </w:p>
          <w:p w14:paraId="7D51F06C" w14:textId="77777777" w:rsidR="000C0F6B" w:rsidRPr="000F6836" w:rsidRDefault="000C0F6B" w:rsidP="000C0F6B">
            <w:pPr>
              <w:jc w:val="left"/>
              <w:rPr>
                <w:ins w:id="3440" w:author="Author"/>
                <w:color w:val="000000"/>
                <w:lang w:val="en-GB"/>
              </w:rPr>
            </w:pPr>
            <w:ins w:id="3441" w:author="Author">
              <w:r w:rsidRPr="000F6836">
                <w:rPr>
                  <w:color w:val="000000"/>
                  <w:lang w:val="en-GB"/>
                </w:rPr>
                <w:t>3 – Non-life underwriting reserve risk with implicit catastrophe risk</w:t>
              </w:r>
            </w:ins>
          </w:p>
          <w:p w14:paraId="4B815492" w14:textId="77777777" w:rsidR="000C0F6B" w:rsidRPr="000F6836" w:rsidRDefault="000C0F6B" w:rsidP="000C0F6B">
            <w:pPr>
              <w:jc w:val="left"/>
              <w:rPr>
                <w:ins w:id="3442" w:author="Author"/>
                <w:color w:val="000000"/>
                <w:lang w:val="en-GB"/>
              </w:rPr>
            </w:pPr>
            <w:ins w:id="3443" w:author="Author">
              <w:r w:rsidRPr="000F6836">
                <w:rPr>
                  <w:color w:val="000000"/>
                  <w:lang w:val="en-GB"/>
                </w:rPr>
                <w:t>4 – Non-life underwriting reserve risk</w:t>
              </w:r>
            </w:ins>
          </w:p>
        </w:tc>
      </w:tr>
      <w:tr w:rsidR="000C0F6B" w:rsidRPr="000F6836" w14:paraId="583C0999" w14:textId="77777777" w:rsidTr="00B27ECA">
        <w:trPr>
          <w:trHeight w:val="900"/>
          <w:ins w:id="3444" w:author="Author"/>
        </w:trPr>
        <w:tc>
          <w:tcPr>
            <w:tcW w:w="2127" w:type="dxa"/>
            <w:noWrap/>
            <w:hideMark/>
          </w:tcPr>
          <w:p w14:paraId="1091F169" w14:textId="6424506D" w:rsidR="000C0F6B" w:rsidRPr="000F6836" w:rsidRDefault="000C0F6B" w:rsidP="000C0F6B">
            <w:pPr>
              <w:jc w:val="left"/>
              <w:rPr>
                <w:ins w:id="3445" w:author="Author"/>
                <w:color w:val="000000"/>
                <w:lang w:val="en-GB" w:eastAsia="fr-FR"/>
              </w:rPr>
            </w:pPr>
            <w:ins w:id="3446" w:author="Author">
              <w:r w:rsidRPr="000F6836">
                <w:rPr>
                  <w:color w:val="000000"/>
                  <w:lang w:val="en-GB"/>
                </w:rPr>
                <w:t>C00</w:t>
              </w:r>
              <w:r w:rsidR="00503753">
                <w:rPr>
                  <w:color w:val="000000"/>
                  <w:lang w:val="en-GB"/>
                </w:rPr>
                <w:t>7</w:t>
              </w:r>
              <w:del w:id="3447" w:author="Author">
                <w:r w:rsidRPr="000F6836" w:rsidDel="00503753">
                  <w:rPr>
                    <w:color w:val="000000"/>
                    <w:lang w:val="en-GB"/>
                  </w:rPr>
                  <w:delText>5</w:delText>
                </w:r>
              </w:del>
              <w:r w:rsidRPr="000F6836">
                <w:rPr>
                  <w:color w:val="000000"/>
                  <w:lang w:val="en-GB"/>
                </w:rPr>
                <w:t>0</w:t>
              </w:r>
            </w:ins>
          </w:p>
        </w:tc>
        <w:tc>
          <w:tcPr>
            <w:tcW w:w="2551" w:type="dxa"/>
            <w:hideMark/>
          </w:tcPr>
          <w:p w14:paraId="49E6FF2B" w14:textId="77777777" w:rsidR="000C0F6B" w:rsidRPr="000F6836" w:rsidRDefault="000C0F6B" w:rsidP="000C0F6B">
            <w:pPr>
              <w:jc w:val="left"/>
              <w:rPr>
                <w:ins w:id="3448" w:author="Author"/>
                <w:color w:val="000000"/>
                <w:lang w:val="en-GB"/>
              </w:rPr>
            </w:pPr>
            <w:ins w:id="3449" w:author="Author">
              <w:r w:rsidRPr="000F6836">
                <w:rPr>
                  <w:color w:val="000000"/>
                  <w:lang w:val="en-GB"/>
                </w:rPr>
                <w:t>Diversified reserve risk excluding explicit Catastrophe Risk</w:t>
              </w:r>
            </w:ins>
          </w:p>
        </w:tc>
        <w:tc>
          <w:tcPr>
            <w:tcW w:w="4536" w:type="dxa"/>
            <w:hideMark/>
          </w:tcPr>
          <w:p w14:paraId="3DD7ED09" w14:textId="77777777" w:rsidR="000C0F6B" w:rsidRPr="000F6836" w:rsidRDefault="000C0F6B" w:rsidP="000C0F6B">
            <w:pPr>
              <w:jc w:val="left"/>
              <w:rPr>
                <w:ins w:id="3450" w:author="Author"/>
                <w:color w:val="000000"/>
                <w:lang w:val="en-GB"/>
              </w:rPr>
            </w:pPr>
            <w:ins w:id="3451" w:author="Author">
              <w:r w:rsidRPr="000F6836">
                <w:rPr>
                  <w:color w:val="000000"/>
                  <w:lang w:val="en-GB"/>
                </w:rPr>
                <w:t xml:space="preserve">Aggregate reserve risk gross/net of reinsurance after applying diversification effects among different risks. </w:t>
              </w:r>
            </w:ins>
          </w:p>
          <w:p w14:paraId="1FAD5900" w14:textId="4865575D" w:rsidR="000C0F6B" w:rsidRPr="000F6836" w:rsidRDefault="000C0F6B" w:rsidP="000C0F6B">
            <w:pPr>
              <w:jc w:val="left"/>
              <w:rPr>
                <w:ins w:id="3452" w:author="Author"/>
                <w:color w:val="000000"/>
                <w:lang w:val="en-GB"/>
              </w:rPr>
            </w:pPr>
            <w:ins w:id="3453" w:author="Author">
              <w:r w:rsidRPr="000F6836">
                <w:rPr>
                  <w:color w:val="000000"/>
                  <w:lang w:val="en-GB"/>
                </w:rPr>
                <w:lastRenderedPageBreak/>
                <w:t>It will include catastrophe risk if it is modelled jointly with the reserve risk, otherwise catastrophe risk will be reported using separate fields described in the “</w:t>
              </w:r>
              <w:r w:rsidR="004C7290">
                <w:rPr>
                  <w:bCs/>
                  <w:color w:val="000000"/>
                  <w:lang w:val="en-GB"/>
                </w:rPr>
                <w:t>D</w:t>
              </w:r>
              <w:del w:id="3454"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1E13518D" w14:textId="77777777" w:rsidTr="00B27ECA">
        <w:trPr>
          <w:trHeight w:val="900"/>
          <w:ins w:id="3455" w:author="Author"/>
        </w:trPr>
        <w:tc>
          <w:tcPr>
            <w:tcW w:w="2127" w:type="dxa"/>
            <w:hideMark/>
          </w:tcPr>
          <w:p w14:paraId="1249200E" w14:textId="3AE5B942" w:rsidR="000C0F6B" w:rsidRPr="000F6836" w:rsidRDefault="000C0F6B" w:rsidP="000C0F6B">
            <w:pPr>
              <w:jc w:val="left"/>
              <w:rPr>
                <w:ins w:id="3456" w:author="Author"/>
                <w:color w:val="000000"/>
                <w:lang w:val="en-GB" w:eastAsia="fr-FR"/>
              </w:rPr>
            </w:pPr>
            <w:ins w:id="3457" w:author="Author">
              <w:r w:rsidRPr="000F6836">
                <w:rPr>
                  <w:color w:val="000000"/>
                  <w:lang w:val="en-GB"/>
                </w:rPr>
                <w:lastRenderedPageBreak/>
                <w:t>C00</w:t>
              </w:r>
              <w:r w:rsidR="00503753">
                <w:rPr>
                  <w:color w:val="000000"/>
                  <w:lang w:val="en-GB"/>
                </w:rPr>
                <w:t>8</w:t>
              </w:r>
              <w:del w:id="3458" w:author="Author">
                <w:r w:rsidRPr="000F6836" w:rsidDel="00503753">
                  <w:rPr>
                    <w:color w:val="000000"/>
                    <w:lang w:val="en-GB"/>
                  </w:rPr>
                  <w:delText>6</w:delText>
                </w:r>
              </w:del>
              <w:r w:rsidRPr="000F6836">
                <w:rPr>
                  <w:color w:val="000000"/>
                  <w:lang w:val="en-GB"/>
                </w:rPr>
                <w:t>0</w:t>
              </w:r>
            </w:ins>
          </w:p>
        </w:tc>
        <w:tc>
          <w:tcPr>
            <w:tcW w:w="2551" w:type="dxa"/>
            <w:hideMark/>
          </w:tcPr>
          <w:p w14:paraId="1A5F7B07" w14:textId="77777777" w:rsidR="000C0F6B" w:rsidRPr="000F6836" w:rsidRDefault="000C0F6B" w:rsidP="000C0F6B">
            <w:pPr>
              <w:jc w:val="left"/>
              <w:rPr>
                <w:ins w:id="3459" w:author="Author"/>
                <w:color w:val="000000"/>
                <w:lang w:val="en-GB"/>
              </w:rPr>
            </w:pPr>
            <w:ins w:id="3460" w:author="Author">
              <w:r w:rsidRPr="000F6836">
                <w:rPr>
                  <w:color w:val="000000"/>
                  <w:lang w:val="en-GB"/>
                </w:rPr>
                <w:t>SII Line of Business</w:t>
              </w:r>
            </w:ins>
          </w:p>
        </w:tc>
        <w:tc>
          <w:tcPr>
            <w:tcW w:w="4536" w:type="dxa"/>
            <w:hideMark/>
          </w:tcPr>
          <w:p w14:paraId="5BFF6906" w14:textId="77777777" w:rsidR="000C0F6B" w:rsidRPr="000F6836" w:rsidRDefault="000C0F6B" w:rsidP="000C0F6B">
            <w:pPr>
              <w:jc w:val="left"/>
              <w:rPr>
                <w:ins w:id="3461" w:author="Author"/>
                <w:color w:val="000000"/>
                <w:lang w:val="en-GB"/>
              </w:rPr>
            </w:pPr>
            <w:ins w:id="3462" w:author="Author">
              <w:r w:rsidRPr="000F6836">
                <w:rPr>
                  <w:color w:val="000000"/>
                  <w:lang w:val="en-GB"/>
                </w:rPr>
                <w:t>Reserve risk gross/net of reinsurance for each Solvency II LoB.</w:t>
              </w:r>
            </w:ins>
          </w:p>
          <w:p w14:paraId="706CEED5" w14:textId="20E142FD" w:rsidR="000C0F6B" w:rsidRPr="000F6836" w:rsidRDefault="000C0F6B" w:rsidP="000C0F6B">
            <w:pPr>
              <w:jc w:val="left"/>
              <w:rPr>
                <w:ins w:id="3463" w:author="Author"/>
                <w:color w:val="000000"/>
                <w:lang w:val="en-GB"/>
              </w:rPr>
            </w:pPr>
            <w:ins w:id="3464" w:author="Author">
              <w:r w:rsidRPr="000F6836">
                <w:rPr>
                  <w:color w:val="000000"/>
                  <w:lang w:val="en-GB"/>
                </w:rPr>
                <w:t>It will include catastrophe risk if it is modelled jointly with the reserve risk, otherwise catastrophe risk will be reported using separate fields described in the “</w:t>
              </w:r>
              <w:r w:rsidR="004C7290">
                <w:rPr>
                  <w:bCs/>
                  <w:color w:val="000000"/>
                  <w:lang w:val="en-GB"/>
                </w:rPr>
                <w:t>D</w:t>
              </w:r>
              <w:del w:id="3465"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1A61A157" w14:textId="77777777" w:rsidTr="00B27ECA">
        <w:trPr>
          <w:trHeight w:val="900"/>
          <w:ins w:id="3466" w:author="Author"/>
        </w:trPr>
        <w:tc>
          <w:tcPr>
            <w:tcW w:w="2127" w:type="dxa"/>
            <w:hideMark/>
          </w:tcPr>
          <w:p w14:paraId="662C3E8D" w14:textId="2FDFFBD1" w:rsidR="000C0F6B" w:rsidRPr="000F6836" w:rsidRDefault="000C0F6B" w:rsidP="000C0F6B">
            <w:pPr>
              <w:jc w:val="left"/>
              <w:rPr>
                <w:ins w:id="3467" w:author="Author"/>
                <w:color w:val="000000"/>
                <w:lang w:val="en-GB" w:eastAsia="fr-FR"/>
              </w:rPr>
            </w:pPr>
            <w:ins w:id="3468" w:author="Author">
              <w:r w:rsidRPr="000F6836">
                <w:rPr>
                  <w:color w:val="000000"/>
                  <w:lang w:val="en-GB"/>
                </w:rPr>
                <w:t>C00</w:t>
              </w:r>
              <w:del w:id="3469" w:author="Author">
                <w:r w:rsidRPr="000F6836" w:rsidDel="00503753">
                  <w:rPr>
                    <w:color w:val="000000"/>
                    <w:lang w:val="en-GB"/>
                  </w:rPr>
                  <w:delText>7</w:delText>
                </w:r>
              </w:del>
              <w:r w:rsidR="00503753">
                <w:rPr>
                  <w:color w:val="000000"/>
                  <w:lang w:val="en-GB"/>
                </w:rPr>
                <w:t>9</w:t>
              </w:r>
              <w:r w:rsidRPr="000F6836">
                <w:rPr>
                  <w:color w:val="000000"/>
                  <w:lang w:val="en-GB"/>
                </w:rPr>
                <w:t>0</w:t>
              </w:r>
            </w:ins>
          </w:p>
        </w:tc>
        <w:tc>
          <w:tcPr>
            <w:tcW w:w="2551" w:type="dxa"/>
            <w:hideMark/>
          </w:tcPr>
          <w:p w14:paraId="4A688721" w14:textId="77777777" w:rsidR="000C0F6B" w:rsidRPr="000F6836" w:rsidRDefault="000C0F6B" w:rsidP="000C0F6B">
            <w:pPr>
              <w:jc w:val="left"/>
              <w:rPr>
                <w:ins w:id="3470" w:author="Author"/>
                <w:color w:val="000000"/>
                <w:lang w:val="en-GB"/>
              </w:rPr>
            </w:pPr>
            <w:ins w:id="3471" w:author="Author">
              <w:r w:rsidRPr="000F6836">
                <w:rPr>
                  <w:color w:val="000000"/>
                  <w:lang w:val="en-GB"/>
                </w:rPr>
                <w:t>Internal Line of Business</w:t>
              </w:r>
            </w:ins>
          </w:p>
        </w:tc>
        <w:tc>
          <w:tcPr>
            <w:tcW w:w="4536" w:type="dxa"/>
            <w:hideMark/>
          </w:tcPr>
          <w:p w14:paraId="2714EA03" w14:textId="77777777" w:rsidR="000C0F6B" w:rsidRPr="000F6836" w:rsidRDefault="000C0F6B" w:rsidP="000C0F6B">
            <w:pPr>
              <w:jc w:val="left"/>
              <w:rPr>
                <w:ins w:id="3472" w:author="Author"/>
                <w:color w:val="000000"/>
                <w:lang w:val="en-GB"/>
              </w:rPr>
            </w:pPr>
            <w:ins w:id="3473" w:author="Author">
              <w:r w:rsidRPr="000F6836">
                <w:rPr>
                  <w:color w:val="000000"/>
                  <w:lang w:val="en-GB"/>
                </w:rPr>
                <w:t>Reserve risk gross/net of reinsurance for each internal LoB.</w:t>
              </w:r>
            </w:ins>
          </w:p>
          <w:p w14:paraId="68623394" w14:textId="31424E96" w:rsidR="000C0F6B" w:rsidRPr="000F6836" w:rsidRDefault="000C0F6B" w:rsidP="000C0F6B">
            <w:pPr>
              <w:jc w:val="left"/>
              <w:rPr>
                <w:ins w:id="3474" w:author="Author"/>
                <w:color w:val="000000"/>
                <w:lang w:val="en-GB"/>
              </w:rPr>
            </w:pPr>
            <w:ins w:id="3475" w:author="Author">
              <w:r w:rsidRPr="000F6836">
                <w:rPr>
                  <w:color w:val="000000"/>
                  <w:lang w:val="en-GB"/>
                </w:rPr>
                <w:t>It will include catastrophe risk if it is modelled jointly with the reserve risk, otherwise catastrophe risk will be reported using separate fields described in the “</w:t>
              </w:r>
              <w:r w:rsidR="004C7290">
                <w:rPr>
                  <w:bCs/>
                  <w:color w:val="000000"/>
                  <w:lang w:val="en-GB"/>
                </w:rPr>
                <w:t>D</w:t>
              </w:r>
              <w:del w:id="3476" w:author="Author">
                <w:r w:rsidR="004C7290" w:rsidRPr="000F6836" w:rsidDel="004C7290">
                  <w:rPr>
                    <w:bCs/>
                    <w:color w:val="000000"/>
                    <w:lang w:val="en-GB"/>
                  </w:rPr>
                  <w:delText>d</w:delText>
                </w:r>
              </w:del>
              <w:r w:rsidR="004C7290" w:rsidRPr="000F6836">
                <w:rPr>
                  <w:bCs/>
                  <w:color w:val="000000"/>
                  <w:lang w:val="en-GB"/>
                </w:rPr>
                <w:t>istribution of losses from catastrophe perils</w:t>
              </w:r>
              <w:r w:rsidRPr="000F6836">
                <w:rPr>
                  <w:color w:val="000000"/>
                  <w:lang w:val="en-GB"/>
                </w:rPr>
                <w:t>” section of this LOG file.</w:t>
              </w:r>
            </w:ins>
          </w:p>
        </w:tc>
      </w:tr>
      <w:tr w:rsidR="000C0F6B" w:rsidRPr="000F6836" w14:paraId="50028BFF" w14:textId="77777777" w:rsidTr="00B27ECA">
        <w:trPr>
          <w:trHeight w:val="600"/>
          <w:ins w:id="3477" w:author="Author"/>
        </w:trPr>
        <w:tc>
          <w:tcPr>
            <w:tcW w:w="9214" w:type="dxa"/>
            <w:gridSpan w:val="3"/>
            <w:noWrap/>
          </w:tcPr>
          <w:p w14:paraId="6A9E251C" w14:textId="77777777" w:rsidR="000C0F6B" w:rsidRPr="000F6836" w:rsidRDefault="000C0F6B" w:rsidP="000C0F6B">
            <w:pPr>
              <w:jc w:val="left"/>
              <w:rPr>
                <w:ins w:id="3478" w:author="Author"/>
                <w:color w:val="000000"/>
                <w:lang w:val="en-GB"/>
              </w:rPr>
            </w:pPr>
          </w:p>
        </w:tc>
      </w:tr>
      <w:tr w:rsidR="000C0F6B" w:rsidRPr="000F6836" w14:paraId="0A30D4F3" w14:textId="77777777" w:rsidTr="00B27ECA">
        <w:trPr>
          <w:trHeight w:val="1200"/>
          <w:ins w:id="3479" w:author="Author"/>
        </w:trPr>
        <w:tc>
          <w:tcPr>
            <w:tcW w:w="2127" w:type="dxa"/>
            <w:hideMark/>
          </w:tcPr>
          <w:p w14:paraId="0CC193E6" w14:textId="77777777" w:rsidR="000C0F6B" w:rsidRPr="000F6836" w:rsidRDefault="000C0F6B" w:rsidP="000C0F6B">
            <w:pPr>
              <w:jc w:val="left"/>
              <w:rPr>
                <w:ins w:id="3480" w:author="Author"/>
                <w:color w:val="000000"/>
                <w:lang w:val="en-GB"/>
              </w:rPr>
            </w:pPr>
            <w:ins w:id="3481" w:author="Author">
              <w:r w:rsidRPr="000F6836">
                <w:rPr>
                  <w:color w:val="000000"/>
                  <w:lang w:val="en-GB"/>
                </w:rPr>
                <w:t>R0070</w:t>
              </w:r>
            </w:ins>
          </w:p>
        </w:tc>
        <w:tc>
          <w:tcPr>
            <w:tcW w:w="2551" w:type="dxa"/>
            <w:hideMark/>
          </w:tcPr>
          <w:p w14:paraId="7953A55C" w14:textId="77777777" w:rsidR="000C0F6B" w:rsidRPr="000F6836" w:rsidRDefault="000C0F6B" w:rsidP="000C0F6B">
            <w:pPr>
              <w:jc w:val="left"/>
              <w:rPr>
                <w:ins w:id="3482" w:author="Author"/>
                <w:color w:val="000000"/>
                <w:lang w:val="en-GB"/>
              </w:rPr>
            </w:pPr>
            <w:ins w:id="3483" w:author="Author">
              <w:r w:rsidRPr="000F6836">
                <w:rPr>
                  <w:color w:val="000000"/>
                  <w:lang w:val="en-GB"/>
                </w:rPr>
                <w:t>Provision for claims outstanding - discounted</w:t>
              </w:r>
            </w:ins>
          </w:p>
        </w:tc>
        <w:tc>
          <w:tcPr>
            <w:tcW w:w="4536" w:type="dxa"/>
            <w:hideMark/>
          </w:tcPr>
          <w:p w14:paraId="18FBAD37" w14:textId="77777777" w:rsidR="000C0F6B" w:rsidRPr="000F6836" w:rsidRDefault="000C0F6B" w:rsidP="000C0F6B">
            <w:pPr>
              <w:jc w:val="left"/>
              <w:rPr>
                <w:ins w:id="3484" w:author="Author"/>
                <w:color w:val="000000"/>
                <w:lang w:val="en-GB"/>
              </w:rPr>
            </w:pPr>
            <w:ins w:id="3485" w:author="Author">
              <w:r w:rsidRPr="000F6836">
                <w:rPr>
                  <w:color w:val="000000"/>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0C0F6B" w:rsidRPr="000F6836" w14:paraId="34B472E1" w14:textId="77777777" w:rsidTr="00B27ECA">
        <w:trPr>
          <w:trHeight w:val="1609"/>
          <w:ins w:id="3486" w:author="Author"/>
        </w:trPr>
        <w:tc>
          <w:tcPr>
            <w:tcW w:w="2127" w:type="dxa"/>
            <w:hideMark/>
          </w:tcPr>
          <w:p w14:paraId="0E662A13" w14:textId="77777777" w:rsidR="000C0F6B" w:rsidRPr="000F6836" w:rsidRDefault="000C0F6B" w:rsidP="000C0F6B">
            <w:pPr>
              <w:jc w:val="left"/>
              <w:rPr>
                <w:ins w:id="3487" w:author="Author"/>
                <w:color w:val="000000"/>
                <w:lang w:val="en-GB"/>
              </w:rPr>
            </w:pPr>
            <w:ins w:id="3488" w:author="Author">
              <w:r w:rsidRPr="000F6836">
                <w:rPr>
                  <w:color w:val="000000"/>
                  <w:lang w:val="en-GB"/>
                </w:rPr>
                <w:t>R0080</w:t>
              </w:r>
            </w:ins>
          </w:p>
        </w:tc>
        <w:tc>
          <w:tcPr>
            <w:tcW w:w="2551" w:type="dxa"/>
            <w:hideMark/>
          </w:tcPr>
          <w:p w14:paraId="0068CC6F" w14:textId="77777777" w:rsidR="000C0F6B" w:rsidRPr="000F6836" w:rsidRDefault="000C0F6B" w:rsidP="000C0F6B">
            <w:pPr>
              <w:jc w:val="left"/>
              <w:rPr>
                <w:ins w:id="3489" w:author="Author"/>
                <w:color w:val="000000"/>
                <w:lang w:val="en-GB"/>
              </w:rPr>
            </w:pPr>
            <w:ins w:id="3490" w:author="Author">
              <w:r w:rsidRPr="000F6836">
                <w:rPr>
                  <w:color w:val="000000"/>
                  <w:lang w:val="en-GB"/>
                </w:rPr>
                <w:t>Premium Provision - discounted (only if premium provision allocated to reserve risk)</w:t>
              </w:r>
            </w:ins>
          </w:p>
        </w:tc>
        <w:tc>
          <w:tcPr>
            <w:tcW w:w="4536" w:type="dxa"/>
            <w:hideMark/>
          </w:tcPr>
          <w:p w14:paraId="4F777446" w14:textId="77777777" w:rsidR="000C0F6B" w:rsidRPr="000F6836" w:rsidRDefault="000C0F6B" w:rsidP="000C0F6B">
            <w:pPr>
              <w:jc w:val="left"/>
              <w:rPr>
                <w:ins w:id="3491" w:author="Author"/>
                <w:color w:val="000000"/>
                <w:lang w:val="en-GB"/>
              </w:rPr>
            </w:pPr>
            <w:ins w:id="3492" w:author="Author">
              <w:r w:rsidRPr="000F6836">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ins>
          </w:p>
        </w:tc>
      </w:tr>
      <w:tr w:rsidR="000C0F6B" w:rsidRPr="000F6836" w14:paraId="70151E97" w14:textId="77777777" w:rsidTr="00B27ECA">
        <w:trPr>
          <w:trHeight w:val="1200"/>
          <w:ins w:id="3493" w:author="Author"/>
        </w:trPr>
        <w:tc>
          <w:tcPr>
            <w:tcW w:w="2127" w:type="dxa"/>
            <w:hideMark/>
          </w:tcPr>
          <w:p w14:paraId="09A7F49D" w14:textId="77777777" w:rsidR="000C0F6B" w:rsidRPr="000F6836" w:rsidRDefault="000C0F6B" w:rsidP="000C0F6B">
            <w:pPr>
              <w:jc w:val="left"/>
              <w:rPr>
                <w:ins w:id="3494" w:author="Author"/>
                <w:color w:val="000000"/>
                <w:lang w:val="en-GB"/>
              </w:rPr>
            </w:pPr>
            <w:ins w:id="3495" w:author="Author">
              <w:r w:rsidRPr="000F6836">
                <w:rPr>
                  <w:color w:val="000000"/>
                  <w:lang w:val="en-GB"/>
                </w:rPr>
                <w:lastRenderedPageBreak/>
                <w:t>R0090</w:t>
              </w:r>
            </w:ins>
          </w:p>
        </w:tc>
        <w:tc>
          <w:tcPr>
            <w:tcW w:w="2551" w:type="dxa"/>
            <w:hideMark/>
          </w:tcPr>
          <w:p w14:paraId="0B5FDA78" w14:textId="77777777" w:rsidR="000C0F6B" w:rsidRPr="000F6836" w:rsidRDefault="000C0F6B" w:rsidP="000C0F6B">
            <w:pPr>
              <w:jc w:val="left"/>
              <w:rPr>
                <w:ins w:id="3496" w:author="Author"/>
                <w:color w:val="000000"/>
                <w:lang w:val="en-GB"/>
              </w:rPr>
            </w:pPr>
            <w:ins w:id="3497" w:author="Author">
              <w:r w:rsidRPr="000F6836">
                <w:rPr>
                  <w:color w:val="000000"/>
                  <w:lang w:val="en-GB"/>
                </w:rPr>
                <w:t>Solvency Capital Requirement</w:t>
              </w:r>
            </w:ins>
          </w:p>
        </w:tc>
        <w:tc>
          <w:tcPr>
            <w:tcW w:w="4536" w:type="dxa"/>
          </w:tcPr>
          <w:p w14:paraId="774CE03E" w14:textId="77777777" w:rsidR="000C0F6B" w:rsidRPr="000F6836" w:rsidRDefault="000C0F6B" w:rsidP="000C0F6B">
            <w:pPr>
              <w:jc w:val="left"/>
              <w:rPr>
                <w:ins w:id="3498" w:author="Author"/>
                <w:color w:val="000000"/>
                <w:lang w:val="en-GB"/>
              </w:rPr>
            </w:pPr>
            <w:ins w:id="3499" w:author="Author">
              <w:r w:rsidRPr="000F6836">
                <w:rPr>
                  <w:color w:val="000000"/>
                  <w:lang w:val="en-GB"/>
                </w:rPr>
                <w:t>This is the amount of funds that insurance and reinsurance groups need to face their risks. It is required to identify the solvency capital requirement for each internal line of business, SII LoB and aggregate level based on gross of reinsurance data.</w:t>
              </w:r>
            </w:ins>
          </w:p>
          <w:p w14:paraId="4CC30149" w14:textId="77777777" w:rsidR="000C0F6B" w:rsidRPr="000F6836" w:rsidRDefault="000C0F6B" w:rsidP="000C0F6B">
            <w:pPr>
              <w:jc w:val="left"/>
              <w:rPr>
                <w:ins w:id="3500" w:author="Author"/>
                <w:color w:val="000000"/>
                <w:lang w:val="en-GB"/>
              </w:rPr>
            </w:pPr>
            <w:ins w:id="3501" w:author="Author">
              <w:r w:rsidRPr="000F6836">
                <w:rPr>
                  <w:color w:val="000000"/>
                  <w:lang w:val="en-GB"/>
                </w:rPr>
                <w:t xml:space="preserve">This cell represents the stand-alone risk of the respective granularity with the approved risk measure of the Internal Model. </w:t>
              </w:r>
            </w:ins>
          </w:p>
        </w:tc>
      </w:tr>
      <w:tr w:rsidR="000C0F6B" w:rsidRPr="000F6836" w14:paraId="44B65065" w14:textId="77777777" w:rsidTr="00B27ECA">
        <w:trPr>
          <w:trHeight w:val="1200"/>
          <w:ins w:id="3502" w:author="Author"/>
        </w:trPr>
        <w:tc>
          <w:tcPr>
            <w:tcW w:w="2127" w:type="dxa"/>
            <w:hideMark/>
          </w:tcPr>
          <w:p w14:paraId="75437539" w14:textId="77777777" w:rsidR="000C0F6B" w:rsidRPr="000F6836" w:rsidRDefault="000C0F6B" w:rsidP="000C0F6B">
            <w:pPr>
              <w:jc w:val="left"/>
              <w:rPr>
                <w:ins w:id="3503" w:author="Author"/>
                <w:color w:val="000000"/>
                <w:lang w:val="en-GB" w:eastAsia="fr-FR"/>
              </w:rPr>
            </w:pPr>
            <w:ins w:id="3504" w:author="Author">
              <w:r w:rsidRPr="000F6836">
                <w:rPr>
                  <w:color w:val="000000"/>
                  <w:lang w:val="en-GB"/>
                </w:rPr>
                <w:t>R0100</w:t>
              </w:r>
            </w:ins>
          </w:p>
        </w:tc>
        <w:tc>
          <w:tcPr>
            <w:tcW w:w="2551" w:type="dxa"/>
            <w:hideMark/>
          </w:tcPr>
          <w:p w14:paraId="37F4FAFA" w14:textId="77777777" w:rsidR="000C0F6B" w:rsidRPr="000F6836" w:rsidRDefault="000C0F6B" w:rsidP="000C0F6B">
            <w:pPr>
              <w:jc w:val="left"/>
              <w:rPr>
                <w:ins w:id="3505" w:author="Author"/>
                <w:color w:val="000000"/>
                <w:lang w:val="en-GB"/>
              </w:rPr>
            </w:pPr>
            <w:ins w:id="3506" w:author="Author">
              <w:r w:rsidRPr="000F6836">
                <w:rPr>
                  <w:color w:val="000000"/>
                  <w:lang w:val="en-GB"/>
                </w:rPr>
                <w:t>Simulated (output) mean</w:t>
              </w:r>
            </w:ins>
          </w:p>
        </w:tc>
        <w:tc>
          <w:tcPr>
            <w:tcW w:w="4536" w:type="dxa"/>
            <w:hideMark/>
          </w:tcPr>
          <w:p w14:paraId="4C4D189E" w14:textId="77777777" w:rsidR="000C0F6B" w:rsidRPr="000F6836" w:rsidRDefault="000C0F6B" w:rsidP="000C0F6B">
            <w:pPr>
              <w:jc w:val="left"/>
              <w:rPr>
                <w:ins w:id="3507" w:author="Author"/>
                <w:lang w:val="en-GB"/>
              </w:rPr>
            </w:pPr>
            <w:ins w:id="3508" w:author="Author">
              <w:r w:rsidRPr="000F6836">
                <w:rPr>
                  <w:color w:val="000000"/>
                  <w:lang w:val="en-GB"/>
                </w:rPr>
                <w:t xml:space="preserve">This is the mean of the probability distribution </w:t>
              </w:r>
              <w:r w:rsidRPr="000F6836">
                <w:rPr>
                  <w:lang w:val="en-GB"/>
                </w:rPr>
                <w:t xml:space="preserve">of the future cash out-flows relating to claims events on a one-year time horizon basis as at the reporting reference date.  It is the output obtained based on the simulation process (gross of reinsurance and on a discounted basis). </w:t>
              </w:r>
            </w:ins>
          </w:p>
        </w:tc>
      </w:tr>
      <w:tr w:rsidR="000C0F6B" w:rsidRPr="000F6836" w14:paraId="38902200" w14:textId="77777777" w:rsidTr="00B27ECA">
        <w:trPr>
          <w:trHeight w:val="1200"/>
          <w:ins w:id="3509" w:author="Author"/>
        </w:trPr>
        <w:tc>
          <w:tcPr>
            <w:tcW w:w="2127" w:type="dxa"/>
            <w:hideMark/>
          </w:tcPr>
          <w:p w14:paraId="21371B38" w14:textId="77777777" w:rsidR="000C0F6B" w:rsidRPr="000F6836" w:rsidRDefault="000C0F6B" w:rsidP="000C0F6B">
            <w:pPr>
              <w:jc w:val="left"/>
              <w:rPr>
                <w:ins w:id="3510" w:author="Author"/>
                <w:color w:val="000000"/>
                <w:lang w:val="en-GB"/>
              </w:rPr>
            </w:pPr>
            <w:ins w:id="3511" w:author="Author">
              <w:r w:rsidRPr="000F6836">
                <w:rPr>
                  <w:color w:val="000000"/>
                  <w:lang w:val="en-GB"/>
                </w:rPr>
                <w:t>R0110</w:t>
              </w:r>
            </w:ins>
          </w:p>
        </w:tc>
        <w:tc>
          <w:tcPr>
            <w:tcW w:w="2551" w:type="dxa"/>
            <w:hideMark/>
          </w:tcPr>
          <w:p w14:paraId="5A1BF5BB" w14:textId="77777777" w:rsidR="000C0F6B" w:rsidRPr="000F6836" w:rsidRDefault="000C0F6B" w:rsidP="000C0F6B">
            <w:pPr>
              <w:jc w:val="left"/>
              <w:rPr>
                <w:ins w:id="3512" w:author="Author"/>
                <w:color w:val="000000"/>
                <w:lang w:val="en-GB"/>
              </w:rPr>
            </w:pPr>
            <w:ins w:id="3513" w:author="Author">
              <w:r w:rsidRPr="000F6836">
                <w:rPr>
                  <w:color w:val="000000"/>
                  <w:lang w:val="en-GB"/>
                </w:rPr>
                <w:t>Simulated (output) standard deviation</w:t>
              </w:r>
            </w:ins>
          </w:p>
        </w:tc>
        <w:tc>
          <w:tcPr>
            <w:tcW w:w="4536" w:type="dxa"/>
            <w:hideMark/>
          </w:tcPr>
          <w:p w14:paraId="7DAEDE39" w14:textId="77777777" w:rsidR="000C0F6B" w:rsidRPr="000F6836" w:rsidRDefault="000C0F6B" w:rsidP="000C0F6B">
            <w:pPr>
              <w:jc w:val="left"/>
              <w:rPr>
                <w:ins w:id="3514" w:author="Author"/>
                <w:color w:val="000000"/>
                <w:lang w:val="en-GB"/>
              </w:rPr>
            </w:pPr>
            <w:ins w:id="3515" w:author="Author">
              <w:r w:rsidRPr="000F6836">
                <w:rPr>
                  <w:color w:val="000000"/>
                  <w:lang w:val="en-GB"/>
                </w:rPr>
                <w:t>This is the standard deviation of the probability distribution</w:t>
              </w:r>
              <w:r w:rsidRPr="000F6836">
                <w:rPr>
                  <w:lang w:val="en-GB"/>
                </w:rPr>
                <w:t xml:space="preserve"> </w:t>
              </w:r>
              <w:r w:rsidRPr="000F6836">
                <w:rPr>
                  <w:color w:val="000000"/>
                  <w:lang w:val="en-GB"/>
                </w:rPr>
                <w:t>of the future cash out-flows (Combined ratio styled) relating to claims events on a one-year time horizon basis as at the reporting reference date. It is the output obtained based on the simulation process (gross of reinsurance and on a discounted basis).</w:t>
              </w:r>
            </w:ins>
          </w:p>
        </w:tc>
      </w:tr>
      <w:tr w:rsidR="000C0F6B" w:rsidRPr="000F6836" w14:paraId="4190C043" w14:textId="77777777" w:rsidTr="00B27ECA">
        <w:trPr>
          <w:trHeight w:val="1815"/>
          <w:ins w:id="3516" w:author="Author"/>
        </w:trPr>
        <w:tc>
          <w:tcPr>
            <w:tcW w:w="2127" w:type="dxa"/>
            <w:hideMark/>
          </w:tcPr>
          <w:p w14:paraId="0C75260E" w14:textId="10C0697F" w:rsidR="000C0F6B" w:rsidRPr="000F6836" w:rsidRDefault="000C0F6B" w:rsidP="000C0F6B">
            <w:pPr>
              <w:jc w:val="left"/>
              <w:rPr>
                <w:ins w:id="3517" w:author="Author"/>
                <w:color w:val="000000"/>
                <w:lang w:val="en-GB"/>
              </w:rPr>
            </w:pPr>
            <w:ins w:id="3518" w:author="Author">
              <w:r w:rsidRPr="000F6836">
                <w:rPr>
                  <w:color w:val="000000"/>
                  <w:lang w:val="en-GB"/>
                </w:rPr>
                <w:t>R0120-R033</w:t>
              </w:r>
              <w:del w:id="3519" w:author="Author">
                <w:r w:rsidRPr="000F6836" w:rsidDel="00FD1F25">
                  <w:rPr>
                    <w:color w:val="000000"/>
                    <w:lang w:val="en-GB"/>
                  </w:rPr>
                  <w:delText>27</w:delText>
                </w:r>
              </w:del>
              <w:r w:rsidRPr="000F6836">
                <w:rPr>
                  <w:color w:val="000000"/>
                  <w:lang w:val="en-GB"/>
                </w:rPr>
                <w:t>0</w:t>
              </w:r>
            </w:ins>
          </w:p>
        </w:tc>
        <w:tc>
          <w:tcPr>
            <w:tcW w:w="2551" w:type="dxa"/>
            <w:hideMark/>
          </w:tcPr>
          <w:p w14:paraId="0541A894" w14:textId="783D2816" w:rsidR="000C0F6B" w:rsidRPr="000F6836" w:rsidRDefault="000C0F6B" w:rsidP="000C0F6B">
            <w:pPr>
              <w:jc w:val="left"/>
              <w:rPr>
                <w:ins w:id="3520" w:author="Author"/>
                <w:color w:val="000000"/>
                <w:lang w:val="en-GB"/>
              </w:rPr>
            </w:pPr>
            <w:ins w:id="3521" w:author="Author">
              <w:r w:rsidRPr="000F6836">
                <w:rPr>
                  <w:color w:val="000000"/>
                  <w:lang w:val="en-GB"/>
                </w:rPr>
                <w:t>Percentiles from 0.001 to 0.999</w:t>
              </w:r>
              <w:del w:id="3522" w:author="Author">
                <w:r w:rsidRPr="000F6836" w:rsidDel="00F263FF">
                  <w:rPr>
                    <w:color w:val="000000"/>
                    <w:lang w:val="en-GB"/>
                  </w:rPr>
                  <w:delText xml:space="preserve"> (see Annex XII for the required percentiles)</w:delText>
                </w:r>
              </w:del>
            </w:ins>
          </w:p>
        </w:tc>
        <w:tc>
          <w:tcPr>
            <w:tcW w:w="4536" w:type="dxa"/>
          </w:tcPr>
          <w:p w14:paraId="42ECDFCD" w14:textId="09C3757F" w:rsidR="000C0F6B" w:rsidRPr="000F6836" w:rsidRDefault="000C0F6B" w:rsidP="000C0F6B">
            <w:pPr>
              <w:jc w:val="left"/>
              <w:rPr>
                <w:ins w:id="3523" w:author="Author"/>
                <w:color w:val="000000"/>
                <w:lang w:val="en-GB"/>
              </w:rPr>
            </w:pPr>
            <w:ins w:id="3524" w:author="Author">
              <w:r w:rsidRPr="000F6836">
                <w:rPr>
                  <w:color w:val="000000"/>
                  <w:lang w:val="en-GB"/>
                </w:rPr>
                <w:t>The undertaking is expected to indicate the amounts of the percentiles required in the table related to the probability distribution</w:t>
              </w:r>
              <w:r w:rsidRPr="000F6836">
                <w:rPr>
                  <w:lang w:val="en-GB"/>
                </w:rPr>
                <w:t xml:space="preserve"> of the future cash out-flows relating to claims events on a one-year time horizon basis as at the reporting reference date</w:t>
              </w:r>
              <w:del w:id="3525" w:author="Author">
                <w:r w:rsidRPr="000F6836" w:rsidDel="00F263FF">
                  <w:rPr>
                    <w:lang w:val="en-GB"/>
                  </w:rPr>
                  <w:delText>.</w:delText>
                </w:r>
              </w:del>
              <w:r w:rsidRPr="000F6836">
                <w:rPr>
                  <w:lang w:val="en-GB"/>
                </w:rPr>
                <w:t xml:space="preserve"> </w:t>
              </w:r>
              <w:del w:id="3526" w:author="Author">
                <w:r w:rsidRPr="000F6836" w:rsidDel="00F263FF">
                  <w:rPr>
                    <w:color w:val="000000"/>
                    <w:lang w:val="en-GB"/>
                  </w:rPr>
                  <w:delText xml:space="preserve"> </w:delText>
                </w:r>
              </w:del>
              <w:r w:rsidRPr="000F6836">
                <w:rPr>
                  <w:color w:val="000000"/>
                  <w:lang w:val="en-GB"/>
                </w:rPr>
                <w:t>obtained based on the simulation process (gross of reinsurance and on a discounted basis).</w:t>
              </w:r>
            </w:ins>
          </w:p>
          <w:p w14:paraId="3EA45655" w14:textId="77777777" w:rsidR="000C0F6B" w:rsidRPr="000F6836" w:rsidRDefault="000C0F6B" w:rsidP="000C0F6B">
            <w:pPr>
              <w:jc w:val="left"/>
              <w:rPr>
                <w:ins w:id="3527" w:author="Author"/>
                <w:lang w:val="en-GB"/>
              </w:rPr>
            </w:pPr>
            <w:ins w:id="3528" w:author="Author">
              <w:r w:rsidRPr="000F6836">
                <w:rPr>
                  <w:lang w:val="en-GB"/>
                </w:rPr>
                <w:t>If the risk measure definition is in line with the risk measure definition of article 101 of the Solvency II Directive, the 99.5 percentile will differ by the Simulated (output) mean from the SCR.</w:t>
              </w:r>
            </w:ins>
          </w:p>
        </w:tc>
      </w:tr>
      <w:tr w:rsidR="000C0F6B" w:rsidRPr="000F6836" w14:paraId="71C87D30" w14:textId="77777777" w:rsidTr="00B27ECA">
        <w:trPr>
          <w:trHeight w:val="600"/>
          <w:ins w:id="3529" w:author="Author"/>
        </w:trPr>
        <w:tc>
          <w:tcPr>
            <w:tcW w:w="9214" w:type="dxa"/>
            <w:gridSpan w:val="3"/>
            <w:noWrap/>
          </w:tcPr>
          <w:p w14:paraId="692CABD2" w14:textId="77777777" w:rsidR="000C0F6B" w:rsidRPr="000F6836" w:rsidRDefault="000C0F6B" w:rsidP="000C0F6B">
            <w:pPr>
              <w:jc w:val="left"/>
              <w:rPr>
                <w:ins w:id="3530" w:author="Author"/>
                <w:color w:val="000000"/>
                <w:lang w:val="en-GB"/>
              </w:rPr>
            </w:pPr>
            <w:ins w:id="3531" w:author="Author">
              <w:r w:rsidRPr="000F6836">
                <w:rPr>
                  <w:i/>
                  <w:lang w:val="en-GB"/>
                </w:rPr>
                <w:t>Net Reserve risk model data</w:t>
              </w:r>
            </w:ins>
          </w:p>
        </w:tc>
      </w:tr>
      <w:tr w:rsidR="000C0F6B" w:rsidRPr="000F6836" w14:paraId="108ACDF1" w14:textId="77777777" w:rsidTr="00B27ECA">
        <w:trPr>
          <w:trHeight w:val="1200"/>
          <w:ins w:id="3532" w:author="Author"/>
        </w:trPr>
        <w:tc>
          <w:tcPr>
            <w:tcW w:w="2127" w:type="dxa"/>
            <w:hideMark/>
          </w:tcPr>
          <w:p w14:paraId="33779BD7" w14:textId="7C5F3ED2" w:rsidR="000C0F6B" w:rsidRPr="000F6836" w:rsidRDefault="000C0F6B" w:rsidP="000C0F6B">
            <w:pPr>
              <w:jc w:val="left"/>
              <w:rPr>
                <w:ins w:id="3533" w:author="Author"/>
                <w:color w:val="000000"/>
                <w:lang w:val="en-GB"/>
              </w:rPr>
            </w:pPr>
            <w:ins w:id="3534" w:author="Author">
              <w:r w:rsidRPr="000F6836">
                <w:rPr>
                  <w:color w:val="000000"/>
                  <w:lang w:val="en-GB"/>
                </w:rPr>
                <w:t>R034</w:t>
              </w:r>
              <w:del w:id="3535" w:author="Author">
                <w:r w:rsidRPr="000F6836" w:rsidDel="00FD1F25">
                  <w:rPr>
                    <w:color w:val="000000"/>
                    <w:lang w:val="en-GB"/>
                  </w:rPr>
                  <w:delText>28</w:delText>
                </w:r>
              </w:del>
              <w:r w:rsidRPr="000F6836">
                <w:rPr>
                  <w:color w:val="000000"/>
                  <w:lang w:val="en-GB"/>
                </w:rPr>
                <w:t>0</w:t>
              </w:r>
            </w:ins>
          </w:p>
        </w:tc>
        <w:tc>
          <w:tcPr>
            <w:tcW w:w="2551" w:type="dxa"/>
            <w:hideMark/>
          </w:tcPr>
          <w:p w14:paraId="0EA25542" w14:textId="77777777" w:rsidR="000C0F6B" w:rsidRPr="000F6836" w:rsidRDefault="000C0F6B" w:rsidP="000C0F6B">
            <w:pPr>
              <w:jc w:val="left"/>
              <w:rPr>
                <w:ins w:id="3536" w:author="Author"/>
                <w:color w:val="000000"/>
                <w:lang w:val="en-GB"/>
              </w:rPr>
            </w:pPr>
            <w:ins w:id="3537" w:author="Author">
              <w:r w:rsidRPr="000F6836">
                <w:rPr>
                  <w:color w:val="000000"/>
                  <w:lang w:val="en-GB"/>
                </w:rPr>
                <w:t>Provision for claims outstanding - discounted</w:t>
              </w:r>
            </w:ins>
          </w:p>
        </w:tc>
        <w:tc>
          <w:tcPr>
            <w:tcW w:w="4536" w:type="dxa"/>
            <w:hideMark/>
          </w:tcPr>
          <w:p w14:paraId="04AD89C4" w14:textId="77777777" w:rsidR="000C0F6B" w:rsidRPr="000F6836" w:rsidRDefault="000C0F6B" w:rsidP="000C0F6B">
            <w:pPr>
              <w:jc w:val="left"/>
              <w:rPr>
                <w:ins w:id="3538" w:author="Author"/>
                <w:color w:val="000000"/>
                <w:lang w:val="en-GB"/>
              </w:rPr>
            </w:pPr>
            <w:ins w:id="3539" w:author="Author">
              <w:r w:rsidRPr="000F6836">
                <w:rPr>
                  <w:color w:val="000000"/>
                  <w:lang w:val="en-GB"/>
                </w:rPr>
                <w:t xml:space="preserve">The best estimate of claims (net of reinsurance recoverables) that have not been settled. It includes all claims not yet settled, reported and not reported. Based on article 77 solvency II Directive, the best estimate corresponds to the probability-weighted average of future cash-flows, taking account </w:t>
              </w:r>
              <w:r w:rsidRPr="000F6836">
                <w:rPr>
                  <w:color w:val="000000"/>
                  <w:lang w:val="en-GB"/>
                </w:rPr>
                <w:lastRenderedPageBreak/>
                <w:t>of the time value of money (expected present value of future cash-flows), using the relevant risk-free interest rate term structure.</w:t>
              </w:r>
            </w:ins>
          </w:p>
        </w:tc>
      </w:tr>
      <w:tr w:rsidR="000C0F6B" w:rsidRPr="000F6836" w14:paraId="3D8807C9" w14:textId="77777777" w:rsidTr="00B27ECA">
        <w:trPr>
          <w:trHeight w:val="1200"/>
          <w:ins w:id="3540" w:author="Author"/>
        </w:trPr>
        <w:tc>
          <w:tcPr>
            <w:tcW w:w="2127" w:type="dxa"/>
            <w:hideMark/>
          </w:tcPr>
          <w:p w14:paraId="380B50B2" w14:textId="6DAF7E87" w:rsidR="000C0F6B" w:rsidRPr="000F6836" w:rsidRDefault="000C0F6B" w:rsidP="000C0F6B">
            <w:pPr>
              <w:jc w:val="left"/>
              <w:rPr>
                <w:ins w:id="3541" w:author="Author"/>
                <w:color w:val="000000"/>
                <w:lang w:val="en-GB"/>
              </w:rPr>
            </w:pPr>
            <w:ins w:id="3542" w:author="Author">
              <w:r w:rsidRPr="000F6836">
                <w:rPr>
                  <w:color w:val="000000"/>
                  <w:lang w:val="en-GB"/>
                </w:rPr>
                <w:lastRenderedPageBreak/>
                <w:t>R035</w:t>
              </w:r>
              <w:del w:id="3543" w:author="Author">
                <w:r w:rsidRPr="000F6836" w:rsidDel="00FD1F25">
                  <w:rPr>
                    <w:color w:val="000000"/>
                    <w:lang w:val="en-GB"/>
                  </w:rPr>
                  <w:delText>29</w:delText>
                </w:r>
              </w:del>
              <w:r w:rsidRPr="000F6836">
                <w:rPr>
                  <w:color w:val="000000"/>
                  <w:lang w:val="en-GB"/>
                </w:rPr>
                <w:t>0</w:t>
              </w:r>
            </w:ins>
          </w:p>
        </w:tc>
        <w:tc>
          <w:tcPr>
            <w:tcW w:w="2551" w:type="dxa"/>
            <w:hideMark/>
          </w:tcPr>
          <w:p w14:paraId="252394B5" w14:textId="77777777" w:rsidR="000C0F6B" w:rsidRPr="000F6836" w:rsidRDefault="000C0F6B" w:rsidP="000C0F6B">
            <w:pPr>
              <w:jc w:val="left"/>
              <w:rPr>
                <w:ins w:id="3544" w:author="Author"/>
                <w:color w:val="000000"/>
                <w:lang w:val="en-GB"/>
              </w:rPr>
            </w:pPr>
            <w:ins w:id="3545" w:author="Author">
              <w:r w:rsidRPr="000F6836">
                <w:rPr>
                  <w:color w:val="000000"/>
                  <w:lang w:val="en-GB"/>
                </w:rPr>
                <w:t>Premium Provision - discounted (only if premium provision allocated to reserve risk)</w:t>
              </w:r>
            </w:ins>
          </w:p>
        </w:tc>
        <w:tc>
          <w:tcPr>
            <w:tcW w:w="4536" w:type="dxa"/>
            <w:hideMark/>
          </w:tcPr>
          <w:p w14:paraId="610CA7A3" w14:textId="77777777" w:rsidR="000C0F6B" w:rsidRPr="000F6836" w:rsidRDefault="000C0F6B" w:rsidP="000C0F6B">
            <w:pPr>
              <w:jc w:val="left"/>
              <w:rPr>
                <w:ins w:id="3546" w:author="Author"/>
                <w:color w:val="000000"/>
                <w:lang w:val="en-GB"/>
              </w:rPr>
            </w:pPr>
            <w:ins w:id="3547" w:author="Author">
              <w:r w:rsidRPr="000F6836">
                <w:rPr>
                  <w:color w:val="000000"/>
                  <w:lang w:val="en-GB"/>
                </w:rPr>
                <w:t>The discounted sum of future cash flows that comprise the premium provisions net of reinsurance recoverables. This cell should be filled in if the premium provision at the reporting reference date is allocated to reserve risk.</w:t>
              </w:r>
            </w:ins>
          </w:p>
        </w:tc>
      </w:tr>
      <w:tr w:rsidR="000C0F6B" w:rsidRPr="000F6836" w14:paraId="29A88723" w14:textId="77777777" w:rsidTr="00B27ECA">
        <w:trPr>
          <w:trHeight w:val="1200"/>
          <w:ins w:id="3548" w:author="Author"/>
        </w:trPr>
        <w:tc>
          <w:tcPr>
            <w:tcW w:w="2127" w:type="dxa"/>
            <w:hideMark/>
          </w:tcPr>
          <w:p w14:paraId="269F6F41" w14:textId="7CF809F5" w:rsidR="000C0F6B" w:rsidRPr="000F6836" w:rsidRDefault="000C0F6B" w:rsidP="000C0F6B">
            <w:pPr>
              <w:jc w:val="left"/>
              <w:rPr>
                <w:ins w:id="3549" w:author="Author"/>
                <w:color w:val="000000"/>
                <w:lang w:val="en-GB" w:eastAsia="fr-FR"/>
              </w:rPr>
            </w:pPr>
            <w:ins w:id="3550" w:author="Author">
              <w:r w:rsidRPr="000F6836">
                <w:rPr>
                  <w:color w:val="000000"/>
                  <w:lang w:val="en-GB"/>
                </w:rPr>
                <w:t>R036</w:t>
              </w:r>
              <w:del w:id="3551" w:author="Author">
                <w:r w:rsidRPr="000F6836" w:rsidDel="00FD1F25">
                  <w:rPr>
                    <w:color w:val="000000"/>
                    <w:lang w:val="en-GB"/>
                  </w:rPr>
                  <w:delText>0</w:delText>
                </w:r>
              </w:del>
              <w:r w:rsidRPr="000F6836">
                <w:rPr>
                  <w:color w:val="000000"/>
                  <w:lang w:val="en-GB"/>
                </w:rPr>
                <w:t>0</w:t>
              </w:r>
            </w:ins>
          </w:p>
        </w:tc>
        <w:tc>
          <w:tcPr>
            <w:tcW w:w="2551" w:type="dxa"/>
            <w:hideMark/>
          </w:tcPr>
          <w:p w14:paraId="4D7BE428" w14:textId="77777777" w:rsidR="000C0F6B" w:rsidRPr="000F6836" w:rsidRDefault="000C0F6B" w:rsidP="000C0F6B">
            <w:pPr>
              <w:jc w:val="left"/>
              <w:rPr>
                <w:ins w:id="3552" w:author="Author"/>
                <w:color w:val="000000"/>
                <w:lang w:val="en-GB"/>
              </w:rPr>
            </w:pPr>
            <w:ins w:id="3553" w:author="Author">
              <w:r w:rsidRPr="000F6836">
                <w:rPr>
                  <w:color w:val="000000"/>
                  <w:lang w:val="en-GB"/>
                </w:rPr>
                <w:t>Solvency Capital Requirement</w:t>
              </w:r>
            </w:ins>
          </w:p>
        </w:tc>
        <w:tc>
          <w:tcPr>
            <w:tcW w:w="4536" w:type="dxa"/>
            <w:hideMark/>
          </w:tcPr>
          <w:p w14:paraId="24ECC0AE" w14:textId="77777777" w:rsidR="000C0F6B" w:rsidRPr="000F6836" w:rsidRDefault="000C0F6B" w:rsidP="000C0F6B">
            <w:pPr>
              <w:jc w:val="left"/>
              <w:rPr>
                <w:ins w:id="3554" w:author="Author"/>
                <w:color w:val="000000"/>
                <w:lang w:val="en-GB"/>
              </w:rPr>
            </w:pPr>
            <w:ins w:id="3555" w:author="Author">
              <w:r w:rsidRPr="000F6836">
                <w:rPr>
                  <w:color w:val="000000"/>
                  <w:lang w:val="en-GB"/>
                </w:rPr>
                <w:t>This is the amount of funds that insurance and reinsurance groups need to face their risks. It is required to identify the solvency capital requirement for each internal line of business, SII LoB and aggregate level based on net of reinsurance data.</w:t>
              </w:r>
            </w:ins>
          </w:p>
        </w:tc>
      </w:tr>
      <w:tr w:rsidR="000C0F6B" w:rsidRPr="000F6836" w14:paraId="46E020C0" w14:textId="77777777" w:rsidTr="00B27ECA">
        <w:trPr>
          <w:trHeight w:val="1200"/>
          <w:ins w:id="3556" w:author="Author"/>
        </w:trPr>
        <w:tc>
          <w:tcPr>
            <w:tcW w:w="2127" w:type="dxa"/>
            <w:hideMark/>
          </w:tcPr>
          <w:p w14:paraId="41551ED5" w14:textId="17388352" w:rsidR="000C0F6B" w:rsidRPr="000F6836" w:rsidRDefault="000C0F6B" w:rsidP="000C0F6B">
            <w:pPr>
              <w:jc w:val="left"/>
              <w:rPr>
                <w:ins w:id="3557" w:author="Author"/>
                <w:color w:val="000000"/>
                <w:lang w:val="en-GB"/>
              </w:rPr>
            </w:pPr>
            <w:ins w:id="3558" w:author="Author">
              <w:r w:rsidRPr="000F6836">
                <w:rPr>
                  <w:color w:val="000000"/>
                  <w:lang w:val="en-GB"/>
                </w:rPr>
                <w:t>R037</w:t>
              </w:r>
              <w:del w:id="3559" w:author="Author">
                <w:r w:rsidRPr="000F6836" w:rsidDel="00FD1F25">
                  <w:rPr>
                    <w:color w:val="000000"/>
                    <w:lang w:val="en-GB"/>
                  </w:rPr>
                  <w:delText>1</w:delText>
                </w:r>
              </w:del>
              <w:r w:rsidRPr="000F6836">
                <w:rPr>
                  <w:color w:val="000000"/>
                  <w:lang w:val="en-GB"/>
                </w:rPr>
                <w:t>0</w:t>
              </w:r>
            </w:ins>
          </w:p>
        </w:tc>
        <w:tc>
          <w:tcPr>
            <w:tcW w:w="2551" w:type="dxa"/>
            <w:hideMark/>
          </w:tcPr>
          <w:p w14:paraId="798CB867" w14:textId="77777777" w:rsidR="000C0F6B" w:rsidRPr="000F6836" w:rsidRDefault="000C0F6B" w:rsidP="000C0F6B">
            <w:pPr>
              <w:jc w:val="left"/>
              <w:rPr>
                <w:ins w:id="3560" w:author="Author"/>
                <w:color w:val="000000"/>
                <w:lang w:val="en-GB"/>
              </w:rPr>
            </w:pPr>
            <w:ins w:id="3561" w:author="Author">
              <w:r w:rsidRPr="000F6836">
                <w:rPr>
                  <w:color w:val="000000"/>
                  <w:lang w:val="en-GB"/>
                </w:rPr>
                <w:t>Simulated (output) mean</w:t>
              </w:r>
            </w:ins>
          </w:p>
        </w:tc>
        <w:tc>
          <w:tcPr>
            <w:tcW w:w="4536" w:type="dxa"/>
            <w:hideMark/>
          </w:tcPr>
          <w:p w14:paraId="268B3E42" w14:textId="77777777" w:rsidR="000C0F6B" w:rsidRPr="000F6836" w:rsidRDefault="000C0F6B" w:rsidP="000C0F6B">
            <w:pPr>
              <w:jc w:val="left"/>
              <w:rPr>
                <w:ins w:id="3562" w:author="Author"/>
                <w:color w:val="000000"/>
                <w:lang w:val="en-GB"/>
              </w:rPr>
            </w:pPr>
            <w:ins w:id="3563" w:author="Author">
              <w:r w:rsidRPr="000F6836">
                <w:rPr>
                  <w:color w:val="000000"/>
                  <w:lang w:val="en-GB"/>
                </w:rPr>
                <w:t xml:space="preserve">This is the mean of the probability distribution. It is the output obtained based on the simulation process (net of reinsurance and on discounted basis). </w:t>
              </w:r>
            </w:ins>
          </w:p>
        </w:tc>
      </w:tr>
      <w:tr w:rsidR="000C0F6B" w:rsidRPr="000F6836" w14:paraId="154B0AA4" w14:textId="77777777" w:rsidTr="00B27ECA">
        <w:trPr>
          <w:trHeight w:val="1200"/>
          <w:ins w:id="3564" w:author="Author"/>
        </w:trPr>
        <w:tc>
          <w:tcPr>
            <w:tcW w:w="2127" w:type="dxa"/>
            <w:hideMark/>
          </w:tcPr>
          <w:p w14:paraId="1F553720" w14:textId="3145422B" w:rsidR="000C0F6B" w:rsidRPr="000F6836" w:rsidRDefault="000C0F6B" w:rsidP="000C0F6B">
            <w:pPr>
              <w:jc w:val="left"/>
              <w:rPr>
                <w:ins w:id="3565" w:author="Author"/>
                <w:color w:val="000000"/>
                <w:lang w:val="en-GB"/>
              </w:rPr>
            </w:pPr>
            <w:ins w:id="3566" w:author="Author">
              <w:r w:rsidRPr="000F6836">
                <w:rPr>
                  <w:color w:val="000000"/>
                  <w:lang w:val="en-GB"/>
                </w:rPr>
                <w:t>R038</w:t>
              </w:r>
              <w:del w:id="3567" w:author="Author">
                <w:r w:rsidRPr="000F6836" w:rsidDel="00FD1F25">
                  <w:rPr>
                    <w:color w:val="000000"/>
                    <w:lang w:val="en-GB"/>
                  </w:rPr>
                  <w:delText>2</w:delText>
                </w:r>
              </w:del>
              <w:r w:rsidRPr="000F6836">
                <w:rPr>
                  <w:color w:val="000000"/>
                  <w:lang w:val="en-GB"/>
                </w:rPr>
                <w:t>0</w:t>
              </w:r>
            </w:ins>
          </w:p>
        </w:tc>
        <w:tc>
          <w:tcPr>
            <w:tcW w:w="2551" w:type="dxa"/>
            <w:hideMark/>
          </w:tcPr>
          <w:p w14:paraId="23308425" w14:textId="77777777" w:rsidR="000C0F6B" w:rsidRPr="000F6836" w:rsidRDefault="000C0F6B" w:rsidP="000C0F6B">
            <w:pPr>
              <w:jc w:val="left"/>
              <w:rPr>
                <w:ins w:id="3568" w:author="Author"/>
                <w:color w:val="000000"/>
                <w:lang w:val="en-GB"/>
              </w:rPr>
            </w:pPr>
            <w:ins w:id="3569" w:author="Author">
              <w:r w:rsidRPr="000F6836">
                <w:rPr>
                  <w:color w:val="000000"/>
                  <w:lang w:val="en-GB"/>
                </w:rPr>
                <w:t>Simulated (output) standard deviation</w:t>
              </w:r>
            </w:ins>
          </w:p>
        </w:tc>
        <w:tc>
          <w:tcPr>
            <w:tcW w:w="4536" w:type="dxa"/>
            <w:hideMark/>
          </w:tcPr>
          <w:p w14:paraId="174A37CA" w14:textId="77777777" w:rsidR="000C0F6B" w:rsidRPr="000F6836" w:rsidRDefault="000C0F6B" w:rsidP="000C0F6B">
            <w:pPr>
              <w:jc w:val="left"/>
              <w:rPr>
                <w:ins w:id="3570" w:author="Author"/>
                <w:color w:val="000000"/>
                <w:lang w:val="en-GB"/>
              </w:rPr>
            </w:pPr>
            <w:ins w:id="3571" w:author="Author">
              <w:r w:rsidRPr="000F6836">
                <w:rPr>
                  <w:color w:val="000000"/>
                  <w:lang w:val="en-GB"/>
                </w:rPr>
                <w:t>This is the standard deviation of the probability distribution. It is the output obtained based on the simulation process (net of reinsurance and on discounted basis).</w:t>
              </w:r>
            </w:ins>
          </w:p>
        </w:tc>
      </w:tr>
      <w:tr w:rsidR="000C0F6B" w:rsidRPr="000F6836" w14:paraId="1325895B" w14:textId="77777777" w:rsidTr="00B27ECA">
        <w:trPr>
          <w:trHeight w:val="1800"/>
          <w:ins w:id="3572" w:author="Author"/>
        </w:trPr>
        <w:tc>
          <w:tcPr>
            <w:tcW w:w="2127" w:type="dxa"/>
            <w:hideMark/>
          </w:tcPr>
          <w:p w14:paraId="7AE3E946" w14:textId="5E3D11FF" w:rsidR="000C0F6B" w:rsidRPr="000F6836" w:rsidRDefault="000C0F6B" w:rsidP="000C0F6B">
            <w:pPr>
              <w:jc w:val="left"/>
              <w:rPr>
                <w:ins w:id="3573" w:author="Author"/>
                <w:color w:val="000000"/>
                <w:lang w:val="en-GB"/>
              </w:rPr>
            </w:pPr>
            <w:ins w:id="3574" w:author="Author">
              <w:r w:rsidRPr="000F6836">
                <w:rPr>
                  <w:color w:val="000000"/>
                  <w:lang w:val="en-GB"/>
                </w:rPr>
                <w:t>R039</w:t>
              </w:r>
              <w:del w:id="3575" w:author="Author">
                <w:r w:rsidRPr="000F6836" w:rsidDel="00FD1F25">
                  <w:rPr>
                    <w:color w:val="000000"/>
                    <w:lang w:val="en-GB"/>
                  </w:rPr>
                  <w:delText>3</w:delText>
                </w:r>
              </w:del>
              <w:r w:rsidRPr="000F6836">
                <w:rPr>
                  <w:color w:val="000000"/>
                  <w:lang w:val="en-GB"/>
                </w:rPr>
                <w:t>0-R060</w:t>
              </w:r>
              <w:del w:id="3576" w:author="Author">
                <w:r w:rsidRPr="000F6836" w:rsidDel="00FD1F25">
                  <w:rPr>
                    <w:color w:val="000000"/>
                    <w:lang w:val="en-GB"/>
                  </w:rPr>
                  <w:delText>48</w:delText>
                </w:r>
              </w:del>
              <w:r w:rsidRPr="000F6836">
                <w:rPr>
                  <w:color w:val="000000"/>
                  <w:lang w:val="en-GB"/>
                </w:rPr>
                <w:t>0</w:t>
              </w:r>
            </w:ins>
          </w:p>
        </w:tc>
        <w:tc>
          <w:tcPr>
            <w:tcW w:w="2551" w:type="dxa"/>
            <w:hideMark/>
          </w:tcPr>
          <w:p w14:paraId="14792F5F" w14:textId="62D0E535" w:rsidR="000C0F6B" w:rsidRPr="000F6836" w:rsidRDefault="000C0F6B" w:rsidP="000C0F6B">
            <w:pPr>
              <w:jc w:val="left"/>
              <w:rPr>
                <w:ins w:id="3577" w:author="Author"/>
                <w:color w:val="000000"/>
                <w:lang w:val="en-GB"/>
              </w:rPr>
            </w:pPr>
            <w:ins w:id="3578" w:author="Author">
              <w:r w:rsidRPr="000F6836">
                <w:rPr>
                  <w:color w:val="000000"/>
                  <w:lang w:val="en-GB"/>
                </w:rPr>
                <w:t>Percentiles from 0.001 to 0.999</w:t>
              </w:r>
              <w:del w:id="3579" w:author="Author">
                <w:r w:rsidRPr="000F6836" w:rsidDel="000D4933">
                  <w:rPr>
                    <w:color w:val="000000"/>
                    <w:lang w:val="en-GB"/>
                  </w:rPr>
                  <w:delText xml:space="preserve"> (see Annex XII for the required percentiles)</w:delText>
                </w:r>
              </w:del>
            </w:ins>
          </w:p>
        </w:tc>
        <w:tc>
          <w:tcPr>
            <w:tcW w:w="4536" w:type="dxa"/>
            <w:hideMark/>
          </w:tcPr>
          <w:p w14:paraId="081B1C9E" w14:textId="77777777" w:rsidR="000C0F6B" w:rsidRPr="000F6836" w:rsidRDefault="000C0F6B" w:rsidP="000C0F6B">
            <w:pPr>
              <w:jc w:val="left"/>
              <w:rPr>
                <w:ins w:id="3580" w:author="Author"/>
                <w:color w:val="000000"/>
                <w:lang w:val="en-GB"/>
              </w:rPr>
            </w:pPr>
            <w:ins w:id="3581" w:author="Author">
              <w:r w:rsidRPr="000F6836">
                <w:rPr>
                  <w:color w:val="000000"/>
                  <w:lang w:val="en-GB"/>
                </w:rPr>
                <w:t>The undertaking is expected to indicate the amounts of the percentiles required in the table related to the probability distribution obtained based on the simulation process (net of reinsurance and on discounted basis).</w:t>
              </w:r>
            </w:ins>
          </w:p>
        </w:tc>
      </w:tr>
      <w:tr w:rsidR="000C0F6B" w:rsidRPr="000F6836" w14:paraId="538417E3" w14:textId="77777777" w:rsidTr="00B27ECA">
        <w:trPr>
          <w:trHeight w:val="300"/>
          <w:ins w:id="3582" w:author="Author"/>
        </w:trPr>
        <w:tc>
          <w:tcPr>
            <w:tcW w:w="9214" w:type="dxa"/>
            <w:gridSpan w:val="3"/>
            <w:noWrap/>
            <w:hideMark/>
          </w:tcPr>
          <w:p w14:paraId="22132521" w14:textId="77777777" w:rsidR="000C0F6B" w:rsidRPr="000F6836" w:rsidRDefault="000C0F6B" w:rsidP="000C0F6B">
            <w:pPr>
              <w:jc w:val="left"/>
              <w:rPr>
                <w:ins w:id="3583" w:author="Author"/>
                <w:bCs/>
                <w:i/>
                <w:color w:val="000000"/>
                <w:lang w:val="en-GB"/>
              </w:rPr>
            </w:pPr>
            <w:ins w:id="3584" w:author="Author">
              <w:r w:rsidRPr="000F6836">
                <w:rPr>
                  <w:i/>
                  <w:lang w:val="en-GB"/>
                </w:rPr>
                <w:t>Gross Premium risk model data</w:t>
              </w:r>
            </w:ins>
          </w:p>
        </w:tc>
      </w:tr>
      <w:tr w:rsidR="000C0F6B" w:rsidRPr="000F6836" w14:paraId="33E226B8" w14:textId="77777777" w:rsidTr="00B27ECA">
        <w:trPr>
          <w:trHeight w:val="900"/>
          <w:ins w:id="3585" w:author="Author"/>
        </w:trPr>
        <w:tc>
          <w:tcPr>
            <w:tcW w:w="2127" w:type="dxa"/>
          </w:tcPr>
          <w:p w14:paraId="0D954273" w14:textId="77777777" w:rsidR="000C0F6B" w:rsidRPr="000F6836" w:rsidRDefault="000C0F6B" w:rsidP="000C0F6B">
            <w:pPr>
              <w:jc w:val="left"/>
              <w:rPr>
                <w:ins w:id="3586" w:author="Author"/>
                <w:color w:val="000000"/>
                <w:lang w:val="en-GB"/>
              </w:rPr>
            </w:pPr>
            <w:ins w:id="3587" w:author="Author">
              <w:r w:rsidRPr="000F6836">
                <w:rPr>
                  <w:color w:val="000000"/>
                  <w:lang w:val="en-GB"/>
                </w:rPr>
                <w:t>Z0020</w:t>
              </w:r>
            </w:ins>
          </w:p>
        </w:tc>
        <w:tc>
          <w:tcPr>
            <w:tcW w:w="2551" w:type="dxa"/>
          </w:tcPr>
          <w:p w14:paraId="3222E73B" w14:textId="77777777" w:rsidR="000C0F6B" w:rsidRPr="000F6836" w:rsidRDefault="000C0F6B" w:rsidP="000C0F6B">
            <w:pPr>
              <w:jc w:val="left"/>
              <w:rPr>
                <w:ins w:id="3588" w:author="Author"/>
                <w:color w:val="000000"/>
                <w:lang w:val="en-GB"/>
              </w:rPr>
            </w:pPr>
            <w:ins w:id="3589" w:author="Author">
              <w:r w:rsidRPr="000F6836">
                <w:rPr>
                  <w:color w:val="000000"/>
                  <w:lang w:val="en-GB"/>
                </w:rPr>
                <w:t>Risk type</w:t>
              </w:r>
            </w:ins>
          </w:p>
        </w:tc>
        <w:tc>
          <w:tcPr>
            <w:tcW w:w="4536" w:type="dxa"/>
          </w:tcPr>
          <w:p w14:paraId="000D97C8" w14:textId="77777777" w:rsidR="000C0F6B" w:rsidRPr="000F6836" w:rsidRDefault="000C0F6B" w:rsidP="000C0F6B">
            <w:pPr>
              <w:jc w:val="left"/>
              <w:rPr>
                <w:ins w:id="3590" w:author="Author"/>
                <w:lang w:val="en-GB"/>
              </w:rPr>
            </w:pPr>
            <w:ins w:id="3591" w:author="Author">
              <w:r w:rsidRPr="000F6836">
                <w:rPr>
                  <w:lang w:val="en-GB"/>
                </w:rPr>
                <w:t>One of the options in the following closed list shall be used:</w:t>
              </w:r>
            </w:ins>
          </w:p>
          <w:p w14:paraId="0A9D1C66" w14:textId="77777777" w:rsidR="000C0F6B" w:rsidRPr="000F6836" w:rsidRDefault="000C0F6B" w:rsidP="000C0F6B">
            <w:pPr>
              <w:jc w:val="left"/>
              <w:rPr>
                <w:ins w:id="3592" w:author="Author"/>
                <w:color w:val="000000"/>
                <w:lang w:val="en-GB"/>
              </w:rPr>
            </w:pPr>
            <w:ins w:id="3593" w:author="Author">
              <w:r w:rsidRPr="000F6836">
                <w:rPr>
                  <w:color w:val="000000"/>
                  <w:lang w:val="en-GB"/>
                </w:rPr>
                <w:t>1 – Non-life and NSLT health premium risk aggregated jointly with implicit catastrophe risk</w:t>
              </w:r>
            </w:ins>
          </w:p>
          <w:p w14:paraId="48573A70" w14:textId="77777777" w:rsidR="000C0F6B" w:rsidRPr="000F6836" w:rsidRDefault="000C0F6B" w:rsidP="000C0F6B">
            <w:pPr>
              <w:jc w:val="left"/>
              <w:rPr>
                <w:ins w:id="3594" w:author="Author"/>
                <w:color w:val="000000"/>
                <w:lang w:val="en-GB"/>
              </w:rPr>
            </w:pPr>
            <w:ins w:id="3595" w:author="Author">
              <w:r w:rsidRPr="000F6836">
                <w:rPr>
                  <w:color w:val="000000"/>
                  <w:lang w:val="en-GB"/>
                </w:rPr>
                <w:t>2 – Non-life and NSLT health premium risk aggregated jointly</w:t>
              </w:r>
            </w:ins>
          </w:p>
          <w:p w14:paraId="5569BC2B" w14:textId="77777777" w:rsidR="000C0F6B" w:rsidRPr="000F6836" w:rsidRDefault="000C0F6B" w:rsidP="000C0F6B">
            <w:pPr>
              <w:jc w:val="left"/>
              <w:rPr>
                <w:ins w:id="3596" w:author="Author"/>
                <w:color w:val="000000"/>
                <w:lang w:val="en-GB"/>
              </w:rPr>
            </w:pPr>
            <w:ins w:id="3597" w:author="Author">
              <w:r w:rsidRPr="000F6836">
                <w:rPr>
                  <w:color w:val="000000"/>
                  <w:lang w:val="en-GB"/>
                </w:rPr>
                <w:t>3 – Non-life underwriting premium risk with implicit catastrophe risk</w:t>
              </w:r>
            </w:ins>
          </w:p>
          <w:p w14:paraId="5464A386" w14:textId="77777777" w:rsidR="000C0F6B" w:rsidRPr="000F6836" w:rsidRDefault="000C0F6B" w:rsidP="000C0F6B">
            <w:pPr>
              <w:jc w:val="left"/>
              <w:rPr>
                <w:ins w:id="3598" w:author="Author"/>
                <w:color w:val="000000"/>
                <w:lang w:val="en-GB"/>
              </w:rPr>
            </w:pPr>
            <w:ins w:id="3599" w:author="Author">
              <w:r w:rsidRPr="000F6836">
                <w:rPr>
                  <w:color w:val="000000"/>
                  <w:lang w:val="en-GB"/>
                </w:rPr>
                <w:t>4 – Non-life underwriting premium risk</w:t>
              </w:r>
            </w:ins>
          </w:p>
        </w:tc>
      </w:tr>
      <w:tr w:rsidR="000C0F6B" w:rsidRPr="000F6836" w14:paraId="45108BA3" w14:textId="77777777" w:rsidTr="00B27ECA">
        <w:trPr>
          <w:trHeight w:val="900"/>
          <w:ins w:id="3600" w:author="Author"/>
        </w:trPr>
        <w:tc>
          <w:tcPr>
            <w:tcW w:w="2127" w:type="dxa"/>
            <w:hideMark/>
          </w:tcPr>
          <w:p w14:paraId="05F42EEC" w14:textId="7F857736" w:rsidR="000C0F6B" w:rsidRPr="000F6836" w:rsidRDefault="000C0F6B" w:rsidP="000C0F6B">
            <w:pPr>
              <w:jc w:val="left"/>
              <w:rPr>
                <w:ins w:id="3601" w:author="Author"/>
                <w:color w:val="000000"/>
                <w:lang w:val="en-GB"/>
              </w:rPr>
            </w:pPr>
            <w:ins w:id="3602" w:author="Author">
              <w:r w:rsidRPr="000F6836">
                <w:rPr>
                  <w:color w:val="000000"/>
                  <w:lang w:val="en-GB"/>
                </w:rPr>
                <w:lastRenderedPageBreak/>
                <w:t>C0</w:t>
              </w:r>
              <w:r w:rsidR="00503753">
                <w:rPr>
                  <w:color w:val="000000"/>
                  <w:lang w:val="en-GB"/>
                </w:rPr>
                <w:t>10</w:t>
              </w:r>
              <w:del w:id="3603" w:author="Author">
                <w:r w:rsidRPr="000F6836" w:rsidDel="00503753">
                  <w:rPr>
                    <w:color w:val="000000"/>
                    <w:lang w:val="en-GB"/>
                  </w:rPr>
                  <w:delText>08</w:delText>
                </w:r>
              </w:del>
              <w:r w:rsidRPr="000F6836">
                <w:rPr>
                  <w:color w:val="000000"/>
                  <w:lang w:val="en-GB"/>
                </w:rPr>
                <w:t>0</w:t>
              </w:r>
            </w:ins>
          </w:p>
        </w:tc>
        <w:tc>
          <w:tcPr>
            <w:tcW w:w="2551" w:type="dxa"/>
            <w:hideMark/>
          </w:tcPr>
          <w:p w14:paraId="03B8D18E" w14:textId="77777777" w:rsidR="000C0F6B" w:rsidRPr="000F6836" w:rsidRDefault="000C0F6B" w:rsidP="000C0F6B">
            <w:pPr>
              <w:jc w:val="left"/>
              <w:rPr>
                <w:ins w:id="3604" w:author="Author"/>
                <w:color w:val="000000"/>
                <w:lang w:val="en-GB"/>
              </w:rPr>
            </w:pPr>
            <w:ins w:id="3605" w:author="Author">
              <w:r w:rsidRPr="000F6836">
                <w:rPr>
                  <w:color w:val="000000"/>
                  <w:lang w:val="en-GB"/>
                </w:rPr>
                <w:t>Diversified premium risk excluding explicit Catastrophe Risk</w:t>
              </w:r>
            </w:ins>
          </w:p>
        </w:tc>
        <w:tc>
          <w:tcPr>
            <w:tcW w:w="4536" w:type="dxa"/>
            <w:hideMark/>
          </w:tcPr>
          <w:p w14:paraId="644BE271" w14:textId="77777777" w:rsidR="000C0F6B" w:rsidRPr="000F6836" w:rsidRDefault="000C0F6B" w:rsidP="000C0F6B">
            <w:pPr>
              <w:jc w:val="left"/>
              <w:rPr>
                <w:ins w:id="3606" w:author="Author"/>
                <w:color w:val="000000"/>
                <w:lang w:val="en-GB"/>
              </w:rPr>
            </w:pPr>
            <w:ins w:id="3607" w:author="Author">
              <w:r w:rsidRPr="000F6836">
                <w:rPr>
                  <w:color w:val="000000"/>
                  <w:lang w:val="en-GB"/>
                </w:rPr>
                <w:t xml:space="preserve">Aggregate premium risk gross/net of reinsurance after applying diversification effects among different risks. </w:t>
              </w:r>
            </w:ins>
          </w:p>
          <w:p w14:paraId="4E3AE92F" w14:textId="77777777" w:rsidR="000C0F6B" w:rsidRPr="000F6836" w:rsidRDefault="000C0F6B" w:rsidP="000C0F6B">
            <w:pPr>
              <w:jc w:val="left"/>
              <w:rPr>
                <w:ins w:id="3608" w:author="Author"/>
                <w:color w:val="000000"/>
                <w:lang w:val="en-GB"/>
              </w:rPr>
            </w:pPr>
            <w:ins w:id="3609"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B2F7D7D" w14:textId="77777777" w:rsidTr="00B27ECA">
        <w:trPr>
          <w:trHeight w:val="600"/>
          <w:ins w:id="3610" w:author="Author"/>
        </w:trPr>
        <w:tc>
          <w:tcPr>
            <w:tcW w:w="2127" w:type="dxa"/>
            <w:hideMark/>
          </w:tcPr>
          <w:p w14:paraId="26C9C4B5" w14:textId="74934B84" w:rsidR="000C0F6B" w:rsidRPr="000F6836" w:rsidRDefault="000C0F6B" w:rsidP="000C0F6B">
            <w:pPr>
              <w:jc w:val="left"/>
              <w:rPr>
                <w:ins w:id="3611" w:author="Author"/>
                <w:color w:val="000000"/>
                <w:lang w:val="en-GB"/>
              </w:rPr>
            </w:pPr>
            <w:ins w:id="3612" w:author="Author">
              <w:r w:rsidRPr="000F6836">
                <w:rPr>
                  <w:color w:val="000000"/>
                  <w:lang w:val="en-GB"/>
                </w:rPr>
                <w:t>C0</w:t>
              </w:r>
              <w:r w:rsidR="00503753">
                <w:rPr>
                  <w:color w:val="000000"/>
                  <w:lang w:val="en-GB"/>
                </w:rPr>
                <w:t>11</w:t>
              </w:r>
              <w:del w:id="3613" w:author="Author">
                <w:r w:rsidRPr="000F6836" w:rsidDel="00503753">
                  <w:rPr>
                    <w:color w:val="000000"/>
                    <w:lang w:val="en-GB"/>
                  </w:rPr>
                  <w:delText>09</w:delText>
                </w:r>
              </w:del>
              <w:r w:rsidRPr="000F6836">
                <w:rPr>
                  <w:color w:val="000000"/>
                  <w:lang w:val="en-GB"/>
                </w:rPr>
                <w:t>0</w:t>
              </w:r>
            </w:ins>
          </w:p>
        </w:tc>
        <w:tc>
          <w:tcPr>
            <w:tcW w:w="2551" w:type="dxa"/>
            <w:hideMark/>
          </w:tcPr>
          <w:p w14:paraId="258C1B16" w14:textId="77777777" w:rsidR="000C0F6B" w:rsidRPr="000F6836" w:rsidRDefault="000C0F6B" w:rsidP="000C0F6B">
            <w:pPr>
              <w:jc w:val="left"/>
              <w:rPr>
                <w:ins w:id="3614" w:author="Author"/>
                <w:color w:val="000000"/>
                <w:lang w:val="en-GB"/>
              </w:rPr>
            </w:pPr>
            <w:ins w:id="3615" w:author="Author">
              <w:r w:rsidRPr="000F6836">
                <w:rPr>
                  <w:color w:val="000000"/>
                  <w:lang w:val="en-GB"/>
                </w:rPr>
                <w:t>SII Line of Business</w:t>
              </w:r>
            </w:ins>
          </w:p>
        </w:tc>
        <w:tc>
          <w:tcPr>
            <w:tcW w:w="4536" w:type="dxa"/>
            <w:hideMark/>
          </w:tcPr>
          <w:p w14:paraId="0AF7F1D6" w14:textId="77777777" w:rsidR="000C0F6B" w:rsidRPr="000F6836" w:rsidRDefault="000C0F6B" w:rsidP="000C0F6B">
            <w:pPr>
              <w:jc w:val="left"/>
              <w:rPr>
                <w:ins w:id="3616" w:author="Author"/>
                <w:color w:val="000000"/>
                <w:lang w:val="en-GB"/>
              </w:rPr>
            </w:pPr>
            <w:ins w:id="3617" w:author="Author">
              <w:r w:rsidRPr="000F6836">
                <w:rPr>
                  <w:color w:val="000000"/>
                  <w:lang w:val="en-GB"/>
                </w:rPr>
                <w:t xml:space="preserve">Premium risk gross/net of reinsurance for each Solvency II LoB. </w:t>
              </w:r>
            </w:ins>
          </w:p>
          <w:p w14:paraId="65056639" w14:textId="77777777" w:rsidR="000C0F6B" w:rsidRPr="000F6836" w:rsidRDefault="000C0F6B" w:rsidP="000C0F6B">
            <w:pPr>
              <w:jc w:val="left"/>
              <w:rPr>
                <w:ins w:id="3618" w:author="Author"/>
                <w:color w:val="000000"/>
                <w:lang w:val="en-GB"/>
              </w:rPr>
            </w:pPr>
            <w:ins w:id="3619"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1E1F8F5" w14:textId="77777777" w:rsidTr="00B27ECA">
        <w:trPr>
          <w:trHeight w:val="600"/>
          <w:ins w:id="3620" w:author="Author"/>
        </w:trPr>
        <w:tc>
          <w:tcPr>
            <w:tcW w:w="2127" w:type="dxa"/>
            <w:hideMark/>
          </w:tcPr>
          <w:p w14:paraId="07EDE3A7" w14:textId="55FF53A0" w:rsidR="000C0F6B" w:rsidRPr="000F6836" w:rsidRDefault="000C0F6B" w:rsidP="000C0F6B">
            <w:pPr>
              <w:jc w:val="left"/>
              <w:rPr>
                <w:ins w:id="3621" w:author="Author"/>
                <w:color w:val="000000"/>
                <w:lang w:val="en-GB"/>
              </w:rPr>
            </w:pPr>
            <w:ins w:id="3622" w:author="Author">
              <w:r w:rsidRPr="000F6836">
                <w:rPr>
                  <w:color w:val="000000"/>
                  <w:lang w:val="en-GB"/>
                </w:rPr>
                <w:t>C01</w:t>
              </w:r>
              <w:r w:rsidR="00503753">
                <w:rPr>
                  <w:color w:val="000000"/>
                  <w:lang w:val="en-GB"/>
                </w:rPr>
                <w:t>2</w:t>
              </w:r>
              <w:del w:id="3623" w:author="Author">
                <w:r w:rsidRPr="000F6836" w:rsidDel="00503753">
                  <w:rPr>
                    <w:color w:val="000000"/>
                    <w:lang w:val="en-GB"/>
                  </w:rPr>
                  <w:delText>0</w:delText>
                </w:r>
              </w:del>
              <w:r w:rsidRPr="000F6836">
                <w:rPr>
                  <w:color w:val="000000"/>
                  <w:lang w:val="en-GB"/>
                </w:rPr>
                <w:t>0</w:t>
              </w:r>
            </w:ins>
          </w:p>
        </w:tc>
        <w:tc>
          <w:tcPr>
            <w:tcW w:w="2551" w:type="dxa"/>
            <w:hideMark/>
          </w:tcPr>
          <w:p w14:paraId="4C433CD5" w14:textId="77777777" w:rsidR="000C0F6B" w:rsidRPr="000F6836" w:rsidRDefault="000C0F6B" w:rsidP="000C0F6B">
            <w:pPr>
              <w:jc w:val="left"/>
              <w:rPr>
                <w:ins w:id="3624" w:author="Author"/>
                <w:color w:val="000000"/>
                <w:lang w:val="en-GB"/>
              </w:rPr>
            </w:pPr>
            <w:ins w:id="3625" w:author="Author">
              <w:r w:rsidRPr="000F6836">
                <w:rPr>
                  <w:color w:val="000000"/>
                  <w:lang w:val="en-GB"/>
                </w:rPr>
                <w:t>Internal Line of Business</w:t>
              </w:r>
            </w:ins>
          </w:p>
        </w:tc>
        <w:tc>
          <w:tcPr>
            <w:tcW w:w="4536" w:type="dxa"/>
            <w:hideMark/>
          </w:tcPr>
          <w:p w14:paraId="4A8195F0" w14:textId="77777777" w:rsidR="000C0F6B" w:rsidRPr="000F6836" w:rsidRDefault="000C0F6B" w:rsidP="000C0F6B">
            <w:pPr>
              <w:jc w:val="left"/>
              <w:rPr>
                <w:ins w:id="3626" w:author="Author"/>
                <w:color w:val="000000"/>
                <w:lang w:val="en-GB"/>
              </w:rPr>
            </w:pPr>
            <w:ins w:id="3627" w:author="Author">
              <w:r w:rsidRPr="000F6836">
                <w:rPr>
                  <w:color w:val="000000"/>
                  <w:lang w:val="en-GB"/>
                </w:rPr>
                <w:t xml:space="preserve">Premium risk gross/net of reinsurance for each internal LoB. </w:t>
              </w:r>
            </w:ins>
          </w:p>
          <w:p w14:paraId="6861FADE" w14:textId="77777777" w:rsidR="000C0F6B" w:rsidRPr="000F6836" w:rsidRDefault="000C0F6B" w:rsidP="000C0F6B">
            <w:pPr>
              <w:jc w:val="left"/>
              <w:rPr>
                <w:ins w:id="3628" w:author="Author"/>
                <w:color w:val="000000"/>
                <w:lang w:val="en-GB"/>
              </w:rPr>
            </w:pPr>
            <w:ins w:id="3629" w:author="Author">
              <w:r w:rsidRPr="000F6836">
                <w:rPr>
                  <w:color w:val="000000"/>
                  <w:lang w:val="en-GB"/>
                </w:rPr>
                <w:t>It will include catastrophe risk if it is modelled jointly with the premium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14AB0073" w14:textId="77777777" w:rsidTr="00B27ECA">
        <w:trPr>
          <w:trHeight w:val="1200"/>
          <w:ins w:id="3630" w:author="Author"/>
        </w:trPr>
        <w:tc>
          <w:tcPr>
            <w:tcW w:w="2127" w:type="dxa"/>
            <w:hideMark/>
          </w:tcPr>
          <w:p w14:paraId="25188E78" w14:textId="6300C55C" w:rsidR="000C0F6B" w:rsidRPr="000F6836" w:rsidRDefault="000C0F6B" w:rsidP="000C0F6B">
            <w:pPr>
              <w:jc w:val="left"/>
              <w:rPr>
                <w:ins w:id="3631" w:author="Author"/>
                <w:color w:val="000000"/>
                <w:lang w:val="en-GB"/>
              </w:rPr>
            </w:pPr>
            <w:ins w:id="3632" w:author="Author">
              <w:r w:rsidRPr="000F6836">
                <w:rPr>
                  <w:color w:val="000000"/>
                  <w:lang w:val="en-GB"/>
                </w:rPr>
                <w:t>R061</w:t>
              </w:r>
              <w:del w:id="3633" w:author="Author">
                <w:r w:rsidRPr="000F6836" w:rsidDel="00FD1F25">
                  <w:rPr>
                    <w:color w:val="000000"/>
                    <w:lang w:val="en-GB"/>
                  </w:rPr>
                  <w:delText>49</w:delText>
                </w:r>
              </w:del>
              <w:r w:rsidRPr="000F6836">
                <w:rPr>
                  <w:color w:val="000000"/>
                  <w:lang w:val="en-GB"/>
                </w:rPr>
                <w:t>0</w:t>
              </w:r>
            </w:ins>
          </w:p>
        </w:tc>
        <w:tc>
          <w:tcPr>
            <w:tcW w:w="2551" w:type="dxa"/>
            <w:hideMark/>
          </w:tcPr>
          <w:p w14:paraId="3A1E65AA" w14:textId="77777777" w:rsidR="000C0F6B" w:rsidRPr="000F6836" w:rsidRDefault="000C0F6B" w:rsidP="000C0F6B">
            <w:pPr>
              <w:jc w:val="left"/>
              <w:rPr>
                <w:ins w:id="3634" w:author="Author"/>
                <w:color w:val="000000"/>
                <w:lang w:val="en-GB"/>
              </w:rPr>
            </w:pPr>
            <w:ins w:id="3635" w:author="Author">
              <w:r w:rsidRPr="000F6836">
                <w:rPr>
                  <w:color w:val="000000"/>
                  <w:lang w:val="en-GB"/>
                </w:rPr>
                <w:t>Gross Written Premium</w:t>
              </w:r>
            </w:ins>
          </w:p>
        </w:tc>
        <w:tc>
          <w:tcPr>
            <w:tcW w:w="4536" w:type="dxa"/>
            <w:hideMark/>
          </w:tcPr>
          <w:p w14:paraId="3B2EFCF4" w14:textId="77777777" w:rsidR="000C0F6B" w:rsidRPr="000F6836" w:rsidRDefault="000C0F6B" w:rsidP="000C0F6B">
            <w:pPr>
              <w:jc w:val="left"/>
              <w:rPr>
                <w:ins w:id="3636" w:author="Author"/>
                <w:color w:val="000000"/>
                <w:lang w:val="en-GB"/>
              </w:rPr>
            </w:pPr>
            <w:ins w:id="3637" w:author="Author">
              <w:r w:rsidRPr="000F6836">
                <w:rPr>
                  <w:color w:val="000000"/>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ins>
          </w:p>
        </w:tc>
      </w:tr>
      <w:tr w:rsidR="000C0F6B" w:rsidRPr="000F6836" w14:paraId="4F88A9EF" w14:textId="77777777" w:rsidTr="00B27ECA">
        <w:trPr>
          <w:trHeight w:val="1200"/>
          <w:ins w:id="3638" w:author="Author"/>
        </w:trPr>
        <w:tc>
          <w:tcPr>
            <w:tcW w:w="2127" w:type="dxa"/>
            <w:hideMark/>
          </w:tcPr>
          <w:p w14:paraId="7F3CED27" w14:textId="5D61D120" w:rsidR="000C0F6B" w:rsidRPr="000F6836" w:rsidRDefault="000C0F6B" w:rsidP="000C0F6B">
            <w:pPr>
              <w:jc w:val="left"/>
              <w:rPr>
                <w:ins w:id="3639" w:author="Author"/>
                <w:color w:val="000000"/>
                <w:lang w:val="en-GB"/>
              </w:rPr>
            </w:pPr>
            <w:ins w:id="3640" w:author="Author">
              <w:r w:rsidRPr="000F6836">
                <w:rPr>
                  <w:color w:val="000000"/>
                  <w:lang w:val="en-GB"/>
                </w:rPr>
                <w:t>R062</w:t>
              </w:r>
              <w:del w:id="3641" w:author="Author">
                <w:r w:rsidRPr="000F6836" w:rsidDel="00FD1F25">
                  <w:rPr>
                    <w:color w:val="000000"/>
                    <w:lang w:val="en-GB"/>
                  </w:rPr>
                  <w:delText>50</w:delText>
                </w:r>
              </w:del>
              <w:r w:rsidRPr="000F6836">
                <w:rPr>
                  <w:color w:val="000000"/>
                  <w:lang w:val="en-GB"/>
                </w:rPr>
                <w:t>0</w:t>
              </w:r>
            </w:ins>
          </w:p>
        </w:tc>
        <w:tc>
          <w:tcPr>
            <w:tcW w:w="2551" w:type="dxa"/>
            <w:hideMark/>
          </w:tcPr>
          <w:p w14:paraId="5F62E5E8" w14:textId="77777777" w:rsidR="000C0F6B" w:rsidRPr="000F6836" w:rsidRDefault="000C0F6B" w:rsidP="000C0F6B">
            <w:pPr>
              <w:jc w:val="left"/>
              <w:rPr>
                <w:ins w:id="3642" w:author="Author"/>
                <w:color w:val="000000"/>
                <w:lang w:val="en-GB"/>
              </w:rPr>
            </w:pPr>
            <w:ins w:id="3643" w:author="Author">
              <w:r w:rsidRPr="000F6836">
                <w:rPr>
                  <w:color w:val="000000"/>
                  <w:lang w:val="en-GB"/>
                </w:rPr>
                <w:t>Gross Earned Premium</w:t>
              </w:r>
            </w:ins>
          </w:p>
        </w:tc>
        <w:tc>
          <w:tcPr>
            <w:tcW w:w="4536" w:type="dxa"/>
            <w:hideMark/>
          </w:tcPr>
          <w:p w14:paraId="701ACF1E" w14:textId="77777777" w:rsidR="000C0F6B" w:rsidRPr="000F6836" w:rsidRDefault="000C0F6B" w:rsidP="000C0F6B">
            <w:pPr>
              <w:jc w:val="left"/>
              <w:rPr>
                <w:ins w:id="3644" w:author="Author"/>
                <w:color w:val="000000"/>
                <w:lang w:val="en-GB"/>
              </w:rPr>
            </w:pPr>
            <w:ins w:id="3645" w:author="Author">
              <w:r w:rsidRPr="000F6836">
                <w:rPr>
                  <w:color w:val="000000"/>
                  <w:lang w:val="en-GB"/>
                </w:rPr>
                <w:t>It is the sum of gross premiums written minus the change in the gross provision for unearned premiums related to insurance direct business.</w:t>
              </w:r>
            </w:ins>
          </w:p>
        </w:tc>
      </w:tr>
      <w:tr w:rsidR="000C0F6B" w:rsidRPr="000F6836" w14:paraId="02F3191D" w14:textId="77777777" w:rsidTr="00B27ECA">
        <w:trPr>
          <w:trHeight w:val="1200"/>
          <w:ins w:id="3646" w:author="Author"/>
        </w:trPr>
        <w:tc>
          <w:tcPr>
            <w:tcW w:w="2127" w:type="dxa"/>
            <w:hideMark/>
          </w:tcPr>
          <w:p w14:paraId="48EC0F5D" w14:textId="488B7A83" w:rsidR="000C0F6B" w:rsidRPr="000F6836" w:rsidRDefault="000C0F6B" w:rsidP="000C0F6B">
            <w:pPr>
              <w:jc w:val="left"/>
              <w:rPr>
                <w:ins w:id="3647" w:author="Author"/>
                <w:color w:val="000000"/>
                <w:lang w:val="en-GB"/>
              </w:rPr>
            </w:pPr>
            <w:ins w:id="3648" w:author="Author">
              <w:r w:rsidRPr="000F6836">
                <w:rPr>
                  <w:color w:val="000000"/>
                  <w:lang w:val="en-GB"/>
                </w:rPr>
                <w:t>R063</w:t>
              </w:r>
              <w:del w:id="3649" w:author="Author">
                <w:r w:rsidRPr="000F6836" w:rsidDel="00FD1F25">
                  <w:rPr>
                    <w:color w:val="000000"/>
                    <w:lang w:val="en-GB"/>
                  </w:rPr>
                  <w:delText>51</w:delText>
                </w:r>
              </w:del>
              <w:r w:rsidRPr="000F6836">
                <w:rPr>
                  <w:color w:val="000000"/>
                  <w:lang w:val="en-GB"/>
                </w:rPr>
                <w:t>0</w:t>
              </w:r>
            </w:ins>
          </w:p>
        </w:tc>
        <w:tc>
          <w:tcPr>
            <w:tcW w:w="2551" w:type="dxa"/>
            <w:hideMark/>
          </w:tcPr>
          <w:p w14:paraId="23163EF3" w14:textId="77777777" w:rsidR="000C0F6B" w:rsidRPr="000F6836" w:rsidRDefault="000C0F6B" w:rsidP="000C0F6B">
            <w:pPr>
              <w:jc w:val="left"/>
              <w:rPr>
                <w:ins w:id="3650" w:author="Author"/>
                <w:color w:val="000000"/>
                <w:lang w:val="en-GB"/>
              </w:rPr>
            </w:pPr>
            <w:ins w:id="3651" w:author="Author">
              <w:r w:rsidRPr="000F6836">
                <w:rPr>
                  <w:color w:val="000000"/>
                  <w:lang w:val="en-GB"/>
                </w:rPr>
                <w:t>Gross written premium planned in the 12 months post the reporting Reference Date</w:t>
              </w:r>
            </w:ins>
          </w:p>
        </w:tc>
        <w:tc>
          <w:tcPr>
            <w:tcW w:w="4536" w:type="dxa"/>
            <w:hideMark/>
          </w:tcPr>
          <w:p w14:paraId="2779B3CA" w14:textId="77777777" w:rsidR="000C0F6B" w:rsidRPr="000F6836" w:rsidRDefault="000C0F6B" w:rsidP="000C0F6B">
            <w:pPr>
              <w:jc w:val="left"/>
              <w:rPr>
                <w:ins w:id="3652" w:author="Author"/>
                <w:color w:val="000000"/>
                <w:lang w:val="en-GB"/>
              </w:rPr>
            </w:pPr>
            <w:ins w:id="3653" w:author="Author">
              <w:r w:rsidRPr="000F6836">
                <w:rPr>
                  <w:color w:val="000000"/>
                  <w:lang w:val="en-GB"/>
                </w:rPr>
                <w:t>Gross premium planned to be written within the 12 months following the reporting reference date via binder agreements either signed before or after the reference date.</w:t>
              </w:r>
            </w:ins>
          </w:p>
        </w:tc>
      </w:tr>
      <w:tr w:rsidR="000C0F6B" w:rsidRPr="000F6836" w14:paraId="1456B0F5" w14:textId="77777777" w:rsidTr="00B27ECA">
        <w:trPr>
          <w:trHeight w:val="1200"/>
          <w:ins w:id="3654" w:author="Author"/>
        </w:trPr>
        <w:tc>
          <w:tcPr>
            <w:tcW w:w="2127" w:type="dxa"/>
            <w:hideMark/>
          </w:tcPr>
          <w:p w14:paraId="43172103" w14:textId="24F872EC" w:rsidR="000C0F6B" w:rsidRPr="000F6836" w:rsidRDefault="000C0F6B" w:rsidP="000C0F6B">
            <w:pPr>
              <w:jc w:val="left"/>
              <w:rPr>
                <w:ins w:id="3655" w:author="Author"/>
                <w:color w:val="000000"/>
                <w:lang w:val="en-GB"/>
              </w:rPr>
            </w:pPr>
            <w:ins w:id="3656" w:author="Author">
              <w:r w:rsidRPr="000F6836">
                <w:rPr>
                  <w:color w:val="000000"/>
                  <w:lang w:val="en-GB"/>
                </w:rPr>
                <w:lastRenderedPageBreak/>
                <w:t>R064</w:t>
              </w:r>
              <w:del w:id="3657" w:author="Author">
                <w:r w:rsidRPr="000F6836" w:rsidDel="00FD1F25">
                  <w:rPr>
                    <w:color w:val="000000"/>
                    <w:lang w:val="en-GB"/>
                  </w:rPr>
                  <w:delText>52</w:delText>
                </w:r>
              </w:del>
              <w:r w:rsidRPr="000F6836">
                <w:rPr>
                  <w:color w:val="000000"/>
                  <w:lang w:val="en-GB"/>
                </w:rPr>
                <w:t>0</w:t>
              </w:r>
            </w:ins>
          </w:p>
        </w:tc>
        <w:tc>
          <w:tcPr>
            <w:tcW w:w="2551" w:type="dxa"/>
            <w:hideMark/>
          </w:tcPr>
          <w:p w14:paraId="695A41C3" w14:textId="77777777" w:rsidR="000C0F6B" w:rsidRPr="000F6836" w:rsidRDefault="000C0F6B" w:rsidP="000C0F6B">
            <w:pPr>
              <w:jc w:val="left"/>
              <w:rPr>
                <w:ins w:id="3658" w:author="Author"/>
                <w:color w:val="000000"/>
                <w:lang w:val="en-GB"/>
              </w:rPr>
            </w:pPr>
            <w:ins w:id="3659" w:author="Author">
              <w:r w:rsidRPr="000F6836">
                <w:rPr>
                  <w:color w:val="000000"/>
                  <w:lang w:val="en-GB"/>
                </w:rPr>
                <w:t>Gross written unearned premium at the Reference Date (only if premium provision allocated to premium risk)</w:t>
              </w:r>
            </w:ins>
          </w:p>
        </w:tc>
        <w:tc>
          <w:tcPr>
            <w:tcW w:w="4536" w:type="dxa"/>
            <w:hideMark/>
          </w:tcPr>
          <w:p w14:paraId="4699C63B" w14:textId="77777777" w:rsidR="000C0F6B" w:rsidRPr="000F6836" w:rsidRDefault="000C0F6B" w:rsidP="000C0F6B">
            <w:pPr>
              <w:jc w:val="left"/>
              <w:rPr>
                <w:ins w:id="3660" w:author="Author"/>
                <w:lang w:val="en-GB"/>
              </w:rPr>
            </w:pPr>
            <w:ins w:id="3661" w:author="Author">
              <w:r w:rsidRPr="000F6836">
                <w:rPr>
                  <w:lang w:val="en-GB"/>
                </w:rPr>
                <w:t>Written unearned premium gross of reinsurance. This cell should be filled in if the premium provision at the reporting reference date is allocated to premium risk.</w:t>
              </w:r>
            </w:ins>
          </w:p>
        </w:tc>
      </w:tr>
      <w:tr w:rsidR="000C0F6B" w:rsidRPr="000F6836" w14:paraId="4D280BEE" w14:textId="77777777" w:rsidTr="00B27ECA">
        <w:trPr>
          <w:trHeight w:val="1200"/>
          <w:ins w:id="3662" w:author="Author"/>
        </w:trPr>
        <w:tc>
          <w:tcPr>
            <w:tcW w:w="2127" w:type="dxa"/>
            <w:hideMark/>
          </w:tcPr>
          <w:p w14:paraId="5CCF7394" w14:textId="008DE2DA" w:rsidR="000C0F6B" w:rsidRPr="000F6836" w:rsidRDefault="000C0F6B" w:rsidP="000C0F6B">
            <w:pPr>
              <w:jc w:val="left"/>
              <w:rPr>
                <w:ins w:id="3663" w:author="Author"/>
                <w:color w:val="000000"/>
                <w:lang w:val="en-GB"/>
              </w:rPr>
            </w:pPr>
            <w:ins w:id="3664" w:author="Author">
              <w:r w:rsidRPr="000F6836">
                <w:rPr>
                  <w:color w:val="000000"/>
                  <w:lang w:val="en-GB"/>
                </w:rPr>
                <w:t>R065</w:t>
              </w:r>
              <w:del w:id="3665" w:author="Author">
                <w:r w:rsidRPr="000F6836" w:rsidDel="00FD1F25">
                  <w:rPr>
                    <w:color w:val="000000"/>
                    <w:lang w:val="en-GB"/>
                  </w:rPr>
                  <w:delText>53</w:delText>
                </w:r>
              </w:del>
              <w:r w:rsidRPr="000F6836">
                <w:rPr>
                  <w:color w:val="000000"/>
                  <w:lang w:val="en-GB"/>
                </w:rPr>
                <w:t>0</w:t>
              </w:r>
            </w:ins>
          </w:p>
        </w:tc>
        <w:tc>
          <w:tcPr>
            <w:tcW w:w="2551" w:type="dxa"/>
            <w:hideMark/>
          </w:tcPr>
          <w:p w14:paraId="1D91E709" w14:textId="77777777" w:rsidR="000C0F6B" w:rsidRPr="000F6836" w:rsidRDefault="000C0F6B" w:rsidP="000C0F6B">
            <w:pPr>
              <w:jc w:val="left"/>
              <w:rPr>
                <w:ins w:id="3666" w:author="Author"/>
                <w:color w:val="000000"/>
                <w:lang w:val="en-GB"/>
              </w:rPr>
            </w:pPr>
            <w:ins w:id="3667" w:author="Author">
              <w:r w:rsidRPr="000F6836">
                <w:rPr>
                  <w:color w:val="000000"/>
                  <w:lang w:val="en-GB"/>
                </w:rPr>
                <w:t>Premium Provision - discounted (only if premium provision allocated to premium risk)</w:t>
              </w:r>
            </w:ins>
          </w:p>
        </w:tc>
        <w:tc>
          <w:tcPr>
            <w:tcW w:w="4536" w:type="dxa"/>
            <w:hideMark/>
          </w:tcPr>
          <w:p w14:paraId="0158F7D3" w14:textId="77777777" w:rsidR="000C0F6B" w:rsidRPr="000F6836" w:rsidRDefault="000C0F6B" w:rsidP="000C0F6B">
            <w:pPr>
              <w:jc w:val="left"/>
              <w:rPr>
                <w:ins w:id="3668" w:author="Author"/>
                <w:color w:val="000000"/>
                <w:lang w:val="en-GB"/>
              </w:rPr>
            </w:pPr>
            <w:ins w:id="3669" w:author="Author">
              <w:r w:rsidRPr="000F6836">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ins>
          </w:p>
        </w:tc>
      </w:tr>
      <w:tr w:rsidR="000C0F6B" w:rsidRPr="000F6836" w14:paraId="05F72103" w14:textId="77777777" w:rsidTr="00B27ECA">
        <w:trPr>
          <w:trHeight w:val="1200"/>
          <w:ins w:id="3670" w:author="Author"/>
        </w:trPr>
        <w:tc>
          <w:tcPr>
            <w:tcW w:w="2127" w:type="dxa"/>
            <w:hideMark/>
          </w:tcPr>
          <w:p w14:paraId="145E7EBC" w14:textId="7D5C8976" w:rsidR="000C0F6B" w:rsidRPr="000F6836" w:rsidRDefault="000C0F6B" w:rsidP="000C0F6B">
            <w:pPr>
              <w:jc w:val="left"/>
              <w:rPr>
                <w:ins w:id="3671" w:author="Author"/>
                <w:color w:val="000000"/>
                <w:lang w:val="en-GB"/>
              </w:rPr>
            </w:pPr>
            <w:ins w:id="3672" w:author="Author">
              <w:r w:rsidRPr="000F6836">
                <w:rPr>
                  <w:color w:val="000000"/>
                  <w:lang w:val="en-GB"/>
                </w:rPr>
                <w:t>R066</w:t>
              </w:r>
              <w:del w:id="3673" w:author="Author">
                <w:r w:rsidRPr="000F6836" w:rsidDel="00FD1F25">
                  <w:rPr>
                    <w:color w:val="000000"/>
                    <w:lang w:val="en-GB"/>
                  </w:rPr>
                  <w:delText>54</w:delText>
                </w:r>
              </w:del>
              <w:r w:rsidRPr="000F6836">
                <w:rPr>
                  <w:color w:val="000000"/>
                  <w:lang w:val="en-GB"/>
                </w:rPr>
                <w:t>0</w:t>
              </w:r>
            </w:ins>
          </w:p>
        </w:tc>
        <w:tc>
          <w:tcPr>
            <w:tcW w:w="2551" w:type="dxa"/>
            <w:hideMark/>
          </w:tcPr>
          <w:p w14:paraId="0830A600" w14:textId="77777777" w:rsidR="000C0F6B" w:rsidRPr="000F6836" w:rsidRDefault="000C0F6B" w:rsidP="000C0F6B">
            <w:pPr>
              <w:jc w:val="left"/>
              <w:rPr>
                <w:ins w:id="3674" w:author="Author"/>
                <w:color w:val="000000"/>
                <w:lang w:val="en-GB"/>
              </w:rPr>
            </w:pPr>
            <w:ins w:id="3675" w:author="Author">
              <w:r w:rsidRPr="000F6836">
                <w:rPr>
                  <w:color w:val="000000"/>
                  <w:lang w:val="en-GB"/>
                </w:rPr>
                <w:t>Solvency Capital Requirement</w:t>
              </w:r>
            </w:ins>
          </w:p>
        </w:tc>
        <w:tc>
          <w:tcPr>
            <w:tcW w:w="4536" w:type="dxa"/>
            <w:hideMark/>
          </w:tcPr>
          <w:p w14:paraId="4D5D0E37" w14:textId="77777777" w:rsidR="000C0F6B" w:rsidRPr="000F6836" w:rsidRDefault="000C0F6B" w:rsidP="000C0F6B">
            <w:pPr>
              <w:jc w:val="left"/>
              <w:rPr>
                <w:ins w:id="3676" w:author="Author"/>
                <w:color w:val="000000"/>
                <w:lang w:val="en-GB"/>
              </w:rPr>
            </w:pPr>
            <w:ins w:id="3677" w:author="Author">
              <w:r w:rsidRPr="000F6836">
                <w:rPr>
                  <w:color w:val="000000"/>
                  <w:lang w:val="en-GB"/>
                </w:rPr>
                <w:t>This is the amount of funds that insurance and reinsurance groups need to face their risks. It is required to identify the solvency capital requirement for each internal line of business, SII LoBs and aggregate level based on gross of reinsurance data.</w:t>
              </w:r>
            </w:ins>
          </w:p>
        </w:tc>
      </w:tr>
      <w:tr w:rsidR="000C0F6B" w:rsidRPr="000F6836" w14:paraId="586618C9" w14:textId="77777777" w:rsidTr="00B27ECA">
        <w:trPr>
          <w:trHeight w:val="1200"/>
          <w:ins w:id="3678" w:author="Author"/>
        </w:trPr>
        <w:tc>
          <w:tcPr>
            <w:tcW w:w="2127" w:type="dxa"/>
            <w:hideMark/>
          </w:tcPr>
          <w:p w14:paraId="74BA1913" w14:textId="12476278" w:rsidR="000C0F6B" w:rsidRPr="000F6836" w:rsidRDefault="000C0F6B" w:rsidP="000C0F6B">
            <w:pPr>
              <w:jc w:val="left"/>
              <w:rPr>
                <w:ins w:id="3679" w:author="Author"/>
                <w:color w:val="000000"/>
                <w:lang w:val="en-GB" w:eastAsia="fr-FR"/>
              </w:rPr>
            </w:pPr>
            <w:ins w:id="3680" w:author="Author">
              <w:r w:rsidRPr="000F6836">
                <w:rPr>
                  <w:color w:val="000000"/>
                  <w:lang w:val="en-GB"/>
                </w:rPr>
                <w:t>R067</w:t>
              </w:r>
              <w:del w:id="3681" w:author="Author">
                <w:r w:rsidRPr="000F6836" w:rsidDel="00FD1F25">
                  <w:rPr>
                    <w:color w:val="000000"/>
                    <w:lang w:val="en-GB"/>
                  </w:rPr>
                  <w:delText>55</w:delText>
                </w:r>
              </w:del>
              <w:r w:rsidRPr="000F6836">
                <w:rPr>
                  <w:color w:val="000000"/>
                  <w:lang w:val="en-GB"/>
                </w:rPr>
                <w:t>0</w:t>
              </w:r>
            </w:ins>
          </w:p>
        </w:tc>
        <w:tc>
          <w:tcPr>
            <w:tcW w:w="2551" w:type="dxa"/>
            <w:hideMark/>
          </w:tcPr>
          <w:p w14:paraId="2260D575" w14:textId="77777777" w:rsidR="000C0F6B" w:rsidRPr="000F6836" w:rsidRDefault="000C0F6B" w:rsidP="000C0F6B">
            <w:pPr>
              <w:jc w:val="left"/>
              <w:rPr>
                <w:ins w:id="3682" w:author="Author"/>
                <w:color w:val="000000"/>
                <w:lang w:val="en-GB"/>
              </w:rPr>
            </w:pPr>
            <w:ins w:id="3683" w:author="Author">
              <w:r w:rsidRPr="000F6836">
                <w:rPr>
                  <w:color w:val="000000"/>
                  <w:lang w:val="en-GB"/>
                </w:rPr>
                <w:t>Simulated (output) mean</w:t>
              </w:r>
            </w:ins>
          </w:p>
        </w:tc>
        <w:tc>
          <w:tcPr>
            <w:tcW w:w="4536" w:type="dxa"/>
            <w:hideMark/>
          </w:tcPr>
          <w:p w14:paraId="77E99E2D" w14:textId="77777777" w:rsidR="000C0F6B" w:rsidRPr="000F6836" w:rsidRDefault="000C0F6B" w:rsidP="000C0F6B">
            <w:pPr>
              <w:jc w:val="left"/>
              <w:rPr>
                <w:ins w:id="3684" w:author="Author"/>
                <w:color w:val="000000"/>
                <w:lang w:val="en-GB"/>
              </w:rPr>
            </w:pPr>
            <w:ins w:id="3685" w:author="Author">
              <w:r w:rsidRPr="000F6836">
                <w:rPr>
                  <w:color w:val="000000"/>
                  <w:lang w:val="en-GB"/>
                </w:rPr>
                <w:t>This is the mean loss ratio of the probability distribution. It is the output obtained based on the simulation process (gross of reinsurance and on a discounted basis).</w:t>
              </w:r>
            </w:ins>
          </w:p>
        </w:tc>
      </w:tr>
      <w:tr w:rsidR="000C0F6B" w:rsidRPr="000F6836" w14:paraId="6A816C48" w14:textId="77777777" w:rsidTr="00B27ECA">
        <w:trPr>
          <w:trHeight w:val="1200"/>
          <w:ins w:id="3686" w:author="Author"/>
        </w:trPr>
        <w:tc>
          <w:tcPr>
            <w:tcW w:w="2127" w:type="dxa"/>
            <w:hideMark/>
          </w:tcPr>
          <w:p w14:paraId="5FD1BB59" w14:textId="6EAC6BFE" w:rsidR="000C0F6B" w:rsidRPr="000F6836" w:rsidRDefault="000C0F6B" w:rsidP="000C0F6B">
            <w:pPr>
              <w:jc w:val="left"/>
              <w:rPr>
                <w:ins w:id="3687" w:author="Author"/>
                <w:color w:val="000000"/>
                <w:lang w:val="en-GB"/>
              </w:rPr>
            </w:pPr>
            <w:ins w:id="3688" w:author="Author">
              <w:r w:rsidRPr="000F6836">
                <w:rPr>
                  <w:color w:val="000000"/>
                  <w:lang w:val="en-GB"/>
                </w:rPr>
                <w:t>R068</w:t>
              </w:r>
              <w:del w:id="3689" w:author="Author">
                <w:r w:rsidRPr="000F6836" w:rsidDel="00FD1F25">
                  <w:rPr>
                    <w:color w:val="000000"/>
                    <w:lang w:val="en-GB"/>
                  </w:rPr>
                  <w:delText>56</w:delText>
                </w:r>
              </w:del>
              <w:r w:rsidRPr="000F6836">
                <w:rPr>
                  <w:color w:val="000000"/>
                  <w:lang w:val="en-GB"/>
                </w:rPr>
                <w:t>0</w:t>
              </w:r>
            </w:ins>
          </w:p>
        </w:tc>
        <w:tc>
          <w:tcPr>
            <w:tcW w:w="2551" w:type="dxa"/>
            <w:hideMark/>
          </w:tcPr>
          <w:p w14:paraId="0C0D277E" w14:textId="77777777" w:rsidR="000C0F6B" w:rsidRPr="000F6836" w:rsidRDefault="000C0F6B" w:rsidP="000C0F6B">
            <w:pPr>
              <w:jc w:val="left"/>
              <w:rPr>
                <w:ins w:id="3690" w:author="Author"/>
                <w:color w:val="000000"/>
                <w:lang w:val="en-GB"/>
              </w:rPr>
            </w:pPr>
            <w:ins w:id="3691" w:author="Author">
              <w:r w:rsidRPr="000F6836">
                <w:rPr>
                  <w:color w:val="000000"/>
                  <w:lang w:val="en-GB"/>
                </w:rPr>
                <w:t>Simulated (output) standard deviation</w:t>
              </w:r>
            </w:ins>
          </w:p>
        </w:tc>
        <w:tc>
          <w:tcPr>
            <w:tcW w:w="4536" w:type="dxa"/>
            <w:hideMark/>
          </w:tcPr>
          <w:p w14:paraId="6FB0BE4C" w14:textId="77777777" w:rsidR="000C0F6B" w:rsidRPr="000F6836" w:rsidRDefault="000C0F6B" w:rsidP="000C0F6B">
            <w:pPr>
              <w:jc w:val="left"/>
              <w:rPr>
                <w:ins w:id="3692" w:author="Author"/>
                <w:color w:val="000000"/>
                <w:lang w:val="en-GB"/>
              </w:rPr>
            </w:pPr>
            <w:ins w:id="3693" w:author="Author">
              <w:r w:rsidRPr="000F6836">
                <w:rPr>
                  <w:color w:val="000000"/>
                  <w:lang w:val="en-GB"/>
                </w:rPr>
                <w:t>This is the standard deviation of the probability distribution. It is the output obtained based on the simulation process (gross of reinsurance and on a discounted basis).</w:t>
              </w:r>
            </w:ins>
          </w:p>
        </w:tc>
      </w:tr>
      <w:tr w:rsidR="000C0F6B" w:rsidRPr="000F6836" w14:paraId="224A3BB1" w14:textId="77777777" w:rsidTr="00B27ECA">
        <w:trPr>
          <w:trHeight w:val="1815"/>
          <w:ins w:id="3694" w:author="Author"/>
        </w:trPr>
        <w:tc>
          <w:tcPr>
            <w:tcW w:w="2127" w:type="dxa"/>
            <w:hideMark/>
          </w:tcPr>
          <w:p w14:paraId="0223FDF8" w14:textId="606CFD3F" w:rsidR="000C0F6B" w:rsidRPr="000F6836" w:rsidRDefault="000C0F6B" w:rsidP="000C0F6B">
            <w:pPr>
              <w:jc w:val="left"/>
              <w:rPr>
                <w:ins w:id="3695" w:author="Author"/>
                <w:color w:val="000000"/>
                <w:lang w:val="en-GB"/>
              </w:rPr>
            </w:pPr>
            <w:ins w:id="3696" w:author="Author">
              <w:r w:rsidRPr="000F6836">
                <w:rPr>
                  <w:color w:val="000000"/>
                  <w:lang w:val="en-GB"/>
                </w:rPr>
                <w:t>R069</w:t>
              </w:r>
              <w:del w:id="3697" w:author="Author">
                <w:r w:rsidRPr="000F6836" w:rsidDel="00FD1F25">
                  <w:rPr>
                    <w:color w:val="000000"/>
                    <w:lang w:val="en-GB"/>
                  </w:rPr>
                  <w:delText>55</w:delText>
                </w:r>
              </w:del>
              <w:r w:rsidRPr="000F6836">
                <w:rPr>
                  <w:color w:val="000000"/>
                  <w:lang w:val="en-GB"/>
                </w:rPr>
                <w:t>0-R090</w:t>
              </w:r>
              <w:del w:id="3698" w:author="Author">
                <w:r w:rsidRPr="000F6836" w:rsidDel="00FD1F25">
                  <w:rPr>
                    <w:color w:val="000000"/>
                    <w:lang w:val="en-GB"/>
                  </w:rPr>
                  <w:delText>72</w:delText>
                </w:r>
              </w:del>
              <w:r w:rsidRPr="000F6836">
                <w:rPr>
                  <w:color w:val="000000"/>
                  <w:lang w:val="en-GB"/>
                </w:rPr>
                <w:t>0</w:t>
              </w:r>
            </w:ins>
          </w:p>
        </w:tc>
        <w:tc>
          <w:tcPr>
            <w:tcW w:w="2551" w:type="dxa"/>
            <w:hideMark/>
          </w:tcPr>
          <w:p w14:paraId="39D2D794" w14:textId="1ACAD701" w:rsidR="000C0F6B" w:rsidRPr="000F6836" w:rsidRDefault="000C0F6B" w:rsidP="000C0F6B">
            <w:pPr>
              <w:jc w:val="left"/>
              <w:rPr>
                <w:ins w:id="3699" w:author="Author"/>
                <w:color w:val="000000"/>
                <w:lang w:val="en-GB"/>
              </w:rPr>
            </w:pPr>
            <w:ins w:id="3700" w:author="Author">
              <w:r w:rsidRPr="000F6836">
                <w:rPr>
                  <w:color w:val="000000"/>
                  <w:lang w:val="en-GB"/>
                </w:rPr>
                <w:t>Percentiles from 0.001 to 0.999</w:t>
              </w:r>
              <w:del w:id="3701" w:author="Author">
                <w:r w:rsidRPr="000F6836" w:rsidDel="000D4933">
                  <w:rPr>
                    <w:color w:val="000000"/>
                    <w:lang w:val="en-GB"/>
                  </w:rPr>
                  <w:delText xml:space="preserve"> (see Annex XII for the required percentiles)</w:delText>
                </w:r>
              </w:del>
            </w:ins>
          </w:p>
        </w:tc>
        <w:tc>
          <w:tcPr>
            <w:tcW w:w="4536" w:type="dxa"/>
            <w:hideMark/>
          </w:tcPr>
          <w:p w14:paraId="68A5235B" w14:textId="77777777" w:rsidR="000C0F6B" w:rsidRPr="000F6836" w:rsidRDefault="000C0F6B" w:rsidP="000C0F6B">
            <w:pPr>
              <w:jc w:val="left"/>
              <w:rPr>
                <w:ins w:id="3702" w:author="Author"/>
                <w:color w:val="000000"/>
                <w:lang w:val="en-GB"/>
              </w:rPr>
            </w:pPr>
            <w:ins w:id="3703" w:author="Author">
              <w:r w:rsidRPr="000F6836">
                <w:rPr>
                  <w:color w:val="000000"/>
                  <w:lang w:val="en-GB"/>
                </w:rPr>
                <w:t>The undertaking is expected to indicate the amounts of the percentiles required in the table related to the probability distribution obtained based on the simulation process (gross of reinsurance and on a discounted basis).</w:t>
              </w:r>
            </w:ins>
          </w:p>
        </w:tc>
      </w:tr>
      <w:tr w:rsidR="000C0F6B" w:rsidRPr="000F6836" w14:paraId="0D9D1F18" w14:textId="77777777" w:rsidTr="0024437C">
        <w:trPr>
          <w:trHeight w:val="541"/>
          <w:ins w:id="3704" w:author="Author"/>
        </w:trPr>
        <w:tc>
          <w:tcPr>
            <w:tcW w:w="9214" w:type="dxa"/>
            <w:gridSpan w:val="3"/>
          </w:tcPr>
          <w:p w14:paraId="14E0C2C8" w14:textId="77777777" w:rsidR="000C0F6B" w:rsidRPr="000F6836" w:rsidRDefault="000C0F6B" w:rsidP="000C0F6B">
            <w:pPr>
              <w:jc w:val="left"/>
              <w:rPr>
                <w:ins w:id="3705" w:author="Author"/>
                <w:color w:val="000000"/>
                <w:lang w:val="en-GB"/>
              </w:rPr>
            </w:pPr>
            <w:ins w:id="3706" w:author="Author">
              <w:r w:rsidRPr="000F6836">
                <w:rPr>
                  <w:i/>
                  <w:lang w:val="en-GB"/>
                </w:rPr>
                <w:t>Net Premium risk model data</w:t>
              </w:r>
            </w:ins>
          </w:p>
        </w:tc>
      </w:tr>
      <w:tr w:rsidR="000C0F6B" w:rsidRPr="000F6836" w14:paraId="0E2909C6" w14:textId="77777777" w:rsidTr="00B27ECA">
        <w:trPr>
          <w:trHeight w:val="1200"/>
          <w:ins w:id="3707" w:author="Author"/>
        </w:trPr>
        <w:tc>
          <w:tcPr>
            <w:tcW w:w="2127" w:type="dxa"/>
            <w:hideMark/>
          </w:tcPr>
          <w:p w14:paraId="5FBE842E" w14:textId="0DD39603" w:rsidR="000C0F6B" w:rsidRPr="000F6836" w:rsidRDefault="000C0F6B" w:rsidP="000C0F6B">
            <w:pPr>
              <w:jc w:val="left"/>
              <w:rPr>
                <w:ins w:id="3708" w:author="Author"/>
                <w:color w:val="000000"/>
                <w:lang w:val="en-GB"/>
              </w:rPr>
            </w:pPr>
            <w:ins w:id="3709" w:author="Author">
              <w:r w:rsidRPr="000F6836">
                <w:rPr>
                  <w:color w:val="000000"/>
                  <w:lang w:val="en-GB"/>
                </w:rPr>
                <w:t>R091</w:t>
              </w:r>
              <w:del w:id="3710" w:author="Author">
                <w:r w:rsidRPr="000F6836" w:rsidDel="00FD1F25">
                  <w:rPr>
                    <w:color w:val="000000"/>
                    <w:lang w:val="en-GB"/>
                  </w:rPr>
                  <w:delText>73</w:delText>
                </w:r>
              </w:del>
              <w:r w:rsidRPr="000F6836">
                <w:rPr>
                  <w:color w:val="000000"/>
                  <w:lang w:val="en-GB"/>
                </w:rPr>
                <w:t>0</w:t>
              </w:r>
            </w:ins>
          </w:p>
        </w:tc>
        <w:tc>
          <w:tcPr>
            <w:tcW w:w="2551" w:type="dxa"/>
            <w:hideMark/>
          </w:tcPr>
          <w:p w14:paraId="2AE1B5D9" w14:textId="77777777" w:rsidR="000C0F6B" w:rsidRPr="000F6836" w:rsidRDefault="000C0F6B" w:rsidP="000C0F6B">
            <w:pPr>
              <w:jc w:val="left"/>
              <w:rPr>
                <w:ins w:id="3711" w:author="Author"/>
                <w:color w:val="000000"/>
                <w:lang w:val="en-GB"/>
              </w:rPr>
            </w:pPr>
            <w:ins w:id="3712" w:author="Author">
              <w:r w:rsidRPr="000F6836">
                <w:rPr>
                  <w:color w:val="000000"/>
                  <w:lang w:val="en-GB"/>
                </w:rPr>
                <w:t>Net Written Premium</w:t>
              </w:r>
            </w:ins>
          </w:p>
        </w:tc>
        <w:tc>
          <w:tcPr>
            <w:tcW w:w="4536" w:type="dxa"/>
            <w:noWrap/>
            <w:hideMark/>
          </w:tcPr>
          <w:p w14:paraId="300A1735" w14:textId="77777777" w:rsidR="000C0F6B" w:rsidRPr="000F6836" w:rsidRDefault="000C0F6B" w:rsidP="000C0F6B">
            <w:pPr>
              <w:jc w:val="left"/>
              <w:rPr>
                <w:ins w:id="3713" w:author="Author"/>
                <w:color w:val="000000"/>
                <w:lang w:val="en-GB"/>
              </w:rPr>
            </w:pPr>
            <w:ins w:id="3714" w:author="Author">
              <w:r w:rsidRPr="000F6836">
                <w:rPr>
                  <w:color w:val="000000"/>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ins>
          </w:p>
        </w:tc>
      </w:tr>
      <w:tr w:rsidR="000C0F6B" w:rsidRPr="000F6836" w14:paraId="03C20ED1" w14:textId="77777777" w:rsidTr="00B27ECA">
        <w:trPr>
          <w:trHeight w:val="1200"/>
          <w:ins w:id="3715" w:author="Author"/>
        </w:trPr>
        <w:tc>
          <w:tcPr>
            <w:tcW w:w="2127" w:type="dxa"/>
            <w:hideMark/>
          </w:tcPr>
          <w:p w14:paraId="5768A946" w14:textId="0761D3F6" w:rsidR="000C0F6B" w:rsidRPr="000F6836" w:rsidRDefault="000C0F6B" w:rsidP="000C0F6B">
            <w:pPr>
              <w:jc w:val="left"/>
              <w:rPr>
                <w:ins w:id="3716" w:author="Author"/>
                <w:color w:val="000000"/>
                <w:lang w:val="en-GB"/>
              </w:rPr>
            </w:pPr>
            <w:ins w:id="3717" w:author="Author">
              <w:r w:rsidRPr="000F6836">
                <w:rPr>
                  <w:color w:val="000000"/>
                  <w:lang w:val="en-GB"/>
                </w:rPr>
                <w:lastRenderedPageBreak/>
                <w:t>R092</w:t>
              </w:r>
              <w:del w:id="3718" w:author="Author">
                <w:r w:rsidRPr="000F6836" w:rsidDel="00FD1F25">
                  <w:rPr>
                    <w:color w:val="000000"/>
                    <w:lang w:val="en-GB"/>
                  </w:rPr>
                  <w:delText>74</w:delText>
                </w:r>
              </w:del>
              <w:r w:rsidRPr="000F6836">
                <w:rPr>
                  <w:color w:val="000000"/>
                  <w:lang w:val="en-GB"/>
                </w:rPr>
                <w:t>0</w:t>
              </w:r>
            </w:ins>
          </w:p>
        </w:tc>
        <w:tc>
          <w:tcPr>
            <w:tcW w:w="2551" w:type="dxa"/>
            <w:hideMark/>
          </w:tcPr>
          <w:p w14:paraId="6532D30C" w14:textId="77777777" w:rsidR="000C0F6B" w:rsidRPr="000F6836" w:rsidRDefault="000C0F6B" w:rsidP="000C0F6B">
            <w:pPr>
              <w:jc w:val="left"/>
              <w:rPr>
                <w:ins w:id="3719" w:author="Author"/>
                <w:color w:val="000000"/>
                <w:lang w:val="en-GB"/>
              </w:rPr>
            </w:pPr>
            <w:ins w:id="3720" w:author="Author">
              <w:r w:rsidRPr="000F6836">
                <w:rPr>
                  <w:color w:val="000000"/>
                  <w:lang w:val="en-GB"/>
                </w:rPr>
                <w:t>Net Earned Premium</w:t>
              </w:r>
            </w:ins>
          </w:p>
        </w:tc>
        <w:tc>
          <w:tcPr>
            <w:tcW w:w="4536" w:type="dxa"/>
            <w:noWrap/>
            <w:hideMark/>
          </w:tcPr>
          <w:p w14:paraId="69D74D6C" w14:textId="77777777" w:rsidR="000C0F6B" w:rsidRPr="000F6836" w:rsidRDefault="000C0F6B" w:rsidP="000C0F6B">
            <w:pPr>
              <w:jc w:val="left"/>
              <w:rPr>
                <w:ins w:id="3721" w:author="Author"/>
                <w:color w:val="000000"/>
                <w:lang w:val="en-GB"/>
              </w:rPr>
            </w:pPr>
            <w:ins w:id="3722" w:author="Author">
              <w:r w:rsidRPr="000F6836">
                <w:rPr>
                  <w:color w:val="000000"/>
                  <w:lang w:val="en-GB"/>
                </w:rPr>
                <w:t>It is the sum of net premiums written minus the change in the net provision for unearned premiums related to insurance direct business.</w:t>
              </w:r>
            </w:ins>
          </w:p>
        </w:tc>
      </w:tr>
      <w:tr w:rsidR="000C0F6B" w:rsidRPr="000F6836" w14:paraId="3B3CA9F0" w14:textId="77777777" w:rsidTr="00B27ECA">
        <w:trPr>
          <w:trHeight w:val="1200"/>
          <w:ins w:id="3723" w:author="Author"/>
        </w:trPr>
        <w:tc>
          <w:tcPr>
            <w:tcW w:w="2127" w:type="dxa"/>
            <w:hideMark/>
          </w:tcPr>
          <w:p w14:paraId="46BF0E97" w14:textId="2AD024DE" w:rsidR="000C0F6B" w:rsidRPr="000F6836" w:rsidRDefault="000C0F6B" w:rsidP="000C0F6B">
            <w:pPr>
              <w:jc w:val="left"/>
              <w:rPr>
                <w:ins w:id="3724" w:author="Author"/>
                <w:color w:val="000000"/>
                <w:lang w:val="en-GB"/>
              </w:rPr>
            </w:pPr>
            <w:ins w:id="3725" w:author="Author">
              <w:r w:rsidRPr="000F6836">
                <w:rPr>
                  <w:color w:val="000000"/>
                  <w:lang w:val="en-GB"/>
                </w:rPr>
                <w:t>R093</w:t>
              </w:r>
              <w:del w:id="3726" w:author="Author">
                <w:r w:rsidRPr="000F6836" w:rsidDel="00FD1F25">
                  <w:rPr>
                    <w:color w:val="000000"/>
                    <w:lang w:val="en-GB"/>
                  </w:rPr>
                  <w:delText>75</w:delText>
                </w:r>
              </w:del>
              <w:r w:rsidRPr="000F6836">
                <w:rPr>
                  <w:color w:val="000000"/>
                  <w:lang w:val="en-GB"/>
                </w:rPr>
                <w:t>0</w:t>
              </w:r>
            </w:ins>
          </w:p>
        </w:tc>
        <w:tc>
          <w:tcPr>
            <w:tcW w:w="2551" w:type="dxa"/>
            <w:hideMark/>
          </w:tcPr>
          <w:p w14:paraId="2A9F8635" w14:textId="77777777" w:rsidR="000C0F6B" w:rsidRPr="000F6836" w:rsidRDefault="000C0F6B" w:rsidP="000C0F6B">
            <w:pPr>
              <w:jc w:val="left"/>
              <w:rPr>
                <w:ins w:id="3727" w:author="Author"/>
                <w:color w:val="000000"/>
                <w:lang w:val="en-GB"/>
              </w:rPr>
            </w:pPr>
            <w:ins w:id="3728" w:author="Author">
              <w:r w:rsidRPr="000F6836">
                <w:rPr>
                  <w:color w:val="000000"/>
                  <w:lang w:val="en-GB"/>
                </w:rPr>
                <w:t>Net written premium planned in the 12 months post the Reference Date</w:t>
              </w:r>
            </w:ins>
          </w:p>
        </w:tc>
        <w:tc>
          <w:tcPr>
            <w:tcW w:w="4536" w:type="dxa"/>
            <w:hideMark/>
          </w:tcPr>
          <w:p w14:paraId="44EC6071" w14:textId="77777777" w:rsidR="000C0F6B" w:rsidRPr="000F6836" w:rsidRDefault="000C0F6B" w:rsidP="000C0F6B">
            <w:pPr>
              <w:jc w:val="left"/>
              <w:rPr>
                <w:ins w:id="3729" w:author="Author"/>
                <w:color w:val="000000"/>
                <w:lang w:val="en-GB"/>
              </w:rPr>
            </w:pPr>
            <w:ins w:id="3730" w:author="Author">
              <w:r w:rsidRPr="000F6836">
                <w:rPr>
                  <w:color w:val="000000"/>
                  <w:lang w:val="en-GB"/>
                </w:rPr>
                <w:t>Net premium planned to be written within the 12 months following the reporting reference date via binder agreements either signed before or after the reference date.</w:t>
              </w:r>
            </w:ins>
          </w:p>
        </w:tc>
      </w:tr>
      <w:tr w:rsidR="000C0F6B" w:rsidRPr="000F6836" w14:paraId="3019B401" w14:textId="77777777" w:rsidTr="00B27ECA">
        <w:trPr>
          <w:trHeight w:val="1200"/>
          <w:ins w:id="3731" w:author="Author"/>
        </w:trPr>
        <w:tc>
          <w:tcPr>
            <w:tcW w:w="2127" w:type="dxa"/>
            <w:hideMark/>
          </w:tcPr>
          <w:p w14:paraId="215042B1" w14:textId="73D38BC7" w:rsidR="000C0F6B" w:rsidRPr="000F6836" w:rsidRDefault="000C0F6B" w:rsidP="000C0F6B">
            <w:pPr>
              <w:jc w:val="left"/>
              <w:rPr>
                <w:ins w:id="3732" w:author="Author"/>
                <w:color w:val="000000"/>
                <w:lang w:val="en-GB"/>
              </w:rPr>
            </w:pPr>
            <w:ins w:id="3733" w:author="Author">
              <w:r w:rsidRPr="000F6836">
                <w:rPr>
                  <w:color w:val="000000"/>
                  <w:lang w:val="en-GB"/>
                </w:rPr>
                <w:t>R094</w:t>
              </w:r>
              <w:del w:id="3734" w:author="Author">
                <w:r w:rsidRPr="000F6836" w:rsidDel="00FD1F25">
                  <w:rPr>
                    <w:color w:val="000000"/>
                    <w:lang w:val="en-GB"/>
                  </w:rPr>
                  <w:delText>76</w:delText>
                </w:r>
              </w:del>
              <w:r w:rsidRPr="000F6836">
                <w:rPr>
                  <w:color w:val="000000"/>
                  <w:lang w:val="en-GB"/>
                </w:rPr>
                <w:t>0</w:t>
              </w:r>
            </w:ins>
          </w:p>
        </w:tc>
        <w:tc>
          <w:tcPr>
            <w:tcW w:w="2551" w:type="dxa"/>
            <w:hideMark/>
          </w:tcPr>
          <w:p w14:paraId="1F1B465C" w14:textId="77777777" w:rsidR="000C0F6B" w:rsidRPr="000F6836" w:rsidRDefault="000C0F6B" w:rsidP="000C0F6B">
            <w:pPr>
              <w:jc w:val="left"/>
              <w:rPr>
                <w:ins w:id="3735" w:author="Author"/>
                <w:color w:val="000000"/>
                <w:lang w:val="en-GB"/>
              </w:rPr>
            </w:pPr>
            <w:ins w:id="3736" w:author="Author">
              <w:r w:rsidRPr="000F6836">
                <w:rPr>
                  <w:color w:val="000000"/>
                  <w:lang w:val="en-GB"/>
                </w:rPr>
                <w:t>Net written unearned premium at the Reference Date (only if premium provision allocated to premium risk)</w:t>
              </w:r>
            </w:ins>
          </w:p>
        </w:tc>
        <w:tc>
          <w:tcPr>
            <w:tcW w:w="4536" w:type="dxa"/>
            <w:hideMark/>
          </w:tcPr>
          <w:p w14:paraId="74670AE4" w14:textId="77777777" w:rsidR="000C0F6B" w:rsidRPr="000F6836" w:rsidRDefault="000C0F6B" w:rsidP="000C0F6B">
            <w:pPr>
              <w:jc w:val="left"/>
              <w:rPr>
                <w:ins w:id="3737" w:author="Author"/>
                <w:lang w:val="en-GB"/>
              </w:rPr>
            </w:pPr>
            <w:ins w:id="3738" w:author="Author">
              <w:r w:rsidRPr="000F6836">
                <w:rPr>
                  <w:lang w:val="en-GB"/>
                </w:rPr>
                <w:t>Written unearned premium net of reinsurance. This cell should be filled in if the premium provision at the reporting reference date is allocated to premium risk.</w:t>
              </w:r>
            </w:ins>
          </w:p>
        </w:tc>
      </w:tr>
      <w:tr w:rsidR="000C0F6B" w:rsidRPr="000F6836" w14:paraId="09563D31" w14:textId="77777777" w:rsidTr="00B27ECA">
        <w:trPr>
          <w:trHeight w:val="1200"/>
          <w:ins w:id="3739" w:author="Author"/>
        </w:trPr>
        <w:tc>
          <w:tcPr>
            <w:tcW w:w="2127" w:type="dxa"/>
            <w:hideMark/>
          </w:tcPr>
          <w:p w14:paraId="651B68D9" w14:textId="05D56395" w:rsidR="000C0F6B" w:rsidRPr="000F6836" w:rsidRDefault="000C0F6B" w:rsidP="000C0F6B">
            <w:pPr>
              <w:jc w:val="left"/>
              <w:rPr>
                <w:ins w:id="3740" w:author="Author"/>
                <w:color w:val="000000"/>
                <w:lang w:val="en-GB"/>
              </w:rPr>
            </w:pPr>
            <w:ins w:id="3741" w:author="Author">
              <w:r w:rsidRPr="000F6836">
                <w:rPr>
                  <w:color w:val="000000"/>
                  <w:lang w:val="en-GB"/>
                </w:rPr>
                <w:t>R095</w:t>
              </w:r>
              <w:del w:id="3742" w:author="Author">
                <w:r w:rsidRPr="000F6836" w:rsidDel="00FD1F25">
                  <w:rPr>
                    <w:color w:val="000000"/>
                    <w:lang w:val="en-GB"/>
                  </w:rPr>
                  <w:delText>77</w:delText>
                </w:r>
              </w:del>
              <w:r w:rsidRPr="000F6836">
                <w:rPr>
                  <w:color w:val="000000"/>
                  <w:lang w:val="en-GB"/>
                </w:rPr>
                <w:t>0</w:t>
              </w:r>
            </w:ins>
          </w:p>
        </w:tc>
        <w:tc>
          <w:tcPr>
            <w:tcW w:w="2551" w:type="dxa"/>
            <w:hideMark/>
          </w:tcPr>
          <w:p w14:paraId="6792288B" w14:textId="77777777" w:rsidR="000C0F6B" w:rsidRPr="000F6836" w:rsidRDefault="000C0F6B" w:rsidP="000C0F6B">
            <w:pPr>
              <w:jc w:val="left"/>
              <w:rPr>
                <w:ins w:id="3743" w:author="Author"/>
                <w:color w:val="000000"/>
                <w:lang w:val="en-GB"/>
              </w:rPr>
            </w:pPr>
            <w:ins w:id="3744" w:author="Author">
              <w:r w:rsidRPr="000F6836">
                <w:rPr>
                  <w:color w:val="000000"/>
                  <w:lang w:val="en-GB"/>
                </w:rPr>
                <w:t>Premium Provision - discounted (only if premium provision allocated to premium risk)</w:t>
              </w:r>
            </w:ins>
          </w:p>
        </w:tc>
        <w:tc>
          <w:tcPr>
            <w:tcW w:w="4536" w:type="dxa"/>
            <w:hideMark/>
          </w:tcPr>
          <w:p w14:paraId="6D2A42EC" w14:textId="77777777" w:rsidR="000C0F6B" w:rsidRPr="000F6836" w:rsidRDefault="000C0F6B" w:rsidP="000C0F6B">
            <w:pPr>
              <w:jc w:val="left"/>
              <w:rPr>
                <w:ins w:id="3745" w:author="Author"/>
                <w:color w:val="000000"/>
                <w:lang w:val="en-GB"/>
              </w:rPr>
            </w:pPr>
            <w:ins w:id="3746" w:author="Author">
              <w:r w:rsidRPr="000F6836">
                <w:rPr>
                  <w:color w:val="000000"/>
                  <w:lang w:val="en-GB"/>
                </w:rPr>
                <w:t>The discounted sum of future cash flows that comprise the premium provisions net of reinsurance recoverables. This cell should be filled in if the premium provision at the reporting reference date is allocated to premium risk.</w:t>
              </w:r>
            </w:ins>
          </w:p>
        </w:tc>
      </w:tr>
      <w:tr w:rsidR="000C0F6B" w:rsidRPr="000F6836" w14:paraId="3B7FF363" w14:textId="77777777" w:rsidTr="00B27ECA">
        <w:trPr>
          <w:trHeight w:val="1200"/>
          <w:ins w:id="3747" w:author="Author"/>
        </w:trPr>
        <w:tc>
          <w:tcPr>
            <w:tcW w:w="2127" w:type="dxa"/>
            <w:hideMark/>
          </w:tcPr>
          <w:p w14:paraId="4C76322E" w14:textId="353B7C2E" w:rsidR="000C0F6B" w:rsidRPr="000F6836" w:rsidRDefault="000C0F6B" w:rsidP="000C0F6B">
            <w:pPr>
              <w:jc w:val="left"/>
              <w:rPr>
                <w:ins w:id="3748" w:author="Author"/>
                <w:color w:val="000000"/>
                <w:lang w:val="en-GB"/>
              </w:rPr>
            </w:pPr>
            <w:ins w:id="3749" w:author="Author">
              <w:r w:rsidRPr="000F6836">
                <w:rPr>
                  <w:color w:val="000000"/>
                  <w:lang w:val="en-GB"/>
                </w:rPr>
                <w:t>R096</w:t>
              </w:r>
              <w:del w:id="3750" w:author="Author">
                <w:r w:rsidRPr="000F6836" w:rsidDel="00FD1F25">
                  <w:rPr>
                    <w:color w:val="000000"/>
                    <w:lang w:val="en-GB"/>
                  </w:rPr>
                  <w:delText>78</w:delText>
                </w:r>
              </w:del>
              <w:r w:rsidRPr="000F6836">
                <w:rPr>
                  <w:color w:val="000000"/>
                  <w:lang w:val="en-GB"/>
                </w:rPr>
                <w:t>0</w:t>
              </w:r>
            </w:ins>
          </w:p>
        </w:tc>
        <w:tc>
          <w:tcPr>
            <w:tcW w:w="2551" w:type="dxa"/>
            <w:hideMark/>
          </w:tcPr>
          <w:p w14:paraId="6D6FDD15" w14:textId="77777777" w:rsidR="000C0F6B" w:rsidRPr="000F6836" w:rsidRDefault="000C0F6B" w:rsidP="000C0F6B">
            <w:pPr>
              <w:jc w:val="left"/>
              <w:rPr>
                <w:ins w:id="3751" w:author="Author"/>
                <w:color w:val="000000"/>
                <w:lang w:val="en-GB"/>
              </w:rPr>
            </w:pPr>
            <w:ins w:id="3752" w:author="Author">
              <w:r w:rsidRPr="000F6836">
                <w:rPr>
                  <w:color w:val="000000"/>
                  <w:lang w:val="en-GB"/>
                </w:rPr>
                <w:t>Solvency Capital Requirement</w:t>
              </w:r>
            </w:ins>
          </w:p>
        </w:tc>
        <w:tc>
          <w:tcPr>
            <w:tcW w:w="4536" w:type="dxa"/>
            <w:hideMark/>
          </w:tcPr>
          <w:p w14:paraId="77816EAE" w14:textId="77777777" w:rsidR="000C0F6B" w:rsidRPr="000F6836" w:rsidRDefault="000C0F6B" w:rsidP="000C0F6B">
            <w:pPr>
              <w:jc w:val="left"/>
              <w:rPr>
                <w:ins w:id="3753" w:author="Author"/>
                <w:color w:val="000000"/>
                <w:lang w:val="en-GB"/>
              </w:rPr>
            </w:pPr>
            <w:ins w:id="3754" w:author="Author">
              <w:r w:rsidRPr="000F6836">
                <w:rPr>
                  <w:color w:val="000000"/>
                  <w:lang w:val="en-GB"/>
                </w:rPr>
                <w:t>This is the amount of funds that insurance and reinsurance groups need to face their risks. It is required to identify the solvency capital requirement for each internal line of business, SII LoBs and aggregate level based on net of reinsurance data.</w:t>
              </w:r>
            </w:ins>
          </w:p>
        </w:tc>
      </w:tr>
      <w:tr w:rsidR="000C0F6B" w:rsidRPr="000F6836" w14:paraId="707A9DF4" w14:textId="77777777" w:rsidTr="00B27ECA">
        <w:trPr>
          <w:trHeight w:val="1200"/>
          <w:ins w:id="3755" w:author="Author"/>
        </w:trPr>
        <w:tc>
          <w:tcPr>
            <w:tcW w:w="2127" w:type="dxa"/>
            <w:hideMark/>
          </w:tcPr>
          <w:p w14:paraId="36A8DF47" w14:textId="24147911" w:rsidR="000C0F6B" w:rsidRPr="000F6836" w:rsidRDefault="000C0F6B" w:rsidP="000C0F6B">
            <w:pPr>
              <w:jc w:val="left"/>
              <w:rPr>
                <w:ins w:id="3756" w:author="Author"/>
                <w:color w:val="000000"/>
                <w:lang w:val="en-GB"/>
              </w:rPr>
            </w:pPr>
            <w:ins w:id="3757" w:author="Author">
              <w:r w:rsidRPr="000F6836">
                <w:rPr>
                  <w:color w:val="000000"/>
                  <w:lang w:val="en-GB"/>
                </w:rPr>
                <w:t>R097</w:t>
              </w:r>
              <w:del w:id="3758" w:author="Author">
                <w:r w:rsidRPr="000F6836" w:rsidDel="00FD1F25">
                  <w:rPr>
                    <w:color w:val="000000"/>
                    <w:lang w:val="en-GB"/>
                  </w:rPr>
                  <w:delText>79</w:delText>
                </w:r>
              </w:del>
              <w:r w:rsidRPr="000F6836">
                <w:rPr>
                  <w:color w:val="000000"/>
                  <w:lang w:val="en-GB"/>
                </w:rPr>
                <w:t>0</w:t>
              </w:r>
            </w:ins>
          </w:p>
        </w:tc>
        <w:tc>
          <w:tcPr>
            <w:tcW w:w="2551" w:type="dxa"/>
            <w:hideMark/>
          </w:tcPr>
          <w:p w14:paraId="078A771F" w14:textId="77777777" w:rsidR="000C0F6B" w:rsidRPr="000F6836" w:rsidRDefault="000C0F6B" w:rsidP="000C0F6B">
            <w:pPr>
              <w:jc w:val="left"/>
              <w:rPr>
                <w:ins w:id="3759" w:author="Author"/>
                <w:color w:val="000000"/>
                <w:lang w:val="en-GB"/>
              </w:rPr>
            </w:pPr>
            <w:ins w:id="3760" w:author="Author">
              <w:r w:rsidRPr="000F6836">
                <w:rPr>
                  <w:color w:val="000000"/>
                  <w:lang w:val="en-GB"/>
                </w:rPr>
                <w:t>Simulated (output) mean</w:t>
              </w:r>
            </w:ins>
          </w:p>
        </w:tc>
        <w:tc>
          <w:tcPr>
            <w:tcW w:w="4536" w:type="dxa"/>
            <w:hideMark/>
          </w:tcPr>
          <w:p w14:paraId="660888F2" w14:textId="77777777" w:rsidR="000C0F6B" w:rsidRPr="000F6836" w:rsidRDefault="000C0F6B" w:rsidP="000C0F6B">
            <w:pPr>
              <w:jc w:val="left"/>
              <w:rPr>
                <w:ins w:id="3761" w:author="Author"/>
                <w:color w:val="000000"/>
                <w:lang w:val="en-GB"/>
              </w:rPr>
            </w:pPr>
            <w:ins w:id="3762" w:author="Author">
              <w:r w:rsidRPr="000F6836">
                <w:rPr>
                  <w:color w:val="000000"/>
                  <w:lang w:val="en-GB"/>
                </w:rPr>
                <w:t xml:space="preserve">This is the mean of the probability distribution. It is the output obtained based on the simulation process (net of reinsurance and on a discounted basis). </w:t>
              </w:r>
            </w:ins>
          </w:p>
        </w:tc>
      </w:tr>
      <w:tr w:rsidR="000C0F6B" w:rsidRPr="000F6836" w14:paraId="3C024E57" w14:textId="77777777" w:rsidTr="00B27ECA">
        <w:trPr>
          <w:trHeight w:val="1200"/>
          <w:ins w:id="3763" w:author="Author"/>
        </w:trPr>
        <w:tc>
          <w:tcPr>
            <w:tcW w:w="2127" w:type="dxa"/>
            <w:hideMark/>
          </w:tcPr>
          <w:p w14:paraId="2B0A8504" w14:textId="0DF90D75" w:rsidR="000C0F6B" w:rsidRPr="000F6836" w:rsidRDefault="000C0F6B" w:rsidP="000C0F6B">
            <w:pPr>
              <w:jc w:val="left"/>
              <w:rPr>
                <w:ins w:id="3764" w:author="Author"/>
                <w:color w:val="000000"/>
                <w:lang w:val="en-GB"/>
              </w:rPr>
            </w:pPr>
            <w:ins w:id="3765" w:author="Author">
              <w:r w:rsidRPr="000F6836">
                <w:rPr>
                  <w:color w:val="000000"/>
                  <w:lang w:val="en-GB"/>
                </w:rPr>
                <w:t>R098</w:t>
              </w:r>
              <w:del w:id="3766" w:author="Author">
                <w:r w:rsidRPr="000F6836" w:rsidDel="00FD1F25">
                  <w:rPr>
                    <w:color w:val="000000"/>
                    <w:lang w:val="en-GB"/>
                  </w:rPr>
                  <w:delText>0</w:delText>
                </w:r>
              </w:del>
              <w:r w:rsidRPr="000F6836">
                <w:rPr>
                  <w:color w:val="000000"/>
                  <w:lang w:val="en-GB"/>
                </w:rPr>
                <w:t>0</w:t>
              </w:r>
            </w:ins>
          </w:p>
        </w:tc>
        <w:tc>
          <w:tcPr>
            <w:tcW w:w="2551" w:type="dxa"/>
            <w:hideMark/>
          </w:tcPr>
          <w:p w14:paraId="4D9DA92B" w14:textId="77777777" w:rsidR="000C0F6B" w:rsidRPr="000F6836" w:rsidRDefault="000C0F6B" w:rsidP="000C0F6B">
            <w:pPr>
              <w:jc w:val="left"/>
              <w:rPr>
                <w:ins w:id="3767" w:author="Author"/>
                <w:color w:val="000000"/>
                <w:lang w:val="en-GB"/>
              </w:rPr>
            </w:pPr>
            <w:ins w:id="3768" w:author="Author">
              <w:r w:rsidRPr="000F6836">
                <w:rPr>
                  <w:color w:val="000000"/>
                  <w:lang w:val="en-GB"/>
                </w:rPr>
                <w:t>Simulated standard deviation</w:t>
              </w:r>
            </w:ins>
          </w:p>
        </w:tc>
        <w:tc>
          <w:tcPr>
            <w:tcW w:w="4536" w:type="dxa"/>
            <w:hideMark/>
          </w:tcPr>
          <w:p w14:paraId="346FB1BC" w14:textId="77777777" w:rsidR="000C0F6B" w:rsidRPr="000F6836" w:rsidRDefault="000C0F6B" w:rsidP="000C0F6B">
            <w:pPr>
              <w:jc w:val="left"/>
              <w:rPr>
                <w:ins w:id="3769" w:author="Author"/>
                <w:color w:val="000000"/>
                <w:lang w:val="en-GB"/>
              </w:rPr>
            </w:pPr>
            <w:ins w:id="3770" w:author="Author">
              <w:r w:rsidRPr="000F6836">
                <w:rPr>
                  <w:color w:val="000000"/>
                  <w:lang w:val="en-GB"/>
                </w:rPr>
                <w:t>This is the standard deviation of the probability distribution. It is the output obtained based on the simulation process (net of reinsurance and on a discounted basis).</w:t>
              </w:r>
            </w:ins>
          </w:p>
        </w:tc>
      </w:tr>
      <w:tr w:rsidR="000C0F6B" w:rsidRPr="000F6836" w14:paraId="23576BA9" w14:textId="77777777" w:rsidTr="00B27ECA">
        <w:trPr>
          <w:trHeight w:val="1800"/>
          <w:ins w:id="3771" w:author="Author"/>
        </w:trPr>
        <w:tc>
          <w:tcPr>
            <w:tcW w:w="2127" w:type="dxa"/>
            <w:hideMark/>
          </w:tcPr>
          <w:p w14:paraId="3F843FAA" w14:textId="054187B1" w:rsidR="000C0F6B" w:rsidRPr="000F6836" w:rsidRDefault="000C0F6B" w:rsidP="000C0F6B">
            <w:pPr>
              <w:jc w:val="left"/>
              <w:rPr>
                <w:ins w:id="3772" w:author="Author"/>
                <w:color w:val="000000"/>
                <w:lang w:val="en-GB"/>
              </w:rPr>
            </w:pPr>
            <w:ins w:id="3773" w:author="Author">
              <w:r w:rsidRPr="000F6836">
                <w:rPr>
                  <w:color w:val="000000"/>
                  <w:lang w:val="en-GB"/>
                </w:rPr>
                <w:t>R099</w:t>
              </w:r>
              <w:del w:id="3774" w:author="Author">
                <w:r w:rsidRPr="000F6836" w:rsidDel="00FD1F25">
                  <w:rPr>
                    <w:color w:val="000000"/>
                    <w:lang w:val="en-GB"/>
                  </w:rPr>
                  <w:delText>81</w:delText>
                </w:r>
              </w:del>
              <w:r w:rsidRPr="000F6836">
                <w:rPr>
                  <w:color w:val="000000"/>
                  <w:lang w:val="en-GB"/>
                </w:rPr>
                <w:t>0-R120</w:t>
              </w:r>
              <w:del w:id="3775" w:author="Author">
                <w:r w:rsidRPr="000F6836" w:rsidDel="00FD1F25">
                  <w:rPr>
                    <w:color w:val="000000"/>
                    <w:lang w:val="en-GB"/>
                  </w:rPr>
                  <w:delText>96</w:delText>
                </w:r>
              </w:del>
              <w:r w:rsidRPr="000F6836">
                <w:rPr>
                  <w:color w:val="000000"/>
                  <w:lang w:val="en-GB"/>
                </w:rPr>
                <w:t>0</w:t>
              </w:r>
            </w:ins>
          </w:p>
        </w:tc>
        <w:tc>
          <w:tcPr>
            <w:tcW w:w="2551" w:type="dxa"/>
            <w:hideMark/>
          </w:tcPr>
          <w:p w14:paraId="4F8B315A" w14:textId="7CD84A77" w:rsidR="000C0F6B" w:rsidRPr="000F6836" w:rsidRDefault="000C0F6B" w:rsidP="000C0F6B">
            <w:pPr>
              <w:jc w:val="left"/>
              <w:rPr>
                <w:ins w:id="3776" w:author="Author"/>
                <w:color w:val="000000"/>
                <w:lang w:val="en-GB"/>
              </w:rPr>
            </w:pPr>
            <w:ins w:id="3777" w:author="Author">
              <w:r w:rsidRPr="000F6836">
                <w:rPr>
                  <w:color w:val="000000"/>
                  <w:lang w:val="en-GB"/>
                </w:rPr>
                <w:t>Percentiles from 0.001 to 0.999</w:t>
              </w:r>
              <w:del w:id="3778" w:author="Author">
                <w:r w:rsidRPr="000F6836" w:rsidDel="000D4933">
                  <w:rPr>
                    <w:color w:val="000000"/>
                    <w:lang w:val="en-GB"/>
                  </w:rPr>
                  <w:delText xml:space="preserve"> (see Annex XII for the required percentiles)</w:delText>
                </w:r>
              </w:del>
            </w:ins>
          </w:p>
        </w:tc>
        <w:tc>
          <w:tcPr>
            <w:tcW w:w="4536" w:type="dxa"/>
            <w:hideMark/>
          </w:tcPr>
          <w:p w14:paraId="29F1264F" w14:textId="77777777" w:rsidR="000C0F6B" w:rsidRPr="000F6836" w:rsidRDefault="000C0F6B" w:rsidP="000C0F6B">
            <w:pPr>
              <w:jc w:val="left"/>
              <w:rPr>
                <w:ins w:id="3779" w:author="Author"/>
                <w:color w:val="000000"/>
                <w:lang w:val="en-GB"/>
              </w:rPr>
            </w:pPr>
            <w:ins w:id="3780" w:author="Author">
              <w:r w:rsidRPr="000F6836">
                <w:rPr>
                  <w:color w:val="000000"/>
                  <w:lang w:val="en-GB"/>
                </w:rPr>
                <w:t>The undertaking is expected to indicate the amounts of the percentiles required in the table related to the probability distribution obtained based on the simulation process (net of reinsurance and on a discounted basis).</w:t>
              </w:r>
            </w:ins>
          </w:p>
        </w:tc>
      </w:tr>
      <w:tr w:rsidR="000C0F6B" w:rsidRPr="000F6836" w14:paraId="3B988CC7" w14:textId="77777777" w:rsidTr="00B27ECA">
        <w:trPr>
          <w:trHeight w:val="300"/>
          <w:ins w:id="3781" w:author="Author"/>
        </w:trPr>
        <w:tc>
          <w:tcPr>
            <w:tcW w:w="9214" w:type="dxa"/>
            <w:gridSpan w:val="3"/>
            <w:noWrap/>
            <w:hideMark/>
          </w:tcPr>
          <w:p w14:paraId="6BC9E664" w14:textId="77777777" w:rsidR="000C0F6B" w:rsidRPr="000F6836" w:rsidRDefault="000C0F6B" w:rsidP="000C0F6B">
            <w:pPr>
              <w:jc w:val="left"/>
              <w:rPr>
                <w:ins w:id="3782" w:author="Author"/>
                <w:bCs/>
                <w:i/>
                <w:color w:val="000000"/>
                <w:lang w:val="en-GB"/>
              </w:rPr>
            </w:pPr>
            <w:ins w:id="3783" w:author="Author">
              <w:r w:rsidRPr="000F6836">
                <w:rPr>
                  <w:i/>
                  <w:lang w:val="en-GB"/>
                </w:rPr>
                <w:t>Overall Non-Life and Health NSLT</w:t>
              </w:r>
              <w:r w:rsidRPr="000F6836" w:rsidDel="00A30A11">
                <w:rPr>
                  <w:i/>
                  <w:lang w:val="en-GB"/>
                </w:rPr>
                <w:t xml:space="preserve"> </w:t>
              </w:r>
              <w:r w:rsidRPr="000F6836">
                <w:rPr>
                  <w:i/>
                  <w:lang w:val="en-GB"/>
                </w:rPr>
                <w:t>gross of reinsurance</w:t>
              </w:r>
            </w:ins>
          </w:p>
        </w:tc>
      </w:tr>
      <w:tr w:rsidR="000C0F6B" w:rsidRPr="000F6836" w14:paraId="3C99D92B" w14:textId="77777777" w:rsidTr="00B27ECA">
        <w:trPr>
          <w:trHeight w:val="300"/>
          <w:ins w:id="3784" w:author="Author"/>
        </w:trPr>
        <w:tc>
          <w:tcPr>
            <w:tcW w:w="2127" w:type="dxa"/>
            <w:hideMark/>
          </w:tcPr>
          <w:p w14:paraId="665D9145" w14:textId="77777777" w:rsidR="000C0F6B" w:rsidRPr="000F6836" w:rsidRDefault="000C0F6B" w:rsidP="000C0F6B">
            <w:pPr>
              <w:jc w:val="left"/>
              <w:rPr>
                <w:ins w:id="3785" w:author="Author"/>
                <w:color w:val="000000"/>
                <w:lang w:val="en-GB" w:eastAsia="fr-FR"/>
              </w:rPr>
            </w:pPr>
            <w:ins w:id="3786" w:author="Author">
              <w:r w:rsidRPr="000F6836">
                <w:rPr>
                  <w:color w:val="000000"/>
                  <w:lang w:val="en-GB"/>
                </w:rPr>
                <w:lastRenderedPageBreak/>
                <w:t>Z0020</w:t>
              </w:r>
            </w:ins>
          </w:p>
        </w:tc>
        <w:tc>
          <w:tcPr>
            <w:tcW w:w="2551" w:type="dxa"/>
            <w:hideMark/>
          </w:tcPr>
          <w:p w14:paraId="2E9B023F" w14:textId="77777777" w:rsidR="000C0F6B" w:rsidRPr="000F6836" w:rsidRDefault="000C0F6B" w:rsidP="000C0F6B">
            <w:pPr>
              <w:jc w:val="left"/>
              <w:rPr>
                <w:ins w:id="3787" w:author="Author"/>
                <w:lang w:val="en-GB"/>
              </w:rPr>
            </w:pPr>
            <w:ins w:id="3788" w:author="Author">
              <w:r w:rsidRPr="000F6836">
                <w:rPr>
                  <w:lang w:val="en-GB"/>
                </w:rPr>
                <w:t>Risk type</w:t>
              </w:r>
            </w:ins>
          </w:p>
        </w:tc>
        <w:tc>
          <w:tcPr>
            <w:tcW w:w="4536" w:type="dxa"/>
          </w:tcPr>
          <w:p w14:paraId="0BB2003C" w14:textId="77777777" w:rsidR="000C0F6B" w:rsidRPr="000F6836" w:rsidRDefault="000C0F6B" w:rsidP="000C0F6B">
            <w:pPr>
              <w:jc w:val="left"/>
              <w:rPr>
                <w:ins w:id="3789" w:author="Author"/>
                <w:lang w:val="en-GB" w:eastAsia="fr-FR"/>
              </w:rPr>
            </w:pPr>
            <w:ins w:id="3790" w:author="Author">
              <w:r w:rsidRPr="000F6836">
                <w:rPr>
                  <w:lang w:val="en-GB"/>
                </w:rPr>
                <w:t>One of the options in the following closed list shall be used:</w:t>
              </w:r>
            </w:ins>
          </w:p>
          <w:p w14:paraId="46BFAD00" w14:textId="77777777" w:rsidR="000C0F6B" w:rsidRPr="000F6836" w:rsidRDefault="000C0F6B" w:rsidP="000C0F6B">
            <w:pPr>
              <w:jc w:val="left"/>
              <w:rPr>
                <w:ins w:id="3791" w:author="Author"/>
                <w:lang w:val="en-GB"/>
              </w:rPr>
            </w:pPr>
            <w:ins w:id="3792" w:author="Author">
              <w:r w:rsidRPr="000F6836">
                <w:rPr>
                  <w:lang w:val="en-GB"/>
                </w:rPr>
                <w:t>1 – Non-life and NSLT health premium risk and reserve risk aggregated jointly with implicit catastrophe risk</w:t>
              </w:r>
            </w:ins>
          </w:p>
          <w:p w14:paraId="425CC379" w14:textId="77777777" w:rsidR="000C0F6B" w:rsidRPr="000F6836" w:rsidRDefault="000C0F6B" w:rsidP="000C0F6B">
            <w:pPr>
              <w:jc w:val="left"/>
              <w:rPr>
                <w:ins w:id="3793" w:author="Author"/>
                <w:lang w:val="en-GB"/>
              </w:rPr>
            </w:pPr>
            <w:ins w:id="3794" w:author="Author">
              <w:r w:rsidRPr="000F6836">
                <w:rPr>
                  <w:lang w:val="en-GB"/>
                </w:rPr>
                <w:t>2 – Non-life and NSLT health premium risk and reserve risk aggregated jointly</w:t>
              </w:r>
            </w:ins>
          </w:p>
          <w:p w14:paraId="7BC3D710" w14:textId="77777777" w:rsidR="000C0F6B" w:rsidRPr="000F6836" w:rsidRDefault="000C0F6B" w:rsidP="000C0F6B">
            <w:pPr>
              <w:jc w:val="left"/>
              <w:rPr>
                <w:ins w:id="3795" w:author="Author"/>
                <w:lang w:val="en-GB"/>
              </w:rPr>
            </w:pPr>
            <w:ins w:id="3796" w:author="Author">
              <w:r w:rsidRPr="000F6836">
                <w:rPr>
                  <w:lang w:val="en-GB"/>
                </w:rPr>
                <w:t>3 – Non-life underwriting premium risk and reserve risk with implicit catastrophe risk</w:t>
              </w:r>
            </w:ins>
          </w:p>
          <w:p w14:paraId="231E8669" w14:textId="77777777" w:rsidR="000C0F6B" w:rsidRPr="000F6836" w:rsidRDefault="000C0F6B" w:rsidP="000C0F6B">
            <w:pPr>
              <w:jc w:val="left"/>
              <w:rPr>
                <w:ins w:id="3797" w:author="Author"/>
                <w:lang w:val="en-GB"/>
              </w:rPr>
            </w:pPr>
            <w:ins w:id="3798" w:author="Author">
              <w:r w:rsidRPr="000F6836">
                <w:rPr>
                  <w:lang w:val="en-GB"/>
                </w:rPr>
                <w:t>4 – Non-life underwriting premium risk and reserve risk</w:t>
              </w:r>
            </w:ins>
          </w:p>
          <w:p w14:paraId="65173EE3" w14:textId="77777777" w:rsidR="000C0F6B" w:rsidRPr="000F6836" w:rsidRDefault="000C0F6B" w:rsidP="000C0F6B">
            <w:pPr>
              <w:jc w:val="left"/>
              <w:rPr>
                <w:ins w:id="3799" w:author="Author"/>
                <w:lang w:val="en-GB"/>
              </w:rPr>
            </w:pPr>
            <w:ins w:id="3800" w:author="Author">
              <w:r w:rsidRPr="000F6836">
                <w:rPr>
                  <w:lang w:val="en-GB"/>
                </w:rPr>
                <w:t>5 – NSLT health underwriting premium risk and reserve risk aggregated separately with implicit catastrophe risk</w:t>
              </w:r>
            </w:ins>
          </w:p>
          <w:p w14:paraId="47D47503" w14:textId="77777777" w:rsidR="000C0F6B" w:rsidRPr="000F6836" w:rsidRDefault="000C0F6B" w:rsidP="000C0F6B">
            <w:pPr>
              <w:jc w:val="left"/>
              <w:rPr>
                <w:ins w:id="3801" w:author="Author"/>
                <w:color w:val="000000"/>
                <w:lang w:val="en-GB"/>
              </w:rPr>
            </w:pPr>
            <w:ins w:id="3802" w:author="Author">
              <w:r w:rsidRPr="000F6836">
                <w:rPr>
                  <w:lang w:val="en-GB"/>
                </w:rPr>
                <w:t>6 – NSLT health underwriting premium risk and reserve risk aggregated separately</w:t>
              </w:r>
            </w:ins>
          </w:p>
        </w:tc>
      </w:tr>
      <w:tr w:rsidR="000C0F6B" w:rsidRPr="000F6836" w14:paraId="62C14139" w14:textId="77777777" w:rsidTr="00B27ECA">
        <w:trPr>
          <w:trHeight w:val="300"/>
          <w:ins w:id="3803" w:author="Author"/>
        </w:trPr>
        <w:tc>
          <w:tcPr>
            <w:tcW w:w="2127" w:type="dxa"/>
            <w:hideMark/>
          </w:tcPr>
          <w:p w14:paraId="752D21BB" w14:textId="65B749D9" w:rsidR="000C0F6B" w:rsidRPr="000F6836" w:rsidRDefault="000C0F6B" w:rsidP="000C0F6B">
            <w:pPr>
              <w:jc w:val="left"/>
              <w:rPr>
                <w:ins w:id="3804" w:author="Author"/>
                <w:color w:val="000000"/>
                <w:lang w:val="en-GB" w:eastAsia="fr-FR"/>
              </w:rPr>
            </w:pPr>
            <w:ins w:id="3805" w:author="Author">
              <w:r w:rsidRPr="000F6836">
                <w:rPr>
                  <w:color w:val="000000"/>
                  <w:lang w:val="en-GB"/>
                </w:rPr>
                <w:t>C01</w:t>
              </w:r>
              <w:r w:rsidR="00503753">
                <w:rPr>
                  <w:color w:val="000000"/>
                  <w:lang w:val="en-GB"/>
                </w:rPr>
                <w:t>3</w:t>
              </w:r>
              <w:del w:id="3806" w:author="Author">
                <w:r w:rsidRPr="000F6836" w:rsidDel="00503753">
                  <w:rPr>
                    <w:color w:val="000000"/>
                    <w:lang w:val="en-GB"/>
                  </w:rPr>
                  <w:delText>1</w:delText>
                </w:r>
              </w:del>
              <w:r w:rsidRPr="000F6836">
                <w:rPr>
                  <w:color w:val="000000"/>
                  <w:lang w:val="en-GB"/>
                </w:rPr>
                <w:t>0</w:t>
              </w:r>
            </w:ins>
          </w:p>
        </w:tc>
        <w:tc>
          <w:tcPr>
            <w:tcW w:w="2551" w:type="dxa"/>
            <w:hideMark/>
          </w:tcPr>
          <w:p w14:paraId="5F73FE57" w14:textId="77777777" w:rsidR="000C0F6B" w:rsidRPr="000F6836" w:rsidRDefault="000C0F6B" w:rsidP="000C0F6B">
            <w:pPr>
              <w:jc w:val="left"/>
              <w:rPr>
                <w:ins w:id="3807" w:author="Author"/>
                <w:lang w:val="en-GB"/>
              </w:rPr>
            </w:pPr>
            <w:ins w:id="3808" w:author="Author">
              <w:r w:rsidRPr="000F6836">
                <w:rPr>
                  <w:lang w:val="en-GB"/>
                </w:rPr>
                <w:t>Total undiversified</w:t>
              </w:r>
            </w:ins>
          </w:p>
        </w:tc>
        <w:tc>
          <w:tcPr>
            <w:tcW w:w="4536" w:type="dxa"/>
            <w:hideMark/>
          </w:tcPr>
          <w:p w14:paraId="7FF12FBC" w14:textId="77777777" w:rsidR="000C0F6B" w:rsidRPr="000F6836" w:rsidRDefault="000C0F6B" w:rsidP="000C0F6B">
            <w:pPr>
              <w:jc w:val="left"/>
              <w:rPr>
                <w:ins w:id="3809" w:author="Author"/>
                <w:color w:val="000000"/>
                <w:lang w:val="en-GB"/>
              </w:rPr>
            </w:pPr>
            <w:ins w:id="3810" w:author="Author">
              <w:r w:rsidRPr="000F6836">
                <w:rPr>
                  <w:color w:val="000000"/>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4FB1A017" w14:textId="77777777" w:rsidTr="00B27ECA">
        <w:trPr>
          <w:trHeight w:val="300"/>
          <w:ins w:id="3811" w:author="Author"/>
        </w:trPr>
        <w:tc>
          <w:tcPr>
            <w:tcW w:w="2127" w:type="dxa"/>
            <w:hideMark/>
          </w:tcPr>
          <w:p w14:paraId="2AF00059" w14:textId="48D24C0A" w:rsidR="000C0F6B" w:rsidRPr="000F6836" w:rsidRDefault="000C0F6B" w:rsidP="000C0F6B">
            <w:pPr>
              <w:jc w:val="left"/>
              <w:rPr>
                <w:ins w:id="3812" w:author="Author"/>
                <w:color w:val="000000"/>
                <w:lang w:val="en-GB" w:eastAsia="fr-FR"/>
              </w:rPr>
            </w:pPr>
            <w:ins w:id="3813" w:author="Author">
              <w:r w:rsidRPr="000F6836">
                <w:rPr>
                  <w:color w:val="000000"/>
                  <w:lang w:val="en-GB"/>
                </w:rPr>
                <w:t>C01</w:t>
              </w:r>
              <w:r w:rsidR="00503753">
                <w:rPr>
                  <w:color w:val="000000"/>
                  <w:lang w:val="en-GB"/>
                </w:rPr>
                <w:t>4</w:t>
              </w:r>
              <w:del w:id="3814" w:author="Author">
                <w:r w:rsidRPr="000F6836" w:rsidDel="00503753">
                  <w:rPr>
                    <w:color w:val="000000"/>
                    <w:lang w:val="en-GB"/>
                  </w:rPr>
                  <w:delText>2</w:delText>
                </w:r>
              </w:del>
              <w:r w:rsidRPr="000F6836">
                <w:rPr>
                  <w:color w:val="000000"/>
                  <w:lang w:val="en-GB"/>
                </w:rPr>
                <w:t>0</w:t>
              </w:r>
            </w:ins>
          </w:p>
        </w:tc>
        <w:tc>
          <w:tcPr>
            <w:tcW w:w="2551" w:type="dxa"/>
            <w:hideMark/>
          </w:tcPr>
          <w:p w14:paraId="544A2B99" w14:textId="77777777" w:rsidR="000C0F6B" w:rsidRPr="000F6836" w:rsidRDefault="000C0F6B" w:rsidP="000C0F6B">
            <w:pPr>
              <w:jc w:val="left"/>
              <w:rPr>
                <w:ins w:id="3815" w:author="Author"/>
                <w:lang w:val="en-GB"/>
              </w:rPr>
            </w:pPr>
            <w:ins w:id="3816" w:author="Author">
              <w:r w:rsidRPr="000F6836">
                <w:rPr>
                  <w:lang w:val="en-GB"/>
                </w:rPr>
                <w:t>Diversification</w:t>
              </w:r>
            </w:ins>
          </w:p>
        </w:tc>
        <w:tc>
          <w:tcPr>
            <w:tcW w:w="4536" w:type="dxa"/>
            <w:hideMark/>
          </w:tcPr>
          <w:p w14:paraId="3C77818C" w14:textId="77777777" w:rsidR="000C0F6B" w:rsidRPr="000F6836" w:rsidRDefault="000C0F6B" w:rsidP="000C0F6B">
            <w:pPr>
              <w:jc w:val="left"/>
              <w:rPr>
                <w:ins w:id="3817" w:author="Author"/>
                <w:color w:val="000000"/>
                <w:lang w:val="en-GB"/>
              </w:rPr>
            </w:pPr>
            <w:ins w:id="3818" w:author="Author">
              <w:r w:rsidRPr="000F6836">
                <w:rPr>
                  <w:color w:val="000000"/>
                  <w:lang w:val="en-GB"/>
                </w:rPr>
                <w:t>The difference between total undiversified standalone non-life and health NSLT underwriting risk and total non-life underwriting risk diversified. This amount is the diversification effect and shall be reported as a negative value.</w:t>
              </w:r>
            </w:ins>
          </w:p>
        </w:tc>
      </w:tr>
      <w:tr w:rsidR="000C0F6B" w:rsidRPr="000F6836" w14:paraId="712572EF" w14:textId="77777777" w:rsidTr="00B27ECA">
        <w:trPr>
          <w:trHeight w:val="300"/>
          <w:ins w:id="3819" w:author="Author"/>
        </w:trPr>
        <w:tc>
          <w:tcPr>
            <w:tcW w:w="2127" w:type="dxa"/>
            <w:hideMark/>
          </w:tcPr>
          <w:p w14:paraId="6C577017" w14:textId="284CF65F" w:rsidR="000C0F6B" w:rsidRPr="000F6836" w:rsidRDefault="000C0F6B" w:rsidP="000C0F6B">
            <w:pPr>
              <w:jc w:val="left"/>
              <w:rPr>
                <w:ins w:id="3820" w:author="Author"/>
                <w:color w:val="000000"/>
                <w:lang w:val="en-GB" w:eastAsia="fr-FR"/>
              </w:rPr>
            </w:pPr>
            <w:ins w:id="3821" w:author="Author">
              <w:r w:rsidRPr="000F6836">
                <w:rPr>
                  <w:color w:val="000000"/>
                  <w:lang w:val="en-GB"/>
                </w:rPr>
                <w:t>C01</w:t>
              </w:r>
              <w:r w:rsidR="00503753">
                <w:rPr>
                  <w:color w:val="000000"/>
                  <w:lang w:val="en-GB"/>
                </w:rPr>
                <w:t>5</w:t>
              </w:r>
              <w:del w:id="3822" w:author="Author">
                <w:r w:rsidRPr="000F6836" w:rsidDel="00503753">
                  <w:rPr>
                    <w:color w:val="000000"/>
                    <w:lang w:val="en-GB"/>
                  </w:rPr>
                  <w:delText>3</w:delText>
                </w:r>
              </w:del>
              <w:r w:rsidRPr="000F6836">
                <w:rPr>
                  <w:color w:val="000000"/>
                  <w:lang w:val="en-GB"/>
                </w:rPr>
                <w:t>0</w:t>
              </w:r>
            </w:ins>
          </w:p>
        </w:tc>
        <w:tc>
          <w:tcPr>
            <w:tcW w:w="2551" w:type="dxa"/>
            <w:hideMark/>
          </w:tcPr>
          <w:p w14:paraId="7174051C" w14:textId="77777777" w:rsidR="000C0F6B" w:rsidRPr="000F6836" w:rsidRDefault="000C0F6B" w:rsidP="000C0F6B">
            <w:pPr>
              <w:jc w:val="left"/>
              <w:rPr>
                <w:ins w:id="3823" w:author="Author"/>
                <w:lang w:val="en-GB"/>
              </w:rPr>
            </w:pPr>
            <w:ins w:id="3824" w:author="Author">
              <w:r w:rsidRPr="000F6836">
                <w:rPr>
                  <w:lang w:val="en-GB"/>
                </w:rPr>
                <w:t>Diversified</w:t>
              </w:r>
            </w:ins>
          </w:p>
        </w:tc>
        <w:tc>
          <w:tcPr>
            <w:tcW w:w="4536" w:type="dxa"/>
            <w:hideMark/>
          </w:tcPr>
          <w:p w14:paraId="0AF4EC99" w14:textId="77777777" w:rsidR="000C0F6B" w:rsidRPr="000F6836" w:rsidRDefault="000C0F6B" w:rsidP="000C0F6B">
            <w:pPr>
              <w:jc w:val="left"/>
              <w:rPr>
                <w:ins w:id="3825" w:author="Author"/>
                <w:color w:val="000000"/>
                <w:lang w:val="en-GB"/>
              </w:rPr>
            </w:pPr>
            <w:ins w:id="3826" w:author="Author">
              <w:r w:rsidRPr="000F6836">
                <w:rPr>
                  <w:color w:val="000000"/>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0F6836">
                <w:rPr>
                  <w:bCs/>
                  <w:color w:val="000000"/>
                  <w:lang w:val="en-GB"/>
                </w:rPr>
                <w:t>DISTRIBUTION OF LOSSES FROM CATASTROPHE PERILS</w:t>
              </w:r>
              <w:r w:rsidRPr="000F6836">
                <w:rPr>
                  <w:color w:val="000000"/>
                  <w:lang w:val="en-GB"/>
                </w:rPr>
                <w:t>” section of this LOG file.</w:t>
              </w:r>
            </w:ins>
          </w:p>
        </w:tc>
      </w:tr>
      <w:tr w:rsidR="000C0F6B" w:rsidRPr="000F6836" w14:paraId="05A8CC7A" w14:textId="77777777" w:rsidTr="00B27ECA">
        <w:trPr>
          <w:trHeight w:val="300"/>
          <w:ins w:id="3827" w:author="Author"/>
        </w:trPr>
        <w:tc>
          <w:tcPr>
            <w:tcW w:w="2127" w:type="dxa"/>
            <w:hideMark/>
          </w:tcPr>
          <w:p w14:paraId="44B7345C" w14:textId="3A41971D" w:rsidR="000C0F6B" w:rsidRPr="000F6836" w:rsidRDefault="000C0F6B" w:rsidP="000C0F6B">
            <w:pPr>
              <w:jc w:val="left"/>
              <w:rPr>
                <w:ins w:id="3828" w:author="Author"/>
                <w:color w:val="000000"/>
                <w:lang w:val="en-GB"/>
              </w:rPr>
            </w:pPr>
            <w:ins w:id="3829" w:author="Author">
              <w:r w:rsidRPr="000F6836">
                <w:rPr>
                  <w:color w:val="000000"/>
                  <w:lang w:val="en-GB"/>
                </w:rPr>
                <w:lastRenderedPageBreak/>
                <w:t>R121</w:t>
              </w:r>
              <w:del w:id="3830" w:author="Author">
                <w:r w:rsidRPr="000F6836" w:rsidDel="009E559D">
                  <w:rPr>
                    <w:color w:val="000000"/>
                    <w:lang w:val="en-GB"/>
                  </w:rPr>
                  <w:delText>097</w:delText>
                </w:r>
              </w:del>
              <w:r w:rsidRPr="000F6836">
                <w:rPr>
                  <w:color w:val="000000"/>
                  <w:lang w:val="en-GB"/>
                </w:rPr>
                <w:t>0</w:t>
              </w:r>
            </w:ins>
          </w:p>
        </w:tc>
        <w:tc>
          <w:tcPr>
            <w:tcW w:w="2551" w:type="dxa"/>
            <w:hideMark/>
          </w:tcPr>
          <w:p w14:paraId="436078E0" w14:textId="77777777" w:rsidR="000C0F6B" w:rsidRPr="000F6836" w:rsidRDefault="000C0F6B" w:rsidP="000C0F6B">
            <w:pPr>
              <w:jc w:val="left"/>
              <w:rPr>
                <w:ins w:id="3831" w:author="Author"/>
                <w:lang w:val="en-GB"/>
              </w:rPr>
            </w:pPr>
            <w:ins w:id="3832" w:author="Author">
              <w:r w:rsidRPr="000F6836">
                <w:rPr>
                  <w:lang w:val="en-GB"/>
                </w:rPr>
                <w:t>Solvency Capital Requirement</w:t>
              </w:r>
            </w:ins>
          </w:p>
        </w:tc>
        <w:tc>
          <w:tcPr>
            <w:tcW w:w="4536" w:type="dxa"/>
            <w:hideMark/>
          </w:tcPr>
          <w:p w14:paraId="6709FFD7" w14:textId="77777777" w:rsidR="000C0F6B" w:rsidRPr="000F6836" w:rsidRDefault="000C0F6B" w:rsidP="000C0F6B">
            <w:pPr>
              <w:jc w:val="left"/>
              <w:rPr>
                <w:ins w:id="3833" w:author="Author"/>
                <w:color w:val="000000"/>
                <w:lang w:val="en-GB"/>
              </w:rPr>
            </w:pPr>
            <w:ins w:id="3834" w:author="Author">
              <w:r w:rsidRPr="000F6836">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0C0F6B" w:rsidRPr="000F6836" w14:paraId="08659023" w14:textId="77777777" w:rsidTr="00B27ECA">
        <w:trPr>
          <w:trHeight w:val="600"/>
          <w:ins w:id="3835" w:author="Author"/>
        </w:trPr>
        <w:tc>
          <w:tcPr>
            <w:tcW w:w="2127" w:type="dxa"/>
            <w:hideMark/>
          </w:tcPr>
          <w:p w14:paraId="37B910FA" w14:textId="2745CC32" w:rsidR="000C0F6B" w:rsidRPr="000F6836" w:rsidRDefault="000C0F6B" w:rsidP="000C0F6B">
            <w:pPr>
              <w:jc w:val="left"/>
              <w:rPr>
                <w:ins w:id="3836" w:author="Author"/>
                <w:color w:val="000000"/>
                <w:lang w:val="en-GB"/>
              </w:rPr>
            </w:pPr>
            <w:ins w:id="3837" w:author="Author">
              <w:r w:rsidRPr="000F6836">
                <w:rPr>
                  <w:color w:val="000000"/>
                  <w:lang w:val="en-GB"/>
                </w:rPr>
                <w:t>R122</w:t>
              </w:r>
              <w:del w:id="3838" w:author="Author">
                <w:r w:rsidRPr="000F6836" w:rsidDel="009E559D">
                  <w:rPr>
                    <w:color w:val="000000"/>
                    <w:lang w:val="en-GB"/>
                  </w:rPr>
                  <w:delText>098</w:delText>
                </w:r>
              </w:del>
              <w:r w:rsidRPr="000F6836">
                <w:rPr>
                  <w:color w:val="000000"/>
                  <w:lang w:val="en-GB"/>
                </w:rPr>
                <w:t>0</w:t>
              </w:r>
            </w:ins>
          </w:p>
        </w:tc>
        <w:tc>
          <w:tcPr>
            <w:tcW w:w="2551" w:type="dxa"/>
            <w:hideMark/>
          </w:tcPr>
          <w:p w14:paraId="51CD2A8D" w14:textId="77777777" w:rsidR="000C0F6B" w:rsidRPr="000F6836" w:rsidRDefault="000C0F6B" w:rsidP="000C0F6B">
            <w:pPr>
              <w:jc w:val="left"/>
              <w:rPr>
                <w:ins w:id="3839" w:author="Author"/>
                <w:lang w:val="en-GB"/>
              </w:rPr>
            </w:pPr>
            <w:ins w:id="3840" w:author="Author">
              <w:r w:rsidRPr="000F6836">
                <w:rPr>
                  <w:lang w:val="en-GB"/>
                </w:rPr>
                <w:t>Simulated (output) mean</w:t>
              </w:r>
            </w:ins>
          </w:p>
        </w:tc>
        <w:tc>
          <w:tcPr>
            <w:tcW w:w="4536" w:type="dxa"/>
            <w:hideMark/>
          </w:tcPr>
          <w:p w14:paraId="46E633FF" w14:textId="77777777" w:rsidR="000C0F6B" w:rsidRPr="000F6836" w:rsidRDefault="000C0F6B" w:rsidP="000C0F6B">
            <w:pPr>
              <w:jc w:val="left"/>
              <w:rPr>
                <w:ins w:id="3841" w:author="Author"/>
                <w:color w:val="000000"/>
                <w:lang w:val="en-GB"/>
              </w:rPr>
            </w:pPr>
            <w:ins w:id="3842" w:author="Author">
              <w:r w:rsidRPr="000F6836">
                <w:rPr>
                  <w:color w:val="000000"/>
                  <w:lang w:val="en-GB"/>
                </w:rPr>
                <w:t xml:space="preserve">This is the mean of the probability distribution. It is the output obtained based on the simulation process (gross of reinsurance and on a discounted basis). </w:t>
              </w:r>
            </w:ins>
          </w:p>
        </w:tc>
      </w:tr>
      <w:tr w:rsidR="000C0F6B" w:rsidRPr="000F6836" w14:paraId="6DE49D23" w14:textId="77777777" w:rsidTr="00B27ECA">
        <w:trPr>
          <w:trHeight w:val="600"/>
          <w:ins w:id="3843" w:author="Author"/>
        </w:trPr>
        <w:tc>
          <w:tcPr>
            <w:tcW w:w="2127" w:type="dxa"/>
            <w:hideMark/>
          </w:tcPr>
          <w:p w14:paraId="3B5741AB" w14:textId="279AAB7A" w:rsidR="000C0F6B" w:rsidRPr="000F6836" w:rsidRDefault="000C0F6B" w:rsidP="000C0F6B">
            <w:pPr>
              <w:jc w:val="left"/>
              <w:rPr>
                <w:ins w:id="3844" w:author="Author"/>
                <w:color w:val="000000"/>
                <w:lang w:val="en-GB"/>
              </w:rPr>
            </w:pPr>
            <w:ins w:id="3845" w:author="Author">
              <w:r w:rsidRPr="000F6836">
                <w:rPr>
                  <w:color w:val="000000"/>
                  <w:lang w:val="en-GB"/>
                </w:rPr>
                <w:t>R123</w:t>
              </w:r>
              <w:del w:id="3846" w:author="Author">
                <w:r w:rsidRPr="000F6836" w:rsidDel="009E559D">
                  <w:rPr>
                    <w:color w:val="000000"/>
                    <w:lang w:val="en-GB"/>
                  </w:rPr>
                  <w:delText>099</w:delText>
                </w:r>
              </w:del>
              <w:r w:rsidRPr="000F6836">
                <w:rPr>
                  <w:color w:val="000000"/>
                  <w:lang w:val="en-GB"/>
                </w:rPr>
                <w:t>0</w:t>
              </w:r>
            </w:ins>
          </w:p>
        </w:tc>
        <w:tc>
          <w:tcPr>
            <w:tcW w:w="2551" w:type="dxa"/>
            <w:hideMark/>
          </w:tcPr>
          <w:p w14:paraId="1D7F0461" w14:textId="77777777" w:rsidR="000C0F6B" w:rsidRPr="000F6836" w:rsidRDefault="000C0F6B" w:rsidP="000C0F6B">
            <w:pPr>
              <w:jc w:val="left"/>
              <w:rPr>
                <w:ins w:id="3847" w:author="Author"/>
                <w:lang w:val="en-GB"/>
              </w:rPr>
            </w:pPr>
            <w:ins w:id="3848" w:author="Author">
              <w:r w:rsidRPr="000F6836">
                <w:rPr>
                  <w:lang w:val="en-GB"/>
                </w:rPr>
                <w:t>Simulated (output) standard deviation</w:t>
              </w:r>
            </w:ins>
          </w:p>
        </w:tc>
        <w:tc>
          <w:tcPr>
            <w:tcW w:w="4536" w:type="dxa"/>
            <w:hideMark/>
          </w:tcPr>
          <w:p w14:paraId="2CD7CD1D" w14:textId="77777777" w:rsidR="000C0F6B" w:rsidRPr="000F6836" w:rsidRDefault="000C0F6B" w:rsidP="000C0F6B">
            <w:pPr>
              <w:jc w:val="left"/>
              <w:rPr>
                <w:ins w:id="3849" w:author="Author"/>
                <w:color w:val="000000"/>
                <w:lang w:val="en-GB"/>
              </w:rPr>
            </w:pPr>
            <w:ins w:id="3850" w:author="Author">
              <w:r w:rsidRPr="000F6836">
                <w:rPr>
                  <w:color w:val="000000"/>
                  <w:lang w:val="en-GB"/>
                </w:rPr>
                <w:t>This is the standard deviation of the probability distribution. It is the output obtained based on the simulation process (gross of reinsurance and on a discounted basis).</w:t>
              </w:r>
            </w:ins>
          </w:p>
        </w:tc>
      </w:tr>
      <w:tr w:rsidR="000C0F6B" w:rsidRPr="000F6836" w14:paraId="099ADFD7" w14:textId="77777777" w:rsidTr="00B27ECA">
        <w:trPr>
          <w:trHeight w:val="600"/>
          <w:ins w:id="3851" w:author="Author"/>
        </w:trPr>
        <w:tc>
          <w:tcPr>
            <w:tcW w:w="2127" w:type="dxa"/>
            <w:hideMark/>
          </w:tcPr>
          <w:p w14:paraId="766D2C1E" w14:textId="272E71F5" w:rsidR="000C0F6B" w:rsidRPr="000F6836" w:rsidRDefault="000C0F6B" w:rsidP="000C0F6B">
            <w:pPr>
              <w:jc w:val="left"/>
              <w:rPr>
                <w:ins w:id="3852" w:author="Author"/>
                <w:color w:val="000000"/>
                <w:lang w:val="en-GB"/>
              </w:rPr>
            </w:pPr>
            <w:ins w:id="3853" w:author="Author">
              <w:r w:rsidRPr="000F6836">
                <w:rPr>
                  <w:color w:val="000000"/>
                  <w:lang w:val="en-GB"/>
                </w:rPr>
                <w:t>R124</w:t>
              </w:r>
              <w:del w:id="3854" w:author="Author">
                <w:r w:rsidRPr="000F6836" w:rsidDel="009E559D">
                  <w:rPr>
                    <w:color w:val="000000"/>
                    <w:lang w:val="en-GB"/>
                  </w:rPr>
                  <w:delText>00</w:delText>
                </w:r>
              </w:del>
              <w:r w:rsidRPr="000F6836">
                <w:rPr>
                  <w:color w:val="000000"/>
                  <w:lang w:val="en-GB"/>
                </w:rPr>
                <w:t>0-R14</w:t>
              </w:r>
              <w:del w:id="3855" w:author="Author">
                <w:r w:rsidRPr="000F6836" w:rsidDel="009E559D">
                  <w:rPr>
                    <w:color w:val="000000"/>
                    <w:lang w:val="en-GB"/>
                  </w:rPr>
                  <w:delText>1</w:delText>
                </w:r>
              </w:del>
              <w:r w:rsidRPr="000F6836">
                <w:rPr>
                  <w:color w:val="000000"/>
                  <w:lang w:val="en-GB"/>
                </w:rPr>
                <w:t>50</w:t>
              </w:r>
            </w:ins>
          </w:p>
        </w:tc>
        <w:tc>
          <w:tcPr>
            <w:tcW w:w="2551" w:type="dxa"/>
            <w:hideMark/>
          </w:tcPr>
          <w:p w14:paraId="55426406" w14:textId="426E78DD" w:rsidR="000C0F6B" w:rsidRPr="000F6836" w:rsidRDefault="000C0F6B" w:rsidP="000C0F6B">
            <w:pPr>
              <w:jc w:val="left"/>
              <w:rPr>
                <w:ins w:id="3856" w:author="Author"/>
                <w:lang w:val="en-GB"/>
              </w:rPr>
            </w:pPr>
            <w:ins w:id="3857" w:author="Author">
              <w:r w:rsidRPr="000F6836">
                <w:rPr>
                  <w:color w:val="000000"/>
                  <w:lang w:val="en-GB"/>
                </w:rPr>
                <w:t>Percentiles from 0.001 to 0.999</w:t>
              </w:r>
              <w:del w:id="3858" w:author="Author">
                <w:r w:rsidRPr="000F6836" w:rsidDel="000D4933">
                  <w:rPr>
                    <w:lang w:val="en-GB"/>
                  </w:rPr>
                  <w:delText xml:space="preserve">Percentiles </w:delText>
                </w:r>
                <w:r w:rsidRPr="000F6836" w:rsidDel="000D4933">
                  <w:rPr>
                    <w:color w:val="000000"/>
                    <w:lang w:val="en-GB"/>
                  </w:rPr>
                  <w:delText>(see Annex XII for the required percentiles)</w:delText>
                </w:r>
              </w:del>
            </w:ins>
          </w:p>
        </w:tc>
        <w:tc>
          <w:tcPr>
            <w:tcW w:w="4536" w:type="dxa"/>
            <w:hideMark/>
          </w:tcPr>
          <w:p w14:paraId="6F040E06" w14:textId="77777777" w:rsidR="000C0F6B" w:rsidRPr="000F6836" w:rsidRDefault="000C0F6B" w:rsidP="000C0F6B">
            <w:pPr>
              <w:jc w:val="left"/>
              <w:rPr>
                <w:ins w:id="3859" w:author="Author"/>
                <w:color w:val="000000"/>
                <w:lang w:val="en-GB"/>
              </w:rPr>
            </w:pPr>
            <w:ins w:id="3860" w:author="Author">
              <w:r w:rsidRPr="000F6836">
                <w:rPr>
                  <w:color w:val="000000"/>
                  <w:lang w:val="en-GB"/>
                </w:rPr>
                <w:t>The undertaking is expected to indicate the amounts of the percentiles required in the chart related to the probability distribution obtained based on the simulation process (gross of reinsurance and on a discounted basis).</w:t>
              </w:r>
            </w:ins>
          </w:p>
        </w:tc>
      </w:tr>
      <w:tr w:rsidR="000C0F6B" w:rsidRPr="000F6836" w14:paraId="65313737" w14:textId="77777777" w:rsidTr="00B27ECA">
        <w:trPr>
          <w:trHeight w:val="600"/>
          <w:ins w:id="3861" w:author="Author"/>
        </w:trPr>
        <w:tc>
          <w:tcPr>
            <w:tcW w:w="9214" w:type="dxa"/>
            <w:gridSpan w:val="3"/>
          </w:tcPr>
          <w:p w14:paraId="1589DEB3" w14:textId="77777777" w:rsidR="000C0F6B" w:rsidRPr="000F6836" w:rsidRDefault="000C0F6B" w:rsidP="000C0F6B">
            <w:pPr>
              <w:jc w:val="left"/>
              <w:rPr>
                <w:ins w:id="3862" w:author="Author"/>
                <w:color w:val="000000"/>
                <w:lang w:val="en-GB"/>
              </w:rPr>
            </w:pPr>
            <w:ins w:id="3863" w:author="Author">
              <w:r w:rsidRPr="000F6836">
                <w:rPr>
                  <w:i/>
                  <w:lang w:val="en-GB"/>
                </w:rPr>
                <w:t>Overall Non-Life and Health NSLT</w:t>
              </w:r>
              <w:r w:rsidRPr="000F6836" w:rsidDel="00A30A11">
                <w:rPr>
                  <w:i/>
                  <w:lang w:val="en-GB"/>
                </w:rPr>
                <w:t xml:space="preserve"> </w:t>
              </w:r>
              <w:r w:rsidRPr="000F6836">
                <w:rPr>
                  <w:i/>
                  <w:lang w:val="en-GB"/>
                </w:rPr>
                <w:t>net of reinsurance</w:t>
              </w:r>
            </w:ins>
          </w:p>
        </w:tc>
      </w:tr>
      <w:tr w:rsidR="000C0F6B" w:rsidRPr="000F6836" w14:paraId="22D9D8C8" w14:textId="77777777" w:rsidTr="00B27ECA">
        <w:trPr>
          <w:trHeight w:val="300"/>
          <w:ins w:id="3864" w:author="Author"/>
        </w:trPr>
        <w:tc>
          <w:tcPr>
            <w:tcW w:w="2127" w:type="dxa"/>
            <w:hideMark/>
          </w:tcPr>
          <w:p w14:paraId="2C20300B" w14:textId="1717C9E4" w:rsidR="000C0F6B" w:rsidRPr="000F6836" w:rsidRDefault="000C0F6B" w:rsidP="000C0F6B">
            <w:pPr>
              <w:jc w:val="left"/>
              <w:rPr>
                <w:ins w:id="3865" w:author="Author"/>
                <w:color w:val="000000"/>
                <w:lang w:val="en-GB"/>
              </w:rPr>
            </w:pPr>
            <w:ins w:id="3866" w:author="Author">
              <w:r w:rsidRPr="000F6836">
                <w:rPr>
                  <w:color w:val="000000"/>
                  <w:lang w:val="en-GB"/>
                </w:rPr>
                <w:t>R14</w:t>
              </w:r>
              <w:del w:id="3867" w:author="Author">
                <w:r w:rsidRPr="000F6836" w:rsidDel="009E559D">
                  <w:rPr>
                    <w:color w:val="000000"/>
                    <w:lang w:val="en-GB"/>
                  </w:rPr>
                  <w:delText>1</w:delText>
                </w:r>
              </w:del>
              <w:r w:rsidRPr="000F6836">
                <w:rPr>
                  <w:color w:val="000000"/>
                  <w:lang w:val="en-GB"/>
                </w:rPr>
                <w:t>60</w:t>
              </w:r>
            </w:ins>
          </w:p>
        </w:tc>
        <w:tc>
          <w:tcPr>
            <w:tcW w:w="2551" w:type="dxa"/>
            <w:hideMark/>
          </w:tcPr>
          <w:p w14:paraId="69DFE186" w14:textId="77777777" w:rsidR="000C0F6B" w:rsidRPr="000F6836" w:rsidRDefault="000C0F6B" w:rsidP="000C0F6B">
            <w:pPr>
              <w:jc w:val="left"/>
              <w:rPr>
                <w:ins w:id="3868" w:author="Author"/>
                <w:lang w:val="en-GB"/>
              </w:rPr>
            </w:pPr>
            <w:ins w:id="3869" w:author="Author">
              <w:r w:rsidRPr="000F6836">
                <w:rPr>
                  <w:lang w:val="en-GB"/>
                </w:rPr>
                <w:t>Solvency Capital Requirement</w:t>
              </w:r>
            </w:ins>
          </w:p>
        </w:tc>
        <w:tc>
          <w:tcPr>
            <w:tcW w:w="4536" w:type="dxa"/>
            <w:hideMark/>
          </w:tcPr>
          <w:p w14:paraId="4CDBAF1D" w14:textId="77777777" w:rsidR="000C0F6B" w:rsidRPr="000F6836" w:rsidRDefault="000C0F6B" w:rsidP="000C0F6B">
            <w:pPr>
              <w:jc w:val="left"/>
              <w:rPr>
                <w:ins w:id="3870" w:author="Author"/>
                <w:color w:val="000000"/>
                <w:lang w:val="en-GB"/>
              </w:rPr>
            </w:pPr>
            <w:ins w:id="3871" w:author="Author">
              <w:r w:rsidRPr="000F6836">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0C0F6B" w:rsidRPr="000F6836" w14:paraId="4341F6A5" w14:textId="77777777" w:rsidTr="00B27ECA">
        <w:trPr>
          <w:trHeight w:val="600"/>
          <w:ins w:id="3872" w:author="Author"/>
        </w:trPr>
        <w:tc>
          <w:tcPr>
            <w:tcW w:w="2127" w:type="dxa"/>
            <w:hideMark/>
          </w:tcPr>
          <w:p w14:paraId="1A5E440E" w14:textId="6FB867B9" w:rsidR="000C0F6B" w:rsidRPr="000F6836" w:rsidRDefault="000C0F6B" w:rsidP="000C0F6B">
            <w:pPr>
              <w:jc w:val="left"/>
              <w:rPr>
                <w:ins w:id="3873" w:author="Author"/>
                <w:color w:val="000000"/>
                <w:lang w:val="en-GB"/>
              </w:rPr>
            </w:pPr>
            <w:ins w:id="3874" w:author="Author">
              <w:r w:rsidRPr="000F6836">
                <w:rPr>
                  <w:color w:val="000000"/>
                  <w:lang w:val="en-GB"/>
                </w:rPr>
                <w:t>R14</w:t>
              </w:r>
              <w:del w:id="3875" w:author="Author">
                <w:r w:rsidRPr="000F6836" w:rsidDel="009E559D">
                  <w:rPr>
                    <w:color w:val="000000"/>
                    <w:lang w:val="en-GB"/>
                  </w:rPr>
                  <w:delText>1</w:delText>
                </w:r>
              </w:del>
              <w:r w:rsidRPr="000F6836">
                <w:rPr>
                  <w:color w:val="000000"/>
                  <w:lang w:val="en-GB"/>
                </w:rPr>
                <w:t>70</w:t>
              </w:r>
            </w:ins>
          </w:p>
        </w:tc>
        <w:tc>
          <w:tcPr>
            <w:tcW w:w="2551" w:type="dxa"/>
            <w:hideMark/>
          </w:tcPr>
          <w:p w14:paraId="2D6586EF" w14:textId="77777777" w:rsidR="000C0F6B" w:rsidRPr="000F6836" w:rsidRDefault="000C0F6B" w:rsidP="000C0F6B">
            <w:pPr>
              <w:jc w:val="left"/>
              <w:rPr>
                <w:ins w:id="3876" w:author="Author"/>
                <w:lang w:val="en-GB"/>
              </w:rPr>
            </w:pPr>
            <w:ins w:id="3877" w:author="Author">
              <w:r w:rsidRPr="000F6836">
                <w:rPr>
                  <w:lang w:val="en-GB"/>
                </w:rPr>
                <w:t>Simulated (output) mean</w:t>
              </w:r>
            </w:ins>
          </w:p>
        </w:tc>
        <w:tc>
          <w:tcPr>
            <w:tcW w:w="4536" w:type="dxa"/>
            <w:hideMark/>
          </w:tcPr>
          <w:p w14:paraId="2AF63AFE" w14:textId="77777777" w:rsidR="000C0F6B" w:rsidRPr="000F6836" w:rsidRDefault="000C0F6B" w:rsidP="000C0F6B">
            <w:pPr>
              <w:jc w:val="left"/>
              <w:rPr>
                <w:ins w:id="3878" w:author="Author"/>
                <w:color w:val="000000"/>
                <w:lang w:val="en-GB"/>
              </w:rPr>
            </w:pPr>
            <w:ins w:id="3879" w:author="Author">
              <w:r w:rsidRPr="000F6836">
                <w:rPr>
                  <w:color w:val="000000"/>
                  <w:lang w:val="en-GB"/>
                </w:rPr>
                <w:t xml:space="preserve">This is the mean of the probability distribution. It is the output obtained based on the simulation process (net of reinsurance and on a discounted basis). </w:t>
              </w:r>
            </w:ins>
          </w:p>
        </w:tc>
      </w:tr>
      <w:tr w:rsidR="000C0F6B" w:rsidRPr="000F6836" w14:paraId="7BE5636F" w14:textId="77777777" w:rsidTr="00B27ECA">
        <w:trPr>
          <w:trHeight w:val="600"/>
          <w:ins w:id="3880" w:author="Author"/>
        </w:trPr>
        <w:tc>
          <w:tcPr>
            <w:tcW w:w="2127" w:type="dxa"/>
            <w:hideMark/>
          </w:tcPr>
          <w:p w14:paraId="549FDFA6" w14:textId="22965C46" w:rsidR="000C0F6B" w:rsidRPr="000F6836" w:rsidRDefault="000C0F6B" w:rsidP="000C0F6B">
            <w:pPr>
              <w:jc w:val="left"/>
              <w:rPr>
                <w:ins w:id="3881" w:author="Author"/>
                <w:color w:val="000000"/>
                <w:lang w:val="en-GB"/>
              </w:rPr>
            </w:pPr>
            <w:ins w:id="3882" w:author="Author">
              <w:r w:rsidRPr="000F6836">
                <w:rPr>
                  <w:color w:val="000000"/>
                  <w:lang w:val="en-GB"/>
                </w:rPr>
                <w:t>R14</w:t>
              </w:r>
              <w:del w:id="3883" w:author="Author">
                <w:r w:rsidRPr="000F6836" w:rsidDel="009E559D">
                  <w:rPr>
                    <w:color w:val="000000"/>
                    <w:lang w:val="en-GB"/>
                  </w:rPr>
                  <w:delText>1</w:delText>
                </w:r>
              </w:del>
              <w:r w:rsidRPr="000F6836">
                <w:rPr>
                  <w:color w:val="000000"/>
                  <w:lang w:val="en-GB"/>
                </w:rPr>
                <w:t>80</w:t>
              </w:r>
            </w:ins>
          </w:p>
        </w:tc>
        <w:tc>
          <w:tcPr>
            <w:tcW w:w="2551" w:type="dxa"/>
            <w:hideMark/>
          </w:tcPr>
          <w:p w14:paraId="1453B6A1" w14:textId="77777777" w:rsidR="000C0F6B" w:rsidRPr="000F6836" w:rsidRDefault="000C0F6B" w:rsidP="000C0F6B">
            <w:pPr>
              <w:jc w:val="left"/>
              <w:rPr>
                <w:ins w:id="3884" w:author="Author"/>
                <w:lang w:val="en-GB"/>
              </w:rPr>
            </w:pPr>
            <w:ins w:id="3885" w:author="Author">
              <w:r w:rsidRPr="000F6836">
                <w:rPr>
                  <w:lang w:val="en-GB"/>
                </w:rPr>
                <w:t>Simulated (output) standard deviation</w:t>
              </w:r>
            </w:ins>
          </w:p>
        </w:tc>
        <w:tc>
          <w:tcPr>
            <w:tcW w:w="4536" w:type="dxa"/>
            <w:hideMark/>
          </w:tcPr>
          <w:p w14:paraId="6A91F15D" w14:textId="77777777" w:rsidR="000C0F6B" w:rsidRPr="000F6836" w:rsidRDefault="000C0F6B" w:rsidP="000C0F6B">
            <w:pPr>
              <w:jc w:val="left"/>
              <w:rPr>
                <w:ins w:id="3886" w:author="Author"/>
                <w:color w:val="000000"/>
                <w:lang w:val="en-GB"/>
              </w:rPr>
            </w:pPr>
            <w:ins w:id="3887" w:author="Author">
              <w:r w:rsidRPr="000F6836">
                <w:rPr>
                  <w:color w:val="000000"/>
                  <w:lang w:val="en-GB"/>
                </w:rPr>
                <w:t>This is the standard deviation of the probability distribution. It is the output obtained based on the simulation process (net of reinsurance and on a discounted basis).</w:t>
              </w:r>
            </w:ins>
          </w:p>
        </w:tc>
      </w:tr>
      <w:tr w:rsidR="000C0F6B" w:rsidRPr="000F6836" w14:paraId="0C20AD51" w14:textId="77777777" w:rsidTr="00B27ECA">
        <w:trPr>
          <w:trHeight w:val="600"/>
          <w:ins w:id="3888" w:author="Author"/>
        </w:trPr>
        <w:tc>
          <w:tcPr>
            <w:tcW w:w="2127" w:type="dxa"/>
            <w:hideMark/>
          </w:tcPr>
          <w:p w14:paraId="2A2493AF" w14:textId="70A64B5E" w:rsidR="000C0F6B" w:rsidRPr="000F6836" w:rsidRDefault="000C0F6B" w:rsidP="000C0F6B">
            <w:pPr>
              <w:jc w:val="left"/>
              <w:rPr>
                <w:ins w:id="3889" w:author="Author"/>
                <w:color w:val="000000"/>
                <w:lang w:val="en-GB"/>
              </w:rPr>
            </w:pPr>
            <w:ins w:id="3890" w:author="Author">
              <w:r w:rsidRPr="000F6836">
                <w:rPr>
                  <w:color w:val="000000"/>
                  <w:lang w:val="en-GB"/>
                </w:rPr>
                <w:t>R14</w:t>
              </w:r>
              <w:del w:id="3891" w:author="Author">
                <w:r w:rsidRPr="000F6836" w:rsidDel="009E559D">
                  <w:rPr>
                    <w:color w:val="000000"/>
                    <w:lang w:val="en-GB"/>
                  </w:rPr>
                  <w:delText>1</w:delText>
                </w:r>
              </w:del>
              <w:r w:rsidRPr="000F6836">
                <w:rPr>
                  <w:color w:val="000000"/>
                  <w:lang w:val="en-GB"/>
                </w:rPr>
                <w:t>90-R170</w:t>
              </w:r>
              <w:del w:id="3892" w:author="Author">
                <w:r w:rsidRPr="000F6836" w:rsidDel="009E559D">
                  <w:rPr>
                    <w:color w:val="000000"/>
                    <w:lang w:val="en-GB"/>
                  </w:rPr>
                  <w:delText>34</w:delText>
                </w:r>
              </w:del>
              <w:r w:rsidRPr="000F6836">
                <w:rPr>
                  <w:color w:val="000000"/>
                  <w:lang w:val="en-GB"/>
                </w:rPr>
                <w:t>0</w:t>
              </w:r>
            </w:ins>
          </w:p>
        </w:tc>
        <w:tc>
          <w:tcPr>
            <w:tcW w:w="2551" w:type="dxa"/>
            <w:hideMark/>
          </w:tcPr>
          <w:p w14:paraId="58426BE0" w14:textId="3129645D" w:rsidR="000C0F6B" w:rsidRPr="000F6836" w:rsidRDefault="000C0F6B" w:rsidP="000C0F6B">
            <w:pPr>
              <w:jc w:val="left"/>
              <w:rPr>
                <w:ins w:id="3893" w:author="Author"/>
                <w:lang w:val="en-GB"/>
              </w:rPr>
            </w:pPr>
            <w:ins w:id="3894" w:author="Author">
              <w:r w:rsidRPr="000F6836">
                <w:rPr>
                  <w:color w:val="000000"/>
                  <w:lang w:val="en-GB"/>
                </w:rPr>
                <w:t>Percentiles from 0.001 to 0.999</w:t>
              </w:r>
              <w:del w:id="3895" w:author="Author">
                <w:r w:rsidRPr="000F6836" w:rsidDel="000D4933">
                  <w:rPr>
                    <w:lang w:val="en-GB"/>
                  </w:rPr>
                  <w:delText xml:space="preserve">Percentiles </w:delText>
                </w:r>
                <w:r w:rsidRPr="000F6836" w:rsidDel="000D4933">
                  <w:rPr>
                    <w:color w:val="000000"/>
                    <w:lang w:val="en-GB"/>
                  </w:rPr>
                  <w:delText>(see Annex XII for the required percentiles)</w:delText>
                </w:r>
              </w:del>
            </w:ins>
          </w:p>
        </w:tc>
        <w:tc>
          <w:tcPr>
            <w:tcW w:w="4536" w:type="dxa"/>
            <w:hideMark/>
          </w:tcPr>
          <w:p w14:paraId="07315F46" w14:textId="77777777" w:rsidR="000C0F6B" w:rsidRPr="000F6836" w:rsidRDefault="000C0F6B" w:rsidP="000C0F6B">
            <w:pPr>
              <w:jc w:val="left"/>
              <w:rPr>
                <w:ins w:id="3896" w:author="Author"/>
                <w:color w:val="000000"/>
                <w:lang w:val="en-GB"/>
              </w:rPr>
            </w:pPr>
            <w:ins w:id="3897" w:author="Author">
              <w:r w:rsidRPr="000F6836">
                <w:rPr>
                  <w:color w:val="000000"/>
                  <w:lang w:val="en-GB"/>
                </w:rPr>
                <w:t xml:space="preserve">The undertaking is expected to indicate the amounts of the percentiles required in the chart related to the probability distribution obtained based on the simulation process </w:t>
              </w:r>
              <w:r w:rsidRPr="000F6836">
                <w:rPr>
                  <w:color w:val="000000"/>
                  <w:lang w:val="en-GB"/>
                </w:rPr>
                <w:lastRenderedPageBreak/>
                <w:t>(net of reinsurance and on a discounted basis).</w:t>
              </w:r>
            </w:ins>
          </w:p>
        </w:tc>
      </w:tr>
      <w:tr w:rsidR="000C0F6B" w:rsidRPr="000F6836" w14:paraId="5A37AFA7" w14:textId="77777777" w:rsidTr="00B27ECA">
        <w:trPr>
          <w:trHeight w:val="300"/>
          <w:ins w:id="3898" w:author="Author"/>
        </w:trPr>
        <w:tc>
          <w:tcPr>
            <w:tcW w:w="9214" w:type="dxa"/>
            <w:gridSpan w:val="3"/>
            <w:noWrap/>
            <w:hideMark/>
          </w:tcPr>
          <w:p w14:paraId="5CA5A855" w14:textId="77777777" w:rsidR="000C0F6B" w:rsidRPr="000F6836" w:rsidRDefault="000C0F6B" w:rsidP="000C0F6B">
            <w:pPr>
              <w:jc w:val="left"/>
              <w:rPr>
                <w:ins w:id="3899" w:author="Author"/>
                <w:bCs/>
                <w:i/>
                <w:color w:val="000000"/>
                <w:lang w:val="en-GB"/>
              </w:rPr>
            </w:pPr>
            <w:ins w:id="3900" w:author="Author">
              <w:r w:rsidRPr="000F6836">
                <w:rPr>
                  <w:i/>
                  <w:lang w:val="en-GB"/>
                </w:rPr>
                <w:lastRenderedPageBreak/>
                <w:t>Distribution of losses from Catastrophe Perils</w:t>
              </w:r>
            </w:ins>
          </w:p>
        </w:tc>
      </w:tr>
      <w:tr w:rsidR="000C0F6B" w:rsidRPr="000F6836" w14:paraId="75970C4F" w14:textId="77777777" w:rsidTr="00B27ECA">
        <w:trPr>
          <w:trHeight w:val="900"/>
          <w:ins w:id="3901" w:author="Author"/>
        </w:trPr>
        <w:tc>
          <w:tcPr>
            <w:tcW w:w="2127" w:type="dxa"/>
            <w:hideMark/>
          </w:tcPr>
          <w:p w14:paraId="255A6D4A" w14:textId="77777777" w:rsidR="000C0F6B" w:rsidRPr="000F6836" w:rsidRDefault="000C0F6B" w:rsidP="000C0F6B">
            <w:pPr>
              <w:jc w:val="left"/>
              <w:rPr>
                <w:ins w:id="3902" w:author="Author"/>
                <w:color w:val="000000"/>
                <w:lang w:val="en-GB" w:eastAsia="fr-FR"/>
              </w:rPr>
            </w:pPr>
            <w:ins w:id="3903" w:author="Author">
              <w:r w:rsidRPr="000F6836">
                <w:rPr>
                  <w:color w:val="000000"/>
                  <w:lang w:val="en-GB"/>
                </w:rPr>
                <w:t>C0020</w:t>
              </w:r>
            </w:ins>
          </w:p>
        </w:tc>
        <w:tc>
          <w:tcPr>
            <w:tcW w:w="2551" w:type="dxa"/>
            <w:hideMark/>
          </w:tcPr>
          <w:p w14:paraId="191F7EA3" w14:textId="50A6EB13" w:rsidR="000C0F6B" w:rsidRPr="000F6836" w:rsidRDefault="000C0F6B" w:rsidP="000C0F6B">
            <w:pPr>
              <w:jc w:val="left"/>
              <w:rPr>
                <w:ins w:id="3904" w:author="Author"/>
                <w:color w:val="000000"/>
                <w:lang w:val="en-GB"/>
              </w:rPr>
            </w:pPr>
            <w:ins w:id="3905" w:author="Author">
              <w:r w:rsidRPr="000F6836">
                <w:rPr>
                  <w:color w:val="000000"/>
                  <w:lang w:val="en-GB"/>
                </w:rPr>
                <w:t xml:space="preserve">Classes </w:t>
              </w:r>
              <w:del w:id="3906" w:author="Author">
                <w:r w:rsidRPr="000F6836" w:rsidDel="008F6DA1">
                  <w:rPr>
                    <w:color w:val="000000"/>
                    <w:lang w:val="en-GB"/>
                  </w:rPr>
                  <w:delText xml:space="preserve">(set out at the LoBs row of premium risk template) </w:delText>
                </w:r>
              </w:del>
              <w:r w:rsidRPr="000F6836">
                <w:rPr>
                  <w:color w:val="000000"/>
                  <w:lang w:val="en-GB"/>
                </w:rPr>
                <w:t>impacted by the catastrophe event</w:t>
              </w:r>
            </w:ins>
          </w:p>
        </w:tc>
        <w:tc>
          <w:tcPr>
            <w:tcW w:w="4536" w:type="dxa"/>
            <w:hideMark/>
          </w:tcPr>
          <w:p w14:paraId="6849E304" w14:textId="77777777" w:rsidR="000C0F6B" w:rsidRPr="000F6836" w:rsidRDefault="000C0F6B" w:rsidP="000C0F6B">
            <w:pPr>
              <w:jc w:val="left"/>
              <w:rPr>
                <w:ins w:id="3907" w:author="Author"/>
                <w:color w:val="000000"/>
                <w:lang w:val="en-GB"/>
              </w:rPr>
            </w:pPr>
            <w:ins w:id="3908" w:author="Author">
              <w:r w:rsidRPr="000F6836">
                <w:rPr>
                  <w:color w:val="000000"/>
                  <w:lang w:val="en-GB"/>
                </w:rPr>
                <w:t>List of all classes impacted by the catastrophe event for the relevant peril.</w:t>
              </w:r>
            </w:ins>
          </w:p>
        </w:tc>
      </w:tr>
      <w:tr w:rsidR="000C0F6B" w:rsidRPr="000F6836" w14:paraId="10EBB475" w14:textId="77777777" w:rsidTr="00B27ECA">
        <w:trPr>
          <w:trHeight w:val="900"/>
          <w:ins w:id="3909" w:author="Author"/>
        </w:trPr>
        <w:tc>
          <w:tcPr>
            <w:tcW w:w="2127" w:type="dxa"/>
            <w:hideMark/>
          </w:tcPr>
          <w:p w14:paraId="3EC01634" w14:textId="196686FC" w:rsidR="000C0F6B" w:rsidRPr="000F6836" w:rsidRDefault="000C0F6B" w:rsidP="000C0F6B">
            <w:pPr>
              <w:jc w:val="left"/>
              <w:rPr>
                <w:ins w:id="3910" w:author="Author"/>
                <w:color w:val="000000"/>
                <w:lang w:val="en-GB" w:eastAsia="fr-FR"/>
              </w:rPr>
            </w:pPr>
            <w:ins w:id="3911" w:author="Author">
              <w:r w:rsidRPr="000F6836">
                <w:rPr>
                  <w:color w:val="000000"/>
                  <w:lang w:val="en-GB"/>
                </w:rPr>
                <w:t>C01</w:t>
              </w:r>
              <w:r w:rsidR="00503753">
                <w:rPr>
                  <w:color w:val="000000"/>
                  <w:lang w:val="en-GB"/>
                </w:rPr>
                <w:t>6</w:t>
              </w:r>
              <w:del w:id="3912" w:author="Author">
                <w:r w:rsidRPr="000F6836" w:rsidDel="00503753">
                  <w:rPr>
                    <w:color w:val="000000"/>
                    <w:lang w:val="en-GB"/>
                  </w:rPr>
                  <w:delText>4</w:delText>
                </w:r>
              </w:del>
              <w:r w:rsidRPr="000F6836">
                <w:rPr>
                  <w:color w:val="000000"/>
                  <w:lang w:val="en-GB"/>
                </w:rPr>
                <w:t>0</w:t>
              </w:r>
            </w:ins>
          </w:p>
        </w:tc>
        <w:tc>
          <w:tcPr>
            <w:tcW w:w="2551" w:type="dxa"/>
            <w:hideMark/>
          </w:tcPr>
          <w:p w14:paraId="6A20AB1F" w14:textId="77777777" w:rsidR="000C0F6B" w:rsidRPr="000F6836" w:rsidRDefault="000C0F6B" w:rsidP="000C0F6B">
            <w:pPr>
              <w:jc w:val="left"/>
              <w:rPr>
                <w:ins w:id="3913" w:author="Author"/>
                <w:color w:val="000000"/>
                <w:lang w:val="en-GB"/>
              </w:rPr>
            </w:pPr>
            <w:ins w:id="3914" w:author="Author">
              <w:r w:rsidRPr="000F6836">
                <w:rPr>
                  <w:color w:val="000000"/>
                  <w:lang w:val="en-GB"/>
                </w:rPr>
                <w:t>Catastrophe</w:t>
              </w:r>
            </w:ins>
          </w:p>
        </w:tc>
        <w:tc>
          <w:tcPr>
            <w:tcW w:w="4536" w:type="dxa"/>
            <w:hideMark/>
          </w:tcPr>
          <w:p w14:paraId="0251A320" w14:textId="77777777" w:rsidR="000C0F6B" w:rsidRPr="000F6836" w:rsidRDefault="000C0F6B" w:rsidP="000C0F6B">
            <w:pPr>
              <w:jc w:val="left"/>
              <w:rPr>
                <w:ins w:id="3915" w:author="Author"/>
                <w:color w:val="000000"/>
                <w:lang w:val="en-GB"/>
              </w:rPr>
            </w:pPr>
            <w:ins w:id="3916" w:author="Author">
              <w:r w:rsidRPr="000F6836">
                <w:rPr>
                  <w:color w:val="000000"/>
                  <w:lang w:val="en-GB"/>
                </w:rPr>
                <w:t xml:space="preserve">Name of natural catastrophe or man-made peril per modelled region. Please include name of region and peril. Do </w:t>
              </w:r>
              <w:r w:rsidRPr="000F6836">
                <w:rPr>
                  <w:color w:val="000000"/>
                  <w:u w:val="single"/>
                  <w:lang w:val="en-GB"/>
                </w:rPr>
                <w:t>not</w:t>
              </w:r>
              <w:r w:rsidRPr="000F6836">
                <w:rPr>
                  <w:color w:val="000000"/>
                  <w:lang w:val="en-GB"/>
                </w:rPr>
                <w:t xml:space="preserve"> include generic names like region1 or peril1. It is recommended that the names of the perils and the regions are in English.</w:t>
              </w:r>
            </w:ins>
          </w:p>
        </w:tc>
      </w:tr>
      <w:tr w:rsidR="000C0F6B" w:rsidRPr="000F6836" w14:paraId="0968B3AC" w14:textId="77777777" w:rsidTr="00B27ECA">
        <w:trPr>
          <w:trHeight w:val="900"/>
          <w:ins w:id="3917" w:author="Author"/>
        </w:trPr>
        <w:tc>
          <w:tcPr>
            <w:tcW w:w="2127" w:type="dxa"/>
            <w:hideMark/>
          </w:tcPr>
          <w:p w14:paraId="3D7697F7" w14:textId="0AB2FE98" w:rsidR="000C0F6B" w:rsidRPr="000F6836" w:rsidRDefault="000C0F6B" w:rsidP="000C0F6B">
            <w:pPr>
              <w:jc w:val="left"/>
              <w:rPr>
                <w:ins w:id="3918" w:author="Author"/>
                <w:color w:val="000000"/>
                <w:lang w:val="en-GB"/>
              </w:rPr>
            </w:pPr>
            <w:ins w:id="3919" w:author="Author">
              <w:r w:rsidRPr="000F6836">
                <w:rPr>
                  <w:color w:val="000000"/>
                  <w:lang w:val="en-GB"/>
                </w:rPr>
                <w:t>C01</w:t>
              </w:r>
              <w:r w:rsidR="00503753">
                <w:rPr>
                  <w:color w:val="000000"/>
                  <w:lang w:val="en-GB"/>
                </w:rPr>
                <w:t>7</w:t>
              </w:r>
              <w:del w:id="3920" w:author="Author">
                <w:r w:rsidRPr="000F6836" w:rsidDel="00503753">
                  <w:rPr>
                    <w:color w:val="000000"/>
                    <w:lang w:val="en-GB"/>
                  </w:rPr>
                  <w:delText>5</w:delText>
                </w:r>
              </w:del>
              <w:r w:rsidRPr="000F6836">
                <w:rPr>
                  <w:color w:val="000000"/>
                  <w:lang w:val="en-GB"/>
                </w:rPr>
                <w:t>0</w:t>
              </w:r>
            </w:ins>
          </w:p>
        </w:tc>
        <w:tc>
          <w:tcPr>
            <w:tcW w:w="2551" w:type="dxa"/>
            <w:hideMark/>
          </w:tcPr>
          <w:p w14:paraId="09B0B6B3" w14:textId="77777777" w:rsidR="000C0F6B" w:rsidRPr="000F6836" w:rsidRDefault="000C0F6B" w:rsidP="000C0F6B">
            <w:pPr>
              <w:jc w:val="left"/>
              <w:rPr>
                <w:ins w:id="3921" w:author="Author"/>
                <w:color w:val="000000"/>
                <w:lang w:val="en-GB"/>
              </w:rPr>
            </w:pPr>
            <w:ins w:id="3922" w:author="Author">
              <w:r w:rsidRPr="000F6836">
                <w:rPr>
                  <w:color w:val="000000"/>
                  <w:lang w:val="en-GB"/>
                </w:rPr>
                <w:t>Commercially available vendor model used (if applicable)</w:t>
              </w:r>
            </w:ins>
          </w:p>
        </w:tc>
        <w:tc>
          <w:tcPr>
            <w:tcW w:w="4536" w:type="dxa"/>
          </w:tcPr>
          <w:p w14:paraId="5B5DADF1" w14:textId="77777777" w:rsidR="000C0F6B" w:rsidRPr="000F6836" w:rsidRDefault="000C0F6B" w:rsidP="000C0F6B">
            <w:pPr>
              <w:jc w:val="left"/>
              <w:rPr>
                <w:ins w:id="3923" w:author="Author"/>
                <w:color w:val="000000"/>
                <w:lang w:val="en-GB"/>
              </w:rPr>
            </w:pPr>
            <w:ins w:id="3924" w:author="Author">
              <w:r w:rsidRPr="000F6836">
                <w:rPr>
                  <w:lang w:val="en-GB"/>
                </w:rPr>
                <w:t>One of the options in the following closed list shall be used:</w:t>
              </w:r>
            </w:ins>
          </w:p>
          <w:p w14:paraId="33E6EA3E" w14:textId="77777777" w:rsidR="000C0F6B" w:rsidRPr="000F6836" w:rsidRDefault="000C0F6B" w:rsidP="000C0F6B">
            <w:pPr>
              <w:jc w:val="left"/>
              <w:rPr>
                <w:ins w:id="3925" w:author="Author"/>
                <w:color w:val="000000"/>
                <w:lang w:val="en-GB"/>
              </w:rPr>
            </w:pPr>
            <w:ins w:id="3926" w:author="Author">
              <w:r w:rsidRPr="000F6836">
                <w:rPr>
                  <w:color w:val="000000"/>
                  <w:lang w:val="en-GB"/>
                </w:rPr>
                <w:t>Yes</w:t>
              </w:r>
            </w:ins>
          </w:p>
          <w:p w14:paraId="3CB51162" w14:textId="77777777" w:rsidR="000C0F6B" w:rsidRPr="000F6836" w:rsidRDefault="000C0F6B" w:rsidP="000C0F6B">
            <w:pPr>
              <w:jc w:val="left"/>
              <w:rPr>
                <w:ins w:id="3927" w:author="Author"/>
                <w:color w:val="000000"/>
                <w:lang w:val="en-GB"/>
              </w:rPr>
            </w:pPr>
            <w:ins w:id="3928" w:author="Author">
              <w:r w:rsidRPr="000F6836">
                <w:rPr>
                  <w:color w:val="000000"/>
                  <w:lang w:val="en-GB"/>
                </w:rPr>
                <w:t>No</w:t>
              </w:r>
            </w:ins>
          </w:p>
        </w:tc>
      </w:tr>
      <w:tr w:rsidR="000C0F6B" w:rsidRPr="000F6836" w14:paraId="19999760" w14:textId="77777777" w:rsidTr="00B27ECA">
        <w:trPr>
          <w:trHeight w:val="900"/>
          <w:ins w:id="3929" w:author="Author"/>
        </w:trPr>
        <w:tc>
          <w:tcPr>
            <w:tcW w:w="2127" w:type="dxa"/>
            <w:hideMark/>
          </w:tcPr>
          <w:p w14:paraId="10C18383" w14:textId="1F951796" w:rsidR="000C0F6B" w:rsidRPr="000F6836" w:rsidRDefault="000C0F6B" w:rsidP="000C0F6B">
            <w:pPr>
              <w:jc w:val="left"/>
              <w:rPr>
                <w:ins w:id="3930" w:author="Author"/>
                <w:color w:val="000000"/>
                <w:lang w:val="en-GB"/>
              </w:rPr>
            </w:pPr>
            <w:ins w:id="3931" w:author="Author">
              <w:r w:rsidRPr="000F6836">
                <w:rPr>
                  <w:color w:val="000000"/>
                  <w:lang w:val="en-GB"/>
                </w:rPr>
                <w:t>C01</w:t>
              </w:r>
              <w:r w:rsidR="00503753">
                <w:rPr>
                  <w:color w:val="000000"/>
                  <w:lang w:val="en-GB"/>
                </w:rPr>
                <w:t>8</w:t>
              </w:r>
              <w:del w:id="3932" w:author="Author">
                <w:r w:rsidRPr="000F6836" w:rsidDel="00503753">
                  <w:rPr>
                    <w:color w:val="000000"/>
                    <w:lang w:val="en-GB"/>
                  </w:rPr>
                  <w:delText>6</w:delText>
                </w:r>
              </w:del>
              <w:r w:rsidRPr="000F6836">
                <w:rPr>
                  <w:color w:val="000000"/>
                  <w:lang w:val="en-GB"/>
                </w:rPr>
                <w:t>0</w:t>
              </w:r>
            </w:ins>
          </w:p>
        </w:tc>
        <w:tc>
          <w:tcPr>
            <w:tcW w:w="2551" w:type="dxa"/>
            <w:hideMark/>
          </w:tcPr>
          <w:p w14:paraId="6ADEEAA4" w14:textId="77777777" w:rsidR="000C0F6B" w:rsidRPr="000F6836" w:rsidRDefault="000C0F6B" w:rsidP="000C0F6B">
            <w:pPr>
              <w:jc w:val="left"/>
              <w:rPr>
                <w:ins w:id="3933" w:author="Author"/>
                <w:color w:val="000000"/>
                <w:lang w:val="en-GB"/>
              </w:rPr>
            </w:pPr>
            <w:ins w:id="3934" w:author="Author">
              <w:r w:rsidRPr="000F6836">
                <w:rPr>
                  <w:color w:val="000000"/>
                  <w:lang w:val="en-GB"/>
                </w:rPr>
                <w:t>Commercially available vendor model name and version used (if applicable)</w:t>
              </w:r>
            </w:ins>
          </w:p>
        </w:tc>
        <w:tc>
          <w:tcPr>
            <w:tcW w:w="4536" w:type="dxa"/>
            <w:hideMark/>
          </w:tcPr>
          <w:p w14:paraId="04DC7C4F" w14:textId="77777777" w:rsidR="000C0F6B" w:rsidRPr="000F6836" w:rsidRDefault="000C0F6B" w:rsidP="000C0F6B">
            <w:pPr>
              <w:jc w:val="left"/>
              <w:rPr>
                <w:ins w:id="3935" w:author="Author"/>
                <w:color w:val="000000"/>
                <w:lang w:val="en-GB"/>
              </w:rPr>
            </w:pPr>
            <w:ins w:id="3936" w:author="Author">
              <w:r w:rsidRPr="000F6836">
                <w:rPr>
                  <w:color w:val="000000"/>
                  <w:lang w:val="en-GB"/>
                </w:rPr>
                <w:t>If a commercially available vendor model is used in the internal model for the peril this field should contain the name of the model and the version of the model that the simulations are based on.</w:t>
              </w:r>
            </w:ins>
          </w:p>
        </w:tc>
      </w:tr>
      <w:tr w:rsidR="000C0F6B" w:rsidRPr="000F6836" w14:paraId="50517A57" w14:textId="77777777" w:rsidTr="00B27ECA">
        <w:trPr>
          <w:trHeight w:val="900"/>
          <w:ins w:id="3937" w:author="Author"/>
        </w:trPr>
        <w:tc>
          <w:tcPr>
            <w:tcW w:w="2127" w:type="dxa"/>
            <w:hideMark/>
          </w:tcPr>
          <w:p w14:paraId="34510BF4" w14:textId="6F5D0351" w:rsidR="000C0F6B" w:rsidRPr="000F6836" w:rsidRDefault="000C0F6B" w:rsidP="000C0F6B">
            <w:pPr>
              <w:jc w:val="left"/>
              <w:rPr>
                <w:ins w:id="3938" w:author="Author"/>
                <w:color w:val="000000"/>
                <w:lang w:val="en-GB" w:eastAsia="fr-FR"/>
              </w:rPr>
            </w:pPr>
            <w:ins w:id="3939" w:author="Author">
              <w:r w:rsidRPr="000F6836">
                <w:rPr>
                  <w:color w:val="000000"/>
                  <w:lang w:val="en-GB"/>
                </w:rPr>
                <w:t>C01</w:t>
              </w:r>
              <w:r w:rsidR="00503753">
                <w:rPr>
                  <w:color w:val="000000"/>
                  <w:lang w:val="en-GB"/>
                </w:rPr>
                <w:t>9</w:t>
              </w:r>
              <w:del w:id="3940" w:author="Author">
                <w:r w:rsidRPr="000F6836" w:rsidDel="00503753">
                  <w:rPr>
                    <w:color w:val="000000"/>
                    <w:lang w:val="en-GB"/>
                  </w:rPr>
                  <w:delText>7</w:delText>
                </w:r>
              </w:del>
              <w:r w:rsidRPr="000F6836">
                <w:rPr>
                  <w:color w:val="000000"/>
                  <w:lang w:val="en-GB"/>
                </w:rPr>
                <w:t>0</w:t>
              </w:r>
            </w:ins>
          </w:p>
        </w:tc>
        <w:tc>
          <w:tcPr>
            <w:tcW w:w="2551" w:type="dxa"/>
            <w:hideMark/>
          </w:tcPr>
          <w:p w14:paraId="24444D75" w14:textId="77777777" w:rsidR="000C0F6B" w:rsidRPr="000F6836" w:rsidRDefault="000C0F6B" w:rsidP="000C0F6B">
            <w:pPr>
              <w:jc w:val="left"/>
              <w:rPr>
                <w:ins w:id="3941" w:author="Author"/>
                <w:color w:val="000000"/>
                <w:lang w:val="en-GB"/>
              </w:rPr>
            </w:pPr>
            <w:ins w:id="3942" w:author="Author">
              <w:r w:rsidRPr="000F6836">
                <w:rPr>
                  <w:color w:val="000000"/>
                  <w:lang w:val="en-GB"/>
                </w:rPr>
                <w:t>Explanatory information (if AEP loss is not available)</w:t>
              </w:r>
            </w:ins>
          </w:p>
        </w:tc>
        <w:tc>
          <w:tcPr>
            <w:tcW w:w="4536" w:type="dxa"/>
            <w:hideMark/>
          </w:tcPr>
          <w:p w14:paraId="6B5C55B9" w14:textId="77777777" w:rsidR="000C0F6B" w:rsidRPr="000F6836" w:rsidRDefault="000C0F6B" w:rsidP="000C0F6B">
            <w:pPr>
              <w:jc w:val="left"/>
              <w:rPr>
                <w:ins w:id="3943" w:author="Author"/>
                <w:color w:val="000000"/>
                <w:lang w:val="en-GB"/>
              </w:rPr>
            </w:pPr>
            <w:ins w:id="3944" w:author="Author">
              <w:r w:rsidRPr="000F6836">
                <w:rPr>
                  <w:color w:val="000000"/>
                  <w:lang w:val="en-GB"/>
                </w:rPr>
                <w:t>Provide short concise information on model and reasons, if the field “AEP loss” is not available. If agreed with the responsible supervisor this field could also be used to provide information on modelling approaches in other cases.</w:t>
              </w:r>
            </w:ins>
          </w:p>
        </w:tc>
      </w:tr>
      <w:tr w:rsidR="000C0F6B" w:rsidRPr="000F6836" w14:paraId="5017DBB1" w14:textId="77777777" w:rsidTr="00B27ECA">
        <w:trPr>
          <w:trHeight w:val="900"/>
          <w:ins w:id="3945" w:author="Author"/>
        </w:trPr>
        <w:tc>
          <w:tcPr>
            <w:tcW w:w="2127" w:type="dxa"/>
            <w:hideMark/>
          </w:tcPr>
          <w:p w14:paraId="60CF373E" w14:textId="1B535E8A" w:rsidR="000C0F6B" w:rsidRPr="000F6836" w:rsidRDefault="000C0F6B" w:rsidP="000C0F6B">
            <w:pPr>
              <w:jc w:val="left"/>
              <w:rPr>
                <w:ins w:id="3946" w:author="Author"/>
                <w:color w:val="000000"/>
                <w:lang w:val="en-GB"/>
              </w:rPr>
            </w:pPr>
            <w:ins w:id="3947" w:author="Author">
              <w:r w:rsidRPr="000F6836">
                <w:rPr>
                  <w:color w:val="000000"/>
                  <w:lang w:val="en-GB"/>
                </w:rPr>
                <w:t>C0</w:t>
              </w:r>
              <w:r w:rsidR="00503753">
                <w:rPr>
                  <w:color w:val="000000"/>
                  <w:lang w:val="en-GB"/>
                </w:rPr>
                <w:t>20</w:t>
              </w:r>
              <w:del w:id="3948" w:author="Author">
                <w:r w:rsidRPr="000F6836" w:rsidDel="00503753">
                  <w:rPr>
                    <w:color w:val="000000"/>
                    <w:lang w:val="en-GB"/>
                  </w:rPr>
                  <w:delText>18</w:delText>
                </w:r>
              </w:del>
              <w:r w:rsidRPr="000F6836">
                <w:rPr>
                  <w:color w:val="000000"/>
                  <w:lang w:val="en-GB"/>
                </w:rPr>
                <w:t>0</w:t>
              </w:r>
            </w:ins>
          </w:p>
        </w:tc>
        <w:tc>
          <w:tcPr>
            <w:tcW w:w="2551" w:type="dxa"/>
            <w:hideMark/>
          </w:tcPr>
          <w:p w14:paraId="088724FC" w14:textId="77777777" w:rsidR="000C0F6B" w:rsidRPr="000F6836" w:rsidRDefault="000C0F6B" w:rsidP="000C0F6B">
            <w:pPr>
              <w:jc w:val="left"/>
              <w:rPr>
                <w:ins w:id="3949" w:author="Author"/>
                <w:color w:val="000000"/>
                <w:lang w:val="en-GB"/>
              </w:rPr>
            </w:pPr>
            <w:ins w:id="3950" w:author="Author">
              <w:r w:rsidRPr="000F6836">
                <w:rPr>
                  <w:color w:val="000000"/>
                  <w:lang w:val="en-GB"/>
                </w:rPr>
                <w:t>Total Sum insured</w:t>
              </w:r>
            </w:ins>
          </w:p>
        </w:tc>
        <w:tc>
          <w:tcPr>
            <w:tcW w:w="4536" w:type="dxa"/>
            <w:hideMark/>
          </w:tcPr>
          <w:p w14:paraId="43A29AC2" w14:textId="77777777" w:rsidR="000C0F6B" w:rsidRPr="000F6836" w:rsidRDefault="000C0F6B" w:rsidP="000C0F6B">
            <w:pPr>
              <w:jc w:val="left"/>
              <w:rPr>
                <w:ins w:id="3951" w:author="Author"/>
                <w:color w:val="000000"/>
                <w:lang w:val="en-GB"/>
              </w:rPr>
            </w:pPr>
            <w:ins w:id="3952" w:author="Author">
              <w:r w:rsidRPr="000F6836">
                <w:rPr>
                  <w:color w:val="000000"/>
                  <w:lang w:val="en-GB"/>
                </w:rPr>
                <w:t>The insurance or reinsurance undertaking is expected to report their total sum insured for direct business by peril and region.</w:t>
              </w:r>
            </w:ins>
          </w:p>
        </w:tc>
      </w:tr>
      <w:tr w:rsidR="000C0F6B" w:rsidRPr="000F6836" w14:paraId="40E5F3EA" w14:textId="77777777" w:rsidTr="00B27ECA">
        <w:trPr>
          <w:trHeight w:val="1076"/>
          <w:ins w:id="3953" w:author="Author"/>
        </w:trPr>
        <w:tc>
          <w:tcPr>
            <w:tcW w:w="2127" w:type="dxa"/>
            <w:hideMark/>
          </w:tcPr>
          <w:p w14:paraId="3E53FFA0" w14:textId="3BC1E06E" w:rsidR="000C0F6B" w:rsidRPr="000F6836" w:rsidRDefault="000C0F6B" w:rsidP="000C0F6B">
            <w:pPr>
              <w:jc w:val="left"/>
              <w:rPr>
                <w:ins w:id="3954" w:author="Author"/>
                <w:color w:val="000000"/>
                <w:lang w:val="en-GB" w:eastAsia="fr-FR"/>
              </w:rPr>
            </w:pPr>
            <w:ins w:id="3955" w:author="Author">
              <w:r w:rsidRPr="000F6836">
                <w:rPr>
                  <w:color w:val="000000"/>
                  <w:lang w:val="en-GB"/>
                </w:rPr>
                <w:t>C0</w:t>
              </w:r>
              <w:r w:rsidR="00503753">
                <w:rPr>
                  <w:color w:val="000000"/>
                  <w:lang w:val="en-GB"/>
                </w:rPr>
                <w:t>21</w:t>
              </w:r>
              <w:del w:id="3956" w:author="Author">
                <w:r w:rsidRPr="000F6836" w:rsidDel="00503753">
                  <w:rPr>
                    <w:color w:val="000000"/>
                    <w:lang w:val="en-GB"/>
                  </w:rPr>
                  <w:delText>19</w:delText>
                </w:r>
              </w:del>
              <w:r w:rsidRPr="000F6836">
                <w:rPr>
                  <w:color w:val="000000"/>
                  <w:lang w:val="en-GB"/>
                </w:rPr>
                <w:t>0</w:t>
              </w:r>
            </w:ins>
          </w:p>
        </w:tc>
        <w:tc>
          <w:tcPr>
            <w:tcW w:w="2551" w:type="dxa"/>
            <w:hideMark/>
          </w:tcPr>
          <w:p w14:paraId="37826D4D" w14:textId="77777777" w:rsidR="000C0F6B" w:rsidRPr="000F6836" w:rsidRDefault="000C0F6B" w:rsidP="000C0F6B">
            <w:pPr>
              <w:jc w:val="left"/>
              <w:rPr>
                <w:ins w:id="3957" w:author="Author"/>
                <w:color w:val="000000"/>
                <w:lang w:val="en-GB"/>
              </w:rPr>
            </w:pPr>
            <w:ins w:id="3958" w:author="Author">
              <w:r w:rsidRPr="000F6836">
                <w:rPr>
                  <w:color w:val="000000"/>
                  <w:lang w:val="en-GB"/>
                </w:rPr>
                <w:t>Exposure amount</w:t>
              </w:r>
            </w:ins>
          </w:p>
        </w:tc>
        <w:tc>
          <w:tcPr>
            <w:tcW w:w="4536" w:type="dxa"/>
            <w:hideMark/>
          </w:tcPr>
          <w:p w14:paraId="21A7E416" w14:textId="77777777" w:rsidR="000C0F6B" w:rsidRPr="000F6836" w:rsidRDefault="000C0F6B" w:rsidP="000C0F6B">
            <w:pPr>
              <w:jc w:val="left"/>
              <w:rPr>
                <w:ins w:id="3959" w:author="Author"/>
                <w:color w:val="000000"/>
                <w:lang w:val="en-GB"/>
              </w:rPr>
            </w:pPr>
            <w:ins w:id="3960" w:author="Author">
              <w:r w:rsidRPr="000F6836">
                <w:rPr>
                  <w:color w:val="000000"/>
                  <w:lang w:val="en-GB"/>
                </w:rPr>
                <w:t>The exposure amount used by the undertaking that has been agreed upon with the respective supervisor. The metric used can be different among perils and regions.</w:t>
              </w:r>
            </w:ins>
          </w:p>
        </w:tc>
      </w:tr>
      <w:tr w:rsidR="000C0F6B" w:rsidRPr="000F6836" w14:paraId="35178271" w14:textId="77777777" w:rsidTr="00B27ECA">
        <w:trPr>
          <w:trHeight w:val="665"/>
          <w:ins w:id="3961" w:author="Author"/>
        </w:trPr>
        <w:tc>
          <w:tcPr>
            <w:tcW w:w="2127" w:type="dxa"/>
            <w:hideMark/>
          </w:tcPr>
          <w:p w14:paraId="50CB1C44" w14:textId="0CCC858F" w:rsidR="000C0F6B" w:rsidRPr="000F6836" w:rsidRDefault="000C0F6B" w:rsidP="000C0F6B">
            <w:pPr>
              <w:jc w:val="left"/>
              <w:rPr>
                <w:ins w:id="3962" w:author="Author"/>
                <w:color w:val="000000"/>
                <w:lang w:val="en-GB" w:eastAsia="fr-FR"/>
              </w:rPr>
            </w:pPr>
            <w:ins w:id="3963" w:author="Author">
              <w:r w:rsidRPr="000F6836">
                <w:rPr>
                  <w:color w:val="000000"/>
                  <w:lang w:val="en-GB"/>
                </w:rPr>
                <w:t>C02</w:t>
              </w:r>
              <w:r w:rsidR="00503753">
                <w:rPr>
                  <w:color w:val="000000"/>
                  <w:lang w:val="en-GB"/>
                </w:rPr>
                <w:t>2</w:t>
              </w:r>
              <w:del w:id="3964" w:author="Author">
                <w:r w:rsidRPr="000F6836" w:rsidDel="00503753">
                  <w:rPr>
                    <w:color w:val="000000"/>
                    <w:lang w:val="en-GB"/>
                  </w:rPr>
                  <w:delText>0</w:delText>
                </w:r>
              </w:del>
              <w:r w:rsidRPr="000F6836">
                <w:rPr>
                  <w:color w:val="000000"/>
                  <w:lang w:val="en-GB"/>
                </w:rPr>
                <w:t>0</w:t>
              </w:r>
            </w:ins>
          </w:p>
        </w:tc>
        <w:tc>
          <w:tcPr>
            <w:tcW w:w="2551" w:type="dxa"/>
            <w:hideMark/>
          </w:tcPr>
          <w:p w14:paraId="1B0848C1" w14:textId="77777777" w:rsidR="000C0F6B" w:rsidRPr="000F6836" w:rsidRDefault="000C0F6B" w:rsidP="000C0F6B">
            <w:pPr>
              <w:jc w:val="left"/>
              <w:rPr>
                <w:ins w:id="3965" w:author="Author"/>
                <w:color w:val="000000"/>
                <w:lang w:val="en-GB"/>
              </w:rPr>
            </w:pPr>
            <w:ins w:id="3966" w:author="Author">
              <w:r w:rsidRPr="000F6836">
                <w:rPr>
                  <w:color w:val="000000"/>
                  <w:lang w:val="en-GB"/>
                </w:rPr>
                <w:t>Exposure metric</w:t>
              </w:r>
            </w:ins>
          </w:p>
        </w:tc>
        <w:tc>
          <w:tcPr>
            <w:tcW w:w="4536" w:type="dxa"/>
            <w:hideMark/>
          </w:tcPr>
          <w:p w14:paraId="27DBC4BE" w14:textId="77777777" w:rsidR="000C0F6B" w:rsidRPr="000F6836" w:rsidRDefault="000C0F6B" w:rsidP="000C0F6B">
            <w:pPr>
              <w:jc w:val="left"/>
              <w:rPr>
                <w:ins w:id="3967" w:author="Author"/>
                <w:color w:val="000000"/>
                <w:lang w:val="en-GB"/>
              </w:rPr>
            </w:pPr>
            <w:ins w:id="3968" w:author="Author">
              <w:r w:rsidRPr="000F6836">
                <w:rPr>
                  <w:color w:val="000000"/>
                  <w:lang w:val="en-GB"/>
                </w:rPr>
                <w:t>Short description of exposure metric used in previous column (C6).</w:t>
              </w:r>
            </w:ins>
          </w:p>
        </w:tc>
      </w:tr>
      <w:tr w:rsidR="000C0F6B" w:rsidRPr="000F6836" w14:paraId="698731D8" w14:textId="77777777" w:rsidTr="00B27ECA">
        <w:trPr>
          <w:trHeight w:val="477"/>
          <w:ins w:id="3969" w:author="Author"/>
        </w:trPr>
        <w:tc>
          <w:tcPr>
            <w:tcW w:w="9214" w:type="dxa"/>
            <w:gridSpan w:val="3"/>
            <w:hideMark/>
          </w:tcPr>
          <w:p w14:paraId="61F40596" w14:textId="77777777" w:rsidR="000C0F6B" w:rsidRPr="000F6836" w:rsidRDefault="000C0F6B" w:rsidP="000C0F6B">
            <w:pPr>
              <w:jc w:val="left"/>
              <w:rPr>
                <w:ins w:id="3970" w:author="Author"/>
                <w:i/>
                <w:color w:val="000000"/>
                <w:lang w:val="en-GB"/>
              </w:rPr>
            </w:pPr>
            <w:ins w:id="3971" w:author="Author">
              <w:r w:rsidRPr="000F6836">
                <w:rPr>
                  <w:i/>
                  <w:lang w:val="en-GB"/>
                </w:rPr>
                <w:t>Distribution of losses from Catastrophe Perils</w:t>
              </w:r>
              <w:r w:rsidRPr="000F6836" w:rsidDel="00630739">
                <w:rPr>
                  <w:i/>
                  <w:lang w:val="en-GB"/>
                </w:rPr>
                <w:t xml:space="preserve"> </w:t>
              </w:r>
              <w:r w:rsidRPr="000F6836">
                <w:rPr>
                  <w:i/>
                  <w:lang w:val="en-GB"/>
                </w:rPr>
                <w:t>- Total (property and non-property) business</w:t>
              </w:r>
            </w:ins>
          </w:p>
        </w:tc>
      </w:tr>
      <w:tr w:rsidR="000C0F6B" w:rsidRPr="000F6836" w14:paraId="47BB91B8" w14:textId="77777777" w:rsidTr="00B27ECA">
        <w:trPr>
          <w:trHeight w:val="283"/>
          <w:ins w:id="3972" w:author="Author"/>
        </w:trPr>
        <w:tc>
          <w:tcPr>
            <w:tcW w:w="2127" w:type="dxa"/>
            <w:hideMark/>
          </w:tcPr>
          <w:p w14:paraId="029009F5" w14:textId="77777777" w:rsidR="000C0F6B" w:rsidRPr="000F6836" w:rsidRDefault="000C0F6B" w:rsidP="000C0F6B">
            <w:pPr>
              <w:jc w:val="left"/>
              <w:rPr>
                <w:ins w:id="3973" w:author="Author"/>
                <w:color w:val="000000"/>
                <w:lang w:val="en-GB" w:eastAsia="fr-FR"/>
              </w:rPr>
            </w:pPr>
            <w:ins w:id="3974" w:author="Author">
              <w:r w:rsidRPr="000F6836">
                <w:rPr>
                  <w:color w:val="000000"/>
                  <w:lang w:val="en-GB"/>
                </w:rPr>
                <w:t>Z0010</w:t>
              </w:r>
            </w:ins>
          </w:p>
        </w:tc>
        <w:tc>
          <w:tcPr>
            <w:tcW w:w="2551" w:type="dxa"/>
            <w:hideMark/>
          </w:tcPr>
          <w:p w14:paraId="6ADAB15A" w14:textId="77777777" w:rsidR="000C0F6B" w:rsidRPr="000F6836" w:rsidRDefault="000C0F6B" w:rsidP="000C0F6B">
            <w:pPr>
              <w:jc w:val="left"/>
              <w:rPr>
                <w:ins w:id="3975" w:author="Author"/>
                <w:color w:val="000000"/>
                <w:lang w:val="en-GB"/>
              </w:rPr>
            </w:pPr>
            <w:ins w:id="3976" w:author="Author">
              <w:r w:rsidRPr="000F6836">
                <w:rPr>
                  <w:color w:val="000000"/>
                  <w:lang w:val="en-GB"/>
                </w:rPr>
                <w:t>Internal line of business</w:t>
              </w:r>
            </w:ins>
          </w:p>
        </w:tc>
        <w:tc>
          <w:tcPr>
            <w:tcW w:w="4536" w:type="dxa"/>
            <w:hideMark/>
          </w:tcPr>
          <w:p w14:paraId="62D2B01F" w14:textId="77777777" w:rsidR="000C0F6B" w:rsidRPr="000F6836" w:rsidRDefault="000C0F6B" w:rsidP="000C0F6B">
            <w:pPr>
              <w:jc w:val="left"/>
              <w:rPr>
                <w:ins w:id="3977" w:author="Author"/>
                <w:color w:val="000000"/>
                <w:lang w:val="en-GB"/>
              </w:rPr>
            </w:pPr>
            <w:ins w:id="3978" w:author="Author">
              <w:r w:rsidRPr="000F6836">
                <w:rPr>
                  <w:color w:val="000000"/>
                  <w:lang w:val="en-GB"/>
                </w:rPr>
                <w:t>Name of the internal line of business used by the undertaking.</w:t>
              </w:r>
            </w:ins>
          </w:p>
        </w:tc>
      </w:tr>
      <w:tr w:rsidR="000C0F6B" w:rsidRPr="000F6836" w14:paraId="67DD6805" w14:textId="77777777" w:rsidTr="00B27ECA">
        <w:trPr>
          <w:trHeight w:val="699"/>
          <w:ins w:id="3979" w:author="Author"/>
        </w:trPr>
        <w:tc>
          <w:tcPr>
            <w:tcW w:w="2127" w:type="dxa"/>
          </w:tcPr>
          <w:p w14:paraId="01D20E5F" w14:textId="441B0600" w:rsidR="000C0F6B" w:rsidRPr="000F6836" w:rsidRDefault="00815AF9" w:rsidP="000C0F6B">
            <w:pPr>
              <w:jc w:val="left"/>
              <w:rPr>
                <w:ins w:id="3980" w:author="Author"/>
                <w:color w:val="000000"/>
                <w:lang w:val="en-GB" w:eastAsia="fr-FR"/>
              </w:rPr>
            </w:pPr>
            <w:ins w:id="3981" w:author="Author">
              <w:r>
                <w:rPr>
                  <w:color w:val="000000"/>
                  <w:lang w:val="en-GB"/>
                </w:rPr>
                <w:lastRenderedPageBreak/>
                <w:t>C0230-C0400/</w:t>
              </w:r>
              <w:r w:rsidR="000C0F6B" w:rsidRPr="000F6836">
                <w:rPr>
                  <w:color w:val="000000"/>
                  <w:lang w:val="en-GB"/>
                </w:rPr>
                <w:t>R171</w:t>
              </w:r>
              <w:del w:id="3982" w:author="Author">
                <w:r w:rsidR="000C0F6B" w:rsidRPr="000F6836" w:rsidDel="008D07AF">
                  <w:rPr>
                    <w:color w:val="000000"/>
                    <w:lang w:val="en-GB"/>
                  </w:rPr>
                  <w:delText>35</w:delText>
                </w:r>
              </w:del>
              <w:r w:rsidR="000C0F6B" w:rsidRPr="000F6836">
                <w:rPr>
                  <w:color w:val="000000"/>
                  <w:lang w:val="en-GB"/>
                </w:rPr>
                <w:t>0</w:t>
              </w:r>
            </w:ins>
          </w:p>
          <w:p w14:paraId="727E13C6" w14:textId="77777777" w:rsidR="000C0F6B" w:rsidRPr="000F6836" w:rsidRDefault="000C0F6B" w:rsidP="000C0F6B">
            <w:pPr>
              <w:jc w:val="left"/>
              <w:rPr>
                <w:ins w:id="3983" w:author="Author"/>
                <w:color w:val="000000"/>
                <w:lang w:val="en-GB"/>
              </w:rPr>
            </w:pPr>
          </w:p>
        </w:tc>
        <w:tc>
          <w:tcPr>
            <w:tcW w:w="2551" w:type="dxa"/>
            <w:hideMark/>
          </w:tcPr>
          <w:p w14:paraId="69C974C9" w14:textId="77777777" w:rsidR="000C0F6B" w:rsidRPr="000F6836" w:rsidRDefault="000C0F6B" w:rsidP="000C0F6B">
            <w:pPr>
              <w:jc w:val="left"/>
              <w:rPr>
                <w:ins w:id="3984" w:author="Author"/>
                <w:color w:val="000000"/>
                <w:lang w:val="en-GB"/>
              </w:rPr>
            </w:pPr>
            <w:ins w:id="3985" w:author="Author">
              <w:r w:rsidRPr="000F6836">
                <w:rPr>
                  <w:color w:val="000000"/>
                  <w:lang w:val="en-GB"/>
                </w:rPr>
                <w:t>Simulated mean from model for Total (property and non-property) business</w:t>
              </w:r>
            </w:ins>
          </w:p>
        </w:tc>
        <w:tc>
          <w:tcPr>
            <w:tcW w:w="4536" w:type="dxa"/>
          </w:tcPr>
          <w:p w14:paraId="70923C7A" w14:textId="77777777" w:rsidR="000C0F6B" w:rsidRPr="000F6836" w:rsidRDefault="000C0F6B" w:rsidP="000C0F6B">
            <w:pPr>
              <w:jc w:val="left"/>
              <w:rPr>
                <w:ins w:id="3986" w:author="Author"/>
                <w:color w:val="000000"/>
                <w:lang w:val="en-GB"/>
              </w:rPr>
            </w:pPr>
            <w:ins w:id="3987" w:author="Author">
              <w:r w:rsidRPr="000F6836">
                <w:rPr>
                  <w:color w:val="000000"/>
                  <w:lang w:val="en-GB"/>
                </w:rPr>
                <w:t>This is the mean of the probability distribution corresponding to each peril and aggregation of perils. It is the output obtained based on the simulation process. The mean should be reported with the following splits:</w:t>
              </w:r>
              <w:r w:rsidRPr="000F6836">
                <w:rPr>
                  <w:color w:val="000000"/>
                  <w:lang w:val="en-GB"/>
                </w:rPr>
                <w:br/>
                <w:t>- Mean of OEP for all business gross of reinsurance</w:t>
              </w:r>
              <w:r w:rsidRPr="000F6836">
                <w:rPr>
                  <w:color w:val="000000"/>
                  <w:lang w:val="en-GB"/>
                </w:rPr>
                <w:br/>
                <w:t>- Mean of AEP for all business gross of reinsurance</w:t>
              </w:r>
              <w:r w:rsidRPr="000F6836">
                <w:rPr>
                  <w:color w:val="000000"/>
                  <w:lang w:val="en-GB"/>
                </w:rPr>
                <w:br/>
                <w:t>- Mean of Annual loss for all business gross of reinsurance</w:t>
              </w:r>
              <w:r w:rsidRPr="000F6836">
                <w:rPr>
                  <w:color w:val="000000"/>
                  <w:lang w:val="en-GB"/>
                </w:rPr>
                <w:br/>
                <w:t>- Mean of OEP for all business net of reinsurance</w:t>
              </w:r>
              <w:r w:rsidRPr="000F6836">
                <w:rPr>
                  <w:color w:val="000000"/>
                  <w:lang w:val="en-GB"/>
                </w:rPr>
                <w:br/>
                <w:t>- Mean of AEP for all business net of reinsurance</w:t>
              </w:r>
            </w:ins>
          </w:p>
          <w:p w14:paraId="3526FF05" w14:textId="77777777" w:rsidR="000C0F6B" w:rsidRPr="000F6836" w:rsidRDefault="000C0F6B" w:rsidP="000C0F6B">
            <w:pPr>
              <w:jc w:val="left"/>
              <w:rPr>
                <w:ins w:id="3988" w:author="Author"/>
                <w:color w:val="000000"/>
                <w:lang w:val="en-GB"/>
              </w:rPr>
            </w:pPr>
            <w:ins w:id="3989" w:author="Author">
              <w:r w:rsidRPr="000F6836">
                <w:rPr>
                  <w:color w:val="000000"/>
                  <w:lang w:val="en-GB"/>
                </w:rPr>
                <w:t>- Mean of Annual loss for all business net of reinsurance</w:t>
              </w:r>
            </w:ins>
          </w:p>
          <w:p w14:paraId="38B3E177" w14:textId="77777777" w:rsidR="000C0F6B" w:rsidRPr="000F6836" w:rsidRDefault="000C0F6B" w:rsidP="000C0F6B">
            <w:pPr>
              <w:jc w:val="left"/>
              <w:rPr>
                <w:ins w:id="3990" w:author="Author"/>
                <w:color w:val="000000"/>
                <w:lang w:val="en-GB"/>
              </w:rPr>
            </w:pPr>
            <w:ins w:id="3991" w:author="Author">
              <w:r w:rsidRPr="000F6836">
                <w:rPr>
                  <w:color w:val="000000"/>
                  <w:lang w:val="en-GB"/>
                </w:rPr>
                <w:t>“Annual loss” is explicitly not “Average Annual Loss” (AAL), but the loss determined according to the statistical measure, i.e. mean, standard deviation or percentile. AAL corresponds to the mean annual loss.”.</w:t>
              </w:r>
            </w:ins>
          </w:p>
        </w:tc>
      </w:tr>
      <w:tr w:rsidR="000C0F6B" w:rsidRPr="000F6836" w14:paraId="61601CB8" w14:textId="77777777" w:rsidTr="00B27ECA">
        <w:trPr>
          <w:trHeight w:val="1800"/>
          <w:ins w:id="3992" w:author="Author"/>
        </w:trPr>
        <w:tc>
          <w:tcPr>
            <w:tcW w:w="2127" w:type="dxa"/>
          </w:tcPr>
          <w:p w14:paraId="33EC8732" w14:textId="1F548499" w:rsidR="000C0F6B" w:rsidRPr="000F6836" w:rsidRDefault="00815AF9" w:rsidP="000C0F6B">
            <w:pPr>
              <w:jc w:val="left"/>
              <w:rPr>
                <w:ins w:id="3993" w:author="Author"/>
                <w:color w:val="000000"/>
                <w:lang w:val="en-GB" w:eastAsia="fr-FR"/>
              </w:rPr>
            </w:pPr>
            <w:ins w:id="3994" w:author="Author">
              <w:r>
                <w:rPr>
                  <w:color w:val="000000"/>
                  <w:lang w:val="en-GB"/>
                </w:rPr>
                <w:t>C0230-C0400/</w:t>
              </w:r>
              <w:r w:rsidR="000C0F6B" w:rsidRPr="000F6836">
                <w:rPr>
                  <w:color w:val="000000"/>
                  <w:lang w:val="en-GB"/>
                </w:rPr>
                <w:t>R172</w:t>
              </w:r>
              <w:del w:id="3995" w:author="Author">
                <w:r w:rsidR="000C0F6B" w:rsidRPr="000F6836" w:rsidDel="008D07AF">
                  <w:rPr>
                    <w:color w:val="000000"/>
                    <w:lang w:val="en-GB"/>
                  </w:rPr>
                  <w:delText>36</w:delText>
                </w:r>
              </w:del>
              <w:r w:rsidR="000C0F6B" w:rsidRPr="000F6836">
                <w:rPr>
                  <w:color w:val="000000"/>
                  <w:lang w:val="en-GB"/>
                </w:rPr>
                <w:t>0</w:t>
              </w:r>
            </w:ins>
          </w:p>
          <w:p w14:paraId="140B5AEA" w14:textId="77777777" w:rsidR="000C0F6B" w:rsidRPr="000F6836" w:rsidRDefault="000C0F6B" w:rsidP="000C0F6B">
            <w:pPr>
              <w:jc w:val="left"/>
              <w:rPr>
                <w:ins w:id="3996" w:author="Author"/>
                <w:color w:val="000000"/>
                <w:lang w:val="en-GB"/>
              </w:rPr>
            </w:pPr>
          </w:p>
        </w:tc>
        <w:tc>
          <w:tcPr>
            <w:tcW w:w="2551" w:type="dxa"/>
            <w:hideMark/>
          </w:tcPr>
          <w:p w14:paraId="12AB7D01" w14:textId="77777777" w:rsidR="000C0F6B" w:rsidRPr="000F6836" w:rsidRDefault="000C0F6B" w:rsidP="000C0F6B">
            <w:pPr>
              <w:jc w:val="left"/>
              <w:rPr>
                <w:ins w:id="3997" w:author="Author"/>
                <w:color w:val="000000"/>
                <w:lang w:val="en-GB"/>
              </w:rPr>
            </w:pPr>
            <w:ins w:id="3998" w:author="Author">
              <w:r w:rsidRPr="000F6836">
                <w:rPr>
                  <w:color w:val="000000"/>
                  <w:lang w:val="en-GB"/>
                </w:rPr>
                <w:t>Simulated standard deviation for Total (property and non-property) business</w:t>
              </w:r>
            </w:ins>
          </w:p>
        </w:tc>
        <w:tc>
          <w:tcPr>
            <w:tcW w:w="4536" w:type="dxa"/>
            <w:hideMark/>
          </w:tcPr>
          <w:p w14:paraId="57E75977" w14:textId="77777777" w:rsidR="000C0F6B" w:rsidRPr="000F6836" w:rsidRDefault="000C0F6B" w:rsidP="000C0F6B">
            <w:pPr>
              <w:jc w:val="left"/>
              <w:rPr>
                <w:ins w:id="3999" w:author="Author"/>
                <w:color w:val="000000"/>
                <w:lang w:val="en-GB"/>
              </w:rPr>
            </w:pPr>
            <w:ins w:id="4000" w:author="Author">
              <w:r w:rsidRPr="000F6836">
                <w:rPr>
                  <w:color w:val="000000"/>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ins>
          </w:p>
        </w:tc>
      </w:tr>
      <w:tr w:rsidR="000C0F6B" w:rsidRPr="000F6836" w14:paraId="67E4EDE3" w14:textId="77777777" w:rsidTr="00B27ECA">
        <w:trPr>
          <w:trHeight w:val="472"/>
          <w:ins w:id="4001" w:author="Author"/>
        </w:trPr>
        <w:tc>
          <w:tcPr>
            <w:tcW w:w="2127" w:type="dxa"/>
          </w:tcPr>
          <w:p w14:paraId="3F3AADAA" w14:textId="40012C23" w:rsidR="000C0F6B" w:rsidRPr="000F6836" w:rsidRDefault="00815AF9" w:rsidP="000C0F6B">
            <w:pPr>
              <w:jc w:val="left"/>
              <w:rPr>
                <w:ins w:id="4002" w:author="Author"/>
                <w:color w:val="000000"/>
                <w:lang w:val="en-GB" w:eastAsia="fr-FR"/>
              </w:rPr>
            </w:pPr>
            <w:ins w:id="4003" w:author="Author">
              <w:r>
                <w:rPr>
                  <w:color w:val="000000"/>
                  <w:lang w:val="en-GB"/>
                </w:rPr>
                <w:t>C0230-C0400/</w:t>
              </w:r>
              <w:r w:rsidR="000C0F6B" w:rsidRPr="000F6836">
                <w:rPr>
                  <w:color w:val="000000"/>
                  <w:lang w:val="en-GB"/>
                </w:rPr>
                <w:t>R173</w:t>
              </w:r>
              <w:del w:id="4004" w:author="Author">
                <w:r w:rsidR="000C0F6B" w:rsidRPr="000F6836" w:rsidDel="008D07AF">
                  <w:rPr>
                    <w:color w:val="000000"/>
                    <w:lang w:val="en-GB"/>
                  </w:rPr>
                  <w:delText>37</w:delText>
                </w:r>
              </w:del>
              <w:r w:rsidR="000C0F6B" w:rsidRPr="000F6836">
                <w:rPr>
                  <w:color w:val="000000"/>
                  <w:lang w:val="en-GB"/>
                </w:rPr>
                <w:t>0-R181</w:t>
              </w:r>
              <w:del w:id="4005" w:author="Author">
                <w:r w:rsidR="000C0F6B" w:rsidRPr="000F6836" w:rsidDel="008D07AF">
                  <w:rPr>
                    <w:color w:val="000000"/>
                    <w:lang w:val="en-GB"/>
                  </w:rPr>
                  <w:delText>45</w:delText>
                </w:r>
              </w:del>
              <w:r w:rsidR="000C0F6B" w:rsidRPr="000F6836">
                <w:rPr>
                  <w:color w:val="000000"/>
                  <w:lang w:val="en-GB"/>
                </w:rPr>
                <w:t>0</w:t>
              </w:r>
            </w:ins>
          </w:p>
          <w:p w14:paraId="49251F09" w14:textId="77777777" w:rsidR="000C0F6B" w:rsidRPr="000F6836" w:rsidRDefault="000C0F6B" w:rsidP="000C0F6B">
            <w:pPr>
              <w:jc w:val="left"/>
              <w:rPr>
                <w:ins w:id="4006" w:author="Author"/>
                <w:color w:val="000000"/>
                <w:lang w:val="en-GB"/>
              </w:rPr>
            </w:pPr>
          </w:p>
        </w:tc>
        <w:tc>
          <w:tcPr>
            <w:tcW w:w="2551" w:type="dxa"/>
            <w:hideMark/>
          </w:tcPr>
          <w:p w14:paraId="302472AA" w14:textId="77777777" w:rsidR="000C0F6B" w:rsidRPr="000F6836" w:rsidRDefault="000C0F6B" w:rsidP="000C0F6B">
            <w:pPr>
              <w:jc w:val="left"/>
              <w:rPr>
                <w:ins w:id="4007" w:author="Author"/>
                <w:color w:val="000000"/>
                <w:lang w:val="en-GB"/>
              </w:rPr>
            </w:pPr>
            <w:ins w:id="4008" w:author="Author">
              <w:r w:rsidRPr="000F6836">
                <w:rPr>
                  <w:color w:val="000000"/>
                  <w:lang w:val="en-GB"/>
                </w:rPr>
                <w:t>Simulated percentiles for Total (property and non-property) business</w:t>
              </w:r>
            </w:ins>
          </w:p>
        </w:tc>
        <w:tc>
          <w:tcPr>
            <w:tcW w:w="4536" w:type="dxa"/>
            <w:hideMark/>
          </w:tcPr>
          <w:p w14:paraId="014FA7CC" w14:textId="77777777" w:rsidR="000C0F6B" w:rsidRPr="000F6836" w:rsidRDefault="000C0F6B" w:rsidP="000C0F6B">
            <w:pPr>
              <w:jc w:val="left"/>
              <w:rPr>
                <w:ins w:id="4009" w:author="Author"/>
                <w:color w:val="000000"/>
                <w:lang w:val="en-GB"/>
              </w:rPr>
            </w:pPr>
            <w:ins w:id="4010" w:author="Author">
              <w:r w:rsidRPr="000F6836">
                <w:rPr>
                  <w:color w:val="000000"/>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ins>
          </w:p>
        </w:tc>
      </w:tr>
      <w:tr w:rsidR="000C0F6B" w:rsidRPr="000F6836" w14:paraId="5A37580C" w14:textId="77777777" w:rsidTr="00B27ECA">
        <w:trPr>
          <w:trHeight w:val="300"/>
          <w:ins w:id="4011" w:author="Author"/>
        </w:trPr>
        <w:tc>
          <w:tcPr>
            <w:tcW w:w="9214" w:type="dxa"/>
            <w:gridSpan w:val="3"/>
            <w:noWrap/>
            <w:hideMark/>
          </w:tcPr>
          <w:p w14:paraId="548700D2" w14:textId="77777777" w:rsidR="000C0F6B" w:rsidRPr="000F6836" w:rsidRDefault="000C0F6B" w:rsidP="000C0F6B">
            <w:pPr>
              <w:jc w:val="left"/>
              <w:rPr>
                <w:ins w:id="4012" w:author="Author"/>
                <w:bCs/>
                <w:i/>
                <w:color w:val="000000"/>
                <w:lang w:val="en-GB"/>
              </w:rPr>
            </w:pPr>
            <w:ins w:id="4013" w:author="Author">
              <w:r w:rsidRPr="000F6836">
                <w:rPr>
                  <w:i/>
                  <w:lang w:val="en-GB"/>
                </w:rPr>
                <w:t>Premium and sums insured data</w:t>
              </w:r>
            </w:ins>
          </w:p>
        </w:tc>
      </w:tr>
      <w:tr w:rsidR="000C0F6B" w:rsidRPr="000F6836" w14:paraId="4EC79390" w14:textId="77777777" w:rsidTr="00B27ECA">
        <w:trPr>
          <w:trHeight w:val="900"/>
          <w:ins w:id="4014" w:author="Author"/>
        </w:trPr>
        <w:tc>
          <w:tcPr>
            <w:tcW w:w="2127" w:type="dxa"/>
            <w:noWrap/>
            <w:hideMark/>
          </w:tcPr>
          <w:p w14:paraId="1839A372" w14:textId="327C830C" w:rsidR="000C0F6B" w:rsidRPr="000F6836" w:rsidRDefault="000C0F6B" w:rsidP="000C0F6B">
            <w:pPr>
              <w:jc w:val="left"/>
              <w:rPr>
                <w:ins w:id="4015" w:author="Author"/>
                <w:color w:val="000000"/>
                <w:lang w:val="en-GB"/>
              </w:rPr>
            </w:pPr>
            <w:ins w:id="4016" w:author="Author">
              <w:r w:rsidRPr="000F6836">
                <w:rPr>
                  <w:color w:val="000000"/>
                  <w:lang w:val="en-GB"/>
                </w:rPr>
                <w:t>C0</w:t>
              </w:r>
              <w:r w:rsidR="001D3FF4">
                <w:rPr>
                  <w:color w:val="000000"/>
                  <w:lang w:val="en-GB"/>
                </w:rPr>
                <w:t>410</w:t>
              </w:r>
              <w:del w:id="4017" w:author="Author">
                <w:r w:rsidRPr="000F6836" w:rsidDel="001D3FF4">
                  <w:rPr>
                    <w:color w:val="000000"/>
                    <w:lang w:val="en-GB"/>
                  </w:rPr>
                  <w:delText>390</w:delText>
                </w:r>
              </w:del>
              <w:r w:rsidRPr="000F6836">
                <w:rPr>
                  <w:color w:val="000000"/>
                  <w:lang w:val="en-GB"/>
                </w:rPr>
                <w:t>/R182</w:t>
              </w:r>
              <w:del w:id="4018" w:author="Author">
                <w:r w:rsidRPr="000F6836" w:rsidDel="008D07AF">
                  <w:rPr>
                    <w:color w:val="000000"/>
                    <w:lang w:val="en-GB"/>
                  </w:rPr>
                  <w:delText>46</w:delText>
                </w:r>
              </w:del>
              <w:r w:rsidRPr="000F6836">
                <w:rPr>
                  <w:color w:val="000000"/>
                  <w:lang w:val="en-GB"/>
                </w:rPr>
                <w:t>0-R195</w:t>
              </w:r>
              <w:del w:id="4019" w:author="Author">
                <w:r w:rsidRPr="000F6836" w:rsidDel="008D07AF">
                  <w:rPr>
                    <w:color w:val="000000"/>
                    <w:lang w:val="en-GB"/>
                  </w:rPr>
                  <w:delText>9</w:delText>
                </w:r>
              </w:del>
              <w:r w:rsidRPr="000F6836">
                <w:rPr>
                  <w:color w:val="000000"/>
                  <w:lang w:val="en-GB"/>
                </w:rPr>
                <w:t>0</w:t>
              </w:r>
            </w:ins>
          </w:p>
        </w:tc>
        <w:tc>
          <w:tcPr>
            <w:tcW w:w="2551" w:type="dxa"/>
            <w:hideMark/>
          </w:tcPr>
          <w:p w14:paraId="76401325" w14:textId="77777777" w:rsidR="000C0F6B" w:rsidRPr="000F6836" w:rsidRDefault="000C0F6B" w:rsidP="000C0F6B">
            <w:pPr>
              <w:jc w:val="left"/>
              <w:rPr>
                <w:ins w:id="4020" w:author="Author"/>
                <w:color w:val="000000"/>
                <w:lang w:val="en-GB"/>
              </w:rPr>
            </w:pPr>
            <w:ins w:id="4021" w:author="Author">
              <w:r w:rsidRPr="000F6836">
                <w:rPr>
                  <w:color w:val="000000"/>
                  <w:lang w:val="en-GB"/>
                </w:rPr>
                <w:t>Gross Annual Premium – Direct insurance</w:t>
              </w:r>
            </w:ins>
          </w:p>
        </w:tc>
        <w:tc>
          <w:tcPr>
            <w:tcW w:w="4536" w:type="dxa"/>
          </w:tcPr>
          <w:p w14:paraId="132B5E44" w14:textId="77777777" w:rsidR="000C0F6B" w:rsidRPr="000F6836" w:rsidRDefault="000C0F6B" w:rsidP="000C0F6B">
            <w:pPr>
              <w:jc w:val="left"/>
              <w:rPr>
                <w:ins w:id="4022" w:author="Author"/>
                <w:color w:val="000000"/>
                <w:lang w:val="en-GB"/>
              </w:rPr>
            </w:pPr>
            <w:ins w:id="4023" w:author="Author">
              <w:r w:rsidRPr="000F6836">
                <w:rPr>
                  <w:color w:val="000000"/>
                  <w:lang w:val="en-GB"/>
                </w:rPr>
                <w:t xml:space="preserve">Split of gross annual premium written for direct business by geographical region. Geographical regions to be used are Europe, Africa, North East US, South East US, Mid-West US, Western US, Northern America (excluding US), Caribbean &amp; Central </w:t>
              </w:r>
              <w:r w:rsidRPr="000F6836">
                <w:rPr>
                  <w:color w:val="000000"/>
                  <w:lang w:val="en-GB"/>
                </w:rPr>
                <w:lastRenderedPageBreak/>
                <w:t>America, South America, Australia, Japan, Asia (excluding Japan) and Rest of World. Any unallocated premium should be put in the Unallocated bucket.</w:t>
              </w:r>
            </w:ins>
          </w:p>
          <w:p w14:paraId="0DE2BF0A" w14:textId="77777777" w:rsidR="000C0F6B" w:rsidRPr="000F6836" w:rsidRDefault="000C0F6B" w:rsidP="000C0F6B">
            <w:pPr>
              <w:jc w:val="left"/>
              <w:rPr>
                <w:ins w:id="4024" w:author="Author"/>
                <w:color w:val="000000"/>
                <w:lang w:val="en-GB"/>
              </w:rPr>
            </w:pPr>
            <w:ins w:id="4025" w:author="Author">
              <w:r w:rsidRPr="000F6836">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0C0F6B" w:rsidRPr="000F6836" w14:paraId="3BFA91E6" w14:textId="77777777" w:rsidTr="00B27ECA">
        <w:trPr>
          <w:trHeight w:val="900"/>
          <w:ins w:id="4026" w:author="Author"/>
        </w:trPr>
        <w:tc>
          <w:tcPr>
            <w:tcW w:w="2127" w:type="dxa"/>
            <w:noWrap/>
            <w:hideMark/>
          </w:tcPr>
          <w:p w14:paraId="5974DD3E" w14:textId="08F514A4" w:rsidR="000C0F6B" w:rsidRPr="000F6836" w:rsidRDefault="000C0F6B" w:rsidP="000C0F6B">
            <w:pPr>
              <w:jc w:val="left"/>
              <w:rPr>
                <w:ins w:id="4027" w:author="Author"/>
                <w:color w:val="000000"/>
                <w:lang w:val="en-GB"/>
              </w:rPr>
            </w:pPr>
            <w:ins w:id="4028" w:author="Author">
              <w:r w:rsidRPr="000F6836">
                <w:rPr>
                  <w:color w:val="000000"/>
                  <w:lang w:val="en-GB"/>
                </w:rPr>
                <w:lastRenderedPageBreak/>
                <w:t>C04</w:t>
              </w:r>
              <w:r w:rsidR="001D3FF4">
                <w:rPr>
                  <w:color w:val="000000"/>
                  <w:lang w:val="en-GB"/>
                </w:rPr>
                <w:t>2</w:t>
              </w:r>
              <w:del w:id="4029" w:author="Author">
                <w:r w:rsidRPr="000F6836" w:rsidDel="001D3FF4">
                  <w:rPr>
                    <w:color w:val="000000"/>
                    <w:lang w:val="en-GB"/>
                  </w:rPr>
                  <w:delText>0</w:delText>
                </w:r>
              </w:del>
              <w:r w:rsidRPr="000F6836">
                <w:rPr>
                  <w:color w:val="000000"/>
                  <w:lang w:val="en-GB"/>
                </w:rPr>
                <w:t>0/R182</w:t>
              </w:r>
              <w:del w:id="4030" w:author="Author">
                <w:r w:rsidRPr="000F6836" w:rsidDel="008D07AF">
                  <w:rPr>
                    <w:color w:val="000000"/>
                    <w:lang w:val="en-GB"/>
                  </w:rPr>
                  <w:delText>47</w:delText>
                </w:r>
              </w:del>
              <w:r w:rsidRPr="000F6836">
                <w:rPr>
                  <w:color w:val="000000"/>
                  <w:lang w:val="en-GB"/>
                </w:rPr>
                <w:t>0-R195</w:t>
              </w:r>
              <w:del w:id="4031" w:author="Author">
                <w:r w:rsidRPr="000F6836" w:rsidDel="008D07AF">
                  <w:rPr>
                    <w:color w:val="000000"/>
                    <w:lang w:val="en-GB"/>
                  </w:rPr>
                  <w:delText>9</w:delText>
                </w:r>
              </w:del>
              <w:r w:rsidRPr="000F6836">
                <w:rPr>
                  <w:color w:val="000000"/>
                  <w:lang w:val="en-GB"/>
                </w:rPr>
                <w:t>0</w:t>
              </w:r>
            </w:ins>
          </w:p>
        </w:tc>
        <w:tc>
          <w:tcPr>
            <w:tcW w:w="2551" w:type="dxa"/>
            <w:hideMark/>
          </w:tcPr>
          <w:p w14:paraId="73587CDF" w14:textId="77777777" w:rsidR="000C0F6B" w:rsidRPr="000F6836" w:rsidRDefault="000C0F6B" w:rsidP="000C0F6B">
            <w:pPr>
              <w:jc w:val="left"/>
              <w:rPr>
                <w:ins w:id="4032" w:author="Author"/>
                <w:color w:val="000000"/>
                <w:lang w:val="en-GB"/>
              </w:rPr>
            </w:pPr>
            <w:ins w:id="4033" w:author="Author">
              <w:r w:rsidRPr="000F6836">
                <w:rPr>
                  <w:color w:val="000000"/>
                  <w:lang w:val="en-GB"/>
                </w:rPr>
                <w:t>Total Sum Insured – Direct insurance</w:t>
              </w:r>
            </w:ins>
          </w:p>
        </w:tc>
        <w:tc>
          <w:tcPr>
            <w:tcW w:w="4536" w:type="dxa"/>
          </w:tcPr>
          <w:p w14:paraId="24BB5FB0" w14:textId="77777777" w:rsidR="000C0F6B" w:rsidRPr="000F6836" w:rsidRDefault="000C0F6B" w:rsidP="000C0F6B">
            <w:pPr>
              <w:jc w:val="left"/>
              <w:rPr>
                <w:ins w:id="4034" w:author="Author"/>
                <w:color w:val="000000"/>
                <w:lang w:val="en-GB"/>
              </w:rPr>
            </w:pPr>
            <w:ins w:id="4035" w:author="Author">
              <w:r w:rsidRPr="000F6836">
                <w:rPr>
                  <w:color w:val="000000"/>
                  <w:lang w:val="en-GB"/>
                </w:rPr>
                <w:t>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ins>
          </w:p>
          <w:p w14:paraId="56B6C042" w14:textId="77777777" w:rsidR="000C0F6B" w:rsidRPr="000F6836" w:rsidRDefault="000C0F6B" w:rsidP="000C0F6B">
            <w:pPr>
              <w:jc w:val="left"/>
              <w:rPr>
                <w:ins w:id="4036" w:author="Author"/>
                <w:color w:val="000000"/>
                <w:lang w:val="en-GB"/>
              </w:rPr>
            </w:pPr>
            <w:ins w:id="4037" w:author="Author">
              <w:r w:rsidRPr="000F6836">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0C0F6B" w:rsidRPr="000F6836" w14:paraId="0B759439" w14:textId="77777777" w:rsidTr="00B27ECA">
        <w:trPr>
          <w:trHeight w:val="900"/>
          <w:ins w:id="4038" w:author="Author"/>
        </w:trPr>
        <w:tc>
          <w:tcPr>
            <w:tcW w:w="2127" w:type="dxa"/>
            <w:noWrap/>
            <w:hideMark/>
          </w:tcPr>
          <w:p w14:paraId="16BBE9F1" w14:textId="54C71E2F" w:rsidR="000C0F6B" w:rsidRPr="000F6836" w:rsidRDefault="000C0F6B" w:rsidP="000C0F6B">
            <w:pPr>
              <w:jc w:val="left"/>
              <w:rPr>
                <w:ins w:id="4039" w:author="Author"/>
                <w:color w:val="000000"/>
                <w:lang w:val="en-GB"/>
              </w:rPr>
            </w:pPr>
            <w:ins w:id="4040" w:author="Author">
              <w:r w:rsidRPr="000F6836">
                <w:rPr>
                  <w:color w:val="000000"/>
                  <w:lang w:val="en-GB"/>
                </w:rPr>
                <w:t>C0</w:t>
              </w:r>
              <w:r w:rsidR="001D3FF4">
                <w:rPr>
                  <w:color w:val="000000"/>
                  <w:lang w:val="en-GB"/>
                </w:rPr>
                <w:t>41</w:t>
              </w:r>
              <w:del w:id="4041" w:author="Author">
                <w:r w:rsidRPr="000F6836" w:rsidDel="001D3FF4">
                  <w:rPr>
                    <w:color w:val="000000"/>
                    <w:lang w:val="en-GB"/>
                  </w:rPr>
                  <w:delText>39</w:delText>
                </w:r>
              </w:del>
              <w:r w:rsidRPr="000F6836">
                <w:rPr>
                  <w:color w:val="000000"/>
                  <w:lang w:val="en-GB"/>
                </w:rPr>
                <w:t>0/R196</w:t>
              </w:r>
              <w:del w:id="4042" w:author="Author">
                <w:r w:rsidRPr="000F6836" w:rsidDel="008D07AF">
                  <w:rPr>
                    <w:color w:val="000000"/>
                    <w:lang w:val="en-GB"/>
                  </w:rPr>
                  <w:delText>0</w:delText>
                </w:r>
              </w:del>
              <w:r w:rsidRPr="000F6836">
                <w:rPr>
                  <w:color w:val="000000"/>
                  <w:lang w:val="en-GB"/>
                </w:rPr>
                <w:t>0-R199</w:t>
              </w:r>
              <w:del w:id="4043" w:author="Author">
                <w:r w:rsidRPr="000F6836" w:rsidDel="008D07AF">
                  <w:rPr>
                    <w:color w:val="000000"/>
                    <w:lang w:val="en-GB"/>
                  </w:rPr>
                  <w:delText>63</w:delText>
                </w:r>
              </w:del>
              <w:r w:rsidRPr="000F6836">
                <w:rPr>
                  <w:color w:val="000000"/>
                  <w:lang w:val="en-GB"/>
                </w:rPr>
                <w:t>0</w:t>
              </w:r>
            </w:ins>
          </w:p>
        </w:tc>
        <w:tc>
          <w:tcPr>
            <w:tcW w:w="2551" w:type="dxa"/>
            <w:hideMark/>
          </w:tcPr>
          <w:p w14:paraId="420A7DAB" w14:textId="77777777" w:rsidR="000C0F6B" w:rsidRPr="000F6836" w:rsidRDefault="000C0F6B" w:rsidP="000C0F6B">
            <w:pPr>
              <w:jc w:val="left"/>
              <w:rPr>
                <w:ins w:id="4044" w:author="Author"/>
                <w:color w:val="000000"/>
                <w:lang w:val="en-GB"/>
              </w:rPr>
            </w:pPr>
            <w:ins w:id="4045" w:author="Author">
              <w:r w:rsidRPr="000F6836">
                <w:rPr>
                  <w:color w:val="000000"/>
                  <w:lang w:val="en-GB"/>
                </w:rPr>
                <w:t>Gross Annual Premium - Reinsurance</w:t>
              </w:r>
            </w:ins>
          </w:p>
        </w:tc>
        <w:tc>
          <w:tcPr>
            <w:tcW w:w="4536" w:type="dxa"/>
            <w:hideMark/>
          </w:tcPr>
          <w:p w14:paraId="2783EF06" w14:textId="6518A864" w:rsidR="000C0F6B" w:rsidRPr="000F6836" w:rsidRDefault="000C0F6B" w:rsidP="000C0F6B">
            <w:pPr>
              <w:jc w:val="left"/>
              <w:rPr>
                <w:ins w:id="4046" w:author="Author"/>
                <w:color w:val="000000"/>
                <w:lang w:val="en-GB"/>
              </w:rPr>
            </w:pPr>
            <w:ins w:id="4047" w:author="Author">
              <w:r w:rsidRPr="000F6836">
                <w:rPr>
                  <w:color w:val="000000"/>
                  <w:lang w:val="en-GB"/>
                </w:rPr>
                <w:t xml:space="preserve">The insurance or reinsurance undertaking is expected to split their gross annual written premium for </w:t>
              </w:r>
              <w:del w:id="4048" w:author="Author">
                <w:r w:rsidRPr="000F6836" w:rsidDel="004753EC">
                  <w:rPr>
                    <w:color w:val="000000"/>
                    <w:lang w:val="en-GB"/>
                  </w:rPr>
                  <w:delText>direct business</w:delText>
                </w:r>
              </w:del>
              <w:r w:rsidRPr="000F6836">
                <w:rPr>
                  <w:color w:val="000000"/>
                  <w:lang w:val="en-GB"/>
                </w:rPr>
                <w:t>reinsurance by geographical region. Geographical regions to be used are Europe, North America and Rest of World. Any unallocated premium should be put in the Unallocated bucket.</w:t>
              </w:r>
            </w:ins>
          </w:p>
        </w:tc>
      </w:tr>
      <w:tr w:rsidR="000C0F6B" w:rsidRPr="000F6836" w14:paraId="0EA5CEB0" w14:textId="77777777" w:rsidTr="00B27ECA">
        <w:trPr>
          <w:trHeight w:val="900"/>
          <w:ins w:id="4049" w:author="Author"/>
        </w:trPr>
        <w:tc>
          <w:tcPr>
            <w:tcW w:w="2127" w:type="dxa"/>
            <w:noWrap/>
            <w:hideMark/>
          </w:tcPr>
          <w:p w14:paraId="38C3F66B" w14:textId="393A9468" w:rsidR="000C0F6B" w:rsidRPr="000F6836" w:rsidRDefault="000C0F6B" w:rsidP="000C0F6B">
            <w:pPr>
              <w:jc w:val="left"/>
              <w:rPr>
                <w:ins w:id="4050" w:author="Author"/>
                <w:color w:val="000000"/>
                <w:lang w:val="en-GB" w:eastAsia="fr-FR"/>
              </w:rPr>
            </w:pPr>
            <w:ins w:id="4051" w:author="Author">
              <w:r w:rsidRPr="000F6836">
                <w:rPr>
                  <w:color w:val="000000"/>
                  <w:lang w:val="en-GB"/>
                </w:rPr>
                <w:t>C04</w:t>
              </w:r>
              <w:r w:rsidR="001D3FF4">
                <w:rPr>
                  <w:color w:val="000000"/>
                  <w:lang w:val="en-GB"/>
                </w:rPr>
                <w:t>2</w:t>
              </w:r>
              <w:del w:id="4052" w:author="Author">
                <w:r w:rsidRPr="000F6836" w:rsidDel="001D3FF4">
                  <w:rPr>
                    <w:color w:val="000000"/>
                    <w:lang w:val="en-GB"/>
                  </w:rPr>
                  <w:delText>0</w:delText>
                </w:r>
              </w:del>
              <w:r w:rsidRPr="000F6836">
                <w:rPr>
                  <w:color w:val="000000"/>
                  <w:lang w:val="en-GB"/>
                </w:rPr>
                <w:t>0/R196</w:t>
              </w:r>
              <w:del w:id="4053" w:author="Author">
                <w:r w:rsidRPr="000F6836" w:rsidDel="008D07AF">
                  <w:rPr>
                    <w:color w:val="000000"/>
                    <w:lang w:val="en-GB"/>
                  </w:rPr>
                  <w:delText>0</w:delText>
                </w:r>
              </w:del>
              <w:r w:rsidRPr="000F6836">
                <w:rPr>
                  <w:color w:val="000000"/>
                  <w:lang w:val="en-GB"/>
                </w:rPr>
                <w:t>0-199</w:t>
              </w:r>
              <w:del w:id="4054" w:author="Author">
                <w:r w:rsidRPr="000F6836" w:rsidDel="008D07AF">
                  <w:rPr>
                    <w:color w:val="000000"/>
                    <w:lang w:val="en-GB"/>
                  </w:rPr>
                  <w:delText>63</w:delText>
                </w:r>
              </w:del>
              <w:r w:rsidRPr="000F6836">
                <w:rPr>
                  <w:color w:val="000000"/>
                  <w:lang w:val="en-GB"/>
                </w:rPr>
                <w:t>0</w:t>
              </w:r>
            </w:ins>
          </w:p>
        </w:tc>
        <w:tc>
          <w:tcPr>
            <w:tcW w:w="2551" w:type="dxa"/>
            <w:hideMark/>
          </w:tcPr>
          <w:p w14:paraId="50D14B0D" w14:textId="77777777" w:rsidR="000C0F6B" w:rsidRPr="000F6836" w:rsidRDefault="000C0F6B" w:rsidP="000C0F6B">
            <w:pPr>
              <w:jc w:val="left"/>
              <w:rPr>
                <w:ins w:id="4055" w:author="Author"/>
                <w:color w:val="000000"/>
                <w:lang w:val="en-GB"/>
              </w:rPr>
            </w:pPr>
            <w:ins w:id="4056" w:author="Author">
              <w:r w:rsidRPr="000F6836">
                <w:rPr>
                  <w:color w:val="000000"/>
                  <w:lang w:val="en-GB"/>
                </w:rPr>
                <w:t>Total Sum Insured - Reinsurance</w:t>
              </w:r>
            </w:ins>
          </w:p>
        </w:tc>
        <w:tc>
          <w:tcPr>
            <w:tcW w:w="4536" w:type="dxa"/>
            <w:hideMark/>
          </w:tcPr>
          <w:p w14:paraId="083905F2" w14:textId="40152D37" w:rsidR="000C0F6B" w:rsidRPr="000F6836" w:rsidRDefault="000C0F6B" w:rsidP="000C0F6B">
            <w:pPr>
              <w:jc w:val="left"/>
              <w:rPr>
                <w:ins w:id="4057" w:author="Author"/>
                <w:color w:val="000000"/>
                <w:lang w:val="en-GB"/>
              </w:rPr>
            </w:pPr>
            <w:ins w:id="4058" w:author="Author">
              <w:r w:rsidRPr="000F6836">
                <w:rPr>
                  <w:color w:val="000000"/>
                  <w:lang w:val="en-GB"/>
                </w:rPr>
                <w:t xml:space="preserve">The insurance or reinsurance undertaking is expected to split their total sum insured for </w:t>
              </w:r>
              <w:del w:id="4059" w:author="Author">
                <w:r w:rsidRPr="000F6836" w:rsidDel="00B83043">
                  <w:rPr>
                    <w:color w:val="000000"/>
                    <w:lang w:val="en-GB"/>
                  </w:rPr>
                  <w:delText>direct business</w:delText>
                </w:r>
              </w:del>
              <w:r w:rsidRPr="000F6836">
                <w:rPr>
                  <w:color w:val="000000"/>
                  <w:lang w:val="en-GB"/>
                </w:rPr>
                <w:t xml:space="preserve">reinsurance by geographical region. Geographical regions to be used are Europe, North America and Rest of World. </w:t>
              </w:r>
              <w:r w:rsidRPr="000F6836">
                <w:rPr>
                  <w:color w:val="000000"/>
                  <w:lang w:val="en-GB"/>
                </w:rPr>
                <w:lastRenderedPageBreak/>
                <w:t>Any unallocated premium should be put in the Unallocated bucket.</w:t>
              </w:r>
            </w:ins>
          </w:p>
        </w:tc>
      </w:tr>
      <w:tr w:rsidR="000C0F6B" w:rsidRPr="000F6836" w14:paraId="60A77634" w14:textId="77777777" w:rsidTr="00B27ECA">
        <w:trPr>
          <w:trHeight w:val="300"/>
          <w:ins w:id="4060" w:author="Author"/>
        </w:trPr>
        <w:tc>
          <w:tcPr>
            <w:tcW w:w="9214" w:type="dxa"/>
            <w:gridSpan w:val="3"/>
            <w:noWrap/>
            <w:hideMark/>
          </w:tcPr>
          <w:p w14:paraId="09F6EB24" w14:textId="77777777" w:rsidR="000C0F6B" w:rsidRPr="000F6836" w:rsidRDefault="000C0F6B" w:rsidP="000C0F6B">
            <w:pPr>
              <w:jc w:val="left"/>
              <w:rPr>
                <w:ins w:id="4061" w:author="Author"/>
                <w:bCs/>
                <w:i/>
                <w:color w:val="000000"/>
                <w:lang w:val="en-GB"/>
              </w:rPr>
            </w:pPr>
            <w:ins w:id="4062" w:author="Author">
              <w:r w:rsidRPr="000F6836">
                <w:rPr>
                  <w:bCs/>
                  <w:i/>
                  <w:color w:val="000000"/>
                  <w:lang w:val="en-GB"/>
                </w:rPr>
                <w:lastRenderedPageBreak/>
                <w:t xml:space="preserve">SPLIT OF PREMIUM INCOME </w:t>
              </w:r>
            </w:ins>
          </w:p>
        </w:tc>
      </w:tr>
      <w:tr w:rsidR="000C0F6B" w:rsidRPr="000F6836" w14:paraId="7B97E6FB" w14:textId="77777777" w:rsidTr="00B27ECA">
        <w:trPr>
          <w:trHeight w:val="300"/>
          <w:ins w:id="4063" w:author="Author"/>
        </w:trPr>
        <w:tc>
          <w:tcPr>
            <w:tcW w:w="2127" w:type="dxa"/>
            <w:noWrap/>
            <w:hideMark/>
          </w:tcPr>
          <w:p w14:paraId="136E9697" w14:textId="1DF93102" w:rsidR="000C0F6B" w:rsidRPr="000F6836" w:rsidRDefault="000C0F6B" w:rsidP="000C0F6B">
            <w:pPr>
              <w:jc w:val="left"/>
              <w:rPr>
                <w:ins w:id="4064" w:author="Author"/>
                <w:color w:val="000000"/>
                <w:lang w:val="en-GB"/>
              </w:rPr>
            </w:pPr>
            <w:ins w:id="4065" w:author="Author">
              <w:r w:rsidRPr="000F6836">
                <w:rPr>
                  <w:color w:val="000000"/>
                  <w:lang w:val="en-GB"/>
                </w:rPr>
                <w:t>C04</w:t>
              </w:r>
              <w:r w:rsidR="001D3FF4">
                <w:rPr>
                  <w:color w:val="000000"/>
                  <w:lang w:val="en-GB"/>
                </w:rPr>
                <w:t>3</w:t>
              </w:r>
              <w:del w:id="4066" w:author="Author">
                <w:r w:rsidRPr="000F6836" w:rsidDel="001D3FF4">
                  <w:rPr>
                    <w:color w:val="000000"/>
                    <w:lang w:val="en-GB"/>
                  </w:rPr>
                  <w:delText>1</w:delText>
                </w:r>
              </w:del>
              <w:r w:rsidRPr="000F6836">
                <w:rPr>
                  <w:color w:val="000000"/>
                  <w:lang w:val="en-GB"/>
                </w:rPr>
                <w:t>0/R200</w:t>
              </w:r>
              <w:del w:id="4067" w:author="Author">
                <w:r w:rsidRPr="000F6836" w:rsidDel="001270D4">
                  <w:rPr>
                    <w:color w:val="000000"/>
                    <w:lang w:val="en-GB"/>
                  </w:rPr>
                  <w:delText>164</w:delText>
                </w:r>
              </w:del>
              <w:r w:rsidRPr="000F6836">
                <w:rPr>
                  <w:color w:val="000000"/>
                  <w:lang w:val="en-GB"/>
                </w:rPr>
                <w:t>0</w:t>
              </w:r>
            </w:ins>
          </w:p>
        </w:tc>
        <w:tc>
          <w:tcPr>
            <w:tcW w:w="2551" w:type="dxa"/>
            <w:noWrap/>
            <w:hideMark/>
          </w:tcPr>
          <w:p w14:paraId="1493CF56" w14:textId="77777777" w:rsidR="000C0F6B" w:rsidRPr="000F6836" w:rsidRDefault="000C0F6B" w:rsidP="000C0F6B">
            <w:pPr>
              <w:jc w:val="left"/>
              <w:rPr>
                <w:ins w:id="4068" w:author="Author"/>
                <w:color w:val="000000"/>
                <w:lang w:val="en-GB"/>
              </w:rPr>
            </w:pPr>
            <w:ins w:id="4069" w:author="Author">
              <w:r w:rsidRPr="000F6836">
                <w:rPr>
                  <w:color w:val="000000"/>
                  <w:lang w:val="en-GB"/>
                </w:rPr>
                <w:t>Direct insurance</w:t>
              </w:r>
            </w:ins>
          </w:p>
        </w:tc>
        <w:tc>
          <w:tcPr>
            <w:tcW w:w="4536" w:type="dxa"/>
            <w:hideMark/>
          </w:tcPr>
          <w:p w14:paraId="0585DDBA" w14:textId="77777777" w:rsidR="000C0F6B" w:rsidRPr="000F6836" w:rsidRDefault="000C0F6B" w:rsidP="000C0F6B">
            <w:pPr>
              <w:jc w:val="left"/>
              <w:rPr>
                <w:ins w:id="4070" w:author="Author"/>
                <w:color w:val="000000"/>
                <w:lang w:val="en-GB"/>
              </w:rPr>
            </w:pPr>
            <w:ins w:id="4071" w:author="Author">
              <w:r w:rsidRPr="000F6836">
                <w:rPr>
                  <w:color w:val="000000"/>
                  <w:lang w:val="en-GB"/>
                </w:rPr>
                <w:t>Premium income (gross allocated written premium forecasted for the next 12 months as used in the model) for the insurance or reinsurance undertaking direct business.</w:t>
              </w:r>
            </w:ins>
          </w:p>
        </w:tc>
      </w:tr>
      <w:tr w:rsidR="000C0F6B" w:rsidRPr="000F6836" w14:paraId="10129C5F" w14:textId="77777777" w:rsidTr="00B27ECA">
        <w:trPr>
          <w:trHeight w:val="900"/>
          <w:ins w:id="4072" w:author="Author"/>
        </w:trPr>
        <w:tc>
          <w:tcPr>
            <w:tcW w:w="2127" w:type="dxa"/>
            <w:noWrap/>
            <w:hideMark/>
          </w:tcPr>
          <w:p w14:paraId="0D853727" w14:textId="71DEEAA5" w:rsidR="000C0F6B" w:rsidRPr="000F6836" w:rsidRDefault="000C0F6B" w:rsidP="000C0F6B">
            <w:pPr>
              <w:jc w:val="left"/>
              <w:rPr>
                <w:ins w:id="4073" w:author="Author"/>
                <w:color w:val="000000"/>
                <w:lang w:val="en-GB"/>
              </w:rPr>
            </w:pPr>
            <w:ins w:id="4074" w:author="Author">
              <w:r w:rsidRPr="000F6836">
                <w:rPr>
                  <w:color w:val="000000"/>
                  <w:lang w:val="en-GB"/>
                </w:rPr>
                <w:t>C04</w:t>
              </w:r>
              <w:r w:rsidR="001D3FF4">
                <w:rPr>
                  <w:color w:val="000000"/>
                  <w:lang w:val="en-GB"/>
                </w:rPr>
                <w:t>3</w:t>
              </w:r>
              <w:del w:id="4075" w:author="Author">
                <w:r w:rsidRPr="000F6836" w:rsidDel="001D3FF4">
                  <w:rPr>
                    <w:color w:val="000000"/>
                    <w:lang w:val="en-GB"/>
                  </w:rPr>
                  <w:delText>1</w:delText>
                </w:r>
              </w:del>
              <w:r w:rsidRPr="000F6836">
                <w:rPr>
                  <w:color w:val="000000"/>
                  <w:lang w:val="en-GB"/>
                </w:rPr>
                <w:t>0/R201</w:t>
              </w:r>
              <w:del w:id="4076" w:author="Author">
                <w:r w:rsidRPr="000F6836" w:rsidDel="001270D4">
                  <w:rPr>
                    <w:color w:val="000000"/>
                    <w:lang w:val="en-GB"/>
                  </w:rPr>
                  <w:delText>65</w:delText>
                </w:r>
              </w:del>
              <w:r w:rsidRPr="000F6836">
                <w:rPr>
                  <w:color w:val="000000"/>
                  <w:lang w:val="en-GB"/>
                </w:rPr>
                <w:t>0</w:t>
              </w:r>
            </w:ins>
          </w:p>
        </w:tc>
        <w:tc>
          <w:tcPr>
            <w:tcW w:w="2551" w:type="dxa"/>
            <w:noWrap/>
            <w:hideMark/>
          </w:tcPr>
          <w:p w14:paraId="4AA19255" w14:textId="77777777" w:rsidR="000C0F6B" w:rsidRPr="000F6836" w:rsidRDefault="000C0F6B" w:rsidP="000C0F6B">
            <w:pPr>
              <w:jc w:val="left"/>
              <w:rPr>
                <w:ins w:id="4077" w:author="Author"/>
                <w:color w:val="000000"/>
                <w:lang w:val="en-GB"/>
              </w:rPr>
            </w:pPr>
            <w:ins w:id="4078" w:author="Author">
              <w:r w:rsidRPr="000F6836">
                <w:rPr>
                  <w:color w:val="000000"/>
                  <w:lang w:val="en-GB"/>
                </w:rPr>
                <w:t>Reinsurance</w:t>
              </w:r>
            </w:ins>
          </w:p>
        </w:tc>
        <w:tc>
          <w:tcPr>
            <w:tcW w:w="4536" w:type="dxa"/>
            <w:hideMark/>
          </w:tcPr>
          <w:p w14:paraId="3377A571" w14:textId="77777777" w:rsidR="000C0F6B" w:rsidRPr="000F6836" w:rsidRDefault="000C0F6B" w:rsidP="000C0F6B">
            <w:pPr>
              <w:jc w:val="left"/>
              <w:rPr>
                <w:ins w:id="4079" w:author="Author"/>
                <w:color w:val="000000"/>
                <w:lang w:val="en-GB"/>
              </w:rPr>
            </w:pPr>
            <w:ins w:id="4080" w:author="Author">
              <w:r w:rsidRPr="000F6836">
                <w:rPr>
                  <w:color w:val="000000"/>
                  <w:lang w:val="en-GB"/>
                </w:rPr>
                <w:t>Premium income (gross allocated written premium forecasted for the next 12 months as used in the model) for the insurance or reinsurance undertaking reinsurance business.</w:t>
              </w:r>
            </w:ins>
          </w:p>
        </w:tc>
      </w:tr>
      <w:tr w:rsidR="000C0F6B" w:rsidRPr="000F6836" w14:paraId="235D5675" w14:textId="77777777" w:rsidTr="00B27ECA">
        <w:trPr>
          <w:trHeight w:val="300"/>
          <w:ins w:id="4081" w:author="Author"/>
        </w:trPr>
        <w:tc>
          <w:tcPr>
            <w:tcW w:w="2127" w:type="dxa"/>
            <w:noWrap/>
            <w:hideMark/>
          </w:tcPr>
          <w:p w14:paraId="3505A475" w14:textId="2F172EC0" w:rsidR="000C0F6B" w:rsidRPr="000F6836" w:rsidRDefault="000C0F6B" w:rsidP="000C0F6B">
            <w:pPr>
              <w:jc w:val="left"/>
              <w:rPr>
                <w:ins w:id="4082" w:author="Author"/>
                <w:color w:val="000000"/>
                <w:lang w:val="en-GB"/>
              </w:rPr>
            </w:pPr>
            <w:ins w:id="4083" w:author="Author">
              <w:r w:rsidRPr="000F6836">
                <w:rPr>
                  <w:color w:val="000000"/>
                  <w:lang w:val="en-GB"/>
                </w:rPr>
                <w:t>C04</w:t>
              </w:r>
              <w:r w:rsidR="001D3FF4">
                <w:rPr>
                  <w:color w:val="000000"/>
                  <w:lang w:val="en-GB"/>
                </w:rPr>
                <w:t>3</w:t>
              </w:r>
              <w:del w:id="4084" w:author="Author">
                <w:r w:rsidRPr="000F6836" w:rsidDel="001D3FF4">
                  <w:rPr>
                    <w:color w:val="000000"/>
                    <w:lang w:val="en-GB"/>
                  </w:rPr>
                  <w:delText>1</w:delText>
                </w:r>
              </w:del>
              <w:r w:rsidRPr="000F6836">
                <w:rPr>
                  <w:color w:val="000000"/>
                  <w:lang w:val="en-GB"/>
                </w:rPr>
                <w:t>0/R202</w:t>
              </w:r>
              <w:del w:id="4085" w:author="Author">
                <w:r w:rsidRPr="000F6836" w:rsidDel="001270D4">
                  <w:rPr>
                    <w:color w:val="000000"/>
                    <w:lang w:val="en-GB"/>
                  </w:rPr>
                  <w:delText>166</w:delText>
                </w:r>
              </w:del>
              <w:r w:rsidRPr="000F6836">
                <w:rPr>
                  <w:color w:val="000000"/>
                  <w:lang w:val="en-GB"/>
                </w:rPr>
                <w:t>0</w:t>
              </w:r>
            </w:ins>
          </w:p>
        </w:tc>
        <w:tc>
          <w:tcPr>
            <w:tcW w:w="2551" w:type="dxa"/>
            <w:noWrap/>
            <w:hideMark/>
          </w:tcPr>
          <w:p w14:paraId="3482DBF8" w14:textId="77777777" w:rsidR="000C0F6B" w:rsidRPr="000F6836" w:rsidRDefault="000C0F6B" w:rsidP="000C0F6B">
            <w:pPr>
              <w:jc w:val="left"/>
              <w:rPr>
                <w:ins w:id="4086" w:author="Author"/>
                <w:color w:val="000000"/>
                <w:lang w:val="en-GB"/>
              </w:rPr>
            </w:pPr>
            <w:ins w:id="4087" w:author="Author">
              <w:r w:rsidRPr="000F6836">
                <w:rPr>
                  <w:color w:val="000000"/>
                  <w:lang w:val="en-GB"/>
                </w:rPr>
                <w:t>Retrocession</w:t>
              </w:r>
            </w:ins>
          </w:p>
        </w:tc>
        <w:tc>
          <w:tcPr>
            <w:tcW w:w="4536" w:type="dxa"/>
            <w:hideMark/>
          </w:tcPr>
          <w:p w14:paraId="1B3D8D2A" w14:textId="77777777" w:rsidR="000C0F6B" w:rsidRPr="000F6836" w:rsidRDefault="000C0F6B" w:rsidP="000C0F6B">
            <w:pPr>
              <w:jc w:val="left"/>
              <w:rPr>
                <w:ins w:id="4088" w:author="Author"/>
                <w:color w:val="000000"/>
                <w:lang w:val="en-GB"/>
              </w:rPr>
            </w:pPr>
            <w:ins w:id="4089" w:author="Author">
              <w:r w:rsidRPr="000F6836">
                <w:rPr>
                  <w:color w:val="000000"/>
                  <w:lang w:val="en-GB"/>
                </w:rPr>
                <w:t>Premium income (gross allocated written premium forecasted for the next 12 months as used in the model) for the insurance or reinsurance undertaking retrocession.</w:t>
              </w:r>
            </w:ins>
          </w:p>
        </w:tc>
      </w:tr>
      <w:tr w:rsidR="000C0F6B" w:rsidRPr="000F6836" w14:paraId="4A34B2A8" w14:textId="77777777" w:rsidTr="00B27ECA">
        <w:trPr>
          <w:trHeight w:val="300"/>
          <w:ins w:id="4090" w:author="Author"/>
        </w:trPr>
        <w:tc>
          <w:tcPr>
            <w:tcW w:w="9214" w:type="dxa"/>
            <w:gridSpan w:val="3"/>
            <w:noWrap/>
            <w:hideMark/>
          </w:tcPr>
          <w:p w14:paraId="4ECA83F2" w14:textId="77777777" w:rsidR="000C0F6B" w:rsidRPr="000F6836" w:rsidRDefault="000C0F6B" w:rsidP="000C0F6B">
            <w:pPr>
              <w:jc w:val="left"/>
              <w:rPr>
                <w:ins w:id="4091" w:author="Author"/>
                <w:i/>
                <w:color w:val="000000"/>
                <w:lang w:val="en-GB"/>
              </w:rPr>
            </w:pPr>
            <w:ins w:id="4092" w:author="Author">
              <w:r w:rsidRPr="000F6836">
                <w:rPr>
                  <w:i/>
                  <w:color w:val="000000"/>
                  <w:lang w:val="en-GB"/>
                </w:rPr>
                <w:t>SIGNIFICANT OTHER PERILS</w:t>
              </w:r>
            </w:ins>
          </w:p>
        </w:tc>
      </w:tr>
      <w:tr w:rsidR="000C0F6B" w:rsidRPr="000F6836" w14:paraId="411DF8EF" w14:textId="77777777" w:rsidTr="00B27ECA">
        <w:trPr>
          <w:trHeight w:val="300"/>
          <w:ins w:id="4093" w:author="Author"/>
        </w:trPr>
        <w:tc>
          <w:tcPr>
            <w:tcW w:w="2127" w:type="dxa"/>
            <w:noWrap/>
            <w:hideMark/>
          </w:tcPr>
          <w:p w14:paraId="62B6A568" w14:textId="4E48FCAC" w:rsidR="000C0F6B" w:rsidRPr="000F6836" w:rsidRDefault="000C0F6B" w:rsidP="001D3FF4">
            <w:pPr>
              <w:jc w:val="left"/>
              <w:rPr>
                <w:ins w:id="4094" w:author="Author"/>
                <w:color w:val="000000"/>
                <w:lang w:val="en-GB" w:eastAsia="fr-FR"/>
              </w:rPr>
            </w:pPr>
            <w:ins w:id="4095" w:author="Author">
              <w:r w:rsidRPr="000F6836">
                <w:rPr>
                  <w:color w:val="000000"/>
                  <w:lang w:val="en-GB"/>
                </w:rPr>
                <w:t>C04</w:t>
              </w:r>
              <w:del w:id="4096" w:author="Author">
                <w:r w:rsidRPr="000F6836" w:rsidDel="001D3FF4">
                  <w:rPr>
                    <w:color w:val="000000"/>
                    <w:lang w:val="en-GB"/>
                  </w:rPr>
                  <w:delText>2</w:delText>
                </w:r>
              </w:del>
              <w:r w:rsidR="001D3FF4">
                <w:rPr>
                  <w:color w:val="000000"/>
                  <w:lang w:val="en-GB"/>
                </w:rPr>
                <w:t>4</w:t>
              </w:r>
              <w:r w:rsidRPr="000F6836">
                <w:rPr>
                  <w:color w:val="000000"/>
                  <w:lang w:val="en-GB"/>
                </w:rPr>
                <w:t>0/R203</w:t>
              </w:r>
              <w:del w:id="4097" w:author="Author">
                <w:r w:rsidRPr="000F6836" w:rsidDel="001270D4">
                  <w:rPr>
                    <w:color w:val="000000"/>
                    <w:lang w:val="en-GB"/>
                  </w:rPr>
                  <w:delText>167</w:delText>
                </w:r>
              </w:del>
              <w:r w:rsidRPr="000F6836">
                <w:rPr>
                  <w:color w:val="000000"/>
                  <w:lang w:val="en-GB"/>
                </w:rPr>
                <w:t>0</w:t>
              </w:r>
            </w:ins>
          </w:p>
        </w:tc>
        <w:tc>
          <w:tcPr>
            <w:tcW w:w="2551" w:type="dxa"/>
            <w:noWrap/>
            <w:hideMark/>
          </w:tcPr>
          <w:p w14:paraId="13F46079" w14:textId="77777777" w:rsidR="000C0F6B" w:rsidRPr="000F6836" w:rsidRDefault="000C0F6B" w:rsidP="000C0F6B">
            <w:pPr>
              <w:jc w:val="left"/>
              <w:rPr>
                <w:ins w:id="4098" w:author="Author"/>
                <w:color w:val="000000"/>
                <w:lang w:val="en-GB"/>
              </w:rPr>
            </w:pPr>
            <w:ins w:id="4099" w:author="Author">
              <w:r w:rsidRPr="000F6836">
                <w:rPr>
                  <w:lang w:val="en-GB"/>
                </w:rPr>
                <w:t>Significant other perils</w:t>
              </w:r>
            </w:ins>
          </w:p>
        </w:tc>
        <w:tc>
          <w:tcPr>
            <w:tcW w:w="4536" w:type="dxa"/>
            <w:hideMark/>
          </w:tcPr>
          <w:p w14:paraId="2125C5B2" w14:textId="2AB5ACA3" w:rsidR="000C0F6B" w:rsidRPr="000F6836" w:rsidRDefault="000C0F6B" w:rsidP="000C0F6B">
            <w:pPr>
              <w:jc w:val="left"/>
              <w:rPr>
                <w:ins w:id="4100" w:author="Author"/>
                <w:color w:val="000000"/>
                <w:lang w:val="en-GB"/>
              </w:rPr>
            </w:pPr>
            <w:ins w:id="4101" w:author="Author">
              <w:r w:rsidRPr="000F6836">
                <w:rPr>
                  <w:color w:val="000000"/>
                  <w:lang w:val="en-GB"/>
                </w:rPr>
                <w:t>The insurance or reinsurance undertaking should here indicate if their business contains other significant perils not included in the NatCat or Man-made perils above with a Yes, otherwise this cell should contain a No.</w:t>
              </w:r>
            </w:ins>
          </w:p>
        </w:tc>
      </w:tr>
      <w:tr w:rsidR="000C0F6B" w:rsidRPr="000F6836" w14:paraId="1DA32777" w14:textId="77777777" w:rsidTr="00B27ECA">
        <w:trPr>
          <w:trHeight w:val="300"/>
          <w:ins w:id="4102" w:author="Author"/>
        </w:trPr>
        <w:tc>
          <w:tcPr>
            <w:tcW w:w="2127" w:type="dxa"/>
            <w:noWrap/>
            <w:hideMark/>
          </w:tcPr>
          <w:p w14:paraId="35E3B64D" w14:textId="3428F96D" w:rsidR="000C0F6B" w:rsidRPr="000F6836" w:rsidRDefault="000C0F6B" w:rsidP="000C0F6B">
            <w:pPr>
              <w:jc w:val="left"/>
              <w:rPr>
                <w:ins w:id="4103" w:author="Author"/>
                <w:color w:val="000000"/>
                <w:lang w:val="en-GB" w:eastAsia="fr-FR"/>
              </w:rPr>
            </w:pPr>
            <w:ins w:id="4104" w:author="Author">
              <w:r w:rsidRPr="000F6836">
                <w:rPr>
                  <w:color w:val="000000"/>
                  <w:lang w:val="en-GB"/>
                </w:rPr>
                <w:t>C04</w:t>
              </w:r>
              <w:r w:rsidR="001D3FF4">
                <w:rPr>
                  <w:color w:val="000000"/>
                  <w:lang w:val="en-GB"/>
                </w:rPr>
                <w:t>4</w:t>
              </w:r>
              <w:del w:id="4105" w:author="Author">
                <w:r w:rsidRPr="000F6836" w:rsidDel="001D3FF4">
                  <w:rPr>
                    <w:color w:val="000000"/>
                    <w:lang w:val="en-GB"/>
                  </w:rPr>
                  <w:delText>2</w:delText>
                </w:r>
              </w:del>
              <w:r w:rsidRPr="000F6836">
                <w:rPr>
                  <w:color w:val="000000"/>
                  <w:lang w:val="en-GB"/>
                </w:rPr>
                <w:t>0/R204</w:t>
              </w:r>
              <w:del w:id="4106" w:author="Author">
                <w:r w:rsidRPr="000F6836" w:rsidDel="001270D4">
                  <w:rPr>
                    <w:color w:val="000000"/>
                    <w:lang w:val="en-GB"/>
                  </w:rPr>
                  <w:delText>168</w:delText>
                </w:r>
              </w:del>
              <w:r w:rsidRPr="000F6836">
                <w:rPr>
                  <w:color w:val="000000"/>
                  <w:lang w:val="en-GB"/>
                </w:rPr>
                <w:t>0</w:t>
              </w:r>
            </w:ins>
          </w:p>
        </w:tc>
        <w:tc>
          <w:tcPr>
            <w:tcW w:w="2551" w:type="dxa"/>
            <w:noWrap/>
            <w:hideMark/>
          </w:tcPr>
          <w:p w14:paraId="7BD57AC4" w14:textId="77777777" w:rsidR="000C0F6B" w:rsidRPr="000F6836" w:rsidRDefault="000C0F6B" w:rsidP="000C0F6B">
            <w:pPr>
              <w:jc w:val="left"/>
              <w:rPr>
                <w:ins w:id="4107" w:author="Author"/>
                <w:color w:val="000000"/>
                <w:lang w:val="en-GB"/>
              </w:rPr>
            </w:pPr>
            <w:ins w:id="4108" w:author="Author">
              <w:r w:rsidRPr="000F6836">
                <w:rPr>
                  <w:lang w:val="en-GB"/>
                </w:rPr>
                <w:t>Description of other perils</w:t>
              </w:r>
            </w:ins>
          </w:p>
        </w:tc>
        <w:tc>
          <w:tcPr>
            <w:tcW w:w="4536" w:type="dxa"/>
            <w:hideMark/>
          </w:tcPr>
          <w:p w14:paraId="47D3A664" w14:textId="7DC6C2F5" w:rsidR="000C0F6B" w:rsidRPr="000F6836" w:rsidRDefault="000C0F6B" w:rsidP="000C0F6B">
            <w:pPr>
              <w:jc w:val="left"/>
              <w:rPr>
                <w:ins w:id="4109" w:author="Author"/>
                <w:color w:val="000000"/>
                <w:lang w:val="en-GB"/>
              </w:rPr>
            </w:pPr>
            <w:ins w:id="4110" w:author="Author">
              <w:r w:rsidRPr="000F6836">
                <w:rPr>
                  <w:color w:val="000000"/>
                  <w:lang w:val="en-GB"/>
                </w:rPr>
                <w:t>If the above cell is Yes the insurance or reinsurance undertaking should provide here a text description of those other significant peril(s).</w:t>
              </w:r>
            </w:ins>
          </w:p>
        </w:tc>
      </w:tr>
      <w:tr w:rsidR="000C0F6B" w:rsidRPr="000F6836" w14:paraId="53CEE4D3" w14:textId="77777777" w:rsidTr="00B27ECA">
        <w:trPr>
          <w:trHeight w:val="300"/>
          <w:ins w:id="4111" w:author="Author"/>
        </w:trPr>
        <w:tc>
          <w:tcPr>
            <w:tcW w:w="9214" w:type="dxa"/>
            <w:gridSpan w:val="3"/>
            <w:noWrap/>
            <w:hideMark/>
          </w:tcPr>
          <w:p w14:paraId="172DD19B" w14:textId="02C26F62" w:rsidR="000C0F6B" w:rsidRPr="000F6836" w:rsidRDefault="000C0F6B" w:rsidP="000C0F6B">
            <w:pPr>
              <w:jc w:val="left"/>
              <w:rPr>
                <w:ins w:id="4112" w:author="Author"/>
                <w:bCs/>
                <w:i/>
                <w:color w:val="000000"/>
                <w:lang w:val="en-GB"/>
              </w:rPr>
            </w:pPr>
            <w:ins w:id="4113" w:author="Author">
              <w:r w:rsidRPr="000F6836">
                <w:rPr>
                  <w:bCs/>
                  <w:i/>
                  <w:color w:val="000000"/>
                  <w:lang w:val="en-GB"/>
                </w:rPr>
                <w:t>CATASTROPHE SCR AGGREGATION</w:t>
              </w:r>
              <w:r w:rsidRPr="000F6836">
                <w:rPr>
                  <w:i/>
                  <w:lang w:val="en-GB"/>
                </w:rPr>
                <w:t xml:space="preserve"> – Reported net of reinsurance</w:t>
              </w:r>
            </w:ins>
          </w:p>
        </w:tc>
      </w:tr>
      <w:tr w:rsidR="000C0F6B" w:rsidRPr="000F6836" w14:paraId="540C873D" w14:textId="77777777" w:rsidTr="00B27ECA">
        <w:trPr>
          <w:trHeight w:val="300"/>
          <w:ins w:id="4114" w:author="Author"/>
        </w:trPr>
        <w:tc>
          <w:tcPr>
            <w:tcW w:w="2127" w:type="dxa"/>
            <w:noWrap/>
            <w:hideMark/>
          </w:tcPr>
          <w:p w14:paraId="432D515D" w14:textId="5D6E65A2" w:rsidR="000C0F6B" w:rsidRPr="000F6836" w:rsidRDefault="000C0F6B" w:rsidP="000C0F6B">
            <w:pPr>
              <w:jc w:val="left"/>
              <w:rPr>
                <w:ins w:id="4115" w:author="Author"/>
                <w:color w:val="000000"/>
                <w:lang w:val="en-GB"/>
              </w:rPr>
            </w:pPr>
            <w:ins w:id="4116" w:author="Author">
              <w:r w:rsidRPr="000F6836">
                <w:rPr>
                  <w:color w:val="000000"/>
                  <w:lang w:val="en-GB"/>
                </w:rPr>
                <w:t>C04</w:t>
              </w:r>
              <w:r w:rsidR="001D3FF4">
                <w:rPr>
                  <w:color w:val="000000"/>
                  <w:lang w:val="en-GB"/>
                </w:rPr>
                <w:t>5</w:t>
              </w:r>
              <w:del w:id="4117" w:author="Author">
                <w:r w:rsidRPr="000F6836" w:rsidDel="001D3FF4">
                  <w:rPr>
                    <w:color w:val="000000"/>
                    <w:lang w:val="en-GB"/>
                  </w:rPr>
                  <w:delText>3</w:delText>
                </w:r>
              </w:del>
              <w:r w:rsidRPr="000F6836">
                <w:rPr>
                  <w:color w:val="000000"/>
                  <w:lang w:val="en-GB"/>
                </w:rPr>
                <w:t>0/R205</w:t>
              </w:r>
              <w:del w:id="4118" w:author="Author">
                <w:r w:rsidRPr="000F6836" w:rsidDel="001270D4">
                  <w:rPr>
                    <w:color w:val="000000"/>
                    <w:lang w:val="en-GB"/>
                  </w:rPr>
                  <w:delText>169</w:delText>
                </w:r>
              </w:del>
              <w:r w:rsidRPr="000F6836">
                <w:rPr>
                  <w:color w:val="000000"/>
                  <w:lang w:val="en-GB"/>
                </w:rPr>
                <w:t>0</w:t>
              </w:r>
            </w:ins>
          </w:p>
        </w:tc>
        <w:tc>
          <w:tcPr>
            <w:tcW w:w="2551" w:type="dxa"/>
            <w:hideMark/>
          </w:tcPr>
          <w:p w14:paraId="3C97270A" w14:textId="77777777" w:rsidR="000C0F6B" w:rsidRPr="000F6836" w:rsidRDefault="000C0F6B" w:rsidP="000C0F6B">
            <w:pPr>
              <w:jc w:val="left"/>
              <w:rPr>
                <w:ins w:id="4119" w:author="Author"/>
                <w:color w:val="000000"/>
                <w:lang w:val="en-GB"/>
              </w:rPr>
            </w:pPr>
            <w:ins w:id="4120" w:author="Author">
              <w:r w:rsidRPr="000F6836">
                <w:rPr>
                  <w:bCs/>
                  <w:lang w:val="en-GB"/>
                </w:rPr>
                <w:t>Total undiversified NatCat risk</w:t>
              </w:r>
            </w:ins>
          </w:p>
        </w:tc>
        <w:tc>
          <w:tcPr>
            <w:tcW w:w="4536" w:type="dxa"/>
            <w:hideMark/>
          </w:tcPr>
          <w:p w14:paraId="0DC184B3" w14:textId="77777777" w:rsidR="000C0F6B" w:rsidRPr="000F6836" w:rsidRDefault="000C0F6B" w:rsidP="000C0F6B">
            <w:pPr>
              <w:jc w:val="left"/>
              <w:rPr>
                <w:ins w:id="4121" w:author="Author"/>
                <w:color w:val="000000"/>
                <w:lang w:val="en-GB"/>
              </w:rPr>
            </w:pPr>
            <w:ins w:id="4122" w:author="Author">
              <w:r w:rsidRPr="000F6836">
                <w:rPr>
                  <w:color w:val="000000"/>
                  <w:lang w:val="en-GB"/>
                </w:rPr>
                <w:t>Sum of separate SCR for all NatCat risk perils.</w:t>
              </w:r>
            </w:ins>
          </w:p>
        </w:tc>
      </w:tr>
      <w:tr w:rsidR="000C0F6B" w:rsidRPr="000F6836" w14:paraId="53401D9D" w14:textId="77777777" w:rsidTr="00B27ECA">
        <w:trPr>
          <w:trHeight w:val="600"/>
          <w:ins w:id="4123" w:author="Author"/>
        </w:trPr>
        <w:tc>
          <w:tcPr>
            <w:tcW w:w="2127" w:type="dxa"/>
            <w:noWrap/>
            <w:hideMark/>
          </w:tcPr>
          <w:p w14:paraId="7FAD228C" w14:textId="541B90F4" w:rsidR="000C0F6B" w:rsidRPr="000F6836" w:rsidRDefault="000C0F6B" w:rsidP="000C0F6B">
            <w:pPr>
              <w:jc w:val="left"/>
              <w:rPr>
                <w:ins w:id="4124" w:author="Author"/>
                <w:color w:val="000000"/>
                <w:lang w:val="en-GB"/>
              </w:rPr>
            </w:pPr>
            <w:ins w:id="4125" w:author="Author">
              <w:r w:rsidRPr="000F6836">
                <w:rPr>
                  <w:color w:val="000000"/>
                  <w:lang w:val="en-GB"/>
                </w:rPr>
                <w:t>C04</w:t>
              </w:r>
              <w:r w:rsidR="001D3FF4">
                <w:rPr>
                  <w:color w:val="000000"/>
                  <w:lang w:val="en-GB"/>
                </w:rPr>
                <w:t>5</w:t>
              </w:r>
              <w:del w:id="4126" w:author="Author">
                <w:r w:rsidRPr="000F6836" w:rsidDel="001D3FF4">
                  <w:rPr>
                    <w:color w:val="000000"/>
                    <w:lang w:val="en-GB"/>
                  </w:rPr>
                  <w:delText>3</w:delText>
                </w:r>
              </w:del>
              <w:r w:rsidRPr="000F6836">
                <w:rPr>
                  <w:color w:val="000000"/>
                  <w:lang w:val="en-GB"/>
                </w:rPr>
                <w:t>0/R206</w:t>
              </w:r>
              <w:del w:id="4127" w:author="Author">
                <w:r w:rsidRPr="000F6836" w:rsidDel="001270D4">
                  <w:rPr>
                    <w:color w:val="000000"/>
                    <w:lang w:val="en-GB"/>
                  </w:rPr>
                  <w:delText>170</w:delText>
                </w:r>
              </w:del>
              <w:r w:rsidRPr="000F6836">
                <w:rPr>
                  <w:color w:val="000000"/>
                  <w:lang w:val="en-GB"/>
                </w:rPr>
                <w:t>0</w:t>
              </w:r>
            </w:ins>
          </w:p>
        </w:tc>
        <w:tc>
          <w:tcPr>
            <w:tcW w:w="2551" w:type="dxa"/>
            <w:hideMark/>
          </w:tcPr>
          <w:p w14:paraId="30134A93" w14:textId="77777777" w:rsidR="000C0F6B" w:rsidRPr="000F6836" w:rsidRDefault="000C0F6B" w:rsidP="000C0F6B">
            <w:pPr>
              <w:jc w:val="left"/>
              <w:rPr>
                <w:ins w:id="4128" w:author="Author"/>
                <w:color w:val="000000"/>
                <w:lang w:val="en-GB"/>
              </w:rPr>
            </w:pPr>
            <w:ins w:id="4129" w:author="Author">
              <w:r w:rsidRPr="000F6836">
                <w:rPr>
                  <w:bCs/>
                  <w:lang w:val="en-GB"/>
                </w:rPr>
                <w:t>Diversification between NatCat perils</w:t>
              </w:r>
            </w:ins>
          </w:p>
        </w:tc>
        <w:tc>
          <w:tcPr>
            <w:tcW w:w="4536" w:type="dxa"/>
            <w:hideMark/>
          </w:tcPr>
          <w:p w14:paraId="6F20AAAA" w14:textId="77777777" w:rsidR="000C0F6B" w:rsidRPr="000F6836" w:rsidRDefault="000C0F6B" w:rsidP="000C0F6B">
            <w:pPr>
              <w:jc w:val="left"/>
              <w:rPr>
                <w:ins w:id="4130" w:author="Author"/>
                <w:color w:val="000000"/>
                <w:lang w:val="en-GB"/>
              </w:rPr>
            </w:pPr>
            <w:ins w:id="4131" w:author="Author">
              <w:r w:rsidRPr="000F6836">
                <w:rPr>
                  <w:color w:val="000000"/>
                  <w:lang w:val="en-GB"/>
                </w:rPr>
                <w:t>Diversification effect on SCR between NatCat perils. Calculated as SCR for NatCat risk perils - Sum of separate SCR for all NatCat risk perils.</w:t>
              </w:r>
            </w:ins>
          </w:p>
        </w:tc>
      </w:tr>
      <w:tr w:rsidR="000C0F6B" w:rsidRPr="000F6836" w14:paraId="03C92480" w14:textId="77777777" w:rsidTr="00B27ECA">
        <w:trPr>
          <w:trHeight w:val="300"/>
          <w:ins w:id="4132" w:author="Author"/>
        </w:trPr>
        <w:tc>
          <w:tcPr>
            <w:tcW w:w="2127" w:type="dxa"/>
            <w:noWrap/>
            <w:hideMark/>
          </w:tcPr>
          <w:p w14:paraId="5DBCF290" w14:textId="7C48D0E0" w:rsidR="000C0F6B" w:rsidRPr="000F6836" w:rsidRDefault="000C0F6B" w:rsidP="000C0F6B">
            <w:pPr>
              <w:jc w:val="left"/>
              <w:rPr>
                <w:ins w:id="4133" w:author="Author"/>
                <w:color w:val="000000"/>
                <w:lang w:val="en-GB"/>
              </w:rPr>
            </w:pPr>
            <w:ins w:id="4134" w:author="Author">
              <w:r w:rsidRPr="000F6836">
                <w:rPr>
                  <w:color w:val="000000"/>
                  <w:lang w:val="en-GB"/>
                </w:rPr>
                <w:t>C04</w:t>
              </w:r>
              <w:r w:rsidR="001D3FF4">
                <w:rPr>
                  <w:color w:val="000000"/>
                  <w:lang w:val="en-GB"/>
                </w:rPr>
                <w:t>5</w:t>
              </w:r>
              <w:del w:id="4135" w:author="Author">
                <w:r w:rsidRPr="000F6836" w:rsidDel="001D3FF4">
                  <w:rPr>
                    <w:color w:val="000000"/>
                    <w:lang w:val="en-GB"/>
                  </w:rPr>
                  <w:delText>3</w:delText>
                </w:r>
              </w:del>
              <w:r w:rsidRPr="000F6836">
                <w:rPr>
                  <w:color w:val="000000"/>
                  <w:lang w:val="en-GB"/>
                </w:rPr>
                <w:t>0/R207</w:t>
              </w:r>
              <w:del w:id="4136" w:author="Author">
                <w:r w:rsidRPr="000F6836" w:rsidDel="001270D4">
                  <w:rPr>
                    <w:color w:val="000000"/>
                    <w:lang w:val="en-GB"/>
                  </w:rPr>
                  <w:delText>171</w:delText>
                </w:r>
              </w:del>
              <w:r w:rsidRPr="000F6836">
                <w:rPr>
                  <w:color w:val="000000"/>
                  <w:lang w:val="en-GB"/>
                </w:rPr>
                <w:t>0</w:t>
              </w:r>
            </w:ins>
          </w:p>
        </w:tc>
        <w:tc>
          <w:tcPr>
            <w:tcW w:w="2551" w:type="dxa"/>
            <w:hideMark/>
          </w:tcPr>
          <w:p w14:paraId="34B2790C" w14:textId="77777777" w:rsidR="000C0F6B" w:rsidRPr="000F6836" w:rsidRDefault="000C0F6B" w:rsidP="000C0F6B">
            <w:pPr>
              <w:jc w:val="left"/>
              <w:rPr>
                <w:ins w:id="4137" w:author="Author"/>
                <w:color w:val="000000"/>
                <w:lang w:val="en-GB"/>
              </w:rPr>
            </w:pPr>
            <w:ins w:id="4138" w:author="Author">
              <w:r w:rsidRPr="000F6836">
                <w:rPr>
                  <w:bCs/>
                  <w:lang w:val="en-GB"/>
                </w:rPr>
                <w:t>Total undiversified man-made risk</w:t>
              </w:r>
            </w:ins>
          </w:p>
        </w:tc>
        <w:tc>
          <w:tcPr>
            <w:tcW w:w="4536" w:type="dxa"/>
            <w:hideMark/>
          </w:tcPr>
          <w:p w14:paraId="3DDA8911" w14:textId="77777777" w:rsidR="000C0F6B" w:rsidRPr="000F6836" w:rsidRDefault="000C0F6B" w:rsidP="000C0F6B">
            <w:pPr>
              <w:jc w:val="left"/>
              <w:rPr>
                <w:ins w:id="4139" w:author="Author"/>
                <w:color w:val="000000"/>
                <w:lang w:val="en-GB"/>
              </w:rPr>
            </w:pPr>
            <w:ins w:id="4140" w:author="Author">
              <w:r w:rsidRPr="000F6836">
                <w:rPr>
                  <w:color w:val="000000"/>
                  <w:lang w:val="en-GB"/>
                </w:rPr>
                <w:t>Sum of SCR for all Man-made risk perils.</w:t>
              </w:r>
            </w:ins>
          </w:p>
        </w:tc>
      </w:tr>
      <w:tr w:rsidR="000C0F6B" w:rsidRPr="000F6836" w14:paraId="29B5D7DD" w14:textId="77777777" w:rsidTr="00B27ECA">
        <w:trPr>
          <w:trHeight w:val="600"/>
          <w:ins w:id="4141" w:author="Author"/>
        </w:trPr>
        <w:tc>
          <w:tcPr>
            <w:tcW w:w="2127" w:type="dxa"/>
            <w:noWrap/>
            <w:hideMark/>
          </w:tcPr>
          <w:p w14:paraId="5689F560" w14:textId="7A1C94FF" w:rsidR="000C0F6B" w:rsidRPr="000F6836" w:rsidRDefault="000C0F6B" w:rsidP="000C0F6B">
            <w:pPr>
              <w:jc w:val="left"/>
              <w:rPr>
                <w:ins w:id="4142" w:author="Author"/>
                <w:color w:val="000000"/>
                <w:lang w:val="en-GB"/>
              </w:rPr>
            </w:pPr>
            <w:ins w:id="4143" w:author="Author">
              <w:r w:rsidRPr="000F6836">
                <w:rPr>
                  <w:color w:val="000000"/>
                  <w:lang w:val="en-GB"/>
                </w:rPr>
                <w:t>C04</w:t>
              </w:r>
              <w:r w:rsidR="001D3FF4">
                <w:rPr>
                  <w:color w:val="000000"/>
                  <w:lang w:val="en-GB"/>
                </w:rPr>
                <w:t>5</w:t>
              </w:r>
              <w:del w:id="4144" w:author="Author">
                <w:r w:rsidRPr="000F6836" w:rsidDel="001D3FF4">
                  <w:rPr>
                    <w:color w:val="000000"/>
                    <w:lang w:val="en-GB"/>
                  </w:rPr>
                  <w:delText>3</w:delText>
                </w:r>
              </w:del>
              <w:r w:rsidRPr="000F6836">
                <w:rPr>
                  <w:color w:val="000000"/>
                  <w:lang w:val="en-GB"/>
                </w:rPr>
                <w:t>0/R208</w:t>
              </w:r>
              <w:del w:id="4145" w:author="Author">
                <w:r w:rsidRPr="000F6836" w:rsidDel="001270D4">
                  <w:rPr>
                    <w:color w:val="000000"/>
                    <w:lang w:val="en-GB"/>
                  </w:rPr>
                  <w:delText>172</w:delText>
                </w:r>
              </w:del>
              <w:r w:rsidRPr="000F6836">
                <w:rPr>
                  <w:color w:val="000000"/>
                  <w:lang w:val="en-GB"/>
                </w:rPr>
                <w:t>0</w:t>
              </w:r>
            </w:ins>
          </w:p>
        </w:tc>
        <w:tc>
          <w:tcPr>
            <w:tcW w:w="2551" w:type="dxa"/>
            <w:hideMark/>
          </w:tcPr>
          <w:p w14:paraId="05974A88" w14:textId="77777777" w:rsidR="000C0F6B" w:rsidRPr="000F6836" w:rsidRDefault="000C0F6B" w:rsidP="000C0F6B">
            <w:pPr>
              <w:jc w:val="left"/>
              <w:rPr>
                <w:ins w:id="4146" w:author="Author"/>
                <w:color w:val="000000"/>
                <w:lang w:val="en-GB"/>
              </w:rPr>
            </w:pPr>
            <w:ins w:id="4147" w:author="Author">
              <w:r w:rsidRPr="000F6836">
                <w:rPr>
                  <w:bCs/>
                  <w:lang w:val="en-GB"/>
                </w:rPr>
                <w:t>Diversification between man-made perils</w:t>
              </w:r>
            </w:ins>
          </w:p>
        </w:tc>
        <w:tc>
          <w:tcPr>
            <w:tcW w:w="4536" w:type="dxa"/>
            <w:hideMark/>
          </w:tcPr>
          <w:p w14:paraId="1812F10A" w14:textId="77777777" w:rsidR="000C0F6B" w:rsidRPr="000F6836" w:rsidRDefault="000C0F6B" w:rsidP="000C0F6B">
            <w:pPr>
              <w:jc w:val="left"/>
              <w:rPr>
                <w:ins w:id="4148" w:author="Author"/>
                <w:color w:val="000000"/>
                <w:lang w:val="en-GB"/>
              </w:rPr>
            </w:pPr>
            <w:ins w:id="4149" w:author="Author">
              <w:r w:rsidRPr="000F6836">
                <w:rPr>
                  <w:color w:val="000000"/>
                  <w:lang w:val="en-GB"/>
                </w:rPr>
                <w:t>Diversification effect on SCR between Man-made perils. Calculated as SCR for Man-</w:t>
              </w:r>
              <w:r w:rsidRPr="000F6836">
                <w:rPr>
                  <w:color w:val="000000"/>
                  <w:lang w:val="en-GB"/>
                </w:rPr>
                <w:lastRenderedPageBreak/>
                <w:t>made risk perils - Sum of separate SCR for all Man-made risk perils.</w:t>
              </w:r>
            </w:ins>
          </w:p>
        </w:tc>
      </w:tr>
      <w:tr w:rsidR="000C0F6B" w:rsidRPr="000F6836" w14:paraId="34AC1988" w14:textId="77777777" w:rsidTr="00B27ECA">
        <w:trPr>
          <w:trHeight w:val="300"/>
          <w:ins w:id="4150" w:author="Author"/>
        </w:trPr>
        <w:tc>
          <w:tcPr>
            <w:tcW w:w="2127" w:type="dxa"/>
            <w:noWrap/>
            <w:hideMark/>
          </w:tcPr>
          <w:p w14:paraId="4026FAD9" w14:textId="524738D4" w:rsidR="000C0F6B" w:rsidRPr="000F6836" w:rsidRDefault="000C0F6B" w:rsidP="000C0F6B">
            <w:pPr>
              <w:jc w:val="left"/>
              <w:rPr>
                <w:ins w:id="4151" w:author="Author"/>
                <w:color w:val="000000"/>
                <w:lang w:val="en-GB"/>
              </w:rPr>
            </w:pPr>
            <w:ins w:id="4152" w:author="Author">
              <w:r w:rsidRPr="000F6836">
                <w:rPr>
                  <w:color w:val="000000"/>
                  <w:lang w:val="en-GB"/>
                </w:rPr>
                <w:lastRenderedPageBreak/>
                <w:t>C04</w:t>
              </w:r>
              <w:r w:rsidR="001D3FF4">
                <w:rPr>
                  <w:color w:val="000000"/>
                  <w:lang w:val="en-GB"/>
                </w:rPr>
                <w:t>5</w:t>
              </w:r>
              <w:del w:id="4153" w:author="Author">
                <w:r w:rsidRPr="000F6836" w:rsidDel="001D3FF4">
                  <w:rPr>
                    <w:color w:val="000000"/>
                    <w:lang w:val="en-GB"/>
                  </w:rPr>
                  <w:delText>3</w:delText>
                </w:r>
              </w:del>
              <w:r w:rsidRPr="000F6836">
                <w:rPr>
                  <w:color w:val="000000"/>
                  <w:lang w:val="en-GB"/>
                </w:rPr>
                <w:t>0/R209</w:t>
              </w:r>
              <w:del w:id="4154" w:author="Author">
                <w:r w:rsidRPr="000F6836" w:rsidDel="001270D4">
                  <w:rPr>
                    <w:color w:val="000000"/>
                    <w:lang w:val="en-GB"/>
                  </w:rPr>
                  <w:delText>173</w:delText>
                </w:r>
              </w:del>
              <w:r w:rsidRPr="000F6836">
                <w:rPr>
                  <w:color w:val="000000"/>
                  <w:lang w:val="en-GB"/>
                </w:rPr>
                <w:t>0</w:t>
              </w:r>
            </w:ins>
          </w:p>
        </w:tc>
        <w:tc>
          <w:tcPr>
            <w:tcW w:w="2551" w:type="dxa"/>
            <w:hideMark/>
          </w:tcPr>
          <w:p w14:paraId="32722E33" w14:textId="77777777" w:rsidR="000C0F6B" w:rsidRPr="000F6836" w:rsidRDefault="000C0F6B" w:rsidP="000C0F6B">
            <w:pPr>
              <w:jc w:val="left"/>
              <w:rPr>
                <w:ins w:id="4155" w:author="Author"/>
                <w:color w:val="000000"/>
                <w:lang w:val="en-GB"/>
              </w:rPr>
            </w:pPr>
            <w:ins w:id="4156" w:author="Author">
              <w:r w:rsidRPr="000F6836">
                <w:rPr>
                  <w:bCs/>
                  <w:lang w:val="en-GB"/>
                </w:rPr>
                <w:t>Other non-life catastrophe risk</w:t>
              </w:r>
            </w:ins>
          </w:p>
        </w:tc>
        <w:tc>
          <w:tcPr>
            <w:tcW w:w="4536" w:type="dxa"/>
            <w:hideMark/>
          </w:tcPr>
          <w:p w14:paraId="61632C6C" w14:textId="77777777" w:rsidR="000C0F6B" w:rsidRPr="000F6836" w:rsidRDefault="000C0F6B" w:rsidP="000C0F6B">
            <w:pPr>
              <w:jc w:val="left"/>
              <w:rPr>
                <w:ins w:id="4157" w:author="Author"/>
                <w:color w:val="000000"/>
                <w:lang w:val="en-GB"/>
              </w:rPr>
            </w:pPr>
            <w:ins w:id="4158" w:author="Author">
              <w:r w:rsidRPr="000F6836">
                <w:rPr>
                  <w:color w:val="000000"/>
                  <w:lang w:val="en-GB"/>
                </w:rPr>
                <w:t>SCR for other non-life Catastrophe risk.</w:t>
              </w:r>
            </w:ins>
          </w:p>
        </w:tc>
      </w:tr>
      <w:tr w:rsidR="000C0F6B" w:rsidRPr="000F6836" w14:paraId="5C34C405" w14:textId="77777777" w:rsidTr="00B27ECA">
        <w:trPr>
          <w:trHeight w:val="300"/>
          <w:ins w:id="4159" w:author="Author"/>
        </w:trPr>
        <w:tc>
          <w:tcPr>
            <w:tcW w:w="2127" w:type="dxa"/>
            <w:noWrap/>
            <w:hideMark/>
          </w:tcPr>
          <w:p w14:paraId="495C3845" w14:textId="7F4C5835" w:rsidR="000C0F6B" w:rsidRPr="000F6836" w:rsidRDefault="000C0F6B" w:rsidP="000C0F6B">
            <w:pPr>
              <w:jc w:val="left"/>
              <w:rPr>
                <w:ins w:id="4160" w:author="Author"/>
                <w:color w:val="000000"/>
                <w:lang w:val="en-GB"/>
              </w:rPr>
            </w:pPr>
            <w:ins w:id="4161" w:author="Author">
              <w:r w:rsidRPr="000F6836">
                <w:rPr>
                  <w:color w:val="000000"/>
                  <w:lang w:val="en-GB"/>
                </w:rPr>
                <w:t>C04</w:t>
              </w:r>
              <w:r w:rsidR="001D3FF4">
                <w:rPr>
                  <w:color w:val="000000"/>
                  <w:lang w:val="en-GB"/>
                </w:rPr>
                <w:t>5</w:t>
              </w:r>
              <w:del w:id="4162" w:author="Author">
                <w:r w:rsidRPr="000F6836" w:rsidDel="001D3FF4">
                  <w:rPr>
                    <w:color w:val="000000"/>
                    <w:lang w:val="en-GB"/>
                  </w:rPr>
                  <w:delText>3</w:delText>
                </w:r>
              </w:del>
              <w:r w:rsidRPr="000F6836">
                <w:rPr>
                  <w:color w:val="000000"/>
                  <w:lang w:val="en-GB"/>
                </w:rPr>
                <w:t>0/R210</w:t>
              </w:r>
              <w:del w:id="4163" w:author="Author">
                <w:r w:rsidRPr="000F6836" w:rsidDel="001270D4">
                  <w:rPr>
                    <w:color w:val="000000"/>
                    <w:lang w:val="en-GB"/>
                  </w:rPr>
                  <w:delText>74</w:delText>
                </w:r>
              </w:del>
              <w:r w:rsidRPr="000F6836">
                <w:rPr>
                  <w:color w:val="000000"/>
                  <w:lang w:val="en-GB"/>
                </w:rPr>
                <w:t>0</w:t>
              </w:r>
            </w:ins>
          </w:p>
        </w:tc>
        <w:tc>
          <w:tcPr>
            <w:tcW w:w="2551" w:type="dxa"/>
            <w:hideMark/>
          </w:tcPr>
          <w:p w14:paraId="71E77BF1" w14:textId="77777777" w:rsidR="000C0F6B" w:rsidRPr="000F6836" w:rsidRDefault="000C0F6B" w:rsidP="000C0F6B">
            <w:pPr>
              <w:jc w:val="left"/>
              <w:rPr>
                <w:ins w:id="4164" w:author="Author"/>
                <w:color w:val="000000"/>
                <w:lang w:val="en-GB"/>
              </w:rPr>
            </w:pPr>
            <w:ins w:id="4165" w:author="Author">
              <w:r w:rsidRPr="000F6836">
                <w:rPr>
                  <w:bCs/>
                  <w:lang w:val="en-GB"/>
                </w:rPr>
                <w:t>Diversification between other non-life catastrophe perils</w:t>
              </w:r>
            </w:ins>
          </w:p>
        </w:tc>
        <w:tc>
          <w:tcPr>
            <w:tcW w:w="4536" w:type="dxa"/>
            <w:hideMark/>
          </w:tcPr>
          <w:p w14:paraId="588AB453" w14:textId="77777777" w:rsidR="000C0F6B" w:rsidRPr="000F6836" w:rsidRDefault="000C0F6B" w:rsidP="000C0F6B">
            <w:pPr>
              <w:jc w:val="left"/>
              <w:rPr>
                <w:ins w:id="4166" w:author="Author"/>
                <w:color w:val="000000"/>
                <w:lang w:val="en-GB"/>
              </w:rPr>
            </w:pPr>
            <w:ins w:id="4167" w:author="Author">
              <w:r w:rsidRPr="000F6836">
                <w:rPr>
                  <w:color w:val="000000"/>
                  <w:lang w:val="en-GB"/>
                </w:rPr>
                <w:t>Diversification effect on SCR between Other perils. Calculated as SCR for Other risk perils - Sum of separate SCR for all Other risk perils.</w:t>
              </w:r>
            </w:ins>
          </w:p>
        </w:tc>
      </w:tr>
      <w:tr w:rsidR="000C0F6B" w:rsidRPr="000F6836" w14:paraId="44D1C36C" w14:textId="77777777" w:rsidTr="00B27ECA">
        <w:trPr>
          <w:trHeight w:val="600"/>
          <w:ins w:id="4168" w:author="Author"/>
        </w:trPr>
        <w:tc>
          <w:tcPr>
            <w:tcW w:w="2127" w:type="dxa"/>
            <w:noWrap/>
            <w:hideMark/>
          </w:tcPr>
          <w:p w14:paraId="6F50D4EC" w14:textId="260C3991" w:rsidR="000C0F6B" w:rsidRPr="000F6836" w:rsidRDefault="000C0F6B" w:rsidP="000C0F6B">
            <w:pPr>
              <w:jc w:val="left"/>
              <w:rPr>
                <w:ins w:id="4169" w:author="Author"/>
                <w:color w:val="000000"/>
                <w:lang w:val="en-GB"/>
              </w:rPr>
            </w:pPr>
            <w:ins w:id="4170" w:author="Author">
              <w:r w:rsidRPr="000F6836">
                <w:rPr>
                  <w:color w:val="000000"/>
                  <w:lang w:val="en-GB"/>
                </w:rPr>
                <w:t>C04</w:t>
              </w:r>
              <w:r w:rsidR="001D3FF4">
                <w:rPr>
                  <w:color w:val="000000"/>
                  <w:lang w:val="en-GB"/>
                </w:rPr>
                <w:t>5</w:t>
              </w:r>
              <w:del w:id="4171" w:author="Author">
                <w:r w:rsidRPr="000F6836" w:rsidDel="001D3FF4">
                  <w:rPr>
                    <w:color w:val="000000"/>
                    <w:lang w:val="en-GB"/>
                  </w:rPr>
                  <w:delText>3</w:delText>
                </w:r>
              </w:del>
              <w:r w:rsidRPr="000F6836">
                <w:rPr>
                  <w:color w:val="000000"/>
                  <w:lang w:val="en-GB"/>
                </w:rPr>
                <w:t>0/R211</w:t>
              </w:r>
              <w:del w:id="4172" w:author="Author">
                <w:r w:rsidRPr="000F6836" w:rsidDel="001270D4">
                  <w:rPr>
                    <w:color w:val="000000"/>
                    <w:lang w:val="en-GB"/>
                  </w:rPr>
                  <w:delText>75</w:delText>
                </w:r>
              </w:del>
              <w:r w:rsidRPr="000F6836">
                <w:rPr>
                  <w:color w:val="000000"/>
                  <w:lang w:val="en-GB"/>
                </w:rPr>
                <w:t>0</w:t>
              </w:r>
            </w:ins>
          </w:p>
        </w:tc>
        <w:tc>
          <w:tcPr>
            <w:tcW w:w="2551" w:type="dxa"/>
            <w:hideMark/>
          </w:tcPr>
          <w:p w14:paraId="0B054B29" w14:textId="77777777" w:rsidR="000C0F6B" w:rsidRPr="000F6836" w:rsidRDefault="000C0F6B" w:rsidP="000C0F6B">
            <w:pPr>
              <w:jc w:val="left"/>
              <w:rPr>
                <w:ins w:id="4173" w:author="Author"/>
                <w:color w:val="000000"/>
                <w:lang w:val="en-GB"/>
              </w:rPr>
            </w:pPr>
            <w:ins w:id="4174" w:author="Author">
              <w:r w:rsidRPr="000F6836">
                <w:rPr>
                  <w:bCs/>
                  <w:lang w:val="en-GB"/>
                </w:rPr>
                <w:t>Non-life catastrophe risk - total diversification</w:t>
              </w:r>
            </w:ins>
          </w:p>
        </w:tc>
        <w:tc>
          <w:tcPr>
            <w:tcW w:w="4536" w:type="dxa"/>
            <w:hideMark/>
          </w:tcPr>
          <w:p w14:paraId="65212D3F" w14:textId="77777777" w:rsidR="000C0F6B" w:rsidRPr="000F6836" w:rsidRDefault="000C0F6B" w:rsidP="000C0F6B">
            <w:pPr>
              <w:jc w:val="left"/>
              <w:rPr>
                <w:ins w:id="4175" w:author="Author"/>
                <w:color w:val="000000"/>
                <w:lang w:val="en-GB"/>
              </w:rPr>
            </w:pPr>
            <w:ins w:id="4176" w:author="Author">
              <w:r w:rsidRPr="000F6836">
                <w:rPr>
                  <w:color w:val="000000"/>
                  <w:lang w:val="en-GB"/>
                </w:rPr>
                <w:t>Diversification effect on SCR between NatCat, Man-made and Other perils. Calculated as SCR for Catastrophe risk - SCR for NatCat risk perils - SCR for all Man-made risk perils -SCR for all Other risk perils.</w:t>
              </w:r>
            </w:ins>
          </w:p>
        </w:tc>
      </w:tr>
      <w:tr w:rsidR="000C0F6B" w:rsidRPr="000F6836" w14:paraId="605EACA2" w14:textId="77777777" w:rsidTr="00B27ECA">
        <w:trPr>
          <w:trHeight w:val="300"/>
          <w:ins w:id="4177" w:author="Author"/>
        </w:trPr>
        <w:tc>
          <w:tcPr>
            <w:tcW w:w="2127" w:type="dxa"/>
            <w:noWrap/>
            <w:hideMark/>
          </w:tcPr>
          <w:p w14:paraId="3E42D18A" w14:textId="3E0948C4" w:rsidR="000C0F6B" w:rsidRPr="000F6836" w:rsidRDefault="000C0F6B" w:rsidP="000C0F6B">
            <w:pPr>
              <w:jc w:val="left"/>
              <w:rPr>
                <w:ins w:id="4178" w:author="Author"/>
                <w:color w:val="000000"/>
                <w:lang w:val="en-GB"/>
              </w:rPr>
            </w:pPr>
            <w:ins w:id="4179" w:author="Author">
              <w:r w:rsidRPr="000F6836">
                <w:rPr>
                  <w:color w:val="000000"/>
                  <w:lang w:val="en-GB"/>
                </w:rPr>
                <w:t>C04</w:t>
              </w:r>
              <w:del w:id="4180" w:author="Author">
                <w:r w:rsidRPr="000F6836" w:rsidDel="007B73D3">
                  <w:rPr>
                    <w:color w:val="000000"/>
                    <w:lang w:val="en-GB"/>
                  </w:rPr>
                  <w:delText>3</w:delText>
                </w:r>
              </w:del>
              <w:r w:rsidR="001D3FF4">
                <w:rPr>
                  <w:color w:val="000000"/>
                  <w:lang w:val="en-GB"/>
                </w:rPr>
                <w:t>5</w:t>
              </w:r>
              <w:r w:rsidRPr="000F6836">
                <w:rPr>
                  <w:color w:val="000000"/>
                  <w:lang w:val="en-GB"/>
                </w:rPr>
                <w:t>0/R212</w:t>
              </w:r>
              <w:del w:id="4181" w:author="Author">
                <w:r w:rsidRPr="000F6836" w:rsidDel="001270D4">
                  <w:rPr>
                    <w:color w:val="000000"/>
                    <w:lang w:val="en-GB"/>
                  </w:rPr>
                  <w:delText>76</w:delText>
                </w:r>
              </w:del>
              <w:r w:rsidRPr="000F6836">
                <w:rPr>
                  <w:color w:val="000000"/>
                  <w:lang w:val="en-GB"/>
                </w:rPr>
                <w:t>0</w:t>
              </w:r>
            </w:ins>
          </w:p>
        </w:tc>
        <w:tc>
          <w:tcPr>
            <w:tcW w:w="2551" w:type="dxa"/>
            <w:hideMark/>
          </w:tcPr>
          <w:p w14:paraId="246D63AA" w14:textId="77777777" w:rsidR="000C0F6B" w:rsidRPr="000F6836" w:rsidRDefault="000C0F6B" w:rsidP="000C0F6B">
            <w:pPr>
              <w:jc w:val="left"/>
              <w:rPr>
                <w:ins w:id="4182" w:author="Author"/>
                <w:color w:val="000000"/>
                <w:lang w:val="en-GB"/>
              </w:rPr>
            </w:pPr>
            <w:ins w:id="4183" w:author="Author">
              <w:r w:rsidRPr="000F6836">
                <w:rPr>
                  <w:bCs/>
                  <w:lang w:val="en-GB"/>
                </w:rPr>
                <w:t>Total Non-life catastrophe risk - diversified</w:t>
              </w:r>
            </w:ins>
          </w:p>
        </w:tc>
        <w:tc>
          <w:tcPr>
            <w:tcW w:w="4536" w:type="dxa"/>
            <w:hideMark/>
          </w:tcPr>
          <w:p w14:paraId="13954402" w14:textId="77777777" w:rsidR="000C0F6B" w:rsidRPr="000F6836" w:rsidRDefault="000C0F6B" w:rsidP="000C0F6B">
            <w:pPr>
              <w:jc w:val="left"/>
              <w:rPr>
                <w:ins w:id="4184" w:author="Author"/>
                <w:color w:val="000000"/>
                <w:lang w:val="en-GB"/>
              </w:rPr>
            </w:pPr>
            <w:ins w:id="4185" w:author="Author">
              <w:r w:rsidRPr="000F6836">
                <w:rPr>
                  <w:color w:val="000000"/>
                  <w:lang w:val="en-GB"/>
                </w:rPr>
                <w:t>SCR for Catastrophe risk.</w:t>
              </w:r>
            </w:ins>
          </w:p>
        </w:tc>
      </w:tr>
    </w:tbl>
    <w:p w14:paraId="2B11ADA0" w14:textId="77777777" w:rsidR="00235B8C" w:rsidRPr="000F6836" w:rsidRDefault="00235B8C" w:rsidP="00235B8C">
      <w:pPr>
        <w:pStyle w:val="CommentText"/>
        <w:rPr>
          <w:ins w:id="4186" w:author="Author"/>
          <w:lang w:val="en-GB" w:eastAsia="fr-FR"/>
        </w:rPr>
      </w:pPr>
    </w:p>
    <w:p w14:paraId="603EA6BE" w14:textId="77777777" w:rsidR="00235B8C" w:rsidRPr="000F6836" w:rsidRDefault="00235B8C" w:rsidP="00235B8C">
      <w:pPr>
        <w:pStyle w:val="ManualHeading2"/>
        <w:numPr>
          <w:ilvl w:val="0"/>
          <w:numId w:val="0"/>
        </w:numPr>
        <w:ind w:left="851" w:hanging="851"/>
        <w:rPr>
          <w:ins w:id="4187" w:author="Author"/>
          <w:i/>
          <w:iCs/>
          <w:lang w:val="en-GB"/>
        </w:rPr>
      </w:pPr>
      <w:ins w:id="4188" w:author="Author">
        <w:r w:rsidRPr="000F6836">
          <w:rPr>
            <w:i/>
            <w:iCs/>
            <w:lang w:val="en-GB"/>
          </w:rPr>
          <w:t>S.26.14 – Internal model: Life and Health underwriting risk</w:t>
        </w:r>
      </w:ins>
    </w:p>
    <w:p w14:paraId="5E8FBC23" w14:textId="77777777" w:rsidR="00235B8C" w:rsidRPr="000F6836" w:rsidRDefault="00235B8C" w:rsidP="00235B8C">
      <w:pPr>
        <w:rPr>
          <w:ins w:id="4189" w:author="Author"/>
          <w:i/>
          <w:iCs/>
          <w:lang w:val="en-GB"/>
        </w:rPr>
      </w:pPr>
      <w:ins w:id="4190" w:author="Author">
        <w:r w:rsidRPr="000F6836">
          <w:rPr>
            <w:i/>
            <w:iCs/>
            <w:lang w:val="en-GB"/>
          </w:rPr>
          <w:t>General comments:</w:t>
        </w:r>
      </w:ins>
    </w:p>
    <w:p w14:paraId="4B3160E2" w14:textId="1F8254A4" w:rsidR="00235B8C" w:rsidRPr="000F6836" w:rsidRDefault="00235B8C" w:rsidP="00235B8C">
      <w:pPr>
        <w:rPr>
          <w:ins w:id="4191" w:author="Author"/>
          <w:lang w:val="en-GB"/>
        </w:rPr>
      </w:pPr>
      <w:ins w:id="4192" w:author="Author">
        <w:r w:rsidRPr="000F6836">
          <w:rPr>
            <w:lang w:val="en-GB"/>
          </w:rPr>
          <w:t>This section relates to annual submission of information for groups.</w:t>
        </w:r>
      </w:ins>
    </w:p>
    <w:p w14:paraId="65F5D9F6" w14:textId="6324728D" w:rsidR="00272967" w:rsidRPr="000F6836" w:rsidRDefault="003C798F" w:rsidP="00235B8C">
      <w:pPr>
        <w:rPr>
          <w:ins w:id="4193" w:author="Author"/>
          <w:i/>
          <w:iCs/>
          <w:lang w:val="en-GB"/>
        </w:rPr>
      </w:pPr>
      <w:ins w:id="4194"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w:t>
        </w:r>
        <w:r>
          <w:rPr>
            <w:rFonts w:cstheme="minorHAnsi"/>
            <w:bCs/>
          </w:rPr>
          <w:t>groups</w:t>
        </w:r>
        <w:r w:rsidRPr="006D75B1">
          <w:rPr>
            <w:rFonts w:cstheme="minorHAnsi"/>
            <w:bCs/>
          </w:rPr>
          <w:t>.</w:t>
        </w:r>
        <w:del w:id="4195"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405E9398" w14:textId="77777777" w:rsidR="00235B8C" w:rsidRPr="000F6836" w:rsidRDefault="00235B8C" w:rsidP="00235B8C">
      <w:pPr>
        <w:rPr>
          <w:ins w:id="4196" w:author="Author"/>
          <w:iCs/>
          <w:lang w:val="en-GB"/>
        </w:rPr>
      </w:pPr>
      <w:ins w:id="4197" w:author="Author">
        <w:r w:rsidRPr="000F6836">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ins>
    </w:p>
    <w:p w14:paraId="4C21C870" w14:textId="77777777" w:rsidR="00235B8C" w:rsidRPr="000F6836" w:rsidRDefault="00235B8C" w:rsidP="00235B8C">
      <w:pPr>
        <w:rPr>
          <w:ins w:id="4198" w:author="Author"/>
          <w:iCs/>
          <w:lang w:val="en-GB"/>
        </w:rPr>
      </w:pPr>
      <w:ins w:id="4199" w:author="Author">
        <w:r w:rsidRPr="000F6836">
          <w:rPr>
            <w:iCs/>
            <w:lang w:val="en-GB"/>
          </w:rPr>
          <w:t>Depending on the structure of Life and Health SLT underwriting risk modelling, one of the two blocks for longevity and mortality risk should be used. If the internal model structure is such that Mortality and Longevity risks are modelled together, then for these risks only R0270 where these risks are combined, shall be reported.</w:t>
        </w:r>
      </w:ins>
    </w:p>
    <w:p w14:paraId="4ADF860D" w14:textId="77777777" w:rsidR="00235B8C" w:rsidRPr="000F6836" w:rsidRDefault="00235B8C" w:rsidP="00235B8C">
      <w:pPr>
        <w:rPr>
          <w:ins w:id="4200" w:author="Author"/>
          <w:iCs/>
          <w:lang w:val="en-GB"/>
        </w:rPr>
      </w:pPr>
      <w:ins w:id="4201" w:author="Author">
        <w:r w:rsidRPr="000F6836">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ins>
    </w:p>
    <w:p w14:paraId="7C26728A" w14:textId="77777777" w:rsidR="00235B8C" w:rsidRPr="000F6836" w:rsidRDefault="00235B8C" w:rsidP="00235B8C">
      <w:pPr>
        <w:rPr>
          <w:ins w:id="4202" w:author="Author"/>
          <w:bCs/>
          <w:sz w:val="20"/>
          <w:lang w:val="en-GB"/>
        </w:rPr>
      </w:pPr>
    </w:p>
    <w:tbl>
      <w:tblPr>
        <w:tblW w:w="9782" w:type="dxa"/>
        <w:tblInd w:w="-318" w:type="dxa"/>
        <w:tblLook w:val="04A0" w:firstRow="1" w:lastRow="0" w:firstColumn="1" w:lastColumn="0" w:noHBand="0" w:noVBand="1"/>
      </w:tblPr>
      <w:tblGrid>
        <w:gridCol w:w="2683"/>
        <w:gridCol w:w="2338"/>
        <w:gridCol w:w="4761"/>
      </w:tblGrid>
      <w:tr w:rsidR="00235B8C" w:rsidRPr="000F6836" w14:paraId="3A1AB3AB" w14:textId="77777777" w:rsidTr="00B27ECA">
        <w:trPr>
          <w:trHeight w:val="315"/>
          <w:ins w:id="4203" w:author="Author"/>
        </w:trPr>
        <w:tc>
          <w:tcPr>
            <w:tcW w:w="2683" w:type="dxa"/>
            <w:tcBorders>
              <w:top w:val="single" w:sz="8" w:space="0" w:color="auto"/>
              <w:left w:val="single" w:sz="8" w:space="0" w:color="auto"/>
              <w:bottom w:val="single" w:sz="8" w:space="0" w:color="auto"/>
              <w:right w:val="single" w:sz="4" w:space="0" w:color="auto"/>
            </w:tcBorders>
            <w:noWrap/>
            <w:hideMark/>
          </w:tcPr>
          <w:p w14:paraId="6A0525D2" w14:textId="77777777" w:rsidR="00235B8C" w:rsidRPr="000F6836" w:rsidRDefault="00235B8C" w:rsidP="00B27ECA">
            <w:pPr>
              <w:jc w:val="left"/>
              <w:rPr>
                <w:ins w:id="4204" w:author="Author"/>
                <w:bCs/>
                <w:color w:val="000000"/>
                <w:lang w:val="en-GB"/>
              </w:rPr>
            </w:pPr>
            <w:ins w:id="4205" w:author="Author">
              <w:r w:rsidRPr="000F6836">
                <w:rPr>
                  <w:bCs/>
                  <w:color w:val="000000"/>
                  <w:lang w:val="en-GB"/>
                </w:rPr>
                <w:t>CODE</w:t>
              </w:r>
            </w:ins>
          </w:p>
        </w:tc>
        <w:tc>
          <w:tcPr>
            <w:tcW w:w="0" w:type="auto"/>
            <w:tcBorders>
              <w:top w:val="single" w:sz="8" w:space="0" w:color="auto"/>
              <w:left w:val="nil"/>
              <w:bottom w:val="single" w:sz="8" w:space="0" w:color="auto"/>
              <w:right w:val="single" w:sz="4" w:space="0" w:color="auto"/>
            </w:tcBorders>
            <w:hideMark/>
          </w:tcPr>
          <w:p w14:paraId="6288D5B5" w14:textId="77777777" w:rsidR="00235B8C" w:rsidRPr="000F6836" w:rsidRDefault="00235B8C" w:rsidP="00B27ECA">
            <w:pPr>
              <w:jc w:val="left"/>
              <w:rPr>
                <w:ins w:id="4206" w:author="Author"/>
                <w:b/>
                <w:bCs/>
                <w:color w:val="000000"/>
                <w:lang w:val="en-GB"/>
              </w:rPr>
            </w:pPr>
            <w:ins w:id="4207" w:author="Author">
              <w:r w:rsidRPr="000F6836">
                <w:rPr>
                  <w:b/>
                  <w:bCs/>
                  <w:color w:val="000000"/>
                  <w:lang w:val="en-GB"/>
                </w:rPr>
                <w:t xml:space="preserve">ITEM </w:t>
              </w:r>
            </w:ins>
          </w:p>
        </w:tc>
        <w:tc>
          <w:tcPr>
            <w:tcW w:w="4761" w:type="dxa"/>
            <w:tcBorders>
              <w:top w:val="single" w:sz="8" w:space="0" w:color="auto"/>
              <w:left w:val="nil"/>
              <w:bottom w:val="single" w:sz="8" w:space="0" w:color="auto"/>
              <w:right w:val="single" w:sz="8" w:space="0" w:color="auto"/>
            </w:tcBorders>
            <w:noWrap/>
            <w:hideMark/>
          </w:tcPr>
          <w:p w14:paraId="367B7A97" w14:textId="77777777" w:rsidR="00235B8C" w:rsidRPr="000F6836" w:rsidRDefault="00235B8C" w:rsidP="00B27ECA">
            <w:pPr>
              <w:jc w:val="left"/>
              <w:rPr>
                <w:ins w:id="4208" w:author="Author"/>
                <w:b/>
                <w:bCs/>
                <w:color w:val="000000"/>
                <w:lang w:val="en-GB"/>
              </w:rPr>
            </w:pPr>
            <w:ins w:id="4209" w:author="Author">
              <w:r w:rsidRPr="000F6836">
                <w:rPr>
                  <w:b/>
                  <w:bCs/>
                  <w:color w:val="000000"/>
                  <w:lang w:val="en-GB"/>
                </w:rPr>
                <w:t>INSTRUCTIONS</w:t>
              </w:r>
            </w:ins>
          </w:p>
        </w:tc>
      </w:tr>
      <w:tr w:rsidR="00235B8C" w:rsidRPr="000F6836" w14:paraId="10EE8727" w14:textId="77777777" w:rsidTr="00B27ECA">
        <w:trPr>
          <w:trHeight w:val="315"/>
          <w:ins w:id="4210" w:author="Author"/>
        </w:trPr>
        <w:tc>
          <w:tcPr>
            <w:tcW w:w="9782" w:type="dxa"/>
            <w:gridSpan w:val="3"/>
            <w:tcBorders>
              <w:top w:val="nil"/>
              <w:left w:val="single" w:sz="8" w:space="0" w:color="auto"/>
              <w:bottom w:val="single" w:sz="8" w:space="0" w:color="auto"/>
              <w:right w:val="single" w:sz="8" w:space="0" w:color="000000"/>
            </w:tcBorders>
            <w:noWrap/>
            <w:hideMark/>
          </w:tcPr>
          <w:p w14:paraId="2D6B8588" w14:textId="6BF747EA" w:rsidR="00235B8C" w:rsidRPr="000F6836" w:rsidRDefault="00D51421" w:rsidP="00B27ECA">
            <w:pPr>
              <w:jc w:val="left"/>
              <w:rPr>
                <w:ins w:id="4211" w:author="Author"/>
                <w:bCs/>
                <w:i/>
                <w:color w:val="000000"/>
                <w:lang w:val="en-GB"/>
              </w:rPr>
            </w:pPr>
            <w:ins w:id="4212" w:author="Author">
              <w:r>
                <w:rPr>
                  <w:bCs/>
                  <w:i/>
                  <w:color w:val="000000"/>
                  <w:lang w:val="en-GB"/>
                </w:rPr>
                <w:t xml:space="preserve">OPTION 1 – </w:t>
              </w:r>
              <w:r w:rsidR="00235B8C" w:rsidRPr="000F6836">
                <w:rPr>
                  <w:bCs/>
                  <w:i/>
                  <w:color w:val="000000"/>
                  <w:lang w:val="en-GB"/>
                </w:rPr>
                <w:t>LIFE RISK</w:t>
              </w:r>
            </w:ins>
          </w:p>
        </w:tc>
      </w:tr>
      <w:tr w:rsidR="00235B8C" w:rsidRPr="000F6836" w14:paraId="211F30CE" w14:textId="77777777" w:rsidTr="00B27ECA">
        <w:trPr>
          <w:trHeight w:val="900"/>
          <w:ins w:id="4213" w:author="Author"/>
        </w:trPr>
        <w:tc>
          <w:tcPr>
            <w:tcW w:w="2683" w:type="dxa"/>
            <w:tcBorders>
              <w:top w:val="nil"/>
              <w:left w:val="single" w:sz="4" w:space="0" w:color="auto"/>
              <w:bottom w:val="single" w:sz="4" w:space="0" w:color="auto"/>
              <w:right w:val="single" w:sz="4" w:space="0" w:color="auto"/>
            </w:tcBorders>
          </w:tcPr>
          <w:p w14:paraId="29C3A75B" w14:textId="77777777" w:rsidR="00235B8C" w:rsidRPr="000F6836" w:rsidRDefault="00235B8C" w:rsidP="00B27ECA">
            <w:pPr>
              <w:jc w:val="left"/>
              <w:rPr>
                <w:ins w:id="4214" w:author="Author"/>
                <w:color w:val="000000"/>
                <w:lang w:val="en-GB"/>
              </w:rPr>
            </w:pPr>
            <w:ins w:id="4215" w:author="Author">
              <w:r w:rsidRPr="000F6836">
                <w:rPr>
                  <w:color w:val="000000"/>
                  <w:lang w:val="en-GB"/>
                </w:rPr>
                <w:lastRenderedPageBreak/>
                <w:t>C0010/R0010, R0060, R0250, R0270</w:t>
              </w:r>
            </w:ins>
          </w:p>
          <w:p w14:paraId="51F80CC6" w14:textId="77777777" w:rsidR="00235B8C" w:rsidRPr="000F6836" w:rsidRDefault="00235B8C" w:rsidP="00B27ECA">
            <w:pPr>
              <w:jc w:val="left"/>
              <w:rPr>
                <w:ins w:id="4216" w:author="Author"/>
                <w:color w:val="000000"/>
                <w:lang w:val="en-GB"/>
              </w:rPr>
            </w:pPr>
            <w:ins w:id="4217" w:author="Author">
              <w:r w:rsidRPr="000F6836">
                <w:rPr>
                  <w:color w:val="000000"/>
                  <w:lang w:val="en-GB"/>
                </w:rPr>
                <w:t>C0030-C0040/R0110</w:t>
              </w:r>
            </w:ins>
          </w:p>
          <w:p w14:paraId="340EE30B" w14:textId="77777777" w:rsidR="00235B8C" w:rsidRPr="000F6836" w:rsidRDefault="00235B8C" w:rsidP="00B27ECA">
            <w:pPr>
              <w:jc w:val="left"/>
              <w:rPr>
                <w:ins w:id="4218" w:author="Author"/>
                <w:color w:val="000000"/>
                <w:lang w:val="en-GB"/>
              </w:rPr>
            </w:pPr>
          </w:p>
        </w:tc>
        <w:tc>
          <w:tcPr>
            <w:tcW w:w="0" w:type="auto"/>
            <w:tcBorders>
              <w:top w:val="nil"/>
              <w:left w:val="nil"/>
              <w:bottom w:val="single" w:sz="4" w:space="0" w:color="auto"/>
              <w:right w:val="single" w:sz="4" w:space="0" w:color="auto"/>
            </w:tcBorders>
            <w:hideMark/>
          </w:tcPr>
          <w:p w14:paraId="3A28F20A" w14:textId="77777777" w:rsidR="00235B8C" w:rsidRPr="000F6836" w:rsidRDefault="00235B8C" w:rsidP="00B27ECA">
            <w:pPr>
              <w:jc w:val="left"/>
              <w:rPr>
                <w:ins w:id="4219" w:author="Author"/>
                <w:color w:val="000000"/>
                <w:lang w:val="en-GB"/>
              </w:rPr>
            </w:pPr>
            <w:ins w:id="4220"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FDA49B1" w14:textId="77777777" w:rsidR="00235B8C" w:rsidRPr="000F6836" w:rsidRDefault="00235B8C" w:rsidP="00B27ECA">
            <w:pPr>
              <w:rPr>
                <w:ins w:id="4221" w:author="Author"/>
                <w:lang w:val="en-GB" w:eastAsia="fr-FR"/>
              </w:rPr>
            </w:pPr>
            <w:ins w:id="4222" w:author="Author">
              <w:r w:rsidRPr="000F6836">
                <w:rPr>
                  <w:lang w:val="en-GB"/>
                </w:rPr>
                <w:t>Best estimate shall be reported net of reinsurance and refers to the products of the life insurance portfolio that are sensitive to the relevant risk category. TPs calculated as a whole should be taken in as well.</w:t>
              </w:r>
            </w:ins>
          </w:p>
          <w:p w14:paraId="0449DFE6" w14:textId="77777777" w:rsidR="00235B8C" w:rsidRPr="000F6836" w:rsidRDefault="00235B8C" w:rsidP="00B27ECA">
            <w:pPr>
              <w:rPr>
                <w:ins w:id="4223" w:author="Author"/>
                <w:lang w:val="en-GB"/>
              </w:rPr>
            </w:pPr>
            <w:ins w:id="4224" w:author="Author">
              <w:r w:rsidRPr="000F6836">
                <w:rPr>
                  <w:lang w:val="en-GB"/>
                </w:rPr>
                <w:t>The split for disability-morbidity risk aggregate refers to annuities paid out (“APO”) or not (“ANPO”).</w:t>
              </w:r>
            </w:ins>
          </w:p>
        </w:tc>
      </w:tr>
      <w:tr w:rsidR="00235B8C" w:rsidRPr="000F6836" w14:paraId="353F1DF3" w14:textId="77777777" w:rsidTr="00B27ECA">
        <w:trPr>
          <w:trHeight w:val="636"/>
          <w:ins w:id="4225" w:author="Author"/>
        </w:trPr>
        <w:tc>
          <w:tcPr>
            <w:tcW w:w="2683" w:type="dxa"/>
            <w:tcBorders>
              <w:top w:val="nil"/>
              <w:left w:val="single" w:sz="4" w:space="0" w:color="auto"/>
              <w:bottom w:val="single" w:sz="4" w:space="0" w:color="auto"/>
              <w:right w:val="single" w:sz="4" w:space="0" w:color="auto"/>
            </w:tcBorders>
            <w:noWrap/>
          </w:tcPr>
          <w:p w14:paraId="44A015CB" w14:textId="77777777" w:rsidR="00235B8C" w:rsidRPr="000F6836" w:rsidRDefault="00235B8C" w:rsidP="00B27ECA">
            <w:pPr>
              <w:jc w:val="left"/>
              <w:rPr>
                <w:ins w:id="4226" w:author="Author"/>
                <w:color w:val="000000"/>
                <w:lang w:val="en-GB"/>
              </w:rPr>
            </w:pPr>
            <w:ins w:id="4227" w:author="Author">
              <w:r w:rsidRPr="000F6836">
                <w:rPr>
                  <w:color w:val="000000"/>
                  <w:lang w:val="en-GB"/>
                </w:rPr>
                <w:t>C0050/R0010, R0060, R0110, R0250, R0270</w:t>
              </w:r>
            </w:ins>
          </w:p>
          <w:p w14:paraId="4C70E71C" w14:textId="77777777" w:rsidR="00235B8C" w:rsidRPr="000F6836" w:rsidRDefault="00235B8C" w:rsidP="00B27ECA">
            <w:pPr>
              <w:jc w:val="left"/>
              <w:rPr>
                <w:ins w:id="4228" w:author="Author"/>
                <w:color w:val="000000"/>
                <w:lang w:val="en-GB"/>
              </w:rPr>
            </w:pPr>
          </w:p>
        </w:tc>
        <w:tc>
          <w:tcPr>
            <w:tcW w:w="0" w:type="auto"/>
            <w:tcBorders>
              <w:top w:val="nil"/>
              <w:left w:val="nil"/>
              <w:bottom w:val="single" w:sz="4" w:space="0" w:color="auto"/>
              <w:right w:val="single" w:sz="4" w:space="0" w:color="auto"/>
            </w:tcBorders>
            <w:hideMark/>
          </w:tcPr>
          <w:p w14:paraId="225EF943" w14:textId="77777777" w:rsidR="00235B8C" w:rsidRPr="000F6836" w:rsidRDefault="00235B8C" w:rsidP="00B27ECA">
            <w:pPr>
              <w:jc w:val="left"/>
              <w:rPr>
                <w:ins w:id="4229" w:author="Author"/>
                <w:color w:val="000000"/>
                <w:lang w:val="en-GB"/>
              </w:rPr>
            </w:pPr>
            <w:ins w:id="4230"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308D3BE2" w14:textId="77777777" w:rsidR="00235B8C" w:rsidRPr="000F6836" w:rsidRDefault="00235B8C" w:rsidP="00B27ECA">
            <w:pPr>
              <w:jc w:val="left"/>
              <w:rPr>
                <w:ins w:id="4231" w:author="Author"/>
                <w:lang w:val="en-GB" w:eastAsia="fr-FR"/>
              </w:rPr>
            </w:pPr>
            <w:ins w:id="4232" w:author="Author">
              <w:r w:rsidRPr="000F6836">
                <w:rPr>
                  <w:color w:val="000000"/>
                  <w:lang w:val="en-GB"/>
                </w:rPr>
                <w:t xml:space="preserve">The total of the written premiums net of reinsurance </w:t>
              </w:r>
              <w:r w:rsidRPr="000F6836">
                <w:rPr>
                  <w:lang w:val="en-GB"/>
                </w:rPr>
                <w:t xml:space="preserve">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424AA158" w14:textId="77777777" w:rsidTr="00B27ECA">
        <w:trPr>
          <w:trHeight w:val="661"/>
          <w:ins w:id="4233" w:author="Author"/>
        </w:trPr>
        <w:tc>
          <w:tcPr>
            <w:tcW w:w="2683" w:type="dxa"/>
            <w:tcBorders>
              <w:top w:val="nil"/>
              <w:left w:val="single" w:sz="4" w:space="0" w:color="auto"/>
              <w:bottom w:val="single" w:sz="4" w:space="0" w:color="auto"/>
              <w:right w:val="single" w:sz="4" w:space="0" w:color="auto"/>
            </w:tcBorders>
          </w:tcPr>
          <w:p w14:paraId="516CCCBE" w14:textId="77777777" w:rsidR="00235B8C" w:rsidRPr="000F6836" w:rsidRDefault="00235B8C" w:rsidP="00B27ECA">
            <w:pPr>
              <w:jc w:val="left"/>
              <w:rPr>
                <w:ins w:id="4234" w:author="Author"/>
                <w:color w:val="000000"/>
                <w:lang w:val="en-GB"/>
              </w:rPr>
            </w:pPr>
            <w:ins w:id="4235" w:author="Author">
              <w:r w:rsidRPr="000F6836">
                <w:rPr>
                  <w:color w:val="000000"/>
                  <w:lang w:val="en-GB"/>
                </w:rPr>
                <w:t>C0060/R0010, R0060, R0110, R0250, R0270</w:t>
              </w:r>
            </w:ins>
          </w:p>
          <w:p w14:paraId="55F76A37" w14:textId="77777777" w:rsidR="00235B8C" w:rsidRPr="000F6836" w:rsidRDefault="00235B8C" w:rsidP="00B27ECA">
            <w:pPr>
              <w:jc w:val="left"/>
              <w:rPr>
                <w:ins w:id="4236" w:author="Author"/>
                <w:color w:val="000000"/>
                <w:lang w:val="en-GB"/>
              </w:rPr>
            </w:pPr>
          </w:p>
        </w:tc>
        <w:tc>
          <w:tcPr>
            <w:tcW w:w="2338" w:type="dxa"/>
            <w:tcBorders>
              <w:top w:val="nil"/>
              <w:left w:val="nil"/>
              <w:bottom w:val="single" w:sz="4" w:space="0" w:color="auto"/>
              <w:right w:val="single" w:sz="4" w:space="0" w:color="auto"/>
            </w:tcBorders>
            <w:hideMark/>
          </w:tcPr>
          <w:p w14:paraId="0FB2ADFA" w14:textId="77777777" w:rsidR="00235B8C" w:rsidRPr="000F6836" w:rsidRDefault="00235B8C" w:rsidP="00B27ECA">
            <w:pPr>
              <w:jc w:val="left"/>
              <w:rPr>
                <w:ins w:id="4237" w:author="Author"/>
                <w:color w:val="000000"/>
                <w:lang w:val="en-GB"/>
              </w:rPr>
            </w:pPr>
            <w:ins w:id="4238" w:author="Author">
              <w:r w:rsidRPr="000F6836">
                <w:rPr>
                  <w:color w:val="000000"/>
                  <w:lang w:val="en-GB"/>
                </w:rPr>
                <w:t>Sum insured</w:t>
              </w:r>
            </w:ins>
          </w:p>
        </w:tc>
        <w:tc>
          <w:tcPr>
            <w:tcW w:w="4761" w:type="dxa"/>
            <w:tcBorders>
              <w:top w:val="single" w:sz="4" w:space="0" w:color="auto"/>
              <w:left w:val="nil"/>
              <w:bottom w:val="single" w:sz="4" w:space="0" w:color="auto"/>
              <w:right w:val="single" w:sz="4" w:space="0" w:color="auto"/>
            </w:tcBorders>
            <w:noWrap/>
            <w:hideMark/>
          </w:tcPr>
          <w:p w14:paraId="54C91C2C" w14:textId="77777777" w:rsidR="00235B8C" w:rsidRPr="000F6836" w:rsidRDefault="00235B8C" w:rsidP="00B27ECA">
            <w:pPr>
              <w:jc w:val="left"/>
              <w:rPr>
                <w:ins w:id="4239" w:author="Author"/>
                <w:lang w:val="en-GB" w:eastAsia="fr-FR"/>
              </w:rPr>
            </w:pPr>
            <w:ins w:id="4240"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7B762C05" w14:textId="77777777" w:rsidTr="00B27ECA">
        <w:trPr>
          <w:trHeight w:val="600"/>
          <w:ins w:id="4241" w:author="Author"/>
        </w:trPr>
        <w:tc>
          <w:tcPr>
            <w:tcW w:w="2683" w:type="dxa"/>
            <w:tcBorders>
              <w:top w:val="nil"/>
              <w:left w:val="single" w:sz="4" w:space="0" w:color="auto"/>
              <w:bottom w:val="single" w:sz="4" w:space="0" w:color="auto"/>
              <w:right w:val="single" w:sz="4" w:space="0" w:color="auto"/>
            </w:tcBorders>
          </w:tcPr>
          <w:p w14:paraId="441C933F" w14:textId="77777777" w:rsidR="00235B8C" w:rsidRPr="000F6836" w:rsidRDefault="00235B8C" w:rsidP="00B27ECA">
            <w:pPr>
              <w:jc w:val="left"/>
              <w:rPr>
                <w:ins w:id="4242" w:author="Author"/>
                <w:color w:val="000000"/>
                <w:lang w:val="en-GB"/>
              </w:rPr>
            </w:pPr>
            <w:ins w:id="4243" w:author="Author">
              <w:r w:rsidRPr="000F6836">
                <w:rPr>
                  <w:color w:val="000000"/>
                  <w:lang w:val="en-GB"/>
                </w:rPr>
                <w:t>C0070/R0010-R0270</w:t>
              </w:r>
            </w:ins>
          </w:p>
          <w:p w14:paraId="1749AF68" w14:textId="77777777" w:rsidR="00235B8C" w:rsidRPr="000F6836" w:rsidRDefault="00235B8C" w:rsidP="00B27ECA">
            <w:pPr>
              <w:jc w:val="left"/>
              <w:rPr>
                <w:ins w:id="4244" w:author="Author"/>
                <w:color w:val="000000"/>
                <w:lang w:val="en-GB"/>
              </w:rPr>
            </w:pPr>
          </w:p>
          <w:p w14:paraId="00DAE241" w14:textId="77777777" w:rsidR="00235B8C" w:rsidRPr="000F6836" w:rsidRDefault="00235B8C" w:rsidP="00B27ECA">
            <w:pPr>
              <w:jc w:val="left"/>
              <w:rPr>
                <w:ins w:id="4245" w:author="Author"/>
                <w:color w:val="000000"/>
                <w:lang w:val="en-GB"/>
              </w:rPr>
            </w:pPr>
          </w:p>
        </w:tc>
        <w:tc>
          <w:tcPr>
            <w:tcW w:w="0" w:type="auto"/>
            <w:tcBorders>
              <w:top w:val="nil"/>
              <w:left w:val="nil"/>
              <w:bottom w:val="single" w:sz="4" w:space="0" w:color="auto"/>
              <w:right w:val="single" w:sz="4" w:space="0" w:color="auto"/>
            </w:tcBorders>
            <w:hideMark/>
          </w:tcPr>
          <w:p w14:paraId="6826974D" w14:textId="77777777" w:rsidR="00235B8C" w:rsidRPr="000F6836" w:rsidRDefault="00235B8C" w:rsidP="00B27ECA">
            <w:pPr>
              <w:jc w:val="left"/>
              <w:rPr>
                <w:ins w:id="4246" w:author="Author"/>
                <w:color w:val="000000"/>
                <w:lang w:val="en-GB"/>
              </w:rPr>
            </w:pPr>
            <w:ins w:id="4247"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tcPr>
          <w:p w14:paraId="2B874DF3" w14:textId="77777777" w:rsidR="00235B8C" w:rsidRPr="000F6836" w:rsidRDefault="00235B8C" w:rsidP="00B27ECA">
            <w:pPr>
              <w:jc w:val="left"/>
              <w:rPr>
                <w:ins w:id="4248" w:author="Author"/>
                <w:lang w:val="en-GB"/>
              </w:rPr>
            </w:pPr>
            <w:ins w:id="4249" w:author="Author">
              <w:r w:rsidRPr="000F6836">
                <w:rPr>
                  <w:lang w:val="en-GB"/>
                </w:rPr>
                <w:t>The SCR for the relevant risk category, net of reinsurance.</w:t>
              </w:r>
            </w:ins>
          </w:p>
          <w:p w14:paraId="4EDBC850" w14:textId="77777777" w:rsidR="00235B8C" w:rsidRPr="000F6836" w:rsidRDefault="00235B8C" w:rsidP="00B27ECA">
            <w:pPr>
              <w:jc w:val="left"/>
              <w:rPr>
                <w:ins w:id="4250" w:author="Author"/>
                <w:lang w:val="en-GB"/>
              </w:rPr>
            </w:pPr>
            <w:ins w:id="4251" w:author="Author">
              <w:r w:rsidRPr="000F6836">
                <w:rPr>
                  <w:lang w:val="en-GB"/>
                </w:rPr>
                <w:t>The following explanations apply for C0070 – C0260:</w:t>
              </w:r>
            </w:ins>
          </w:p>
          <w:p w14:paraId="60A087E4" w14:textId="77777777" w:rsidR="00235B8C" w:rsidRPr="000F6836" w:rsidRDefault="00235B8C" w:rsidP="00B27ECA">
            <w:pPr>
              <w:jc w:val="left"/>
              <w:rPr>
                <w:ins w:id="4252" w:author="Author"/>
                <w:lang w:val="en-GB"/>
              </w:rPr>
            </w:pPr>
            <w:ins w:id="4253" w:author="Author">
              <w:r w:rsidRPr="000F6836">
                <w:rPr>
                  <w:lang w:val="en-GB"/>
                </w:rPr>
                <w:t xml:space="preserve">For the aggregate risks, the SCR after aggregation over the underlying sub-risks should be reported. </w:t>
              </w:r>
            </w:ins>
          </w:p>
          <w:p w14:paraId="098A318A" w14:textId="77777777" w:rsidR="00235B8C" w:rsidRPr="000F6836" w:rsidRDefault="00235B8C" w:rsidP="00B27ECA">
            <w:pPr>
              <w:jc w:val="left"/>
              <w:rPr>
                <w:ins w:id="4254" w:author="Author"/>
                <w:lang w:val="en-GB"/>
              </w:rPr>
            </w:pPr>
            <w:ins w:id="4255" w:author="Author">
              <w:r w:rsidRPr="000F6836">
                <w:rPr>
                  <w:lang w:val="en-GB"/>
                </w:rPr>
                <w:t>For lapse risk the following applies:</w:t>
              </w:r>
            </w:ins>
          </w:p>
          <w:p w14:paraId="159B2A57" w14:textId="77777777" w:rsidR="00235B8C" w:rsidRPr="000F6836" w:rsidRDefault="00235B8C" w:rsidP="00B27ECA">
            <w:pPr>
              <w:pStyle w:val="ListParagraph"/>
              <w:numPr>
                <w:ilvl w:val="0"/>
                <w:numId w:val="72"/>
              </w:numPr>
              <w:contextualSpacing/>
              <w:rPr>
                <w:ins w:id="4256" w:author="Author"/>
                <w:rFonts w:ascii="Times New Roman" w:hAnsi="Times New Roman" w:cs="Times New Roman"/>
                <w:sz w:val="24"/>
                <w:szCs w:val="24"/>
                <w:lang w:eastAsia="en-GB"/>
              </w:rPr>
            </w:pPr>
            <w:ins w:id="4257" w:author="Author">
              <w:r w:rsidRPr="000F6836">
                <w:rPr>
                  <w:rFonts w:ascii="Times New Roman" w:hAnsi="Times New Roman" w:cs="Times New Roman"/>
                  <w:sz w:val="24"/>
                  <w:szCs w:val="24"/>
                  <w:lang w:eastAsia="en-GB"/>
                </w:rPr>
                <w:t xml:space="preserve">‘Lapse’ covers exercising contractual options in a general sense. </w:t>
              </w:r>
            </w:ins>
          </w:p>
          <w:p w14:paraId="7CB40FB6" w14:textId="77777777" w:rsidR="00235B8C" w:rsidRPr="000F6836" w:rsidRDefault="00235B8C" w:rsidP="00B27ECA">
            <w:pPr>
              <w:pStyle w:val="ListParagraph"/>
              <w:numPr>
                <w:ilvl w:val="0"/>
                <w:numId w:val="72"/>
              </w:numPr>
              <w:contextualSpacing/>
              <w:rPr>
                <w:ins w:id="4258" w:author="Author"/>
                <w:rFonts w:ascii="Times New Roman" w:hAnsi="Times New Roman" w:cs="Times New Roman"/>
                <w:sz w:val="24"/>
                <w:szCs w:val="24"/>
                <w:lang w:eastAsia="en-GB"/>
              </w:rPr>
            </w:pPr>
            <w:ins w:id="4259" w:author="Author">
              <w:r w:rsidRPr="000F6836">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ins>
          </w:p>
          <w:p w14:paraId="22CBBD98" w14:textId="77777777" w:rsidR="00235B8C" w:rsidRPr="000F6836" w:rsidRDefault="00235B8C" w:rsidP="00B27ECA">
            <w:pPr>
              <w:pStyle w:val="ListParagraph"/>
              <w:numPr>
                <w:ilvl w:val="0"/>
                <w:numId w:val="72"/>
              </w:numPr>
              <w:contextualSpacing/>
              <w:rPr>
                <w:ins w:id="4260" w:author="Author"/>
                <w:rFonts w:ascii="Times New Roman" w:hAnsi="Times New Roman" w:cs="Times New Roman"/>
                <w:sz w:val="24"/>
                <w:szCs w:val="24"/>
                <w:lang w:eastAsia="en-GB"/>
              </w:rPr>
            </w:pPr>
            <w:ins w:id="4261" w:author="Author">
              <w:r w:rsidRPr="000F6836">
                <w:rPr>
                  <w:rFonts w:ascii="Times New Roman" w:hAnsi="Times New Roman" w:cs="Times New Roman"/>
                  <w:sz w:val="24"/>
                  <w:szCs w:val="24"/>
                  <w:lang w:eastAsia="en-GB"/>
                </w:rPr>
                <w:t>Risk of mass lapse (R0190) is risk of accumulation or catastrophe risk for lapse as defined in the internal model.</w:t>
              </w:r>
            </w:ins>
          </w:p>
          <w:p w14:paraId="7D352916" w14:textId="77777777" w:rsidR="00235B8C" w:rsidRPr="000F6836" w:rsidRDefault="00235B8C" w:rsidP="00B27ECA">
            <w:pPr>
              <w:pStyle w:val="ListParagraph"/>
              <w:numPr>
                <w:ilvl w:val="0"/>
                <w:numId w:val="72"/>
              </w:numPr>
              <w:contextualSpacing/>
              <w:rPr>
                <w:ins w:id="4262" w:author="Author"/>
                <w:rFonts w:ascii="Times New Roman" w:hAnsi="Times New Roman" w:cs="Times New Roman"/>
                <w:sz w:val="24"/>
                <w:szCs w:val="24"/>
                <w:lang w:eastAsia="en-GB"/>
              </w:rPr>
            </w:pPr>
            <w:ins w:id="4263" w:author="Author">
              <w:r w:rsidRPr="000F6836">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235B8C" w:rsidRPr="000F6836" w14:paraId="05BBA29F" w14:textId="77777777" w:rsidTr="00B27ECA">
        <w:trPr>
          <w:trHeight w:val="600"/>
          <w:ins w:id="4264" w:author="Author"/>
        </w:trPr>
        <w:tc>
          <w:tcPr>
            <w:tcW w:w="2683" w:type="dxa"/>
            <w:tcBorders>
              <w:top w:val="nil"/>
              <w:left w:val="single" w:sz="4" w:space="0" w:color="auto"/>
              <w:bottom w:val="single" w:sz="4" w:space="0" w:color="auto"/>
              <w:right w:val="single" w:sz="4" w:space="0" w:color="auto"/>
            </w:tcBorders>
          </w:tcPr>
          <w:p w14:paraId="7F83C5E8" w14:textId="77777777" w:rsidR="00235B8C" w:rsidRPr="000F6836" w:rsidRDefault="00235B8C" w:rsidP="00B27ECA">
            <w:pPr>
              <w:jc w:val="left"/>
              <w:rPr>
                <w:ins w:id="4265" w:author="Author"/>
                <w:color w:val="000000"/>
                <w:lang w:val="en-GB"/>
              </w:rPr>
            </w:pPr>
            <w:ins w:id="4266" w:author="Author">
              <w:r w:rsidRPr="000F6836">
                <w:rPr>
                  <w:color w:val="000000"/>
                  <w:lang w:val="en-GB"/>
                </w:rPr>
                <w:lastRenderedPageBreak/>
                <w:t>C0080/R0010-R0270</w:t>
              </w:r>
            </w:ins>
          </w:p>
          <w:p w14:paraId="7D4C4C7D" w14:textId="77777777" w:rsidR="00235B8C" w:rsidRPr="000F6836" w:rsidRDefault="00235B8C" w:rsidP="00B27ECA">
            <w:pPr>
              <w:jc w:val="left"/>
              <w:rPr>
                <w:ins w:id="4267" w:author="Author"/>
                <w:color w:val="000000"/>
                <w:lang w:val="en-GB"/>
              </w:rPr>
            </w:pPr>
          </w:p>
          <w:p w14:paraId="731F574F" w14:textId="77777777" w:rsidR="00235B8C" w:rsidRPr="000F6836" w:rsidRDefault="00235B8C" w:rsidP="00B27ECA">
            <w:pPr>
              <w:jc w:val="left"/>
              <w:rPr>
                <w:ins w:id="4268" w:author="Author"/>
                <w:color w:val="000000"/>
                <w:lang w:val="en-GB"/>
              </w:rPr>
            </w:pPr>
          </w:p>
        </w:tc>
        <w:tc>
          <w:tcPr>
            <w:tcW w:w="0" w:type="auto"/>
            <w:tcBorders>
              <w:top w:val="nil"/>
              <w:left w:val="nil"/>
              <w:bottom w:val="single" w:sz="4" w:space="0" w:color="auto"/>
              <w:right w:val="single" w:sz="4" w:space="0" w:color="auto"/>
            </w:tcBorders>
            <w:hideMark/>
          </w:tcPr>
          <w:p w14:paraId="1465744D" w14:textId="77777777" w:rsidR="00235B8C" w:rsidRPr="000F6836" w:rsidRDefault="00235B8C" w:rsidP="00B27ECA">
            <w:pPr>
              <w:jc w:val="left"/>
              <w:rPr>
                <w:ins w:id="4269" w:author="Author"/>
                <w:color w:val="000000"/>
                <w:lang w:val="en-GB"/>
              </w:rPr>
            </w:pPr>
            <w:ins w:id="4270"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132B7888" w14:textId="77777777" w:rsidR="00235B8C" w:rsidRPr="000F6836" w:rsidRDefault="00235B8C" w:rsidP="00B27ECA">
            <w:pPr>
              <w:jc w:val="left"/>
              <w:rPr>
                <w:ins w:id="4271" w:author="Author"/>
                <w:color w:val="000000"/>
                <w:lang w:val="en-GB"/>
              </w:rPr>
            </w:pPr>
            <w:ins w:id="4272" w:author="Author">
              <w:r w:rsidRPr="000F6836">
                <w:rPr>
                  <w:color w:val="000000"/>
                  <w:lang w:val="en-GB"/>
                </w:rPr>
                <w:t>The mean of the probability distribution of the net SCR</w:t>
              </w:r>
            </w:ins>
          </w:p>
        </w:tc>
      </w:tr>
      <w:tr w:rsidR="00235B8C" w:rsidRPr="000F6836" w14:paraId="42EDB528" w14:textId="77777777" w:rsidTr="00B27ECA">
        <w:trPr>
          <w:trHeight w:val="600"/>
          <w:ins w:id="4273" w:author="Author"/>
        </w:trPr>
        <w:tc>
          <w:tcPr>
            <w:tcW w:w="2683" w:type="dxa"/>
            <w:tcBorders>
              <w:top w:val="nil"/>
              <w:left w:val="single" w:sz="4" w:space="0" w:color="auto"/>
              <w:bottom w:val="single" w:sz="4" w:space="0" w:color="auto"/>
              <w:right w:val="single" w:sz="4" w:space="0" w:color="auto"/>
            </w:tcBorders>
          </w:tcPr>
          <w:p w14:paraId="0A5A5D7F" w14:textId="77777777" w:rsidR="00235B8C" w:rsidRPr="000F6836" w:rsidRDefault="00235B8C" w:rsidP="00B27ECA">
            <w:pPr>
              <w:jc w:val="left"/>
              <w:rPr>
                <w:ins w:id="4274" w:author="Author"/>
                <w:color w:val="000000"/>
                <w:lang w:val="en-GB"/>
              </w:rPr>
            </w:pPr>
            <w:ins w:id="4275" w:author="Author">
              <w:r w:rsidRPr="000F6836">
                <w:rPr>
                  <w:color w:val="000000"/>
                  <w:lang w:val="en-GB"/>
                </w:rPr>
                <w:t>C0090/R0010-R0270</w:t>
              </w:r>
            </w:ins>
          </w:p>
          <w:p w14:paraId="47C1794C" w14:textId="77777777" w:rsidR="00235B8C" w:rsidRPr="000F6836" w:rsidRDefault="00235B8C" w:rsidP="00B27ECA">
            <w:pPr>
              <w:jc w:val="left"/>
              <w:rPr>
                <w:ins w:id="4276" w:author="Author"/>
                <w:color w:val="000000"/>
                <w:lang w:val="en-GB"/>
              </w:rPr>
            </w:pPr>
          </w:p>
          <w:p w14:paraId="6457403C" w14:textId="77777777" w:rsidR="00235B8C" w:rsidRPr="000F6836" w:rsidRDefault="00235B8C" w:rsidP="00B27ECA">
            <w:pPr>
              <w:jc w:val="left"/>
              <w:rPr>
                <w:ins w:id="4277" w:author="Author"/>
                <w:color w:val="000000"/>
                <w:lang w:val="en-GB"/>
              </w:rPr>
            </w:pPr>
          </w:p>
        </w:tc>
        <w:tc>
          <w:tcPr>
            <w:tcW w:w="0" w:type="auto"/>
            <w:tcBorders>
              <w:top w:val="nil"/>
              <w:left w:val="nil"/>
              <w:bottom w:val="single" w:sz="4" w:space="0" w:color="auto"/>
              <w:right w:val="single" w:sz="4" w:space="0" w:color="auto"/>
            </w:tcBorders>
            <w:hideMark/>
          </w:tcPr>
          <w:p w14:paraId="02481FA8" w14:textId="77777777" w:rsidR="00235B8C" w:rsidRPr="000F6836" w:rsidRDefault="00235B8C" w:rsidP="00B27ECA">
            <w:pPr>
              <w:jc w:val="left"/>
              <w:rPr>
                <w:ins w:id="4278" w:author="Author"/>
                <w:color w:val="000000"/>
                <w:lang w:val="en-GB"/>
              </w:rPr>
            </w:pPr>
            <w:ins w:id="4279"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23F32C0D" w14:textId="77777777" w:rsidR="00235B8C" w:rsidRPr="000F6836" w:rsidRDefault="00235B8C" w:rsidP="00B27ECA">
            <w:pPr>
              <w:jc w:val="left"/>
              <w:rPr>
                <w:ins w:id="4280" w:author="Author"/>
                <w:color w:val="000000"/>
                <w:lang w:val="en-GB"/>
              </w:rPr>
            </w:pPr>
            <w:ins w:id="4281" w:author="Author">
              <w:r w:rsidRPr="000F6836">
                <w:rPr>
                  <w:color w:val="000000"/>
                  <w:lang w:val="en-GB"/>
                </w:rPr>
                <w:t>The Standard deviation of the probability distribution of the net SCR</w:t>
              </w:r>
            </w:ins>
          </w:p>
        </w:tc>
      </w:tr>
      <w:tr w:rsidR="00235B8C" w:rsidRPr="000F6836" w14:paraId="27747295" w14:textId="77777777" w:rsidTr="00B27ECA">
        <w:trPr>
          <w:trHeight w:val="600"/>
          <w:ins w:id="4282" w:author="Author"/>
        </w:trPr>
        <w:tc>
          <w:tcPr>
            <w:tcW w:w="2683" w:type="dxa"/>
            <w:tcBorders>
              <w:top w:val="nil"/>
              <w:left w:val="single" w:sz="4" w:space="0" w:color="auto"/>
              <w:bottom w:val="single" w:sz="4" w:space="0" w:color="auto"/>
              <w:right w:val="single" w:sz="4" w:space="0" w:color="auto"/>
            </w:tcBorders>
          </w:tcPr>
          <w:p w14:paraId="344BA67C" w14:textId="67BC4B5F" w:rsidR="00235B8C" w:rsidRPr="000F6836" w:rsidRDefault="00235B8C" w:rsidP="00B27ECA">
            <w:pPr>
              <w:jc w:val="left"/>
              <w:rPr>
                <w:ins w:id="4283" w:author="Author"/>
                <w:color w:val="000000"/>
                <w:lang w:val="en-GB"/>
              </w:rPr>
            </w:pPr>
            <w:ins w:id="4284" w:author="Author">
              <w:del w:id="4285"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/R0010-R0270</w:t>
              </w:r>
            </w:ins>
          </w:p>
          <w:p w14:paraId="553EAC8D" w14:textId="77777777" w:rsidR="00235B8C" w:rsidRPr="000F6836" w:rsidRDefault="00235B8C" w:rsidP="00B27ECA">
            <w:pPr>
              <w:jc w:val="left"/>
              <w:rPr>
                <w:ins w:id="4286" w:author="Author"/>
                <w:color w:val="000000"/>
                <w:lang w:val="en-GB"/>
              </w:rPr>
            </w:pPr>
          </w:p>
          <w:p w14:paraId="606E7E54" w14:textId="77777777" w:rsidR="00235B8C" w:rsidRPr="000F6836" w:rsidRDefault="00235B8C" w:rsidP="00B27ECA">
            <w:pPr>
              <w:jc w:val="left"/>
              <w:rPr>
                <w:ins w:id="4287" w:author="Author"/>
                <w:color w:val="000000"/>
                <w:lang w:val="en-GB"/>
              </w:rPr>
            </w:pPr>
          </w:p>
        </w:tc>
        <w:tc>
          <w:tcPr>
            <w:tcW w:w="0" w:type="auto"/>
            <w:tcBorders>
              <w:top w:val="nil"/>
              <w:left w:val="nil"/>
              <w:bottom w:val="single" w:sz="4" w:space="0" w:color="auto"/>
              <w:right w:val="single" w:sz="4" w:space="0" w:color="auto"/>
            </w:tcBorders>
            <w:hideMark/>
          </w:tcPr>
          <w:p w14:paraId="09F145F1" w14:textId="6762734E" w:rsidR="00235B8C" w:rsidRPr="000F6836" w:rsidRDefault="00235B8C" w:rsidP="004E627F">
            <w:pPr>
              <w:jc w:val="left"/>
              <w:rPr>
                <w:ins w:id="4288" w:author="Author"/>
                <w:color w:val="000000"/>
                <w:lang w:val="en-GB"/>
              </w:rPr>
            </w:pPr>
            <w:ins w:id="4289" w:author="Author">
              <w:r w:rsidRPr="000F6836">
                <w:rPr>
                  <w:color w:val="000000"/>
                  <w:lang w:val="en-GB"/>
                </w:rPr>
                <w:t>Percentiles from 0.001 to 0.999</w:t>
              </w:r>
              <w:del w:id="4290"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0814F7D6" w14:textId="77777777" w:rsidR="00235B8C" w:rsidRPr="000F6836" w:rsidRDefault="00235B8C" w:rsidP="00B27ECA">
            <w:pPr>
              <w:jc w:val="left"/>
              <w:rPr>
                <w:ins w:id="4291" w:author="Author"/>
                <w:color w:val="000000"/>
                <w:lang w:val="en-GB"/>
              </w:rPr>
            </w:pPr>
            <w:ins w:id="4292"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158677CB" w14:textId="77777777" w:rsidTr="00B27ECA">
        <w:trPr>
          <w:trHeight w:val="315"/>
          <w:ins w:id="4293"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395C8D8E" w14:textId="4B3348D0" w:rsidR="00235B8C" w:rsidRPr="00FB7E86" w:rsidRDefault="00235B8C" w:rsidP="00B27ECA">
            <w:pPr>
              <w:rPr>
                <w:ins w:id="4294" w:author="Author"/>
                <w:i/>
                <w:lang w:val="en-GB"/>
              </w:rPr>
            </w:pPr>
            <w:ins w:id="4295" w:author="Author">
              <w:del w:id="4296" w:author="Author">
                <w:r w:rsidRPr="00FB7E86" w:rsidDel="00D51421">
                  <w:rPr>
                    <w:i/>
                    <w:lang w:val="en-GB"/>
                  </w:rPr>
                  <w:delText xml:space="preserve">ALTERNATIVE </w:delText>
                </w:r>
              </w:del>
              <w:r w:rsidR="00D51421" w:rsidRPr="00FB7E86">
                <w:rPr>
                  <w:i/>
                  <w:lang w:val="en-GB"/>
                </w:rPr>
                <w:t>OPTION 2 –</w:t>
              </w:r>
              <w:del w:id="4297" w:author="Author">
                <w:r w:rsidRPr="00FB7E86" w:rsidDel="00D51421">
                  <w:rPr>
                    <w:i/>
                    <w:lang w:val="en-GB"/>
                  </w:rPr>
                  <w:delText xml:space="preserve">TEMPLATE FOR </w:delText>
                </w:r>
              </w:del>
              <w:r w:rsidR="00D51421">
                <w:rPr>
                  <w:i/>
                  <w:lang w:val="en-GB"/>
                </w:rPr>
                <w:t xml:space="preserve"> </w:t>
              </w:r>
              <w:r w:rsidRPr="00FB7E86">
                <w:rPr>
                  <w:i/>
                  <w:lang w:val="en-GB"/>
                </w:rPr>
                <w:t>LIFE RISK</w:t>
              </w:r>
            </w:ins>
          </w:p>
          <w:p w14:paraId="2EAF48BE" w14:textId="77777777" w:rsidR="00235B8C" w:rsidRPr="000F6836" w:rsidRDefault="00235B8C" w:rsidP="00B27ECA">
            <w:pPr>
              <w:rPr>
                <w:ins w:id="4298" w:author="Author"/>
                <w:i/>
                <w:lang w:val="en-GB" w:eastAsia="fr-FR"/>
              </w:rPr>
            </w:pPr>
            <w:ins w:id="4299" w:author="Author">
              <w:r w:rsidRPr="000F6836">
                <w:rPr>
                  <w:lang w:val="en-GB" w:eastAsia="fr-FR"/>
                </w:rPr>
                <w:t>To be completed if the internal model only has a split between Trend and Level risk. In that case the following template (S.26.14.01.02) replaces the template above (S.26.14.01.01).</w:t>
              </w:r>
            </w:ins>
          </w:p>
        </w:tc>
      </w:tr>
      <w:tr w:rsidR="00235B8C" w:rsidRPr="000F6836" w14:paraId="40EB09FF" w14:textId="77777777" w:rsidTr="00B27ECA">
        <w:trPr>
          <w:trHeight w:val="600"/>
          <w:ins w:id="4300" w:author="Author"/>
        </w:trPr>
        <w:tc>
          <w:tcPr>
            <w:tcW w:w="2683" w:type="dxa"/>
            <w:tcBorders>
              <w:top w:val="nil"/>
              <w:left w:val="single" w:sz="4" w:space="0" w:color="auto"/>
              <w:bottom w:val="single" w:sz="4" w:space="0" w:color="auto"/>
              <w:right w:val="single" w:sz="4" w:space="0" w:color="auto"/>
            </w:tcBorders>
            <w:hideMark/>
          </w:tcPr>
          <w:p w14:paraId="62AE6742" w14:textId="77777777" w:rsidR="00235B8C" w:rsidRPr="000F6836" w:rsidRDefault="00235B8C" w:rsidP="00B27ECA">
            <w:pPr>
              <w:jc w:val="left"/>
              <w:rPr>
                <w:ins w:id="4301" w:author="Author"/>
                <w:color w:val="000000"/>
                <w:lang w:val="en-GB"/>
              </w:rPr>
            </w:pPr>
            <w:ins w:id="4302" w:author="Author">
              <w:r w:rsidRPr="000F6836">
                <w:rPr>
                  <w:color w:val="000000"/>
                  <w:lang w:val="en-GB"/>
                </w:rPr>
                <w:t>C0010/R0300</w:t>
              </w:r>
            </w:ins>
          </w:p>
        </w:tc>
        <w:tc>
          <w:tcPr>
            <w:tcW w:w="0" w:type="auto"/>
            <w:tcBorders>
              <w:top w:val="nil"/>
              <w:left w:val="nil"/>
              <w:bottom w:val="single" w:sz="4" w:space="0" w:color="auto"/>
              <w:right w:val="single" w:sz="4" w:space="0" w:color="auto"/>
            </w:tcBorders>
            <w:hideMark/>
          </w:tcPr>
          <w:p w14:paraId="57BC37E0" w14:textId="77777777" w:rsidR="00235B8C" w:rsidRPr="000F6836" w:rsidRDefault="00235B8C" w:rsidP="00B27ECA">
            <w:pPr>
              <w:jc w:val="left"/>
              <w:rPr>
                <w:ins w:id="4303" w:author="Author"/>
                <w:color w:val="000000"/>
                <w:lang w:val="en-GB"/>
              </w:rPr>
            </w:pPr>
            <w:ins w:id="4304"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6AB8719A" w14:textId="77777777" w:rsidR="00235B8C" w:rsidRPr="000F6836" w:rsidRDefault="00235B8C" w:rsidP="00B27ECA">
            <w:pPr>
              <w:rPr>
                <w:ins w:id="4305" w:author="Author"/>
                <w:lang w:val="en-GB" w:eastAsia="fr-FR"/>
              </w:rPr>
            </w:pPr>
            <w:ins w:id="4306" w:author="Author">
              <w:r w:rsidRPr="000F6836">
                <w:rPr>
                  <w:lang w:val="en-GB"/>
                </w:rPr>
                <w:t>Catastrophe risk best estimate shall be reported net of reinsurance and refers to the products of the life insurance portfolio that are sensitive to the relevant risk category. TPs calculated as a whole should be taken in as well.</w:t>
              </w:r>
            </w:ins>
          </w:p>
        </w:tc>
      </w:tr>
      <w:tr w:rsidR="00235B8C" w:rsidRPr="000F6836" w14:paraId="023CB3B5" w14:textId="77777777" w:rsidTr="00B27ECA">
        <w:trPr>
          <w:trHeight w:val="600"/>
          <w:ins w:id="4307" w:author="Author"/>
        </w:trPr>
        <w:tc>
          <w:tcPr>
            <w:tcW w:w="2683" w:type="dxa"/>
            <w:tcBorders>
              <w:top w:val="nil"/>
              <w:left w:val="single" w:sz="4" w:space="0" w:color="auto"/>
              <w:bottom w:val="single" w:sz="4" w:space="0" w:color="auto"/>
              <w:right w:val="single" w:sz="4" w:space="0" w:color="auto"/>
            </w:tcBorders>
            <w:hideMark/>
          </w:tcPr>
          <w:p w14:paraId="13EB4871" w14:textId="77777777" w:rsidR="00235B8C" w:rsidRPr="000F6836" w:rsidRDefault="00235B8C" w:rsidP="00B27ECA">
            <w:pPr>
              <w:jc w:val="left"/>
              <w:rPr>
                <w:ins w:id="4308" w:author="Author"/>
                <w:color w:val="000000"/>
                <w:lang w:val="en-GB"/>
              </w:rPr>
            </w:pPr>
            <w:ins w:id="4309" w:author="Author">
              <w:r w:rsidRPr="000F6836">
                <w:rPr>
                  <w:color w:val="000000"/>
                  <w:lang w:val="en-GB"/>
                </w:rPr>
                <w:t>C0050/R0300</w:t>
              </w:r>
            </w:ins>
          </w:p>
        </w:tc>
        <w:tc>
          <w:tcPr>
            <w:tcW w:w="0" w:type="auto"/>
            <w:tcBorders>
              <w:top w:val="nil"/>
              <w:left w:val="nil"/>
              <w:bottom w:val="single" w:sz="4" w:space="0" w:color="auto"/>
              <w:right w:val="single" w:sz="4" w:space="0" w:color="auto"/>
            </w:tcBorders>
            <w:hideMark/>
          </w:tcPr>
          <w:p w14:paraId="4446D17F" w14:textId="77777777" w:rsidR="00235B8C" w:rsidRPr="000F6836" w:rsidRDefault="00235B8C" w:rsidP="00B27ECA">
            <w:pPr>
              <w:jc w:val="left"/>
              <w:rPr>
                <w:ins w:id="4310" w:author="Author"/>
                <w:color w:val="000000"/>
                <w:lang w:val="en-GB"/>
              </w:rPr>
            </w:pPr>
            <w:ins w:id="4311"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6BDFC2AF" w14:textId="77777777" w:rsidR="00235B8C" w:rsidRPr="000F6836" w:rsidRDefault="00235B8C" w:rsidP="00B27ECA">
            <w:pPr>
              <w:jc w:val="left"/>
              <w:rPr>
                <w:ins w:id="4312" w:author="Author"/>
                <w:lang w:val="en-GB" w:eastAsia="fr-FR"/>
              </w:rPr>
            </w:pPr>
            <w:ins w:id="4313" w:author="Author">
              <w:r w:rsidRPr="000F6836">
                <w:rPr>
                  <w:color w:val="000000"/>
                  <w:lang w:val="en-GB"/>
                </w:rPr>
                <w:t xml:space="preserve">The total of the net written premiums for </w:t>
              </w:r>
              <w:r w:rsidRPr="000F6836">
                <w:rPr>
                  <w:lang w:val="en-GB"/>
                </w:rPr>
                <w:t xml:space="preserve">catastrophe risk 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68054671" w14:textId="77777777" w:rsidTr="00B27ECA">
        <w:trPr>
          <w:trHeight w:val="600"/>
          <w:ins w:id="4314" w:author="Author"/>
        </w:trPr>
        <w:tc>
          <w:tcPr>
            <w:tcW w:w="2683" w:type="dxa"/>
            <w:tcBorders>
              <w:top w:val="nil"/>
              <w:left w:val="single" w:sz="4" w:space="0" w:color="auto"/>
              <w:bottom w:val="single" w:sz="4" w:space="0" w:color="auto"/>
              <w:right w:val="single" w:sz="4" w:space="0" w:color="auto"/>
            </w:tcBorders>
            <w:hideMark/>
          </w:tcPr>
          <w:p w14:paraId="6DC6CB3E" w14:textId="77777777" w:rsidR="00235B8C" w:rsidRPr="000F6836" w:rsidRDefault="00235B8C" w:rsidP="00B27ECA">
            <w:pPr>
              <w:jc w:val="left"/>
              <w:rPr>
                <w:ins w:id="4315" w:author="Author"/>
                <w:color w:val="000000"/>
                <w:lang w:val="en-GB"/>
              </w:rPr>
            </w:pPr>
            <w:ins w:id="4316" w:author="Author">
              <w:r w:rsidRPr="000F6836">
                <w:rPr>
                  <w:color w:val="000000"/>
                  <w:lang w:val="en-GB"/>
                </w:rPr>
                <w:t>C0060/R0300</w:t>
              </w:r>
            </w:ins>
          </w:p>
        </w:tc>
        <w:tc>
          <w:tcPr>
            <w:tcW w:w="0" w:type="auto"/>
            <w:tcBorders>
              <w:top w:val="nil"/>
              <w:left w:val="nil"/>
              <w:bottom w:val="single" w:sz="4" w:space="0" w:color="auto"/>
              <w:right w:val="single" w:sz="4" w:space="0" w:color="auto"/>
            </w:tcBorders>
            <w:hideMark/>
          </w:tcPr>
          <w:p w14:paraId="7E6FF4F8" w14:textId="77777777" w:rsidR="00235B8C" w:rsidRPr="000F6836" w:rsidRDefault="00235B8C" w:rsidP="00B27ECA">
            <w:pPr>
              <w:jc w:val="left"/>
              <w:rPr>
                <w:ins w:id="4317" w:author="Author"/>
                <w:color w:val="000000"/>
                <w:lang w:val="en-GB"/>
              </w:rPr>
            </w:pPr>
            <w:ins w:id="4318" w:author="Author">
              <w:r w:rsidRPr="000F6836">
                <w:rPr>
                  <w:color w:val="000000"/>
                  <w:lang w:val="en-GB"/>
                </w:rPr>
                <w:t>Sum insured</w:t>
              </w:r>
            </w:ins>
          </w:p>
        </w:tc>
        <w:tc>
          <w:tcPr>
            <w:tcW w:w="4761" w:type="dxa"/>
            <w:tcBorders>
              <w:top w:val="nil"/>
              <w:left w:val="nil"/>
              <w:bottom w:val="single" w:sz="4" w:space="0" w:color="auto"/>
              <w:right w:val="single" w:sz="4" w:space="0" w:color="auto"/>
            </w:tcBorders>
            <w:hideMark/>
          </w:tcPr>
          <w:p w14:paraId="2815D125" w14:textId="77777777" w:rsidR="00235B8C" w:rsidRPr="000F6836" w:rsidRDefault="00235B8C" w:rsidP="00B27ECA">
            <w:pPr>
              <w:jc w:val="left"/>
              <w:rPr>
                <w:ins w:id="4319" w:author="Author"/>
                <w:lang w:val="en-GB" w:eastAsia="fr-FR"/>
              </w:rPr>
            </w:pPr>
            <w:ins w:id="4320" w:author="Author">
              <w:r w:rsidRPr="000F6836">
                <w:rPr>
                  <w:color w:val="000000"/>
                  <w:lang w:val="en-GB"/>
                </w:rPr>
                <w:t xml:space="preserve">The total sum insured for </w:t>
              </w:r>
              <w:r w:rsidRPr="000F6836">
                <w:rPr>
                  <w:lang w:val="en-GB"/>
                </w:rPr>
                <w:t xml:space="preserve">catastrophe risk shall be reported </w:t>
              </w:r>
              <w:r w:rsidRPr="000F6836">
                <w:rPr>
                  <w:color w:val="000000"/>
                  <w:lang w:val="en-GB"/>
                </w:rPr>
                <w:t xml:space="preserve">for the </w:t>
              </w:r>
              <w:r w:rsidRPr="000F6836">
                <w:rPr>
                  <w:lang w:val="en-GB"/>
                </w:rPr>
                <w:t>products of the life insurance portfolio that are sensitive to the relevant risk category.</w:t>
              </w:r>
            </w:ins>
          </w:p>
        </w:tc>
      </w:tr>
      <w:tr w:rsidR="00235B8C" w:rsidRPr="000F6836" w14:paraId="1888B672" w14:textId="77777777" w:rsidTr="00B27ECA">
        <w:trPr>
          <w:trHeight w:val="600"/>
          <w:ins w:id="4321" w:author="Author"/>
        </w:trPr>
        <w:tc>
          <w:tcPr>
            <w:tcW w:w="2683" w:type="dxa"/>
            <w:tcBorders>
              <w:top w:val="nil"/>
              <w:left w:val="single" w:sz="4" w:space="0" w:color="auto"/>
              <w:bottom w:val="single" w:sz="4" w:space="0" w:color="auto"/>
              <w:right w:val="single" w:sz="4" w:space="0" w:color="auto"/>
            </w:tcBorders>
            <w:hideMark/>
          </w:tcPr>
          <w:p w14:paraId="2D6C3A43" w14:textId="77777777" w:rsidR="00235B8C" w:rsidRPr="000F6836" w:rsidRDefault="00235B8C" w:rsidP="00B27ECA">
            <w:pPr>
              <w:jc w:val="left"/>
              <w:rPr>
                <w:ins w:id="4322" w:author="Author"/>
                <w:color w:val="000000"/>
                <w:lang w:val="en-GB"/>
              </w:rPr>
            </w:pPr>
            <w:ins w:id="4323" w:author="Author">
              <w:r w:rsidRPr="000F6836">
                <w:rPr>
                  <w:color w:val="000000"/>
                  <w:lang w:val="en-GB"/>
                </w:rPr>
                <w:t>C0070/R0280-R0300</w:t>
              </w:r>
            </w:ins>
          </w:p>
        </w:tc>
        <w:tc>
          <w:tcPr>
            <w:tcW w:w="0" w:type="auto"/>
            <w:tcBorders>
              <w:top w:val="nil"/>
              <w:left w:val="nil"/>
              <w:bottom w:val="single" w:sz="4" w:space="0" w:color="auto"/>
              <w:right w:val="single" w:sz="4" w:space="0" w:color="auto"/>
            </w:tcBorders>
            <w:hideMark/>
          </w:tcPr>
          <w:p w14:paraId="2C03F4AF" w14:textId="77777777" w:rsidR="00235B8C" w:rsidRPr="000F6836" w:rsidRDefault="00235B8C" w:rsidP="00B27ECA">
            <w:pPr>
              <w:jc w:val="left"/>
              <w:rPr>
                <w:ins w:id="4324" w:author="Author"/>
                <w:color w:val="000000"/>
                <w:lang w:val="en-GB"/>
              </w:rPr>
            </w:pPr>
            <w:ins w:id="4325"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2ECE96F8" w14:textId="77777777" w:rsidR="00235B8C" w:rsidRPr="000F6836" w:rsidRDefault="00235B8C" w:rsidP="00B27ECA">
            <w:pPr>
              <w:jc w:val="left"/>
              <w:rPr>
                <w:ins w:id="4326" w:author="Author"/>
                <w:lang w:val="en-GB"/>
              </w:rPr>
            </w:pPr>
            <w:ins w:id="4327" w:author="Author">
              <w:r w:rsidRPr="000F6836">
                <w:rPr>
                  <w:lang w:val="en-GB"/>
                </w:rPr>
                <w:t>The SCR for the relevant risk category, net of reinsurance.</w:t>
              </w:r>
            </w:ins>
          </w:p>
          <w:p w14:paraId="4682872D" w14:textId="77777777" w:rsidR="00235B8C" w:rsidRPr="000F6836" w:rsidRDefault="00235B8C" w:rsidP="00B27ECA">
            <w:pPr>
              <w:jc w:val="left"/>
              <w:rPr>
                <w:ins w:id="4328" w:author="Author"/>
                <w:lang w:val="en-GB"/>
              </w:rPr>
            </w:pPr>
            <w:ins w:id="4329" w:author="Author">
              <w:r w:rsidRPr="000F6836">
                <w:rPr>
                  <w:lang w:val="en-GB"/>
                </w:rPr>
                <w:t xml:space="preserve">For the aggregate risks, the net SCR after aggregation over the underlying submodules should be reported. </w:t>
              </w:r>
            </w:ins>
          </w:p>
        </w:tc>
      </w:tr>
      <w:tr w:rsidR="00235B8C" w:rsidRPr="000F6836" w14:paraId="47020EB8" w14:textId="77777777" w:rsidTr="00B27ECA">
        <w:trPr>
          <w:trHeight w:val="600"/>
          <w:ins w:id="4330" w:author="Author"/>
        </w:trPr>
        <w:tc>
          <w:tcPr>
            <w:tcW w:w="2683" w:type="dxa"/>
            <w:tcBorders>
              <w:top w:val="nil"/>
              <w:left w:val="single" w:sz="4" w:space="0" w:color="auto"/>
              <w:bottom w:val="single" w:sz="4" w:space="0" w:color="auto"/>
              <w:right w:val="single" w:sz="4" w:space="0" w:color="auto"/>
            </w:tcBorders>
            <w:hideMark/>
          </w:tcPr>
          <w:p w14:paraId="4FCBF8DF" w14:textId="77777777" w:rsidR="00235B8C" w:rsidRPr="000F6836" w:rsidRDefault="00235B8C" w:rsidP="00B27ECA">
            <w:pPr>
              <w:jc w:val="left"/>
              <w:rPr>
                <w:ins w:id="4331" w:author="Author"/>
                <w:color w:val="000000"/>
                <w:lang w:val="en-GB"/>
              </w:rPr>
            </w:pPr>
            <w:ins w:id="4332" w:author="Author">
              <w:r w:rsidRPr="000F6836">
                <w:rPr>
                  <w:color w:val="000000"/>
                  <w:lang w:val="en-GB"/>
                </w:rPr>
                <w:t>C0080/R0280-R0300</w:t>
              </w:r>
            </w:ins>
          </w:p>
        </w:tc>
        <w:tc>
          <w:tcPr>
            <w:tcW w:w="0" w:type="auto"/>
            <w:tcBorders>
              <w:top w:val="nil"/>
              <w:left w:val="nil"/>
              <w:bottom w:val="single" w:sz="4" w:space="0" w:color="auto"/>
              <w:right w:val="single" w:sz="4" w:space="0" w:color="auto"/>
            </w:tcBorders>
            <w:hideMark/>
          </w:tcPr>
          <w:p w14:paraId="5F176B76" w14:textId="77777777" w:rsidR="00235B8C" w:rsidRPr="000F6836" w:rsidRDefault="00235B8C" w:rsidP="00B27ECA">
            <w:pPr>
              <w:jc w:val="left"/>
              <w:rPr>
                <w:ins w:id="4333" w:author="Author"/>
                <w:color w:val="000000"/>
                <w:lang w:val="en-GB"/>
              </w:rPr>
            </w:pPr>
            <w:ins w:id="4334"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20826FA7" w14:textId="77777777" w:rsidR="00235B8C" w:rsidRPr="000F6836" w:rsidRDefault="00235B8C" w:rsidP="00B27ECA">
            <w:pPr>
              <w:jc w:val="left"/>
              <w:rPr>
                <w:ins w:id="4335" w:author="Author"/>
                <w:color w:val="000000"/>
                <w:lang w:val="en-GB"/>
              </w:rPr>
            </w:pPr>
            <w:ins w:id="4336" w:author="Author">
              <w:r w:rsidRPr="000F6836">
                <w:rPr>
                  <w:color w:val="000000"/>
                  <w:lang w:val="en-GB"/>
                </w:rPr>
                <w:t>The mean of the probability distribution of the SCR</w:t>
              </w:r>
            </w:ins>
          </w:p>
        </w:tc>
      </w:tr>
      <w:tr w:rsidR="00235B8C" w:rsidRPr="000F6836" w14:paraId="269C97A8" w14:textId="77777777" w:rsidTr="00B27ECA">
        <w:trPr>
          <w:trHeight w:val="600"/>
          <w:ins w:id="4337" w:author="Author"/>
        </w:trPr>
        <w:tc>
          <w:tcPr>
            <w:tcW w:w="2683" w:type="dxa"/>
            <w:tcBorders>
              <w:top w:val="nil"/>
              <w:left w:val="single" w:sz="4" w:space="0" w:color="auto"/>
              <w:bottom w:val="single" w:sz="4" w:space="0" w:color="auto"/>
              <w:right w:val="single" w:sz="4" w:space="0" w:color="auto"/>
            </w:tcBorders>
            <w:hideMark/>
          </w:tcPr>
          <w:p w14:paraId="34FB7366" w14:textId="77777777" w:rsidR="00235B8C" w:rsidRPr="000F6836" w:rsidRDefault="00235B8C" w:rsidP="00B27ECA">
            <w:pPr>
              <w:jc w:val="left"/>
              <w:rPr>
                <w:ins w:id="4338" w:author="Author"/>
                <w:color w:val="000000"/>
                <w:lang w:val="en-GB"/>
              </w:rPr>
            </w:pPr>
            <w:ins w:id="4339" w:author="Author">
              <w:r w:rsidRPr="000F6836">
                <w:rPr>
                  <w:color w:val="000000"/>
                  <w:lang w:val="en-GB"/>
                </w:rPr>
                <w:t>C0090/R0280-R0300</w:t>
              </w:r>
            </w:ins>
          </w:p>
        </w:tc>
        <w:tc>
          <w:tcPr>
            <w:tcW w:w="0" w:type="auto"/>
            <w:tcBorders>
              <w:top w:val="nil"/>
              <w:left w:val="nil"/>
              <w:bottom w:val="single" w:sz="4" w:space="0" w:color="auto"/>
              <w:right w:val="single" w:sz="4" w:space="0" w:color="auto"/>
            </w:tcBorders>
            <w:hideMark/>
          </w:tcPr>
          <w:p w14:paraId="2D86DFA1" w14:textId="77777777" w:rsidR="00235B8C" w:rsidRPr="000F6836" w:rsidRDefault="00235B8C" w:rsidP="00B27ECA">
            <w:pPr>
              <w:jc w:val="left"/>
              <w:rPr>
                <w:ins w:id="4340" w:author="Author"/>
                <w:color w:val="000000"/>
                <w:lang w:val="en-GB"/>
              </w:rPr>
            </w:pPr>
            <w:ins w:id="4341"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2A3DF995" w14:textId="77777777" w:rsidR="00235B8C" w:rsidRPr="000F6836" w:rsidRDefault="00235B8C" w:rsidP="00B27ECA">
            <w:pPr>
              <w:jc w:val="left"/>
              <w:rPr>
                <w:ins w:id="4342" w:author="Author"/>
                <w:color w:val="000000"/>
                <w:lang w:val="en-GB"/>
              </w:rPr>
            </w:pPr>
            <w:ins w:id="4343" w:author="Author">
              <w:r w:rsidRPr="000F6836">
                <w:rPr>
                  <w:color w:val="000000"/>
                  <w:lang w:val="en-GB"/>
                </w:rPr>
                <w:t>The Standard deviation of the probability distribution of the net SCR</w:t>
              </w:r>
            </w:ins>
          </w:p>
        </w:tc>
      </w:tr>
      <w:tr w:rsidR="00235B8C" w:rsidRPr="000F6836" w14:paraId="5DE81A72" w14:textId="77777777" w:rsidTr="00B27ECA">
        <w:trPr>
          <w:trHeight w:val="600"/>
          <w:ins w:id="4344" w:author="Author"/>
        </w:trPr>
        <w:tc>
          <w:tcPr>
            <w:tcW w:w="2683" w:type="dxa"/>
            <w:tcBorders>
              <w:top w:val="nil"/>
              <w:left w:val="single" w:sz="4" w:space="0" w:color="auto"/>
              <w:bottom w:val="single" w:sz="4" w:space="0" w:color="auto"/>
              <w:right w:val="single" w:sz="4" w:space="0" w:color="auto"/>
            </w:tcBorders>
            <w:hideMark/>
          </w:tcPr>
          <w:p w14:paraId="6072C94B" w14:textId="7BFE7B15" w:rsidR="00235B8C" w:rsidRPr="000F6836" w:rsidRDefault="00235B8C" w:rsidP="00B27ECA">
            <w:pPr>
              <w:jc w:val="left"/>
              <w:rPr>
                <w:ins w:id="4345" w:author="Author"/>
                <w:color w:val="000000"/>
                <w:lang w:val="en-GB"/>
              </w:rPr>
            </w:pPr>
            <w:ins w:id="4346" w:author="Author">
              <w:del w:id="4347"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/R0280-R0300</w:t>
              </w:r>
            </w:ins>
          </w:p>
        </w:tc>
        <w:tc>
          <w:tcPr>
            <w:tcW w:w="0" w:type="auto"/>
            <w:tcBorders>
              <w:top w:val="nil"/>
              <w:left w:val="nil"/>
              <w:bottom w:val="single" w:sz="4" w:space="0" w:color="auto"/>
              <w:right w:val="single" w:sz="4" w:space="0" w:color="auto"/>
            </w:tcBorders>
            <w:hideMark/>
          </w:tcPr>
          <w:p w14:paraId="2EA1241B" w14:textId="64809BCC" w:rsidR="00235B8C" w:rsidRPr="000F6836" w:rsidRDefault="00235B8C" w:rsidP="004E627F">
            <w:pPr>
              <w:jc w:val="left"/>
              <w:rPr>
                <w:ins w:id="4348" w:author="Author"/>
                <w:color w:val="000000"/>
                <w:lang w:val="en-GB"/>
              </w:rPr>
            </w:pPr>
            <w:ins w:id="4349" w:author="Author">
              <w:r w:rsidRPr="000F6836">
                <w:rPr>
                  <w:color w:val="000000"/>
                  <w:lang w:val="en-GB"/>
                </w:rPr>
                <w:t>Percentiles from 0.001 to 0.999</w:t>
              </w:r>
              <w:del w:id="4350" w:author="Author">
                <w:r w:rsidRPr="000F6836" w:rsidDel="004E627F">
                  <w:rPr>
                    <w:color w:val="000000"/>
                    <w:lang w:val="en-GB"/>
                  </w:rPr>
                  <w:delText xml:space="preserve"> (see </w:delText>
                </w:r>
                <w:r w:rsidRPr="000F6836" w:rsidDel="004E627F">
                  <w:rPr>
                    <w:color w:val="000000"/>
                    <w:lang w:val="en-GB"/>
                  </w:rPr>
                  <w:lastRenderedPageBreak/>
                  <w:delText>required percentiles in Annex XII)</w:delText>
                </w:r>
              </w:del>
            </w:ins>
          </w:p>
        </w:tc>
        <w:tc>
          <w:tcPr>
            <w:tcW w:w="4761" w:type="dxa"/>
            <w:tcBorders>
              <w:top w:val="nil"/>
              <w:left w:val="nil"/>
              <w:bottom w:val="single" w:sz="4" w:space="0" w:color="auto"/>
              <w:right w:val="single" w:sz="4" w:space="0" w:color="auto"/>
            </w:tcBorders>
            <w:hideMark/>
          </w:tcPr>
          <w:p w14:paraId="76F2DBD3" w14:textId="77777777" w:rsidR="00235B8C" w:rsidRPr="000F6836" w:rsidRDefault="00235B8C" w:rsidP="00B27ECA">
            <w:pPr>
              <w:jc w:val="left"/>
              <w:rPr>
                <w:ins w:id="4351" w:author="Author"/>
                <w:color w:val="000000"/>
                <w:lang w:val="en-GB"/>
              </w:rPr>
            </w:pPr>
            <w:ins w:id="4352" w:author="Author">
              <w:r w:rsidRPr="000F6836">
                <w:rPr>
                  <w:color w:val="000000"/>
                  <w:lang w:val="en-GB"/>
                </w:rPr>
                <w:lastRenderedPageBreak/>
                <w:t xml:space="preserve">It is expected that the insurance and reinsurance undertakings indicate the amounts </w:t>
              </w:r>
              <w:r w:rsidRPr="000F6836">
                <w:rPr>
                  <w:color w:val="000000"/>
                  <w:lang w:val="en-GB"/>
                </w:rPr>
                <w:lastRenderedPageBreak/>
                <w:t>of the percentiles required in the table related to the probability distribution obtained based on the simulation process (net of reinsurance and on discounted basis).</w:t>
              </w:r>
            </w:ins>
          </w:p>
        </w:tc>
      </w:tr>
      <w:tr w:rsidR="00235B8C" w:rsidRPr="000F6836" w14:paraId="67231B24" w14:textId="77777777" w:rsidTr="00B27ECA">
        <w:trPr>
          <w:trHeight w:val="315"/>
          <w:ins w:id="4353"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2C4B7DBA" w14:textId="7641E84A" w:rsidR="00235B8C" w:rsidRPr="000F6836" w:rsidRDefault="00D51421" w:rsidP="00B27ECA">
            <w:pPr>
              <w:jc w:val="left"/>
              <w:rPr>
                <w:ins w:id="4354" w:author="Author"/>
                <w:bCs/>
                <w:i/>
                <w:color w:val="000000"/>
                <w:lang w:val="en-GB"/>
              </w:rPr>
            </w:pPr>
            <w:ins w:id="4355" w:author="Author">
              <w:r>
                <w:rPr>
                  <w:bCs/>
                  <w:i/>
                  <w:color w:val="000000"/>
                  <w:lang w:val="en-GB"/>
                </w:rPr>
                <w:lastRenderedPageBreak/>
                <w:t xml:space="preserve">OPTION 1 – </w:t>
              </w:r>
              <w:r w:rsidR="00235B8C" w:rsidRPr="000F6836">
                <w:rPr>
                  <w:bCs/>
                  <w:i/>
                  <w:color w:val="000000"/>
                  <w:lang w:val="en-GB"/>
                </w:rPr>
                <w:t xml:space="preserve">HEALTH RISK </w:t>
              </w:r>
            </w:ins>
          </w:p>
        </w:tc>
      </w:tr>
      <w:tr w:rsidR="00235B8C" w:rsidRPr="000F6836" w14:paraId="43C69249" w14:textId="77777777" w:rsidTr="00B27ECA">
        <w:trPr>
          <w:trHeight w:val="600"/>
          <w:ins w:id="4356" w:author="Author"/>
        </w:trPr>
        <w:tc>
          <w:tcPr>
            <w:tcW w:w="2683" w:type="dxa"/>
            <w:tcBorders>
              <w:top w:val="nil"/>
              <w:left w:val="single" w:sz="4" w:space="0" w:color="auto"/>
              <w:bottom w:val="single" w:sz="4" w:space="0" w:color="auto"/>
              <w:right w:val="single" w:sz="4" w:space="0" w:color="auto"/>
            </w:tcBorders>
            <w:hideMark/>
          </w:tcPr>
          <w:p w14:paraId="48D5145C" w14:textId="77777777" w:rsidR="00235B8C" w:rsidRPr="000F6836" w:rsidRDefault="00235B8C" w:rsidP="00B27ECA">
            <w:pPr>
              <w:jc w:val="left"/>
              <w:rPr>
                <w:ins w:id="4357" w:author="Author"/>
                <w:color w:val="000000"/>
                <w:lang w:val="en-GB"/>
              </w:rPr>
            </w:pPr>
            <w:ins w:id="4358" w:author="Author">
              <w:r w:rsidRPr="000F6836">
                <w:rPr>
                  <w:color w:val="000000"/>
                  <w:lang w:val="en-GB"/>
                </w:rPr>
                <w:t>Z0010</w:t>
              </w:r>
            </w:ins>
          </w:p>
        </w:tc>
        <w:tc>
          <w:tcPr>
            <w:tcW w:w="0" w:type="auto"/>
            <w:tcBorders>
              <w:top w:val="nil"/>
              <w:left w:val="nil"/>
              <w:bottom w:val="single" w:sz="4" w:space="0" w:color="auto"/>
              <w:right w:val="single" w:sz="4" w:space="0" w:color="auto"/>
            </w:tcBorders>
            <w:hideMark/>
          </w:tcPr>
          <w:p w14:paraId="317AF6EC" w14:textId="77777777" w:rsidR="00235B8C" w:rsidRPr="000F6836" w:rsidRDefault="00235B8C" w:rsidP="00B27ECA">
            <w:pPr>
              <w:jc w:val="left"/>
              <w:rPr>
                <w:ins w:id="4359" w:author="Author"/>
                <w:color w:val="000000"/>
                <w:lang w:val="en-GB"/>
              </w:rPr>
            </w:pPr>
            <w:ins w:id="4360" w:author="Author">
              <w:r w:rsidRPr="000F6836">
                <w:rPr>
                  <w:color w:val="000000"/>
                  <w:lang w:val="en-GB"/>
                </w:rPr>
                <w:t>Type of Health risk modelled in Life &amp; Health?</w:t>
              </w:r>
            </w:ins>
          </w:p>
        </w:tc>
        <w:tc>
          <w:tcPr>
            <w:tcW w:w="4761" w:type="dxa"/>
            <w:tcBorders>
              <w:top w:val="nil"/>
              <w:left w:val="nil"/>
              <w:bottom w:val="single" w:sz="4" w:space="0" w:color="auto"/>
              <w:right w:val="single" w:sz="4" w:space="0" w:color="auto"/>
            </w:tcBorders>
            <w:hideMark/>
          </w:tcPr>
          <w:p w14:paraId="555F8BFB" w14:textId="77777777" w:rsidR="00235B8C" w:rsidRPr="000F6836" w:rsidRDefault="00235B8C" w:rsidP="00B27ECA">
            <w:pPr>
              <w:rPr>
                <w:ins w:id="4361" w:author="Author"/>
                <w:lang w:val="en-GB" w:eastAsia="fr-FR"/>
              </w:rPr>
            </w:pPr>
            <w:ins w:id="4362" w:author="Author">
              <w:r w:rsidRPr="000F6836">
                <w:rPr>
                  <w:lang w:val="en-GB"/>
                </w:rPr>
                <w:t>In the closed list there are 3 options:</w:t>
              </w:r>
            </w:ins>
          </w:p>
          <w:p w14:paraId="4D8A0AA1" w14:textId="77777777" w:rsidR="00235B8C" w:rsidRPr="000F6836" w:rsidRDefault="00235B8C" w:rsidP="00B27ECA">
            <w:pPr>
              <w:rPr>
                <w:ins w:id="4363" w:author="Author"/>
                <w:lang w:val="en-GB"/>
              </w:rPr>
            </w:pPr>
            <w:ins w:id="4364" w:author="Author">
              <w:r w:rsidRPr="000F6836">
                <w:rPr>
                  <w:lang w:val="en-GB"/>
                </w:rPr>
                <w:t>SLT, NSLT and SLT+NSLT</w:t>
              </w:r>
            </w:ins>
          </w:p>
        </w:tc>
      </w:tr>
      <w:tr w:rsidR="00235B8C" w:rsidRPr="000F6836" w14:paraId="6403F7C0" w14:textId="77777777" w:rsidTr="00B27ECA">
        <w:trPr>
          <w:trHeight w:val="600"/>
          <w:ins w:id="4365" w:author="Author"/>
        </w:trPr>
        <w:tc>
          <w:tcPr>
            <w:tcW w:w="2683" w:type="dxa"/>
            <w:tcBorders>
              <w:top w:val="nil"/>
              <w:left w:val="single" w:sz="4" w:space="0" w:color="auto"/>
              <w:bottom w:val="single" w:sz="4" w:space="0" w:color="auto"/>
              <w:right w:val="single" w:sz="4" w:space="0" w:color="auto"/>
            </w:tcBorders>
            <w:hideMark/>
          </w:tcPr>
          <w:p w14:paraId="33E6E585" w14:textId="77777777" w:rsidR="00235B8C" w:rsidRPr="000F6836" w:rsidRDefault="00235B8C" w:rsidP="00B27ECA">
            <w:pPr>
              <w:jc w:val="left"/>
              <w:rPr>
                <w:ins w:id="4366" w:author="Author"/>
                <w:color w:val="000000"/>
                <w:lang w:val="en-GB"/>
              </w:rPr>
            </w:pPr>
            <w:ins w:id="4367" w:author="Author">
              <w:r w:rsidRPr="000F6836">
                <w:rPr>
                  <w:color w:val="000000"/>
                  <w:lang w:val="en-GB"/>
                </w:rPr>
                <w:t>C0010/R0310, R0360, R0560</w:t>
              </w:r>
            </w:ins>
          </w:p>
          <w:p w14:paraId="3BFFE17B" w14:textId="77777777" w:rsidR="00235B8C" w:rsidRPr="000F6836" w:rsidRDefault="00235B8C" w:rsidP="00B27ECA">
            <w:pPr>
              <w:jc w:val="left"/>
              <w:rPr>
                <w:ins w:id="4368" w:author="Author"/>
                <w:color w:val="000000"/>
                <w:lang w:val="en-GB"/>
              </w:rPr>
            </w:pPr>
            <w:ins w:id="4369" w:author="Author">
              <w:r w:rsidRPr="000F6836">
                <w:rPr>
                  <w:color w:val="000000"/>
                  <w:lang w:val="en-GB"/>
                </w:rPr>
                <w:t>C0030-C0040/R0410-R0460</w:t>
              </w:r>
            </w:ins>
          </w:p>
        </w:tc>
        <w:tc>
          <w:tcPr>
            <w:tcW w:w="0" w:type="auto"/>
            <w:tcBorders>
              <w:top w:val="nil"/>
              <w:left w:val="nil"/>
              <w:bottom w:val="single" w:sz="4" w:space="0" w:color="auto"/>
              <w:right w:val="single" w:sz="4" w:space="0" w:color="auto"/>
            </w:tcBorders>
            <w:hideMark/>
          </w:tcPr>
          <w:p w14:paraId="6279EE11" w14:textId="77777777" w:rsidR="00235B8C" w:rsidRPr="000F6836" w:rsidRDefault="00235B8C" w:rsidP="00B27ECA">
            <w:pPr>
              <w:jc w:val="left"/>
              <w:rPr>
                <w:ins w:id="4370" w:author="Author"/>
                <w:color w:val="000000"/>
                <w:lang w:val="en-GB"/>
              </w:rPr>
            </w:pPr>
            <w:ins w:id="4371"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7AAEFFD4" w14:textId="77777777" w:rsidR="00235B8C" w:rsidRPr="000F6836" w:rsidRDefault="00235B8C" w:rsidP="00B27ECA">
            <w:pPr>
              <w:rPr>
                <w:ins w:id="4372" w:author="Author"/>
                <w:lang w:val="en-GB" w:eastAsia="fr-FR"/>
              </w:rPr>
            </w:pPr>
            <w:ins w:id="4373" w:author="Author">
              <w:r w:rsidRPr="000F6836">
                <w:rPr>
                  <w:lang w:val="en-GB"/>
                </w:rPr>
                <w:t>Best estimate shall be reported net of reinsurance and refers to the products of the health insurance portfolio that are sensitive to the relevant risk category. TPs calculated as a whole should be taken in as well.</w:t>
              </w:r>
            </w:ins>
          </w:p>
          <w:p w14:paraId="2699594F" w14:textId="77777777" w:rsidR="00235B8C" w:rsidRPr="000F6836" w:rsidRDefault="00235B8C" w:rsidP="00B27ECA">
            <w:pPr>
              <w:rPr>
                <w:ins w:id="4374" w:author="Author"/>
                <w:lang w:val="en-GB"/>
              </w:rPr>
            </w:pPr>
            <w:ins w:id="4375" w:author="Author">
              <w:r w:rsidRPr="000F6836">
                <w:rPr>
                  <w:lang w:val="en-GB"/>
                </w:rPr>
                <w:t>The split for disability-morbidity risk aggregate refers to annuities paid out (“APO”) or not (“ANPO”).</w:t>
              </w:r>
            </w:ins>
          </w:p>
        </w:tc>
      </w:tr>
      <w:tr w:rsidR="00235B8C" w:rsidRPr="000F6836" w14:paraId="087C8E78" w14:textId="77777777" w:rsidTr="00B27ECA">
        <w:trPr>
          <w:trHeight w:val="600"/>
          <w:ins w:id="4376" w:author="Author"/>
        </w:trPr>
        <w:tc>
          <w:tcPr>
            <w:tcW w:w="2683" w:type="dxa"/>
            <w:tcBorders>
              <w:top w:val="nil"/>
              <w:left w:val="single" w:sz="4" w:space="0" w:color="auto"/>
              <w:bottom w:val="single" w:sz="4" w:space="0" w:color="auto"/>
              <w:right w:val="single" w:sz="4" w:space="0" w:color="auto"/>
            </w:tcBorders>
            <w:noWrap/>
            <w:hideMark/>
          </w:tcPr>
          <w:p w14:paraId="0744689B" w14:textId="77777777" w:rsidR="00235B8C" w:rsidRPr="000F6836" w:rsidRDefault="00235B8C" w:rsidP="00B27ECA">
            <w:pPr>
              <w:jc w:val="left"/>
              <w:rPr>
                <w:ins w:id="4377" w:author="Author"/>
                <w:color w:val="000000"/>
                <w:lang w:val="en-GB"/>
              </w:rPr>
            </w:pPr>
            <w:ins w:id="4378" w:author="Author">
              <w:r w:rsidRPr="000F6836">
                <w:rPr>
                  <w:color w:val="000000"/>
                  <w:lang w:val="en-GB"/>
                </w:rPr>
                <w:t>C0050/R0310, R0360, R0410-R0460, R0560</w:t>
              </w:r>
            </w:ins>
          </w:p>
        </w:tc>
        <w:tc>
          <w:tcPr>
            <w:tcW w:w="0" w:type="auto"/>
            <w:tcBorders>
              <w:top w:val="nil"/>
              <w:left w:val="nil"/>
              <w:bottom w:val="single" w:sz="4" w:space="0" w:color="auto"/>
              <w:right w:val="single" w:sz="4" w:space="0" w:color="auto"/>
            </w:tcBorders>
            <w:hideMark/>
          </w:tcPr>
          <w:p w14:paraId="666DAC57" w14:textId="77777777" w:rsidR="00235B8C" w:rsidRPr="000F6836" w:rsidRDefault="00235B8C" w:rsidP="00B27ECA">
            <w:pPr>
              <w:jc w:val="left"/>
              <w:rPr>
                <w:ins w:id="4379" w:author="Author"/>
                <w:color w:val="000000"/>
                <w:lang w:val="en-GB"/>
              </w:rPr>
            </w:pPr>
            <w:ins w:id="4380"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187981FD" w14:textId="77777777" w:rsidR="00235B8C" w:rsidRPr="000F6836" w:rsidRDefault="00235B8C" w:rsidP="00B27ECA">
            <w:pPr>
              <w:jc w:val="left"/>
              <w:rPr>
                <w:ins w:id="4381" w:author="Author"/>
                <w:lang w:val="en-GB" w:eastAsia="fr-FR"/>
              </w:rPr>
            </w:pPr>
            <w:ins w:id="4382" w:author="Author">
              <w:r w:rsidRPr="000F6836">
                <w:rPr>
                  <w:color w:val="000000"/>
                  <w:lang w:val="en-GB"/>
                </w:rPr>
                <w:t xml:space="preserve">The total of the net written premiums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59738569" w14:textId="77777777" w:rsidTr="00B27ECA">
        <w:trPr>
          <w:trHeight w:val="600"/>
          <w:ins w:id="4383" w:author="Author"/>
        </w:trPr>
        <w:tc>
          <w:tcPr>
            <w:tcW w:w="2683" w:type="dxa"/>
            <w:tcBorders>
              <w:top w:val="nil"/>
              <w:left w:val="single" w:sz="4" w:space="0" w:color="auto"/>
              <w:bottom w:val="single" w:sz="4" w:space="0" w:color="auto"/>
              <w:right w:val="single" w:sz="4" w:space="0" w:color="auto"/>
            </w:tcBorders>
            <w:hideMark/>
          </w:tcPr>
          <w:p w14:paraId="2D7256FB" w14:textId="77777777" w:rsidR="00235B8C" w:rsidRPr="000F6836" w:rsidRDefault="00235B8C" w:rsidP="00B27ECA">
            <w:pPr>
              <w:jc w:val="left"/>
              <w:rPr>
                <w:ins w:id="4384" w:author="Author"/>
                <w:color w:val="000000"/>
                <w:lang w:val="en-GB"/>
              </w:rPr>
            </w:pPr>
            <w:ins w:id="4385" w:author="Author">
              <w:r w:rsidRPr="000F6836">
                <w:rPr>
                  <w:color w:val="000000"/>
                  <w:lang w:val="en-GB"/>
                </w:rPr>
                <w:t>C0060/R0310, R0360, R0410-R0460, R0560</w:t>
              </w:r>
            </w:ins>
          </w:p>
        </w:tc>
        <w:tc>
          <w:tcPr>
            <w:tcW w:w="0" w:type="auto"/>
            <w:tcBorders>
              <w:top w:val="nil"/>
              <w:left w:val="nil"/>
              <w:bottom w:val="single" w:sz="4" w:space="0" w:color="auto"/>
              <w:right w:val="single" w:sz="4" w:space="0" w:color="auto"/>
            </w:tcBorders>
            <w:hideMark/>
          </w:tcPr>
          <w:p w14:paraId="167F964E" w14:textId="77777777" w:rsidR="00235B8C" w:rsidRPr="000F6836" w:rsidRDefault="00235B8C" w:rsidP="00B27ECA">
            <w:pPr>
              <w:jc w:val="left"/>
              <w:rPr>
                <w:ins w:id="4386" w:author="Author"/>
                <w:color w:val="000000"/>
                <w:lang w:val="en-GB"/>
              </w:rPr>
            </w:pPr>
            <w:ins w:id="4387" w:author="Author">
              <w:r w:rsidRPr="000F6836">
                <w:rPr>
                  <w:color w:val="000000"/>
                  <w:lang w:val="en-GB"/>
                </w:rPr>
                <w:t>Sum insured</w:t>
              </w:r>
            </w:ins>
          </w:p>
        </w:tc>
        <w:tc>
          <w:tcPr>
            <w:tcW w:w="4761" w:type="dxa"/>
            <w:tcBorders>
              <w:top w:val="nil"/>
              <w:left w:val="nil"/>
              <w:bottom w:val="single" w:sz="4" w:space="0" w:color="auto"/>
              <w:right w:val="single" w:sz="4" w:space="0" w:color="auto"/>
            </w:tcBorders>
            <w:noWrap/>
            <w:hideMark/>
          </w:tcPr>
          <w:p w14:paraId="37B5EDE0" w14:textId="77777777" w:rsidR="00235B8C" w:rsidRPr="000F6836" w:rsidRDefault="00235B8C" w:rsidP="00B27ECA">
            <w:pPr>
              <w:jc w:val="left"/>
              <w:rPr>
                <w:ins w:id="4388" w:author="Author"/>
                <w:lang w:val="en-GB" w:eastAsia="fr-FR"/>
              </w:rPr>
            </w:pPr>
            <w:ins w:id="4389"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5C171344" w14:textId="77777777" w:rsidTr="00B27ECA">
        <w:trPr>
          <w:trHeight w:val="600"/>
          <w:ins w:id="4390" w:author="Author"/>
        </w:trPr>
        <w:tc>
          <w:tcPr>
            <w:tcW w:w="2683" w:type="dxa"/>
            <w:tcBorders>
              <w:top w:val="nil"/>
              <w:left w:val="single" w:sz="4" w:space="0" w:color="auto"/>
              <w:bottom w:val="single" w:sz="4" w:space="0" w:color="auto"/>
              <w:right w:val="single" w:sz="4" w:space="0" w:color="auto"/>
            </w:tcBorders>
            <w:noWrap/>
            <w:hideMark/>
          </w:tcPr>
          <w:p w14:paraId="3FD20195" w14:textId="77777777" w:rsidR="00235B8C" w:rsidRPr="000F6836" w:rsidRDefault="00235B8C" w:rsidP="00B27ECA">
            <w:pPr>
              <w:jc w:val="left"/>
              <w:rPr>
                <w:ins w:id="4391" w:author="Author"/>
                <w:color w:val="000000"/>
                <w:lang w:val="en-GB"/>
              </w:rPr>
            </w:pPr>
            <w:ins w:id="4392" w:author="Author">
              <w:r w:rsidRPr="000F6836">
                <w:rPr>
                  <w:color w:val="000000"/>
                  <w:lang w:val="en-GB"/>
                </w:rPr>
                <w:t>C0070/R0310-R0570</w:t>
              </w:r>
            </w:ins>
          </w:p>
        </w:tc>
        <w:tc>
          <w:tcPr>
            <w:tcW w:w="0" w:type="auto"/>
            <w:tcBorders>
              <w:top w:val="nil"/>
              <w:left w:val="nil"/>
              <w:bottom w:val="single" w:sz="4" w:space="0" w:color="auto"/>
              <w:right w:val="single" w:sz="4" w:space="0" w:color="auto"/>
            </w:tcBorders>
            <w:hideMark/>
          </w:tcPr>
          <w:p w14:paraId="7693954E" w14:textId="77777777" w:rsidR="00235B8C" w:rsidRPr="000F6836" w:rsidRDefault="00235B8C" w:rsidP="00B27ECA">
            <w:pPr>
              <w:jc w:val="left"/>
              <w:rPr>
                <w:ins w:id="4393" w:author="Author"/>
                <w:color w:val="000000"/>
                <w:lang w:val="en-GB"/>
              </w:rPr>
            </w:pPr>
            <w:ins w:id="4394"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16D3CBEC" w14:textId="77777777" w:rsidR="00235B8C" w:rsidRPr="000F6836" w:rsidRDefault="00235B8C" w:rsidP="00B27ECA">
            <w:pPr>
              <w:jc w:val="left"/>
              <w:rPr>
                <w:ins w:id="4395" w:author="Author"/>
                <w:lang w:val="en-GB"/>
              </w:rPr>
            </w:pPr>
            <w:ins w:id="4396" w:author="Author">
              <w:r w:rsidRPr="000F6836">
                <w:rPr>
                  <w:lang w:val="en-GB"/>
                </w:rPr>
                <w:t>The SCR for the relevant risk category, net of reinsurance.</w:t>
              </w:r>
            </w:ins>
          </w:p>
          <w:p w14:paraId="5642D681" w14:textId="77777777" w:rsidR="00235B8C" w:rsidRPr="000F6836" w:rsidRDefault="00235B8C" w:rsidP="00B27ECA">
            <w:pPr>
              <w:jc w:val="left"/>
              <w:rPr>
                <w:ins w:id="4397" w:author="Author"/>
                <w:lang w:val="en-GB"/>
              </w:rPr>
            </w:pPr>
            <w:ins w:id="4398" w:author="Author">
              <w:r w:rsidRPr="000F6836">
                <w:rPr>
                  <w:lang w:val="en-GB"/>
                </w:rPr>
                <w:t>The following explanations apply for C0070 – C0260:</w:t>
              </w:r>
            </w:ins>
          </w:p>
          <w:p w14:paraId="5D2BEE6D" w14:textId="77777777" w:rsidR="00235B8C" w:rsidRPr="000F6836" w:rsidRDefault="00235B8C" w:rsidP="00B27ECA">
            <w:pPr>
              <w:jc w:val="left"/>
              <w:rPr>
                <w:ins w:id="4399" w:author="Author"/>
                <w:lang w:val="en-GB"/>
              </w:rPr>
            </w:pPr>
            <w:ins w:id="4400" w:author="Author">
              <w:r w:rsidRPr="000F6836">
                <w:rPr>
                  <w:lang w:val="en-GB"/>
                </w:rPr>
                <w:t xml:space="preserve">For the aggregate risks, the SCR after aggregation over the underlying submodules should be reported. </w:t>
              </w:r>
            </w:ins>
          </w:p>
          <w:p w14:paraId="7966A416" w14:textId="77777777" w:rsidR="00235B8C" w:rsidRPr="000F6836" w:rsidRDefault="00235B8C" w:rsidP="00B27ECA">
            <w:pPr>
              <w:jc w:val="left"/>
              <w:rPr>
                <w:ins w:id="4401" w:author="Author"/>
                <w:lang w:val="en-GB"/>
              </w:rPr>
            </w:pPr>
            <w:ins w:id="4402" w:author="Author">
              <w:r w:rsidRPr="000F6836">
                <w:rPr>
                  <w:lang w:val="en-GB"/>
                </w:rPr>
                <w:t>For lapse risk the following applies:</w:t>
              </w:r>
            </w:ins>
          </w:p>
          <w:p w14:paraId="71B1CDAF" w14:textId="77777777" w:rsidR="00235B8C" w:rsidRPr="000F6836" w:rsidRDefault="00235B8C" w:rsidP="00B27ECA">
            <w:pPr>
              <w:pStyle w:val="ListParagraph"/>
              <w:numPr>
                <w:ilvl w:val="0"/>
                <w:numId w:val="72"/>
              </w:numPr>
              <w:contextualSpacing/>
              <w:rPr>
                <w:ins w:id="4403" w:author="Author"/>
                <w:rFonts w:ascii="Times New Roman" w:hAnsi="Times New Roman" w:cs="Times New Roman"/>
                <w:sz w:val="24"/>
                <w:szCs w:val="24"/>
                <w:lang w:eastAsia="en-GB"/>
              </w:rPr>
            </w:pPr>
            <w:ins w:id="4404" w:author="Author">
              <w:r w:rsidRPr="000F6836">
                <w:rPr>
                  <w:rFonts w:ascii="Times New Roman" w:hAnsi="Times New Roman" w:cs="Times New Roman"/>
                  <w:sz w:val="24"/>
                  <w:szCs w:val="24"/>
                  <w:lang w:eastAsia="en-GB"/>
                </w:rPr>
                <w:t xml:space="preserve">‘Lapse’ covers exercising contractual options in a general sense. </w:t>
              </w:r>
            </w:ins>
          </w:p>
          <w:p w14:paraId="4D2CAFC7" w14:textId="77777777" w:rsidR="00235B8C" w:rsidRPr="000F6836" w:rsidRDefault="00235B8C" w:rsidP="00B27ECA">
            <w:pPr>
              <w:pStyle w:val="ListParagraph"/>
              <w:numPr>
                <w:ilvl w:val="0"/>
                <w:numId w:val="72"/>
              </w:numPr>
              <w:contextualSpacing/>
              <w:rPr>
                <w:ins w:id="4405" w:author="Author"/>
                <w:rFonts w:ascii="Times New Roman" w:hAnsi="Times New Roman" w:cs="Times New Roman"/>
                <w:sz w:val="24"/>
                <w:szCs w:val="24"/>
                <w:lang w:eastAsia="en-GB"/>
              </w:rPr>
            </w:pPr>
            <w:ins w:id="4406" w:author="Author">
              <w:r w:rsidRPr="000F6836">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ins>
          </w:p>
          <w:p w14:paraId="46605336" w14:textId="77777777" w:rsidR="00235B8C" w:rsidRPr="000F6836" w:rsidRDefault="00235B8C" w:rsidP="00B27ECA">
            <w:pPr>
              <w:pStyle w:val="ListParagraph"/>
              <w:numPr>
                <w:ilvl w:val="0"/>
                <w:numId w:val="72"/>
              </w:numPr>
              <w:contextualSpacing/>
              <w:rPr>
                <w:ins w:id="4407" w:author="Author"/>
                <w:rFonts w:ascii="Times New Roman" w:hAnsi="Times New Roman" w:cs="Times New Roman"/>
                <w:sz w:val="24"/>
                <w:szCs w:val="24"/>
                <w:lang w:eastAsia="en-GB"/>
              </w:rPr>
            </w:pPr>
            <w:ins w:id="4408" w:author="Author">
              <w:r w:rsidRPr="000F6836">
                <w:rPr>
                  <w:rFonts w:ascii="Times New Roman" w:hAnsi="Times New Roman" w:cs="Times New Roman"/>
                  <w:sz w:val="24"/>
                  <w:szCs w:val="24"/>
                  <w:lang w:eastAsia="en-GB"/>
                </w:rPr>
                <w:t>Risk of mass lapse (R0500) is risk of accumulation or catastrophe risk for lapse as defined in the internal model.</w:t>
              </w:r>
            </w:ins>
          </w:p>
          <w:p w14:paraId="78652A5C" w14:textId="77777777" w:rsidR="00235B8C" w:rsidRPr="000F6836" w:rsidRDefault="00235B8C" w:rsidP="00B27ECA">
            <w:pPr>
              <w:jc w:val="left"/>
              <w:rPr>
                <w:ins w:id="4409" w:author="Author"/>
                <w:lang w:val="en-GB"/>
              </w:rPr>
            </w:pPr>
            <w:ins w:id="4410" w:author="Author">
              <w:r w:rsidRPr="000F6836">
                <w:rPr>
                  <w:lang w:val="en-GB"/>
                </w:rPr>
                <w:lastRenderedPageBreak/>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235B8C" w:rsidRPr="000F6836" w14:paraId="00344C2B" w14:textId="77777777" w:rsidTr="00B27ECA">
        <w:trPr>
          <w:trHeight w:val="676"/>
          <w:ins w:id="4411" w:author="Author"/>
        </w:trPr>
        <w:tc>
          <w:tcPr>
            <w:tcW w:w="2683" w:type="dxa"/>
            <w:tcBorders>
              <w:top w:val="nil"/>
              <w:left w:val="single" w:sz="4" w:space="0" w:color="auto"/>
              <w:bottom w:val="single" w:sz="4" w:space="0" w:color="auto"/>
              <w:right w:val="single" w:sz="4" w:space="0" w:color="auto"/>
            </w:tcBorders>
            <w:hideMark/>
          </w:tcPr>
          <w:p w14:paraId="7C4AFDAD" w14:textId="77777777" w:rsidR="00235B8C" w:rsidRPr="000F6836" w:rsidRDefault="00235B8C" w:rsidP="00B27ECA">
            <w:pPr>
              <w:jc w:val="left"/>
              <w:rPr>
                <w:ins w:id="4412" w:author="Author"/>
                <w:color w:val="000000"/>
                <w:lang w:val="en-GB"/>
              </w:rPr>
            </w:pPr>
            <w:ins w:id="4413" w:author="Author">
              <w:r w:rsidRPr="000F6836">
                <w:rPr>
                  <w:color w:val="000000"/>
                  <w:lang w:val="en-GB"/>
                </w:rPr>
                <w:lastRenderedPageBreak/>
                <w:t>C0080/R0310-R0570</w:t>
              </w:r>
            </w:ins>
          </w:p>
        </w:tc>
        <w:tc>
          <w:tcPr>
            <w:tcW w:w="0" w:type="auto"/>
            <w:tcBorders>
              <w:top w:val="nil"/>
              <w:left w:val="nil"/>
              <w:bottom w:val="single" w:sz="4" w:space="0" w:color="auto"/>
              <w:right w:val="single" w:sz="4" w:space="0" w:color="auto"/>
            </w:tcBorders>
            <w:hideMark/>
          </w:tcPr>
          <w:p w14:paraId="63F2DE37" w14:textId="77777777" w:rsidR="00235B8C" w:rsidRPr="000F6836" w:rsidRDefault="00235B8C" w:rsidP="00B27ECA">
            <w:pPr>
              <w:jc w:val="left"/>
              <w:rPr>
                <w:ins w:id="4414" w:author="Author"/>
                <w:color w:val="000000"/>
                <w:lang w:val="en-GB"/>
              </w:rPr>
            </w:pPr>
            <w:ins w:id="4415"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7743D44C" w14:textId="77777777" w:rsidR="00235B8C" w:rsidRPr="000F6836" w:rsidRDefault="00235B8C" w:rsidP="00B27ECA">
            <w:pPr>
              <w:jc w:val="left"/>
              <w:rPr>
                <w:ins w:id="4416" w:author="Author"/>
                <w:color w:val="000000"/>
                <w:lang w:val="en-GB"/>
              </w:rPr>
            </w:pPr>
            <w:ins w:id="4417" w:author="Author">
              <w:r w:rsidRPr="000F6836">
                <w:rPr>
                  <w:color w:val="000000"/>
                  <w:lang w:val="en-GB"/>
                </w:rPr>
                <w:t>The mean of the probability distribution of the net SCR</w:t>
              </w:r>
            </w:ins>
          </w:p>
        </w:tc>
      </w:tr>
      <w:tr w:rsidR="00235B8C" w:rsidRPr="000F6836" w14:paraId="3DCBD7ED" w14:textId="77777777" w:rsidTr="00B27ECA">
        <w:trPr>
          <w:trHeight w:val="685"/>
          <w:ins w:id="4418" w:author="Author"/>
        </w:trPr>
        <w:tc>
          <w:tcPr>
            <w:tcW w:w="2683" w:type="dxa"/>
            <w:tcBorders>
              <w:top w:val="nil"/>
              <w:left w:val="single" w:sz="4" w:space="0" w:color="auto"/>
              <w:bottom w:val="single" w:sz="4" w:space="0" w:color="auto"/>
              <w:right w:val="single" w:sz="4" w:space="0" w:color="auto"/>
            </w:tcBorders>
            <w:noWrap/>
            <w:hideMark/>
          </w:tcPr>
          <w:p w14:paraId="715AB81A" w14:textId="77777777" w:rsidR="00235B8C" w:rsidRPr="000F6836" w:rsidRDefault="00235B8C" w:rsidP="00B27ECA">
            <w:pPr>
              <w:jc w:val="left"/>
              <w:rPr>
                <w:ins w:id="4419" w:author="Author"/>
                <w:color w:val="000000"/>
                <w:lang w:val="en-GB"/>
              </w:rPr>
            </w:pPr>
            <w:ins w:id="4420" w:author="Author">
              <w:r w:rsidRPr="000F6836">
                <w:rPr>
                  <w:color w:val="000000"/>
                  <w:lang w:val="en-GB"/>
                </w:rPr>
                <w:t>C0090/R0310-R0570</w:t>
              </w:r>
            </w:ins>
          </w:p>
        </w:tc>
        <w:tc>
          <w:tcPr>
            <w:tcW w:w="0" w:type="auto"/>
            <w:tcBorders>
              <w:top w:val="nil"/>
              <w:left w:val="nil"/>
              <w:bottom w:val="single" w:sz="4" w:space="0" w:color="auto"/>
              <w:right w:val="single" w:sz="4" w:space="0" w:color="auto"/>
            </w:tcBorders>
            <w:hideMark/>
          </w:tcPr>
          <w:p w14:paraId="4055BD46" w14:textId="77777777" w:rsidR="00235B8C" w:rsidRPr="000F6836" w:rsidRDefault="00235B8C" w:rsidP="00B27ECA">
            <w:pPr>
              <w:jc w:val="left"/>
              <w:rPr>
                <w:ins w:id="4421" w:author="Author"/>
                <w:color w:val="000000"/>
                <w:lang w:val="en-GB"/>
              </w:rPr>
            </w:pPr>
            <w:ins w:id="4422"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344B0A03" w14:textId="77777777" w:rsidR="00235B8C" w:rsidRPr="000F6836" w:rsidRDefault="00235B8C" w:rsidP="00B27ECA">
            <w:pPr>
              <w:jc w:val="left"/>
              <w:rPr>
                <w:ins w:id="4423" w:author="Author"/>
                <w:color w:val="000000"/>
                <w:lang w:val="en-GB"/>
              </w:rPr>
            </w:pPr>
            <w:ins w:id="4424" w:author="Author">
              <w:r w:rsidRPr="000F6836">
                <w:rPr>
                  <w:color w:val="000000"/>
                  <w:lang w:val="en-GB"/>
                </w:rPr>
                <w:t>The Standard deviation of the probability distribution of the net SCR</w:t>
              </w:r>
            </w:ins>
          </w:p>
        </w:tc>
      </w:tr>
      <w:tr w:rsidR="00235B8C" w:rsidRPr="000F6836" w14:paraId="52D1DAB8" w14:textId="77777777" w:rsidTr="00B27ECA">
        <w:trPr>
          <w:trHeight w:val="600"/>
          <w:ins w:id="4425" w:author="Author"/>
        </w:trPr>
        <w:tc>
          <w:tcPr>
            <w:tcW w:w="2683" w:type="dxa"/>
            <w:tcBorders>
              <w:top w:val="nil"/>
              <w:left w:val="single" w:sz="4" w:space="0" w:color="auto"/>
              <w:bottom w:val="single" w:sz="4" w:space="0" w:color="auto"/>
              <w:right w:val="single" w:sz="4" w:space="0" w:color="auto"/>
            </w:tcBorders>
            <w:hideMark/>
          </w:tcPr>
          <w:p w14:paraId="502779D6" w14:textId="6CC4D8BA" w:rsidR="00235B8C" w:rsidRPr="000F6836" w:rsidRDefault="00235B8C" w:rsidP="00B27ECA">
            <w:pPr>
              <w:jc w:val="left"/>
              <w:rPr>
                <w:ins w:id="4426" w:author="Author"/>
                <w:color w:val="000000"/>
                <w:lang w:val="en-GB"/>
              </w:rPr>
            </w:pPr>
            <w:ins w:id="4427" w:author="Author">
              <w:del w:id="4428" w:author="Author">
                <w:r w:rsidRPr="000F6836" w:rsidDel="00955DBD">
                  <w:rPr>
                    <w:color w:val="000000"/>
                    <w:lang w:val="en-GB"/>
                  </w:rPr>
                  <w:delText>C0100-C0260</w:delText>
                </w:r>
              </w:del>
              <w:r w:rsidR="00955DBD" w:rsidRPr="000F6836">
                <w:rPr>
                  <w:color w:val="000000"/>
                  <w:lang w:val="en-GB"/>
                </w:rPr>
                <w:t>C0100-C0310</w:t>
              </w:r>
              <w:r w:rsidRPr="000F6836">
                <w:rPr>
                  <w:color w:val="000000"/>
                  <w:lang w:val="en-GB"/>
                </w:rPr>
                <w:t>/R0310-R0570</w:t>
              </w:r>
            </w:ins>
          </w:p>
        </w:tc>
        <w:tc>
          <w:tcPr>
            <w:tcW w:w="0" w:type="auto"/>
            <w:tcBorders>
              <w:top w:val="nil"/>
              <w:left w:val="nil"/>
              <w:bottom w:val="single" w:sz="4" w:space="0" w:color="auto"/>
              <w:right w:val="single" w:sz="4" w:space="0" w:color="auto"/>
            </w:tcBorders>
            <w:hideMark/>
          </w:tcPr>
          <w:p w14:paraId="1579DF4F" w14:textId="4941422F" w:rsidR="00235B8C" w:rsidRPr="000F6836" w:rsidRDefault="00235B8C" w:rsidP="004E627F">
            <w:pPr>
              <w:jc w:val="left"/>
              <w:rPr>
                <w:ins w:id="4429" w:author="Author"/>
                <w:color w:val="000000"/>
                <w:lang w:val="en-GB"/>
              </w:rPr>
            </w:pPr>
            <w:ins w:id="4430" w:author="Author">
              <w:r w:rsidRPr="000F6836">
                <w:rPr>
                  <w:color w:val="000000"/>
                  <w:lang w:val="en-GB"/>
                </w:rPr>
                <w:t>Percentiles from 0.001 to 0.999</w:t>
              </w:r>
              <w:del w:id="4431"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7F78A7FF" w14:textId="77777777" w:rsidR="00235B8C" w:rsidRPr="000F6836" w:rsidRDefault="00235B8C" w:rsidP="00B27ECA">
            <w:pPr>
              <w:jc w:val="left"/>
              <w:rPr>
                <w:ins w:id="4432" w:author="Author"/>
                <w:color w:val="000000"/>
                <w:lang w:val="en-GB"/>
              </w:rPr>
            </w:pPr>
            <w:ins w:id="4433"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6B99D989" w14:textId="77777777" w:rsidTr="00B27ECA">
        <w:trPr>
          <w:trHeight w:val="600"/>
          <w:ins w:id="4434" w:author="Author"/>
        </w:trPr>
        <w:tc>
          <w:tcPr>
            <w:tcW w:w="9782" w:type="dxa"/>
            <w:gridSpan w:val="3"/>
            <w:tcBorders>
              <w:top w:val="nil"/>
              <w:left w:val="single" w:sz="4" w:space="0" w:color="auto"/>
              <w:bottom w:val="single" w:sz="4" w:space="0" w:color="auto"/>
              <w:right w:val="single" w:sz="4" w:space="0" w:color="auto"/>
            </w:tcBorders>
          </w:tcPr>
          <w:p w14:paraId="57C0B310" w14:textId="5090428F" w:rsidR="00235B8C" w:rsidRPr="000F6836" w:rsidRDefault="00235B8C" w:rsidP="00B27ECA">
            <w:pPr>
              <w:jc w:val="left"/>
              <w:rPr>
                <w:ins w:id="4435" w:author="Author"/>
                <w:lang w:val="en-GB"/>
              </w:rPr>
            </w:pPr>
            <w:ins w:id="4436" w:author="Author">
              <w:del w:id="4437" w:author="Author">
                <w:r w:rsidRPr="000F6836" w:rsidDel="00D51421">
                  <w:rPr>
                    <w:i/>
                    <w:lang w:val="en-GB"/>
                  </w:rPr>
                  <w:delText>ALTERNATIVE</w:delText>
                </w:r>
              </w:del>
              <w:r w:rsidR="00D51421">
                <w:rPr>
                  <w:i/>
                  <w:lang w:val="en-GB"/>
                </w:rPr>
                <w:t>OPTION 2 –</w:t>
              </w:r>
              <w:del w:id="4438" w:author="Author">
                <w:r w:rsidRPr="000F6836" w:rsidDel="00D51421">
                  <w:rPr>
                    <w:i/>
                    <w:lang w:val="en-GB"/>
                  </w:rPr>
                  <w:delText xml:space="preserve"> TEMPLATE FOR </w:delText>
                </w:r>
              </w:del>
              <w:r w:rsidR="00D51421">
                <w:rPr>
                  <w:i/>
                  <w:lang w:val="en-GB"/>
                </w:rPr>
                <w:t xml:space="preserve"> </w:t>
              </w:r>
              <w:r w:rsidRPr="000F6836">
                <w:rPr>
                  <w:i/>
                  <w:lang w:val="en-GB"/>
                </w:rPr>
                <w:t>HEALTH RISK</w:t>
              </w:r>
            </w:ins>
          </w:p>
          <w:p w14:paraId="16A24E13" w14:textId="77777777" w:rsidR="00235B8C" w:rsidRPr="000F6836" w:rsidRDefault="00235B8C" w:rsidP="00B27ECA">
            <w:pPr>
              <w:rPr>
                <w:ins w:id="4439" w:author="Author"/>
                <w:i/>
                <w:lang w:val="en-GB" w:eastAsia="fr-FR"/>
              </w:rPr>
            </w:pPr>
            <w:ins w:id="4440" w:author="Author">
              <w:r w:rsidRPr="000F6836">
                <w:rPr>
                  <w:lang w:val="en-GB" w:eastAsia="fr-FR"/>
                </w:rPr>
                <w:t>To be completed if the internal model only has a split between Trend and Level risk. In that case the following template (S.26.14.01.05) replaces the template above (S.26.14.01.03).</w:t>
              </w:r>
            </w:ins>
          </w:p>
        </w:tc>
      </w:tr>
      <w:tr w:rsidR="00235B8C" w:rsidRPr="000F6836" w14:paraId="1CDCEDD9" w14:textId="77777777" w:rsidTr="00B27ECA">
        <w:trPr>
          <w:trHeight w:val="600"/>
          <w:ins w:id="4441" w:author="Author"/>
        </w:trPr>
        <w:tc>
          <w:tcPr>
            <w:tcW w:w="2683" w:type="dxa"/>
            <w:tcBorders>
              <w:top w:val="nil"/>
              <w:left w:val="single" w:sz="4" w:space="0" w:color="auto"/>
              <w:bottom w:val="single" w:sz="4" w:space="0" w:color="auto"/>
              <w:right w:val="single" w:sz="4" w:space="0" w:color="auto"/>
            </w:tcBorders>
            <w:hideMark/>
          </w:tcPr>
          <w:p w14:paraId="083B442D" w14:textId="77777777" w:rsidR="00235B8C" w:rsidRPr="000F6836" w:rsidRDefault="00235B8C" w:rsidP="00B27ECA">
            <w:pPr>
              <w:jc w:val="left"/>
              <w:rPr>
                <w:ins w:id="4442" w:author="Author"/>
                <w:color w:val="000000"/>
                <w:lang w:val="en-GB"/>
              </w:rPr>
            </w:pPr>
            <w:ins w:id="4443" w:author="Author">
              <w:r w:rsidRPr="000F6836">
                <w:rPr>
                  <w:color w:val="000000"/>
                  <w:lang w:val="en-GB"/>
                </w:rPr>
                <w:t>C0010/R0600</w:t>
              </w:r>
            </w:ins>
          </w:p>
        </w:tc>
        <w:tc>
          <w:tcPr>
            <w:tcW w:w="0" w:type="auto"/>
            <w:tcBorders>
              <w:top w:val="nil"/>
              <w:left w:val="nil"/>
              <w:bottom w:val="single" w:sz="4" w:space="0" w:color="auto"/>
              <w:right w:val="single" w:sz="4" w:space="0" w:color="auto"/>
            </w:tcBorders>
            <w:hideMark/>
          </w:tcPr>
          <w:p w14:paraId="64B318EF" w14:textId="77777777" w:rsidR="00235B8C" w:rsidRPr="000F6836" w:rsidRDefault="00235B8C" w:rsidP="00B27ECA">
            <w:pPr>
              <w:jc w:val="left"/>
              <w:rPr>
                <w:ins w:id="4444" w:author="Author"/>
                <w:color w:val="000000"/>
                <w:lang w:val="en-GB"/>
              </w:rPr>
            </w:pPr>
            <w:ins w:id="4445" w:author="Author">
              <w:r w:rsidRPr="000F6836">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5D07791" w14:textId="77777777" w:rsidR="00235B8C" w:rsidRPr="000F6836" w:rsidRDefault="00235B8C" w:rsidP="00B27ECA">
            <w:pPr>
              <w:rPr>
                <w:ins w:id="4446" w:author="Author"/>
                <w:lang w:val="en-GB" w:eastAsia="fr-FR"/>
              </w:rPr>
            </w:pPr>
            <w:ins w:id="4447" w:author="Author">
              <w:r w:rsidRPr="000F6836">
                <w:rPr>
                  <w:lang w:val="en-GB"/>
                </w:rPr>
                <w:t>Best estimate shall be reported net of reinsurance and refers to the products of the health insurance portfolio that are sensitive to the relevant risk category. TPs calculated as a whole should be taken in as well.</w:t>
              </w:r>
            </w:ins>
          </w:p>
          <w:p w14:paraId="6987E158" w14:textId="77777777" w:rsidR="00235B8C" w:rsidRPr="000F6836" w:rsidRDefault="00235B8C" w:rsidP="00B27ECA">
            <w:pPr>
              <w:jc w:val="left"/>
              <w:rPr>
                <w:ins w:id="4448" w:author="Author"/>
                <w:lang w:val="en-GB"/>
              </w:rPr>
            </w:pPr>
            <w:ins w:id="4449" w:author="Author">
              <w:r w:rsidRPr="000F6836">
                <w:rPr>
                  <w:lang w:val="en-GB"/>
                </w:rPr>
                <w:t>The split for disability-morbidity risk aggregate refers to annuities paid out (“APO”) or not (“ANPO”).</w:t>
              </w:r>
            </w:ins>
          </w:p>
        </w:tc>
      </w:tr>
      <w:tr w:rsidR="00235B8C" w:rsidRPr="000F6836" w14:paraId="2B4635F1" w14:textId="77777777" w:rsidTr="00B27ECA">
        <w:trPr>
          <w:trHeight w:val="600"/>
          <w:ins w:id="4450" w:author="Author"/>
        </w:trPr>
        <w:tc>
          <w:tcPr>
            <w:tcW w:w="2683" w:type="dxa"/>
            <w:tcBorders>
              <w:top w:val="nil"/>
              <w:left w:val="single" w:sz="4" w:space="0" w:color="auto"/>
              <w:bottom w:val="single" w:sz="4" w:space="0" w:color="auto"/>
              <w:right w:val="single" w:sz="4" w:space="0" w:color="auto"/>
            </w:tcBorders>
            <w:hideMark/>
          </w:tcPr>
          <w:p w14:paraId="629D617E" w14:textId="77777777" w:rsidR="00235B8C" w:rsidRPr="000F6836" w:rsidRDefault="00235B8C" w:rsidP="00B27ECA">
            <w:pPr>
              <w:jc w:val="left"/>
              <w:rPr>
                <w:ins w:id="4451" w:author="Author"/>
                <w:color w:val="000000"/>
                <w:lang w:val="en-GB"/>
              </w:rPr>
            </w:pPr>
            <w:ins w:id="4452" w:author="Author">
              <w:r w:rsidRPr="000F6836">
                <w:rPr>
                  <w:color w:val="000000"/>
                  <w:lang w:val="en-GB"/>
                </w:rPr>
                <w:t>C0050/R0600</w:t>
              </w:r>
            </w:ins>
          </w:p>
        </w:tc>
        <w:tc>
          <w:tcPr>
            <w:tcW w:w="0" w:type="auto"/>
            <w:tcBorders>
              <w:top w:val="nil"/>
              <w:left w:val="nil"/>
              <w:bottom w:val="single" w:sz="4" w:space="0" w:color="auto"/>
              <w:right w:val="single" w:sz="4" w:space="0" w:color="auto"/>
            </w:tcBorders>
            <w:hideMark/>
          </w:tcPr>
          <w:p w14:paraId="4AB1F970" w14:textId="77777777" w:rsidR="00235B8C" w:rsidRPr="000F6836" w:rsidRDefault="00235B8C" w:rsidP="00B27ECA">
            <w:pPr>
              <w:jc w:val="left"/>
              <w:rPr>
                <w:ins w:id="4453" w:author="Author"/>
                <w:color w:val="000000"/>
                <w:lang w:val="en-GB"/>
              </w:rPr>
            </w:pPr>
            <w:ins w:id="4454" w:author="Author">
              <w:r w:rsidRPr="000F6836">
                <w:rPr>
                  <w:color w:val="000000"/>
                  <w:lang w:val="en-GB"/>
                </w:rPr>
                <w:t>Net Written Premiums</w:t>
              </w:r>
            </w:ins>
          </w:p>
        </w:tc>
        <w:tc>
          <w:tcPr>
            <w:tcW w:w="4761" w:type="dxa"/>
            <w:tcBorders>
              <w:top w:val="nil"/>
              <w:left w:val="nil"/>
              <w:bottom w:val="single" w:sz="4" w:space="0" w:color="auto"/>
              <w:right w:val="single" w:sz="4" w:space="0" w:color="auto"/>
            </w:tcBorders>
            <w:hideMark/>
          </w:tcPr>
          <w:p w14:paraId="28BB0F49" w14:textId="77777777" w:rsidR="00235B8C" w:rsidRPr="000F6836" w:rsidRDefault="00235B8C" w:rsidP="00B27ECA">
            <w:pPr>
              <w:jc w:val="left"/>
              <w:rPr>
                <w:ins w:id="4455" w:author="Author"/>
                <w:lang w:val="en-GB"/>
              </w:rPr>
            </w:pPr>
            <w:ins w:id="4456" w:author="Author">
              <w:r w:rsidRPr="000F6836">
                <w:rPr>
                  <w:color w:val="000000"/>
                  <w:lang w:val="en-GB"/>
                </w:rPr>
                <w:t xml:space="preserve">The total of the net written premiums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20A92147" w14:textId="77777777" w:rsidTr="00B27ECA">
        <w:trPr>
          <w:trHeight w:val="600"/>
          <w:ins w:id="4457" w:author="Author"/>
        </w:trPr>
        <w:tc>
          <w:tcPr>
            <w:tcW w:w="2683" w:type="dxa"/>
            <w:tcBorders>
              <w:top w:val="nil"/>
              <w:left w:val="single" w:sz="4" w:space="0" w:color="auto"/>
              <w:bottom w:val="single" w:sz="4" w:space="0" w:color="auto"/>
              <w:right w:val="single" w:sz="4" w:space="0" w:color="auto"/>
            </w:tcBorders>
            <w:hideMark/>
          </w:tcPr>
          <w:p w14:paraId="3F9030E6" w14:textId="77777777" w:rsidR="00235B8C" w:rsidRPr="000F6836" w:rsidRDefault="00235B8C" w:rsidP="00B27ECA">
            <w:pPr>
              <w:jc w:val="left"/>
              <w:rPr>
                <w:ins w:id="4458" w:author="Author"/>
                <w:color w:val="000000"/>
                <w:lang w:val="en-GB"/>
              </w:rPr>
            </w:pPr>
            <w:ins w:id="4459" w:author="Author">
              <w:r w:rsidRPr="000F6836">
                <w:rPr>
                  <w:color w:val="000000"/>
                  <w:lang w:val="en-GB"/>
                </w:rPr>
                <w:t>C0060/R0600</w:t>
              </w:r>
            </w:ins>
          </w:p>
        </w:tc>
        <w:tc>
          <w:tcPr>
            <w:tcW w:w="0" w:type="auto"/>
            <w:tcBorders>
              <w:top w:val="nil"/>
              <w:left w:val="nil"/>
              <w:bottom w:val="single" w:sz="4" w:space="0" w:color="auto"/>
              <w:right w:val="single" w:sz="4" w:space="0" w:color="auto"/>
            </w:tcBorders>
            <w:hideMark/>
          </w:tcPr>
          <w:p w14:paraId="19B0B2EF" w14:textId="77777777" w:rsidR="00235B8C" w:rsidRPr="000F6836" w:rsidRDefault="00235B8C" w:rsidP="00B27ECA">
            <w:pPr>
              <w:jc w:val="left"/>
              <w:rPr>
                <w:ins w:id="4460" w:author="Author"/>
                <w:color w:val="000000"/>
                <w:lang w:val="en-GB"/>
              </w:rPr>
            </w:pPr>
            <w:ins w:id="4461" w:author="Author">
              <w:r w:rsidRPr="000F6836">
                <w:rPr>
                  <w:color w:val="000000"/>
                  <w:lang w:val="en-GB"/>
                </w:rPr>
                <w:t>Sum insured</w:t>
              </w:r>
            </w:ins>
          </w:p>
        </w:tc>
        <w:tc>
          <w:tcPr>
            <w:tcW w:w="4761" w:type="dxa"/>
            <w:tcBorders>
              <w:top w:val="nil"/>
              <w:left w:val="nil"/>
              <w:bottom w:val="single" w:sz="4" w:space="0" w:color="auto"/>
              <w:right w:val="single" w:sz="4" w:space="0" w:color="auto"/>
            </w:tcBorders>
            <w:hideMark/>
          </w:tcPr>
          <w:p w14:paraId="2ACD4A53" w14:textId="77777777" w:rsidR="00235B8C" w:rsidRPr="000F6836" w:rsidRDefault="00235B8C" w:rsidP="00B27ECA">
            <w:pPr>
              <w:jc w:val="left"/>
              <w:rPr>
                <w:ins w:id="4462" w:author="Author"/>
                <w:lang w:val="en-GB"/>
              </w:rPr>
            </w:pPr>
            <w:ins w:id="4463" w:author="Author">
              <w:r w:rsidRPr="000F6836">
                <w:rPr>
                  <w:color w:val="000000"/>
                  <w:lang w:val="en-GB"/>
                </w:rPr>
                <w:t xml:space="preserve">The total sum insured </w:t>
              </w:r>
              <w:r w:rsidRPr="000F6836">
                <w:rPr>
                  <w:lang w:val="en-GB"/>
                </w:rPr>
                <w:t xml:space="preserve">shall be reported </w:t>
              </w:r>
              <w:r w:rsidRPr="000F6836">
                <w:rPr>
                  <w:color w:val="000000"/>
                  <w:lang w:val="en-GB"/>
                </w:rPr>
                <w:t xml:space="preserve">for the </w:t>
              </w:r>
              <w:r w:rsidRPr="000F6836">
                <w:rPr>
                  <w:lang w:val="en-GB"/>
                </w:rPr>
                <w:t>products of the health insurance portfolio that are sensitive to the relevant risk category.</w:t>
              </w:r>
            </w:ins>
          </w:p>
        </w:tc>
      </w:tr>
      <w:tr w:rsidR="00235B8C" w:rsidRPr="000F6836" w14:paraId="49CCD788" w14:textId="77777777" w:rsidTr="00B27ECA">
        <w:trPr>
          <w:trHeight w:val="600"/>
          <w:ins w:id="4464" w:author="Author"/>
        </w:trPr>
        <w:tc>
          <w:tcPr>
            <w:tcW w:w="2683" w:type="dxa"/>
            <w:tcBorders>
              <w:top w:val="nil"/>
              <w:left w:val="single" w:sz="4" w:space="0" w:color="auto"/>
              <w:bottom w:val="single" w:sz="4" w:space="0" w:color="auto"/>
              <w:right w:val="single" w:sz="4" w:space="0" w:color="auto"/>
            </w:tcBorders>
            <w:hideMark/>
          </w:tcPr>
          <w:p w14:paraId="136E7371" w14:textId="77777777" w:rsidR="00235B8C" w:rsidRPr="000F6836" w:rsidRDefault="00235B8C" w:rsidP="00B27ECA">
            <w:pPr>
              <w:jc w:val="left"/>
              <w:rPr>
                <w:ins w:id="4465" w:author="Author"/>
                <w:color w:val="000000"/>
                <w:lang w:val="en-GB"/>
              </w:rPr>
            </w:pPr>
            <w:ins w:id="4466" w:author="Author">
              <w:r w:rsidRPr="000F6836">
                <w:rPr>
                  <w:color w:val="000000"/>
                  <w:lang w:val="en-GB"/>
                </w:rPr>
                <w:t>C0070/R0580-R0600</w:t>
              </w:r>
            </w:ins>
          </w:p>
        </w:tc>
        <w:tc>
          <w:tcPr>
            <w:tcW w:w="0" w:type="auto"/>
            <w:tcBorders>
              <w:top w:val="nil"/>
              <w:left w:val="nil"/>
              <w:bottom w:val="single" w:sz="4" w:space="0" w:color="auto"/>
              <w:right w:val="single" w:sz="4" w:space="0" w:color="auto"/>
            </w:tcBorders>
            <w:hideMark/>
          </w:tcPr>
          <w:p w14:paraId="0F4F76F1" w14:textId="77777777" w:rsidR="00235B8C" w:rsidRPr="000F6836" w:rsidRDefault="00235B8C" w:rsidP="00B27ECA">
            <w:pPr>
              <w:jc w:val="left"/>
              <w:rPr>
                <w:ins w:id="4467" w:author="Author"/>
                <w:color w:val="000000"/>
                <w:lang w:val="en-GB"/>
              </w:rPr>
            </w:pPr>
            <w:ins w:id="4468" w:author="Author">
              <w:r w:rsidRPr="000F6836">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7692BA90" w14:textId="77777777" w:rsidR="00235B8C" w:rsidRPr="000F6836" w:rsidRDefault="00235B8C" w:rsidP="00B27ECA">
            <w:pPr>
              <w:jc w:val="left"/>
              <w:rPr>
                <w:ins w:id="4469" w:author="Author"/>
                <w:lang w:val="en-GB"/>
              </w:rPr>
            </w:pPr>
            <w:ins w:id="4470" w:author="Author">
              <w:r w:rsidRPr="000F6836">
                <w:rPr>
                  <w:lang w:val="en-GB"/>
                </w:rPr>
                <w:t>The SCR for the relevant risk category, net of reinsurance.</w:t>
              </w:r>
            </w:ins>
          </w:p>
          <w:p w14:paraId="760C1D4C" w14:textId="77777777" w:rsidR="00235B8C" w:rsidRPr="000F6836" w:rsidRDefault="00235B8C" w:rsidP="00B27ECA">
            <w:pPr>
              <w:jc w:val="left"/>
              <w:rPr>
                <w:ins w:id="4471" w:author="Author"/>
                <w:color w:val="000000"/>
                <w:lang w:val="en-GB"/>
              </w:rPr>
            </w:pPr>
            <w:ins w:id="4472" w:author="Author">
              <w:r w:rsidRPr="000F6836">
                <w:rPr>
                  <w:lang w:val="en-GB"/>
                </w:rPr>
                <w:t xml:space="preserve">For the aggregate risks, the net SCR after aggregation over the underlying submodules should be reported. </w:t>
              </w:r>
            </w:ins>
          </w:p>
        </w:tc>
      </w:tr>
      <w:tr w:rsidR="00235B8C" w:rsidRPr="000F6836" w14:paraId="7EC6B7FD" w14:textId="77777777" w:rsidTr="00B27ECA">
        <w:trPr>
          <w:trHeight w:val="600"/>
          <w:ins w:id="4473" w:author="Author"/>
        </w:trPr>
        <w:tc>
          <w:tcPr>
            <w:tcW w:w="2683" w:type="dxa"/>
            <w:tcBorders>
              <w:top w:val="nil"/>
              <w:left w:val="single" w:sz="4" w:space="0" w:color="auto"/>
              <w:bottom w:val="single" w:sz="4" w:space="0" w:color="auto"/>
              <w:right w:val="single" w:sz="4" w:space="0" w:color="auto"/>
            </w:tcBorders>
            <w:hideMark/>
          </w:tcPr>
          <w:p w14:paraId="52755E09" w14:textId="77777777" w:rsidR="00235B8C" w:rsidRPr="000F6836" w:rsidRDefault="00235B8C" w:rsidP="00B27ECA">
            <w:pPr>
              <w:jc w:val="left"/>
              <w:rPr>
                <w:ins w:id="4474" w:author="Author"/>
                <w:color w:val="000000"/>
                <w:lang w:val="en-GB"/>
              </w:rPr>
            </w:pPr>
            <w:ins w:id="4475" w:author="Author">
              <w:r w:rsidRPr="000F6836">
                <w:rPr>
                  <w:color w:val="000000"/>
                  <w:lang w:val="en-GB"/>
                </w:rPr>
                <w:lastRenderedPageBreak/>
                <w:t>C0080/R0580-R0600</w:t>
              </w:r>
            </w:ins>
          </w:p>
        </w:tc>
        <w:tc>
          <w:tcPr>
            <w:tcW w:w="0" w:type="auto"/>
            <w:tcBorders>
              <w:top w:val="nil"/>
              <w:left w:val="nil"/>
              <w:bottom w:val="single" w:sz="4" w:space="0" w:color="auto"/>
              <w:right w:val="single" w:sz="4" w:space="0" w:color="auto"/>
            </w:tcBorders>
            <w:hideMark/>
          </w:tcPr>
          <w:p w14:paraId="7BA5731B" w14:textId="77777777" w:rsidR="00235B8C" w:rsidRPr="000F6836" w:rsidRDefault="00235B8C" w:rsidP="00B27ECA">
            <w:pPr>
              <w:jc w:val="left"/>
              <w:rPr>
                <w:ins w:id="4476" w:author="Author"/>
                <w:color w:val="000000"/>
                <w:lang w:val="en-GB"/>
              </w:rPr>
            </w:pPr>
            <w:ins w:id="4477" w:author="Author">
              <w:r w:rsidRPr="000F6836">
                <w:rPr>
                  <w:color w:val="000000"/>
                  <w:lang w:val="en-GB"/>
                </w:rPr>
                <w:t>Mean</w:t>
              </w:r>
            </w:ins>
          </w:p>
        </w:tc>
        <w:tc>
          <w:tcPr>
            <w:tcW w:w="4761" w:type="dxa"/>
            <w:tcBorders>
              <w:top w:val="nil"/>
              <w:left w:val="nil"/>
              <w:bottom w:val="single" w:sz="4" w:space="0" w:color="auto"/>
              <w:right w:val="single" w:sz="4" w:space="0" w:color="auto"/>
            </w:tcBorders>
            <w:hideMark/>
          </w:tcPr>
          <w:p w14:paraId="153DCBF8" w14:textId="77777777" w:rsidR="00235B8C" w:rsidRPr="000F6836" w:rsidRDefault="00235B8C" w:rsidP="00B27ECA">
            <w:pPr>
              <w:jc w:val="left"/>
              <w:rPr>
                <w:ins w:id="4478" w:author="Author"/>
                <w:color w:val="000000"/>
                <w:lang w:val="en-GB"/>
              </w:rPr>
            </w:pPr>
            <w:ins w:id="4479" w:author="Author">
              <w:r w:rsidRPr="000F6836">
                <w:rPr>
                  <w:color w:val="000000"/>
                  <w:lang w:val="en-GB"/>
                </w:rPr>
                <w:t>The mean of the probability distribution of the net SCR</w:t>
              </w:r>
            </w:ins>
          </w:p>
        </w:tc>
      </w:tr>
      <w:tr w:rsidR="00235B8C" w:rsidRPr="000F6836" w14:paraId="0EACC8F3" w14:textId="77777777" w:rsidTr="00B27ECA">
        <w:trPr>
          <w:trHeight w:val="600"/>
          <w:ins w:id="4480" w:author="Author"/>
        </w:trPr>
        <w:tc>
          <w:tcPr>
            <w:tcW w:w="2683" w:type="dxa"/>
            <w:tcBorders>
              <w:top w:val="nil"/>
              <w:left w:val="single" w:sz="4" w:space="0" w:color="auto"/>
              <w:bottom w:val="single" w:sz="4" w:space="0" w:color="auto"/>
              <w:right w:val="single" w:sz="4" w:space="0" w:color="auto"/>
            </w:tcBorders>
            <w:hideMark/>
          </w:tcPr>
          <w:p w14:paraId="288D6F61" w14:textId="77777777" w:rsidR="00235B8C" w:rsidRPr="000F6836" w:rsidRDefault="00235B8C" w:rsidP="00B27ECA">
            <w:pPr>
              <w:jc w:val="left"/>
              <w:rPr>
                <w:ins w:id="4481" w:author="Author"/>
                <w:color w:val="000000"/>
                <w:lang w:val="en-GB"/>
              </w:rPr>
            </w:pPr>
            <w:ins w:id="4482" w:author="Author">
              <w:r w:rsidRPr="000F6836">
                <w:rPr>
                  <w:color w:val="000000"/>
                  <w:lang w:val="en-GB"/>
                </w:rPr>
                <w:t>C0090/R0580-R0600</w:t>
              </w:r>
            </w:ins>
          </w:p>
        </w:tc>
        <w:tc>
          <w:tcPr>
            <w:tcW w:w="0" w:type="auto"/>
            <w:tcBorders>
              <w:top w:val="nil"/>
              <w:left w:val="nil"/>
              <w:bottom w:val="single" w:sz="4" w:space="0" w:color="auto"/>
              <w:right w:val="single" w:sz="4" w:space="0" w:color="auto"/>
            </w:tcBorders>
            <w:hideMark/>
          </w:tcPr>
          <w:p w14:paraId="54F6A97D" w14:textId="77777777" w:rsidR="00235B8C" w:rsidRPr="000F6836" w:rsidRDefault="00235B8C" w:rsidP="00B27ECA">
            <w:pPr>
              <w:jc w:val="left"/>
              <w:rPr>
                <w:ins w:id="4483" w:author="Author"/>
                <w:color w:val="000000"/>
                <w:lang w:val="en-GB"/>
              </w:rPr>
            </w:pPr>
            <w:ins w:id="4484" w:author="Author">
              <w:r w:rsidRPr="000F6836">
                <w:rPr>
                  <w:color w:val="000000"/>
                  <w:lang w:val="en-GB"/>
                </w:rPr>
                <w:t>Standard deviation</w:t>
              </w:r>
            </w:ins>
          </w:p>
        </w:tc>
        <w:tc>
          <w:tcPr>
            <w:tcW w:w="4761" w:type="dxa"/>
            <w:tcBorders>
              <w:top w:val="nil"/>
              <w:left w:val="nil"/>
              <w:bottom w:val="single" w:sz="4" w:space="0" w:color="auto"/>
              <w:right w:val="single" w:sz="4" w:space="0" w:color="auto"/>
            </w:tcBorders>
            <w:hideMark/>
          </w:tcPr>
          <w:p w14:paraId="15D104AB" w14:textId="77777777" w:rsidR="00235B8C" w:rsidRPr="000F6836" w:rsidRDefault="00235B8C" w:rsidP="00B27ECA">
            <w:pPr>
              <w:jc w:val="left"/>
              <w:rPr>
                <w:ins w:id="4485" w:author="Author"/>
                <w:color w:val="000000"/>
                <w:lang w:val="en-GB"/>
              </w:rPr>
            </w:pPr>
            <w:ins w:id="4486" w:author="Author">
              <w:r w:rsidRPr="000F6836">
                <w:rPr>
                  <w:color w:val="000000"/>
                  <w:lang w:val="en-GB"/>
                </w:rPr>
                <w:t>The Standard deviation of the probability distribution of the net SCR</w:t>
              </w:r>
            </w:ins>
          </w:p>
        </w:tc>
      </w:tr>
      <w:tr w:rsidR="00235B8C" w:rsidRPr="000F6836" w14:paraId="2EA0F640" w14:textId="77777777" w:rsidTr="00B27ECA">
        <w:trPr>
          <w:trHeight w:val="600"/>
          <w:ins w:id="4487" w:author="Author"/>
        </w:trPr>
        <w:tc>
          <w:tcPr>
            <w:tcW w:w="2683" w:type="dxa"/>
            <w:tcBorders>
              <w:top w:val="nil"/>
              <w:left w:val="single" w:sz="4" w:space="0" w:color="auto"/>
              <w:bottom w:val="single" w:sz="4" w:space="0" w:color="auto"/>
              <w:right w:val="single" w:sz="4" w:space="0" w:color="auto"/>
            </w:tcBorders>
            <w:hideMark/>
          </w:tcPr>
          <w:p w14:paraId="15A5C7EE" w14:textId="56BB3A66" w:rsidR="00235B8C" w:rsidRPr="00781DBA" w:rsidRDefault="00235B8C" w:rsidP="00B27ECA">
            <w:pPr>
              <w:jc w:val="left"/>
              <w:rPr>
                <w:ins w:id="4488" w:author="Author"/>
                <w:iCs/>
                <w:color w:val="000000"/>
                <w:lang w:val="en-GB"/>
              </w:rPr>
            </w:pPr>
            <w:ins w:id="4489" w:author="Author">
              <w:del w:id="4490" w:author="Author">
                <w:r w:rsidRPr="00781DBA" w:rsidDel="00955DBD">
                  <w:rPr>
                    <w:iCs/>
                    <w:color w:val="000000"/>
                    <w:lang w:val="en-GB"/>
                  </w:rPr>
                  <w:delText>C0100-C0260</w:delText>
                </w:r>
              </w:del>
              <w:r w:rsidR="00955DBD" w:rsidRPr="00781DBA">
                <w:rPr>
                  <w:iCs/>
                  <w:color w:val="000000"/>
                  <w:lang w:val="en-GB"/>
                </w:rPr>
                <w:t>C0100-C0310</w:t>
              </w:r>
              <w:r w:rsidRPr="00781DBA">
                <w:rPr>
                  <w:iCs/>
                  <w:color w:val="000000"/>
                  <w:lang w:val="en-GB"/>
                </w:rPr>
                <w:t>/R0580-R0600</w:t>
              </w:r>
            </w:ins>
          </w:p>
        </w:tc>
        <w:tc>
          <w:tcPr>
            <w:tcW w:w="0" w:type="auto"/>
            <w:tcBorders>
              <w:top w:val="nil"/>
              <w:left w:val="nil"/>
              <w:bottom w:val="single" w:sz="4" w:space="0" w:color="auto"/>
              <w:right w:val="single" w:sz="4" w:space="0" w:color="auto"/>
            </w:tcBorders>
            <w:hideMark/>
          </w:tcPr>
          <w:p w14:paraId="13F3AB0A" w14:textId="303E378D" w:rsidR="00235B8C" w:rsidRPr="000F6836" w:rsidRDefault="00235B8C" w:rsidP="004E627F">
            <w:pPr>
              <w:jc w:val="left"/>
              <w:rPr>
                <w:ins w:id="4491" w:author="Author"/>
                <w:color w:val="000000"/>
                <w:lang w:val="en-GB"/>
              </w:rPr>
            </w:pPr>
            <w:ins w:id="4492" w:author="Author">
              <w:r w:rsidRPr="000F6836">
                <w:rPr>
                  <w:color w:val="000000"/>
                  <w:lang w:val="en-GB"/>
                </w:rPr>
                <w:t>Percentiles from 0.001 to 0.999</w:t>
              </w:r>
              <w:del w:id="4493" w:author="Author">
                <w:r w:rsidRPr="000F6836" w:rsidDel="004E627F">
                  <w:rPr>
                    <w:color w:val="000000"/>
                    <w:lang w:val="en-GB"/>
                  </w:rPr>
                  <w:delText xml:space="preserve"> (see required percentiles in Annex XII)</w:delText>
                </w:r>
              </w:del>
            </w:ins>
          </w:p>
        </w:tc>
        <w:tc>
          <w:tcPr>
            <w:tcW w:w="4761" w:type="dxa"/>
            <w:tcBorders>
              <w:top w:val="nil"/>
              <w:left w:val="nil"/>
              <w:bottom w:val="single" w:sz="4" w:space="0" w:color="auto"/>
              <w:right w:val="single" w:sz="4" w:space="0" w:color="auto"/>
            </w:tcBorders>
            <w:hideMark/>
          </w:tcPr>
          <w:p w14:paraId="05F54D3E" w14:textId="77777777" w:rsidR="00235B8C" w:rsidRPr="000F6836" w:rsidRDefault="00235B8C" w:rsidP="00B27ECA">
            <w:pPr>
              <w:jc w:val="left"/>
              <w:rPr>
                <w:ins w:id="4494" w:author="Author"/>
                <w:color w:val="000000"/>
                <w:lang w:val="en-GB"/>
              </w:rPr>
            </w:pPr>
            <w:ins w:id="4495" w:author="Author">
              <w:r w:rsidRPr="000F6836">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235B8C" w:rsidRPr="000F6836" w14:paraId="42D158F8" w14:textId="77777777" w:rsidTr="00B27ECA">
        <w:trPr>
          <w:trHeight w:val="427"/>
          <w:ins w:id="4496" w:author="Author"/>
        </w:trPr>
        <w:tc>
          <w:tcPr>
            <w:tcW w:w="9782" w:type="dxa"/>
            <w:gridSpan w:val="3"/>
            <w:tcBorders>
              <w:top w:val="nil"/>
              <w:left w:val="single" w:sz="4" w:space="0" w:color="auto"/>
              <w:bottom w:val="single" w:sz="4" w:space="0" w:color="auto"/>
              <w:right w:val="single" w:sz="4" w:space="0" w:color="auto"/>
            </w:tcBorders>
            <w:hideMark/>
          </w:tcPr>
          <w:p w14:paraId="7013CDF6" w14:textId="77777777" w:rsidR="00235B8C" w:rsidRPr="000F6836" w:rsidRDefault="00235B8C" w:rsidP="00B27ECA">
            <w:pPr>
              <w:jc w:val="left"/>
              <w:rPr>
                <w:ins w:id="4497" w:author="Author"/>
                <w:i/>
                <w:color w:val="000000"/>
                <w:lang w:val="en-GB"/>
              </w:rPr>
            </w:pPr>
            <w:ins w:id="4498" w:author="Author">
              <w:r w:rsidRPr="000F6836">
                <w:rPr>
                  <w:bCs/>
                  <w:i/>
                  <w:color w:val="000000"/>
                  <w:lang w:val="en-GB"/>
                </w:rPr>
                <w:t>SOLVENCY CAPITAL REQUIREMENTS</w:t>
              </w:r>
            </w:ins>
          </w:p>
        </w:tc>
      </w:tr>
      <w:tr w:rsidR="00235B8C" w:rsidRPr="000F6836" w14:paraId="4B823F49" w14:textId="77777777" w:rsidTr="00B27ECA">
        <w:trPr>
          <w:trHeight w:val="600"/>
          <w:ins w:id="4499" w:author="Author"/>
        </w:trPr>
        <w:tc>
          <w:tcPr>
            <w:tcW w:w="2683" w:type="dxa"/>
            <w:tcBorders>
              <w:top w:val="nil"/>
              <w:left w:val="single" w:sz="4" w:space="0" w:color="auto"/>
              <w:bottom w:val="single" w:sz="4" w:space="0" w:color="auto"/>
              <w:right w:val="single" w:sz="4" w:space="0" w:color="auto"/>
            </w:tcBorders>
          </w:tcPr>
          <w:p w14:paraId="744EECA5" w14:textId="6F073E20" w:rsidR="00235B8C" w:rsidRPr="000F6836" w:rsidRDefault="00235B8C" w:rsidP="00B27ECA">
            <w:pPr>
              <w:jc w:val="left"/>
              <w:rPr>
                <w:ins w:id="4500" w:author="Author"/>
                <w:color w:val="000000"/>
                <w:lang w:val="en-GB"/>
              </w:rPr>
            </w:pPr>
            <w:ins w:id="4501" w:author="Author">
              <w:r w:rsidRPr="000F6836">
                <w:rPr>
                  <w:color w:val="000000"/>
                  <w:lang w:val="en-GB"/>
                </w:rPr>
                <w:t>C0</w:t>
              </w:r>
              <w:r w:rsidR="00955DBD" w:rsidRPr="000F6836">
                <w:rPr>
                  <w:color w:val="000000"/>
                  <w:lang w:val="en-GB"/>
                </w:rPr>
                <w:t>3</w:t>
              </w:r>
              <w:r w:rsidRPr="000F6836">
                <w:rPr>
                  <w:color w:val="000000"/>
                  <w:lang w:val="en-GB"/>
                </w:rPr>
                <w:t>2</w:t>
              </w:r>
              <w:del w:id="4502" w:author="Author">
                <w:r w:rsidRPr="000F6836" w:rsidDel="00955DBD">
                  <w:rPr>
                    <w:color w:val="000000"/>
                    <w:lang w:val="en-GB"/>
                  </w:rPr>
                  <w:delText>7</w:delText>
                </w:r>
              </w:del>
              <w:r w:rsidRPr="000F6836">
                <w:rPr>
                  <w:color w:val="000000"/>
                  <w:lang w:val="en-GB"/>
                </w:rPr>
                <w:t>0/R0610</w:t>
              </w:r>
            </w:ins>
          </w:p>
          <w:p w14:paraId="12D96BE2" w14:textId="77777777" w:rsidR="00235B8C" w:rsidRPr="000F6836" w:rsidRDefault="00235B8C" w:rsidP="00B27ECA">
            <w:pPr>
              <w:jc w:val="left"/>
              <w:rPr>
                <w:ins w:id="4503" w:author="Author"/>
                <w:color w:val="000000"/>
                <w:lang w:val="en-GB"/>
              </w:rPr>
            </w:pPr>
          </w:p>
        </w:tc>
        <w:tc>
          <w:tcPr>
            <w:tcW w:w="0" w:type="auto"/>
            <w:tcBorders>
              <w:top w:val="nil"/>
              <w:left w:val="nil"/>
              <w:bottom w:val="single" w:sz="4" w:space="0" w:color="auto"/>
              <w:right w:val="single" w:sz="4" w:space="0" w:color="auto"/>
            </w:tcBorders>
            <w:hideMark/>
          </w:tcPr>
          <w:p w14:paraId="3A0C6CFB" w14:textId="77777777" w:rsidR="00235B8C" w:rsidRPr="000F6836" w:rsidRDefault="00235B8C" w:rsidP="00B27ECA">
            <w:pPr>
              <w:jc w:val="left"/>
              <w:rPr>
                <w:ins w:id="4504" w:author="Author"/>
                <w:color w:val="000000"/>
                <w:lang w:val="en-GB"/>
              </w:rPr>
            </w:pPr>
            <w:ins w:id="4505" w:author="Author">
              <w:r w:rsidRPr="000F6836">
                <w:rPr>
                  <w:color w:val="000000"/>
                  <w:lang w:val="en-GB"/>
                </w:rPr>
                <w:t xml:space="preserve">Total undiversified risk: Life underwriting, </w:t>
              </w:r>
            </w:ins>
          </w:p>
          <w:p w14:paraId="09BDB5A6" w14:textId="77777777" w:rsidR="00235B8C" w:rsidRPr="000F6836" w:rsidRDefault="00235B8C" w:rsidP="00B27ECA">
            <w:pPr>
              <w:jc w:val="left"/>
              <w:rPr>
                <w:ins w:id="4506" w:author="Author"/>
                <w:color w:val="000000"/>
                <w:lang w:val="en-GB"/>
              </w:rPr>
            </w:pPr>
            <w:ins w:id="4507"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4DEE5A53" w14:textId="77777777" w:rsidR="00235B8C" w:rsidRPr="000F6836" w:rsidRDefault="00235B8C" w:rsidP="00B27ECA">
            <w:pPr>
              <w:pStyle w:val="CommentText"/>
              <w:rPr>
                <w:ins w:id="4508" w:author="Author"/>
                <w:color w:val="000000"/>
                <w:sz w:val="24"/>
                <w:szCs w:val="24"/>
                <w:lang w:val="en-GB"/>
              </w:rPr>
            </w:pPr>
            <w:ins w:id="4509" w:author="Author">
              <w:r w:rsidRPr="000F6836">
                <w:rPr>
                  <w:color w:val="000000"/>
                  <w:sz w:val="24"/>
                  <w:szCs w:val="24"/>
                  <w:lang w:val="en-GB"/>
                </w:rPr>
                <w:t>The sum of all (sub-) SCRs.</w:t>
              </w:r>
            </w:ins>
          </w:p>
          <w:p w14:paraId="4C0C04C2" w14:textId="77777777" w:rsidR="00235B8C" w:rsidRPr="000F6836" w:rsidRDefault="00235B8C" w:rsidP="00B27ECA">
            <w:pPr>
              <w:pStyle w:val="CommentText"/>
              <w:rPr>
                <w:ins w:id="4510" w:author="Author"/>
                <w:color w:val="000000"/>
                <w:sz w:val="24"/>
                <w:szCs w:val="24"/>
                <w:lang w:val="en-GB"/>
              </w:rPr>
            </w:pPr>
          </w:p>
          <w:p w14:paraId="041F61D1" w14:textId="77777777" w:rsidR="00235B8C" w:rsidRPr="000F6836" w:rsidRDefault="00235B8C" w:rsidP="00B27ECA">
            <w:pPr>
              <w:pStyle w:val="CommentText"/>
              <w:rPr>
                <w:ins w:id="4511" w:author="Author"/>
                <w:sz w:val="24"/>
                <w:szCs w:val="24"/>
                <w:lang w:val="en-GB" w:eastAsia="fr-FR"/>
              </w:rPr>
            </w:pPr>
            <w:ins w:id="4512" w:author="Author">
              <w:r w:rsidRPr="000F6836">
                <w:rPr>
                  <w:sz w:val="24"/>
                  <w:szCs w:val="24"/>
                  <w:lang w:val="en-GB"/>
                </w:rPr>
                <w:t>For lapse, please choose the sum as appropriate to the splits presented on the most granular level.</w:t>
              </w:r>
            </w:ins>
          </w:p>
          <w:p w14:paraId="42F85283" w14:textId="77777777" w:rsidR="00235B8C" w:rsidRPr="000F6836" w:rsidRDefault="00235B8C" w:rsidP="00B27ECA">
            <w:pPr>
              <w:pStyle w:val="CommentText"/>
              <w:rPr>
                <w:ins w:id="4513" w:author="Author"/>
                <w:sz w:val="24"/>
                <w:szCs w:val="24"/>
                <w:lang w:val="en-GB"/>
              </w:rPr>
            </w:pPr>
            <w:ins w:id="4514" w:author="Author">
              <w:r w:rsidRPr="000F6836">
                <w:rPr>
                  <w:sz w:val="24"/>
                  <w:szCs w:val="24"/>
                  <w:lang w:val="en-GB"/>
                </w:rPr>
                <w:t>Examples: (1) If lapse increase and lapse decrease and mass lapse are available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ins>
          </w:p>
        </w:tc>
      </w:tr>
      <w:tr w:rsidR="00235B8C" w:rsidRPr="000F6836" w14:paraId="0A4B51EC" w14:textId="77777777" w:rsidTr="00B27ECA">
        <w:trPr>
          <w:trHeight w:val="600"/>
          <w:ins w:id="4515" w:author="Author"/>
        </w:trPr>
        <w:tc>
          <w:tcPr>
            <w:tcW w:w="2683" w:type="dxa"/>
            <w:tcBorders>
              <w:top w:val="nil"/>
              <w:left w:val="single" w:sz="4" w:space="0" w:color="auto"/>
              <w:bottom w:val="single" w:sz="4" w:space="0" w:color="auto"/>
              <w:right w:val="single" w:sz="4" w:space="0" w:color="auto"/>
            </w:tcBorders>
            <w:hideMark/>
          </w:tcPr>
          <w:p w14:paraId="5EC2A93C" w14:textId="4C26898A" w:rsidR="00235B8C" w:rsidRPr="000F6836" w:rsidRDefault="00235B8C" w:rsidP="00B27ECA">
            <w:pPr>
              <w:jc w:val="left"/>
              <w:rPr>
                <w:ins w:id="4516" w:author="Author"/>
                <w:color w:val="000000"/>
                <w:lang w:val="en-GB"/>
              </w:rPr>
            </w:pPr>
            <w:ins w:id="4517" w:author="Author">
              <w:r w:rsidRPr="000F6836">
                <w:rPr>
                  <w:color w:val="000000"/>
                  <w:lang w:val="en-GB"/>
                </w:rPr>
                <w:t>C0</w:t>
              </w:r>
              <w:r w:rsidR="00955DBD" w:rsidRPr="000F6836">
                <w:rPr>
                  <w:color w:val="000000"/>
                  <w:lang w:val="en-GB"/>
                </w:rPr>
                <w:t>3</w:t>
              </w:r>
              <w:r w:rsidRPr="000F6836">
                <w:rPr>
                  <w:color w:val="000000"/>
                  <w:lang w:val="en-GB"/>
                </w:rPr>
                <w:t>2</w:t>
              </w:r>
              <w:del w:id="4518" w:author="Author">
                <w:r w:rsidRPr="000F6836" w:rsidDel="00955DBD">
                  <w:rPr>
                    <w:color w:val="000000"/>
                    <w:lang w:val="en-GB"/>
                  </w:rPr>
                  <w:delText>7</w:delText>
                </w:r>
              </w:del>
              <w:r w:rsidRPr="000F6836">
                <w:rPr>
                  <w:color w:val="000000"/>
                  <w:lang w:val="en-GB"/>
                </w:rPr>
                <w:t>0/R0620</w:t>
              </w:r>
            </w:ins>
          </w:p>
        </w:tc>
        <w:tc>
          <w:tcPr>
            <w:tcW w:w="0" w:type="auto"/>
            <w:tcBorders>
              <w:top w:val="nil"/>
              <w:left w:val="nil"/>
              <w:bottom w:val="single" w:sz="4" w:space="0" w:color="auto"/>
              <w:right w:val="single" w:sz="4" w:space="0" w:color="auto"/>
            </w:tcBorders>
            <w:hideMark/>
          </w:tcPr>
          <w:p w14:paraId="6CE35B34" w14:textId="77777777" w:rsidR="00235B8C" w:rsidRPr="000F6836" w:rsidRDefault="00235B8C" w:rsidP="00B27ECA">
            <w:pPr>
              <w:jc w:val="left"/>
              <w:rPr>
                <w:ins w:id="4519" w:author="Author"/>
                <w:color w:val="000000"/>
                <w:lang w:val="en-GB"/>
              </w:rPr>
            </w:pPr>
            <w:ins w:id="4520" w:author="Author">
              <w:r w:rsidRPr="000F6836">
                <w:rPr>
                  <w:color w:val="000000"/>
                  <w:lang w:val="en-GB"/>
                </w:rPr>
                <w:t>Diversification:</w:t>
              </w:r>
            </w:ins>
          </w:p>
          <w:p w14:paraId="692ED61F" w14:textId="77777777" w:rsidR="00235B8C" w:rsidRPr="000F6836" w:rsidRDefault="00235B8C" w:rsidP="00B27ECA">
            <w:pPr>
              <w:jc w:val="left"/>
              <w:rPr>
                <w:ins w:id="4521" w:author="Author"/>
                <w:color w:val="000000"/>
                <w:lang w:val="en-GB"/>
              </w:rPr>
            </w:pPr>
            <w:ins w:id="4522" w:author="Author">
              <w:r w:rsidRPr="000F6836">
                <w:rPr>
                  <w:color w:val="000000"/>
                  <w:lang w:val="en-GB"/>
                </w:rPr>
                <w:t xml:space="preserve">Life underwriting, </w:t>
              </w:r>
            </w:ins>
          </w:p>
          <w:p w14:paraId="44D94365" w14:textId="77777777" w:rsidR="00235B8C" w:rsidRPr="000F6836" w:rsidRDefault="00235B8C" w:rsidP="00B27ECA">
            <w:pPr>
              <w:jc w:val="left"/>
              <w:rPr>
                <w:ins w:id="4523" w:author="Author"/>
                <w:color w:val="000000"/>
                <w:lang w:val="en-GB"/>
              </w:rPr>
            </w:pPr>
            <w:ins w:id="4524"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DFB5541" w14:textId="77777777" w:rsidR="00235B8C" w:rsidRPr="000F6836" w:rsidRDefault="00235B8C" w:rsidP="00B27ECA">
            <w:pPr>
              <w:jc w:val="left"/>
              <w:rPr>
                <w:ins w:id="4525" w:author="Author"/>
                <w:color w:val="000000"/>
                <w:lang w:val="en-GB"/>
              </w:rPr>
            </w:pPr>
            <w:ins w:id="4526" w:author="Author">
              <w:r w:rsidRPr="000F6836">
                <w:rPr>
                  <w:color w:val="000000"/>
                  <w:lang w:val="en-GB"/>
                </w:rPr>
                <w:t>The diversification between the sub risks.</w:t>
              </w:r>
            </w:ins>
          </w:p>
          <w:p w14:paraId="0E02771B" w14:textId="77777777" w:rsidR="00235B8C" w:rsidRPr="000F6836" w:rsidRDefault="00235B8C" w:rsidP="00B27ECA">
            <w:pPr>
              <w:jc w:val="left"/>
              <w:rPr>
                <w:ins w:id="4527" w:author="Author"/>
                <w:color w:val="000000"/>
                <w:lang w:val="en-GB"/>
              </w:rPr>
            </w:pPr>
          </w:p>
          <w:p w14:paraId="0FA00E25" w14:textId="77777777" w:rsidR="00235B8C" w:rsidRPr="000F6836" w:rsidRDefault="00235B8C" w:rsidP="00B27ECA">
            <w:pPr>
              <w:jc w:val="left"/>
              <w:rPr>
                <w:ins w:id="4528" w:author="Author"/>
                <w:color w:val="000000"/>
                <w:lang w:val="en-GB"/>
              </w:rPr>
            </w:pPr>
            <w:ins w:id="4529" w:author="Author">
              <w:r w:rsidRPr="000F6836">
                <w:rPr>
                  <w:lang w:val="en-GB" w:eastAsia="es-ES"/>
                </w:rPr>
                <w:t>This amount should be reported as a negative value</w:t>
              </w:r>
              <w:r w:rsidRPr="000F6836">
                <w:rPr>
                  <w:bCs/>
                  <w:lang w:val="en-GB"/>
                </w:rPr>
                <w:t>.</w:t>
              </w:r>
            </w:ins>
          </w:p>
        </w:tc>
      </w:tr>
      <w:tr w:rsidR="00235B8C" w:rsidRPr="000F6836" w14:paraId="23408C4E" w14:textId="77777777" w:rsidTr="00B27ECA">
        <w:trPr>
          <w:trHeight w:val="600"/>
          <w:ins w:id="4530" w:author="Author"/>
        </w:trPr>
        <w:tc>
          <w:tcPr>
            <w:tcW w:w="2683" w:type="dxa"/>
            <w:tcBorders>
              <w:top w:val="nil"/>
              <w:left w:val="single" w:sz="4" w:space="0" w:color="auto"/>
              <w:bottom w:val="single" w:sz="4" w:space="0" w:color="auto"/>
              <w:right w:val="single" w:sz="4" w:space="0" w:color="auto"/>
            </w:tcBorders>
          </w:tcPr>
          <w:p w14:paraId="06929238" w14:textId="37451ED7" w:rsidR="00235B8C" w:rsidRPr="000F6836" w:rsidRDefault="00235B8C" w:rsidP="00B27ECA">
            <w:pPr>
              <w:jc w:val="left"/>
              <w:rPr>
                <w:ins w:id="4531" w:author="Author"/>
                <w:color w:val="000000"/>
                <w:lang w:val="en-GB"/>
              </w:rPr>
            </w:pPr>
            <w:ins w:id="4532" w:author="Author">
              <w:r w:rsidRPr="000F6836">
                <w:rPr>
                  <w:color w:val="000000"/>
                  <w:lang w:val="en-GB"/>
                </w:rPr>
                <w:t>C0</w:t>
              </w:r>
              <w:r w:rsidR="00955DBD" w:rsidRPr="000F6836">
                <w:rPr>
                  <w:color w:val="000000"/>
                  <w:lang w:val="en-GB"/>
                </w:rPr>
                <w:t>3</w:t>
              </w:r>
              <w:r w:rsidRPr="000F6836">
                <w:rPr>
                  <w:color w:val="000000"/>
                  <w:lang w:val="en-GB"/>
                </w:rPr>
                <w:t>2</w:t>
              </w:r>
              <w:del w:id="4533" w:author="Author">
                <w:r w:rsidRPr="000F6836" w:rsidDel="00955DBD">
                  <w:rPr>
                    <w:color w:val="000000"/>
                    <w:lang w:val="en-GB"/>
                  </w:rPr>
                  <w:delText>7</w:delText>
                </w:r>
              </w:del>
              <w:r w:rsidRPr="000F6836">
                <w:rPr>
                  <w:color w:val="000000"/>
                  <w:lang w:val="en-GB"/>
                </w:rPr>
                <w:t>0/R0630</w:t>
              </w:r>
            </w:ins>
          </w:p>
          <w:p w14:paraId="40002CC2" w14:textId="77777777" w:rsidR="00235B8C" w:rsidRPr="000F6836" w:rsidRDefault="00235B8C" w:rsidP="00B27ECA">
            <w:pPr>
              <w:jc w:val="left"/>
              <w:rPr>
                <w:ins w:id="4534" w:author="Author"/>
                <w:color w:val="000000"/>
                <w:lang w:val="en-GB"/>
              </w:rPr>
            </w:pPr>
          </w:p>
        </w:tc>
        <w:tc>
          <w:tcPr>
            <w:tcW w:w="0" w:type="auto"/>
            <w:tcBorders>
              <w:top w:val="nil"/>
              <w:left w:val="nil"/>
              <w:bottom w:val="single" w:sz="4" w:space="0" w:color="auto"/>
              <w:right w:val="single" w:sz="4" w:space="0" w:color="auto"/>
            </w:tcBorders>
            <w:hideMark/>
          </w:tcPr>
          <w:p w14:paraId="61C1F414" w14:textId="77777777" w:rsidR="00235B8C" w:rsidRPr="000F6836" w:rsidRDefault="00235B8C" w:rsidP="00B27ECA">
            <w:pPr>
              <w:jc w:val="left"/>
              <w:rPr>
                <w:ins w:id="4535" w:author="Author"/>
                <w:color w:val="000000"/>
                <w:lang w:val="en-GB"/>
              </w:rPr>
            </w:pPr>
            <w:ins w:id="4536" w:author="Author">
              <w:r w:rsidRPr="000F6836">
                <w:rPr>
                  <w:color w:val="000000"/>
                  <w:lang w:val="en-GB"/>
                </w:rPr>
                <w:t>Diversified risk:</w:t>
              </w:r>
            </w:ins>
          </w:p>
          <w:p w14:paraId="68BD88CB" w14:textId="77777777" w:rsidR="00235B8C" w:rsidRPr="000F6836" w:rsidRDefault="00235B8C" w:rsidP="00B27ECA">
            <w:pPr>
              <w:jc w:val="left"/>
              <w:rPr>
                <w:ins w:id="4537" w:author="Author"/>
                <w:color w:val="000000"/>
                <w:lang w:val="en-GB"/>
              </w:rPr>
            </w:pPr>
            <w:ins w:id="4538" w:author="Author">
              <w:r w:rsidRPr="000F6836">
                <w:rPr>
                  <w:color w:val="000000"/>
                  <w:lang w:val="en-GB"/>
                </w:rPr>
                <w:t xml:space="preserve">Life underwriting, </w:t>
              </w:r>
            </w:ins>
          </w:p>
          <w:p w14:paraId="4A35B24E" w14:textId="77777777" w:rsidR="00235B8C" w:rsidRPr="000F6836" w:rsidRDefault="00235B8C" w:rsidP="00B27ECA">
            <w:pPr>
              <w:jc w:val="left"/>
              <w:rPr>
                <w:ins w:id="4539" w:author="Author"/>
                <w:color w:val="000000"/>
                <w:lang w:val="en-GB"/>
              </w:rPr>
            </w:pPr>
            <w:ins w:id="4540" w:author="Author">
              <w:r w:rsidRPr="000F6836">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09063D05" w14:textId="77777777" w:rsidR="00235B8C" w:rsidRPr="000F6836" w:rsidRDefault="00235B8C" w:rsidP="00B27ECA">
            <w:pPr>
              <w:jc w:val="left"/>
              <w:rPr>
                <w:ins w:id="4541" w:author="Author"/>
                <w:lang w:val="en-GB"/>
              </w:rPr>
            </w:pPr>
            <w:ins w:id="4542" w:author="Author">
              <w:r w:rsidRPr="000F6836">
                <w:rPr>
                  <w:lang w:val="en-GB"/>
                </w:rPr>
                <w:t>The aggregated SCR Life and Health risk after aggregating all sub risks.</w:t>
              </w:r>
            </w:ins>
          </w:p>
          <w:p w14:paraId="4F5FA4C2" w14:textId="77777777" w:rsidR="00235B8C" w:rsidRPr="000F6836" w:rsidRDefault="00235B8C" w:rsidP="00B27ECA">
            <w:pPr>
              <w:jc w:val="left"/>
              <w:rPr>
                <w:ins w:id="4543" w:author="Author"/>
                <w:color w:val="000000"/>
                <w:lang w:val="en-GB"/>
              </w:rPr>
            </w:pPr>
          </w:p>
        </w:tc>
      </w:tr>
    </w:tbl>
    <w:p w14:paraId="7E536067" w14:textId="77777777" w:rsidR="00235B8C" w:rsidRPr="000F6836" w:rsidRDefault="00235B8C" w:rsidP="00235B8C">
      <w:pPr>
        <w:rPr>
          <w:ins w:id="4544" w:author="Author"/>
          <w:lang w:val="en-GB" w:eastAsia="fr-FR"/>
        </w:rPr>
      </w:pPr>
    </w:p>
    <w:p w14:paraId="5FA647FA" w14:textId="77777777" w:rsidR="00235B8C" w:rsidRPr="000F6836" w:rsidRDefault="00235B8C" w:rsidP="00235B8C">
      <w:pPr>
        <w:pStyle w:val="ManualHeading2"/>
        <w:numPr>
          <w:ilvl w:val="0"/>
          <w:numId w:val="0"/>
        </w:numPr>
        <w:ind w:left="851" w:hanging="851"/>
        <w:rPr>
          <w:ins w:id="4545" w:author="Author"/>
          <w:i/>
          <w:iCs/>
          <w:lang w:val="en-GB"/>
        </w:rPr>
      </w:pPr>
      <w:ins w:id="4546" w:author="Author">
        <w:r w:rsidRPr="000F6836">
          <w:rPr>
            <w:i/>
            <w:iCs/>
            <w:lang w:val="en-GB"/>
          </w:rPr>
          <w:t>S.26.15 – Internal model: Operational risk</w:t>
        </w:r>
      </w:ins>
    </w:p>
    <w:p w14:paraId="092425B4" w14:textId="77777777" w:rsidR="00235B8C" w:rsidRPr="000F6836" w:rsidRDefault="00235B8C" w:rsidP="00235B8C">
      <w:pPr>
        <w:rPr>
          <w:ins w:id="4547" w:author="Author"/>
          <w:i/>
          <w:iCs/>
          <w:lang w:val="en-GB"/>
        </w:rPr>
      </w:pPr>
      <w:ins w:id="4548" w:author="Author">
        <w:r w:rsidRPr="000F6836">
          <w:rPr>
            <w:i/>
            <w:iCs/>
            <w:lang w:val="en-GB"/>
          </w:rPr>
          <w:t>General comments:</w:t>
        </w:r>
      </w:ins>
    </w:p>
    <w:p w14:paraId="4AC722BD" w14:textId="2279218F" w:rsidR="00235B8C" w:rsidRPr="000F6836" w:rsidRDefault="00235B8C" w:rsidP="00235B8C">
      <w:pPr>
        <w:rPr>
          <w:ins w:id="4549" w:author="Author"/>
          <w:lang w:val="en-GB"/>
        </w:rPr>
      </w:pPr>
      <w:ins w:id="4550" w:author="Author">
        <w:r w:rsidRPr="000F6836">
          <w:rPr>
            <w:lang w:val="en-GB"/>
          </w:rPr>
          <w:t>This section relates to annual submission of information for groups.</w:t>
        </w:r>
      </w:ins>
    </w:p>
    <w:p w14:paraId="1C093B80" w14:textId="3355507D" w:rsidR="00272967" w:rsidRPr="000F6836" w:rsidRDefault="003C798F" w:rsidP="00235B8C">
      <w:pPr>
        <w:rPr>
          <w:ins w:id="4551" w:author="Author"/>
          <w:lang w:val="en-GB"/>
        </w:rPr>
      </w:pPr>
      <w:ins w:id="4552"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w:t>
        </w:r>
        <w:r w:rsidRPr="006D75B1">
          <w:rPr>
            <w:rFonts w:cstheme="minorHAnsi"/>
            <w:bCs/>
          </w:rPr>
          <w:lastRenderedPageBreak/>
          <w:t xml:space="preserve">be agreed between national supervisory authorities and </w:t>
        </w:r>
        <w:r>
          <w:rPr>
            <w:rFonts w:cstheme="minorHAnsi"/>
            <w:bCs/>
          </w:rPr>
          <w:t>groups</w:t>
        </w:r>
        <w:r w:rsidRPr="006D75B1">
          <w:rPr>
            <w:rFonts w:cstheme="minorHAnsi"/>
            <w:bCs/>
          </w:rPr>
          <w:t>.</w:t>
        </w:r>
        <w:del w:id="4553" w:author="Author">
          <w:r w:rsidR="00272967" w:rsidRPr="000F6836" w:rsidDel="003C798F">
            <w:rPr>
              <w:bCs/>
              <w:lang w:val="en-GB"/>
            </w:rPr>
            <w:delText>Cells shall be filled if this is possible with reasonable effort to provide values as close as possible to the undertaking’s internal model.</w:delText>
          </w:r>
        </w:del>
      </w:ins>
    </w:p>
    <w:p w14:paraId="548C76EA" w14:textId="77777777" w:rsidR="00235B8C" w:rsidRPr="000F6836" w:rsidRDefault="00235B8C" w:rsidP="00235B8C">
      <w:pPr>
        <w:rPr>
          <w:ins w:id="4554" w:author="Author"/>
          <w:lang w:val="en-GB"/>
        </w:rPr>
      </w:pPr>
      <w:ins w:id="4555" w:author="Author">
        <w:r w:rsidRPr="000F6836">
          <w:rPr>
            <w:lang w:val="en-GB"/>
          </w:rPr>
          <w:t>Each undertaking can use their own operational risks classification.</w:t>
        </w:r>
      </w:ins>
    </w:p>
    <w:p w14:paraId="2BBAC913" w14:textId="77777777" w:rsidR="00235B8C" w:rsidRPr="000F6836" w:rsidRDefault="00235B8C" w:rsidP="00235B8C">
      <w:pPr>
        <w:rPr>
          <w:ins w:id="4556" w:author="Author"/>
          <w:lang w:val="en-GB"/>
        </w:rPr>
      </w:pPr>
      <w:ins w:id="4557" w:author="Author">
        <w:r w:rsidRPr="000F6836">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ins>
    </w:p>
    <w:p w14:paraId="37C09E1E" w14:textId="77777777" w:rsidR="00235B8C" w:rsidRPr="000F6836" w:rsidRDefault="00235B8C" w:rsidP="00235B8C">
      <w:pPr>
        <w:rPr>
          <w:ins w:id="4558" w:author="Author"/>
          <w:lang w:val="en-GB"/>
        </w:rPr>
      </w:pPr>
      <w:ins w:id="4559" w:author="Author">
        <w:r w:rsidRPr="000F6836">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ins>
    </w:p>
    <w:p w14:paraId="737EB1EC" w14:textId="1772C45B" w:rsidR="00235B8C" w:rsidRPr="000F6836" w:rsidDel="005C7F35" w:rsidRDefault="00235B8C" w:rsidP="00235B8C">
      <w:pPr>
        <w:rPr>
          <w:ins w:id="4560" w:author="Author"/>
          <w:del w:id="4561" w:author="Author"/>
          <w:lang w:val="en-GB"/>
        </w:rPr>
      </w:pPr>
      <w:ins w:id="4562" w:author="Author">
        <w:del w:id="4563" w:author="Author">
          <w:r w:rsidRPr="000F6836" w:rsidDel="005C7F35">
            <w:rPr>
              <w:lang w:val="en-GB"/>
            </w:rPr>
            <w:delText xml:space="preserve">An example of filling in </w:delText>
          </w:r>
          <w:r w:rsidRPr="00FB7E86" w:rsidDel="005C7F35">
            <w:rPr>
              <w:lang w:val="en-GB"/>
            </w:rPr>
            <w:delText>the form (for consultation purposes – to be deleted in the final ITS)</w:delText>
          </w:r>
        </w:del>
      </w:ins>
    </w:p>
    <w:p w14:paraId="5E7CA072" w14:textId="409EE964" w:rsidR="00235B8C" w:rsidRPr="000F6836" w:rsidDel="005C7F35" w:rsidRDefault="00235B8C" w:rsidP="00235B8C">
      <w:pPr>
        <w:rPr>
          <w:ins w:id="4564" w:author="Author"/>
          <w:del w:id="4565" w:author="Author"/>
          <w:lang w:val="en-GB"/>
        </w:rPr>
      </w:pPr>
      <w:ins w:id="4566" w:author="Author">
        <w:del w:id="4567" w:author="Author">
          <w:r w:rsidRPr="000F6836" w:rsidDel="005C7F35">
            <w:rPr>
              <w:lang w:val="en-GB"/>
            </w:rPr>
            <w:delText>Consider for example a model in which operational risks are modelled using two levels of aggregation; level L1 and L2 (L1 is obtained by aggregating L2; total operational risk is obtained aggregating L1 levels). In this case:</w:delText>
          </w:r>
        </w:del>
      </w:ins>
    </w:p>
    <w:p w14:paraId="6E241D0A" w14:textId="2B6C8B21" w:rsidR="00235B8C" w:rsidRPr="000F6836" w:rsidDel="005C7F35" w:rsidRDefault="00235B8C" w:rsidP="00235B8C">
      <w:pPr>
        <w:pStyle w:val="ListParagraph"/>
        <w:numPr>
          <w:ilvl w:val="0"/>
          <w:numId w:val="78"/>
        </w:numPr>
        <w:spacing w:after="160" w:line="259" w:lineRule="auto"/>
        <w:contextualSpacing/>
        <w:rPr>
          <w:ins w:id="4568" w:author="Author"/>
          <w:del w:id="4569" w:author="Author"/>
          <w:rFonts w:ascii="Times New Roman" w:hAnsi="Times New Roman" w:cs="Times New Roman"/>
          <w:sz w:val="24"/>
          <w:szCs w:val="24"/>
        </w:rPr>
      </w:pPr>
      <w:ins w:id="4570" w:author="Author">
        <w:del w:id="4571" w:author="Author">
          <w:r w:rsidRPr="000F6836" w:rsidDel="005C7F35">
            <w:rPr>
              <w:rFonts w:ascii="Times New Roman" w:hAnsi="Times New Roman" w:cs="Times New Roman"/>
              <w:sz w:val="24"/>
              <w:szCs w:val="24"/>
            </w:rPr>
            <w:delText xml:space="preserve">the table must contain the list of L1 and L2 levels with information relating to the probability distributions of the estimated losses (losses corresponds to the right tail; gains to the left tail); </w:delText>
          </w:r>
        </w:del>
      </w:ins>
    </w:p>
    <w:p w14:paraId="7A7AEA7C" w14:textId="3674F6C8" w:rsidR="00235B8C" w:rsidRPr="000F6836" w:rsidDel="005C7F35" w:rsidRDefault="00235B8C" w:rsidP="00235B8C">
      <w:pPr>
        <w:pStyle w:val="ListParagraph"/>
        <w:numPr>
          <w:ilvl w:val="0"/>
          <w:numId w:val="78"/>
        </w:numPr>
        <w:spacing w:after="160" w:line="259" w:lineRule="auto"/>
        <w:contextualSpacing/>
        <w:rPr>
          <w:ins w:id="4572" w:author="Author"/>
          <w:del w:id="4573" w:author="Author"/>
          <w:rFonts w:ascii="Times New Roman" w:hAnsi="Times New Roman" w:cs="Times New Roman"/>
          <w:sz w:val="24"/>
          <w:szCs w:val="24"/>
        </w:rPr>
      </w:pPr>
      <w:ins w:id="4574" w:author="Author">
        <w:del w:id="4575" w:author="Author">
          <w:r w:rsidRPr="000F6836" w:rsidDel="005C7F35">
            <w:rPr>
              <w:rFonts w:ascii="Times New Roman" w:hAnsi="Times New Roman" w:cs="Times New Roman"/>
              <w:sz w:val="24"/>
              <w:szCs w:val="24"/>
            </w:rPr>
            <w:delText>the field “Probability distribution” must contain a text indicating the probability distribution used for losses (for example “Poisson-lognormal”) in case of levels obtained by quantification and the text “Obtained by aggregation of lower levels” for example for a level L1, whose probability distribution is obtained by aggregating L2 items.</w:delText>
          </w:r>
        </w:del>
      </w:ins>
    </w:p>
    <w:p w14:paraId="58829FF1" w14:textId="3F694CF7" w:rsidR="00235B8C" w:rsidRPr="000F6836" w:rsidDel="005C7F35" w:rsidRDefault="00235B8C" w:rsidP="00235B8C">
      <w:pPr>
        <w:pStyle w:val="ListParagraph"/>
        <w:numPr>
          <w:ilvl w:val="0"/>
          <w:numId w:val="78"/>
        </w:numPr>
        <w:spacing w:after="160" w:line="259" w:lineRule="auto"/>
        <w:contextualSpacing/>
        <w:rPr>
          <w:del w:id="4576" w:author="Author"/>
          <w:rFonts w:ascii="Times New Roman" w:hAnsi="Times New Roman" w:cs="Times New Roman"/>
          <w:sz w:val="24"/>
          <w:szCs w:val="24"/>
        </w:rPr>
      </w:pPr>
      <w:ins w:id="4577" w:author="Author">
        <w:del w:id="4578" w:author="Author">
          <w:r w:rsidRPr="000F6836" w:rsidDel="005C7F35">
            <w:rPr>
              <w:rFonts w:ascii="Times New Roman" w:hAnsi="Times New Roman" w:cs="Times New Roman"/>
              <w:sz w:val="24"/>
              <w:szCs w:val="24"/>
            </w:rPr>
            <w:delText>the numerical fields “Unique ID” and “Unique ID of parent level” are used to provide the definition of the aggregation hierarchy. For each of the level in the hierarchy define a numerical identifier (first field) and indicate the numerical identifier of the corresponding containing level (second field).</w:delText>
          </w:r>
        </w:del>
      </w:ins>
    </w:p>
    <w:p w14:paraId="382D96DC" w14:textId="45BA65A3" w:rsidR="0024437C" w:rsidRPr="000F6836" w:rsidDel="005C7F35" w:rsidRDefault="0024437C" w:rsidP="0024437C">
      <w:pPr>
        <w:spacing w:after="160" w:line="259" w:lineRule="auto"/>
        <w:contextualSpacing/>
        <w:rPr>
          <w:del w:id="4579" w:author="Author"/>
          <w:lang w:val="en-GB"/>
        </w:rPr>
      </w:pPr>
    </w:p>
    <w:p w14:paraId="16E2A784" w14:textId="1ADA0A1D" w:rsidR="0024437C" w:rsidRPr="000F6836" w:rsidDel="005C7F35" w:rsidRDefault="0024437C" w:rsidP="0024437C">
      <w:pPr>
        <w:spacing w:after="160" w:line="259" w:lineRule="auto"/>
        <w:contextualSpacing/>
        <w:rPr>
          <w:del w:id="4580" w:author="Author"/>
          <w:lang w:val="en-GB"/>
        </w:rPr>
      </w:pPr>
    </w:p>
    <w:p w14:paraId="30E81015" w14:textId="39C2C397" w:rsidR="0024437C" w:rsidRPr="000F6836" w:rsidDel="005C7F35" w:rsidRDefault="0024437C" w:rsidP="0024437C">
      <w:pPr>
        <w:spacing w:after="160" w:line="259" w:lineRule="auto"/>
        <w:contextualSpacing/>
        <w:rPr>
          <w:del w:id="4581" w:author="Author"/>
          <w:lang w:val="en-GB"/>
        </w:rPr>
      </w:pPr>
    </w:p>
    <w:p w14:paraId="56A36DE1" w14:textId="7FD65583" w:rsidR="0024437C" w:rsidRPr="000F6836" w:rsidDel="005C7F35" w:rsidRDefault="0024437C" w:rsidP="0024437C">
      <w:pPr>
        <w:spacing w:after="160" w:line="259" w:lineRule="auto"/>
        <w:contextualSpacing/>
        <w:rPr>
          <w:ins w:id="4582" w:author="Author"/>
          <w:del w:id="4583" w:author="Author"/>
          <w:lang w:val="en-GB"/>
        </w:rPr>
      </w:pPr>
    </w:p>
    <w:p w14:paraId="263EB4FF" w14:textId="5C9B84BD" w:rsidR="00235B8C" w:rsidRPr="000F6836" w:rsidDel="005C7F35" w:rsidRDefault="00235B8C" w:rsidP="00235B8C">
      <w:pPr>
        <w:rPr>
          <w:ins w:id="4584" w:author="Author"/>
          <w:del w:id="4585" w:author="Author"/>
          <w:lang w:val="en-GB"/>
        </w:rPr>
      </w:pPr>
    </w:p>
    <w:p w14:paraId="4EB26950" w14:textId="1B1CBE4B" w:rsidR="00235B8C" w:rsidRPr="000F6836" w:rsidDel="005C7F35" w:rsidRDefault="0024437C" w:rsidP="00235B8C">
      <w:pPr>
        <w:rPr>
          <w:ins w:id="4586" w:author="Author"/>
          <w:del w:id="4587" w:author="Author"/>
          <w:lang w:val="en-GB"/>
        </w:rPr>
      </w:pPr>
      <w:ins w:id="4588" w:author="Author">
        <w:del w:id="4589" w:author="Author">
          <w:r w:rsidRPr="000F6836" w:rsidDel="005C7F35">
            <w:rPr>
              <w:noProof/>
              <w:lang w:val="en-GB"/>
            </w:rPr>
            <w:drawing>
              <wp:anchor distT="0" distB="0" distL="114300" distR="114300" simplePos="0" relativeHeight="251658240" behindDoc="1" locked="0" layoutInCell="1" allowOverlap="1" wp14:anchorId="4B2B3A4E" wp14:editId="359F8F49">
                <wp:simplePos x="0" y="0"/>
                <wp:positionH relativeFrom="margin">
                  <wp:posOffset>426378</wp:posOffset>
                </wp:positionH>
                <wp:positionV relativeFrom="paragraph">
                  <wp:posOffset>-153523</wp:posOffset>
                </wp:positionV>
                <wp:extent cx="3023235" cy="2267585"/>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3235" cy="2267585"/>
                        </a:xfrm>
                        <a:prstGeom prst="rect">
                          <a:avLst/>
                        </a:prstGeom>
                        <a:noFill/>
                      </pic:spPr>
                    </pic:pic>
                  </a:graphicData>
                </a:graphic>
                <wp14:sizeRelH relativeFrom="page">
                  <wp14:pctWidth>0</wp14:pctWidth>
                </wp14:sizeRelH>
                <wp14:sizeRelV relativeFrom="page">
                  <wp14:pctHeight>0</wp14:pctHeight>
                </wp14:sizeRelV>
              </wp:anchor>
            </w:drawing>
          </w:r>
        </w:del>
      </w:ins>
    </w:p>
    <w:p w14:paraId="2D7EF143" w14:textId="344551C3" w:rsidR="00235B8C" w:rsidRPr="000F6836" w:rsidDel="005C7F35" w:rsidRDefault="00235B8C" w:rsidP="00235B8C">
      <w:pPr>
        <w:rPr>
          <w:ins w:id="4590" w:author="Author"/>
          <w:del w:id="4591" w:author="Author"/>
          <w:sz w:val="20"/>
          <w:lang w:val="en-GB"/>
        </w:rPr>
      </w:pPr>
    </w:p>
    <w:p w14:paraId="79FA70F3" w14:textId="625E641A" w:rsidR="00235B8C" w:rsidRPr="000F6836" w:rsidDel="005C7F35" w:rsidRDefault="00235B8C" w:rsidP="00235B8C">
      <w:pPr>
        <w:rPr>
          <w:ins w:id="4592" w:author="Author"/>
          <w:del w:id="4593" w:author="Author"/>
          <w:bCs/>
          <w:sz w:val="20"/>
          <w:lang w:val="en-GB"/>
        </w:rPr>
      </w:pPr>
    </w:p>
    <w:p w14:paraId="17CC23C6" w14:textId="5A333779" w:rsidR="00235B8C" w:rsidRPr="000F6836" w:rsidDel="005C7F35" w:rsidRDefault="00235B8C" w:rsidP="00235B8C">
      <w:pPr>
        <w:rPr>
          <w:ins w:id="4594" w:author="Author"/>
          <w:del w:id="4595" w:author="Author"/>
          <w:bCs/>
          <w:sz w:val="20"/>
          <w:lang w:val="en-GB"/>
        </w:rPr>
      </w:pPr>
    </w:p>
    <w:p w14:paraId="0D852266" w14:textId="79E40AB9" w:rsidR="00235B8C" w:rsidRPr="000F6836" w:rsidDel="005C7F35" w:rsidRDefault="00235B8C" w:rsidP="00235B8C">
      <w:pPr>
        <w:rPr>
          <w:ins w:id="4596" w:author="Author"/>
          <w:del w:id="4597" w:author="Author"/>
          <w:bCs/>
          <w:sz w:val="20"/>
          <w:lang w:val="en-GB"/>
        </w:rPr>
      </w:pPr>
    </w:p>
    <w:p w14:paraId="478550C3" w14:textId="3C7C5F62" w:rsidR="00235B8C" w:rsidRPr="000F6836" w:rsidDel="005C7F35" w:rsidRDefault="00235B8C" w:rsidP="00235B8C">
      <w:pPr>
        <w:rPr>
          <w:ins w:id="4598" w:author="Author"/>
          <w:del w:id="4599" w:author="Author"/>
          <w:bCs/>
          <w:sz w:val="20"/>
          <w:lang w:val="en-GB"/>
        </w:rPr>
      </w:pPr>
    </w:p>
    <w:p w14:paraId="60781B09" w14:textId="0A63F5F7" w:rsidR="00235B8C" w:rsidRPr="000F6836" w:rsidDel="005C7F35" w:rsidRDefault="00235B8C" w:rsidP="00235B8C">
      <w:pPr>
        <w:rPr>
          <w:ins w:id="4600" w:author="Author"/>
          <w:del w:id="4601" w:author="Author"/>
          <w:bCs/>
          <w:sz w:val="20"/>
          <w:lang w:val="en-GB"/>
        </w:rPr>
      </w:pPr>
    </w:p>
    <w:p w14:paraId="7AB20C12" w14:textId="77777777" w:rsidR="00235B8C" w:rsidRPr="000F6836" w:rsidRDefault="00235B8C" w:rsidP="00235B8C">
      <w:pPr>
        <w:rPr>
          <w:ins w:id="4602" w:author="Author"/>
          <w:bCs/>
          <w:sz w:val="20"/>
          <w:lang w:val="en-GB"/>
        </w:rPr>
      </w:pPr>
    </w:p>
    <w:p w14:paraId="1B860CA5" w14:textId="77777777" w:rsidR="00235B8C" w:rsidRPr="000F6836" w:rsidRDefault="00235B8C" w:rsidP="00235B8C">
      <w:pPr>
        <w:rPr>
          <w:ins w:id="4603" w:author="Author"/>
          <w:bCs/>
          <w:sz w:val="20"/>
          <w:lang w:val="en-GB"/>
        </w:rPr>
      </w:pPr>
    </w:p>
    <w:p w14:paraId="009FE465" w14:textId="77777777" w:rsidR="00235B8C" w:rsidRPr="000F6836" w:rsidRDefault="00235B8C" w:rsidP="00235B8C">
      <w:pPr>
        <w:rPr>
          <w:ins w:id="4604" w:author="Author"/>
          <w:bCs/>
          <w:sz w:val="20"/>
          <w:lang w:val="en-GB"/>
        </w:rPr>
      </w:pPr>
    </w:p>
    <w:p w14:paraId="1109B0FD" w14:textId="77777777" w:rsidR="00235B8C" w:rsidRPr="000F6836" w:rsidRDefault="00235B8C" w:rsidP="00235B8C">
      <w:pPr>
        <w:rPr>
          <w:ins w:id="4605" w:author="Author"/>
          <w:bCs/>
          <w:lang w:val="en-GB"/>
        </w:rPr>
      </w:pPr>
    </w:p>
    <w:tbl>
      <w:tblPr>
        <w:tblStyle w:val="TableGrid"/>
        <w:tblW w:w="0" w:type="auto"/>
        <w:tblLook w:val="04A0" w:firstRow="1" w:lastRow="0" w:firstColumn="1" w:lastColumn="0" w:noHBand="0" w:noVBand="1"/>
      </w:tblPr>
      <w:tblGrid>
        <w:gridCol w:w="1483"/>
        <w:gridCol w:w="1474"/>
        <w:gridCol w:w="1474"/>
        <w:gridCol w:w="3908"/>
      </w:tblGrid>
      <w:tr w:rsidR="00235B8C" w:rsidRPr="000F6836" w14:paraId="7C69D752" w14:textId="77777777" w:rsidTr="00B27ECA">
        <w:trPr>
          <w:trHeight w:val="700"/>
          <w:ins w:id="4606" w:author="Author"/>
        </w:trPr>
        <w:tc>
          <w:tcPr>
            <w:tcW w:w="1361" w:type="dxa"/>
            <w:tcBorders>
              <w:top w:val="single" w:sz="4" w:space="0" w:color="auto"/>
              <w:left w:val="single" w:sz="4" w:space="0" w:color="auto"/>
              <w:bottom w:val="single" w:sz="4" w:space="0" w:color="auto"/>
              <w:right w:val="single" w:sz="4" w:space="0" w:color="000000" w:themeColor="text1"/>
            </w:tcBorders>
            <w:hideMark/>
          </w:tcPr>
          <w:p w14:paraId="3BD79987" w14:textId="77777777" w:rsidR="00235B8C" w:rsidRPr="000F6836" w:rsidRDefault="00235B8C" w:rsidP="00B27ECA">
            <w:pPr>
              <w:jc w:val="left"/>
              <w:rPr>
                <w:ins w:id="4607" w:author="Author"/>
                <w:bCs/>
                <w:color w:val="000000"/>
                <w:lang w:val="en-GB"/>
              </w:rPr>
            </w:pPr>
            <w:ins w:id="4608" w:author="Author">
              <w:r w:rsidRPr="000F6836">
                <w:rPr>
                  <w:bCs/>
                  <w:color w:val="000000"/>
                  <w:lang w:val="en-GB"/>
                </w:rPr>
                <w:t>Internal scenario classification</w:t>
              </w:r>
            </w:ins>
          </w:p>
          <w:p w14:paraId="59299730" w14:textId="77777777" w:rsidR="00235B8C" w:rsidRPr="000F6836" w:rsidRDefault="00235B8C" w:rsidP="00B27ECA">
            <w:pPr>
              <w:jc w:val="left"/>
              <w:rPr>
                <w:ins w:id="4609" w:author="Author"/>
                <w:bCs/>
                <w:lang w:val="en-GB"/>
              </w:rPr>
            </w:pPr>
            <w:ins w:id="4610" w:author="Author">
              <w:r w:rsidRPr="000F6836">
                <w:rPr>
                  <w:bCs/>
                  <w:color w:val="000000"/>
                  <w:lang w:val="en-GB"/>
                </w:rPr>
                <w:t>[free text]</w:t>
              </w:r>
            </w:ins>
          </w:p>
        </w:tc>
        <w:tc>
          <w:tcPr>
            <w:tcW w:w="1474" w:type="dxa"/>
            <w:tcBorders>
              <w:top w:val="single" w:sz="4" w:space="0" w:color="auto"/>
              <w:left w:val="single" w:sz="4" w:space="0" w:color="000000" w:themeColor="text1"/>
              <w:bottom w:val="single" w:sz="4" w:space="0" w:color="auto"/>
              <w:right w:val="single" w:sz="4" w:space="0" w:color="auto"/>
            </w:tcBorders>
            <w:hideMark/>
          </w:tcPr>
          <w:p w14:paraId="2B99E501" w14:textId="77777777" w:rsidR="00235B8C" w:rsidRPr="000F6836" w:rsidRDefault="00235B8C" w:rsidP="00B27ECA">
            <w:pPr>
              <w:jc w:val="left"/>
              <w:rPr>
                <w:ins w:id="4611" w:author="Author"/>
                <w:bCs/>
                <w:color w:val="000000"/>
                <w:lang w:val="en-GB"/>
              </w:rPr>
            </w:pPr>
            <w:ins w:id="4612" w:author="Author">
              <w:r w:rsidRPr="000F6836">
                <w:rPr>
                  <w:bCs/>
                  <w:color w:val="000000"/>
                  <w:lang w:val="en-GB"/>
                </w:rPr>
                <w:t>Unique ID</w:t>
              </w:r>
            </w:ins>
          </w:p>
          <w:p w14:paraId="49F325AA" w14:textId="77777777" w:rsidR="00235B8C" w:rsidRPr="000F6836" w:rsidRDefault="00235B8C" w:rsidP="00B27ECA">
            <w:pPr>
              <w:jc w:val="left"/>
              <w:rPr>
                <w:ins w:id="4613" w:author="Author"/>
                <w:bCs/>
                <w:lang w:val="en-GB"/>
              </w:rPr>
            </w:pPr>
            <w:ins w:id="4614" w:author="Author">
              <w:r w:rsidRPr="000F6836">
                <w:rPr>
                  <w:bCs/>
                  <w:color w:val="000000"/>
                  <w:lang w:val="en-GB"/>
                </w:rPr>
                <w:t>[number]</w:t>
              </w:r>
            </w:ins>
          </w:p>
        </w:tc>
        <w:tc>
          <w:tcPr>
            <w:tcW w:w="1474" w:type="dxa"/>
            <w:tcBorders>
              <w:top w:val="single" w:sz="4" w:space="0" w:color="auto"/>
              <w:left w:val="single" w:sz="4" w:space="0" w:color="auto"/>
              <w:bottom w:val="single" w:sz="4" w:space="0" w:color="auto"/>
              <w:right w:val="single" w:sz="4" w:space="0" w:color="auto"/>
            </w:tcBorders>
            <w:hideMark/>
          </w:tcPr>
          <w:p w14:paraId="0FF8BD7B" w14:textId="77777777" w:rsidR="00235B8C" w:rsidRPr="000F6836" w:rsidRDefault="00235B8C" w:rsidP="00B27ECA">
            <w:pPr>
              <w:jc w:val="left"/>
              <w:rPr>
                <w:ins w:id="4615" w:author="Author"/>
                <w:bCs/>
                <w:color w:val="000000"/>
                <w:lang w:val="en-GB"/>
              </w:rPr>
            </w:pPr>
            <w:ins w:id="4616" w:author="Author">
              <w:r w:rsidRPr="000F6836">
                <w:rPr>
                  <w:bCs/>
                  <w:color w:val="000000"/>
                  <w:lang w:val="en-GB"/>
                </w:rPr>
                <w:t>Unique ID of parent level.</w:t>
              </w:r>
            </w:ins>
          </w:p>
          <w:p w14:paraId="5489DF8A" w14:textId="77777777" w:rsidR="00235B8C" w:rsidRPr="000F6836" w:rsidRDefault="00235B8C" w:rsidP="00B27ECA">
            <w:pPr>
              <w:jc w:val="left"/>
              <w:rPr>
                <w:ins w:id="4617" w:author="Author"/>
                <w:bCs/>
                <w:color w:val="000000"/>
                <w:lang w:val="en-GB"/>
              </w:rPr>
            </w:pPr>
            <w:ins w:id="4618" w:author="Author">
              <w:r w:rsidRPr="000F6836">
                <w:rPr>
                  <w:bCs/>
                  <w:color w:val="000000"/>
                  <w:lang w:val="en-GB"/>
                </w:rPr>
                <w:t>[number]</w:t>
              </w:r>
            </w:ins>
          </w:p>
        </w:tc>
        <w:tc>
          <w:tcPr>
            <w:tcW w:w="3908" w:type="dxa"/>
            <w:tcBorders>
              <w:top w:val="nil"/>
              <w:left w:val="single" w:sz="4" w:space="0" w:color="auto"/>
              <w:bottom w:val="single" w:sz="4" w:space="0" w:color="auto"/>
              <w:right w:val="nil"/>
            </w:tcBorders>
          </w:tcPr>
          <w:p w14:paraId="48519264" w14:textId="77777777" w:rsidR="00235B8C" w:rsidRPr="000F6836" w:rsidRDefault="00235B8C" w:rsidP="00B27ECA">
            <w:pPr>
              <w:rPr>
                <w:ins w:id="4619" w:author="Author"/>
                <w:bCs/>
                <w:color w:val="000000"/>
                <w:lang w:val="en-GB"/>
              </w:rPr>
            </w:pPr>
          </w:p>
        </w:tc>
      </w:tr>
      <w:tr w:rsidR="00235B8C" w:rsidRPr="000F6836" w14:paraId="351CF998" w14:textId="77777777" w:rsidTr="00B27ECA">
        <w:trPr>
          <w:ins w:id="4620"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76728F" w14:textId="77777777" w:rsidR="00235B8C" w:rsidRPr="000F6836" w:rsidRDefault="00235B8C" w:rsidP="00B27ECA">
            <w:pPr>
              <w:rPr>
                <w:ins w:id="4621" w:author="Author"/>
                <w:bCs/>
                <w:lang w:val="en-GB"/>
              </w:rPr>
            </w:pPr>
            <w:ins w:id="4622" w:author="Author">
              <w:r w:rsidRPr="000F6836">
                <w:rPr>
                  <w:bCs/>
                  <w:lang w:val="en-GB"/>
                </w:rPr>
                <w:t>L2 A</w:t>
              </w:r>
            </w:ins>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72157E89" w14:textId="77777777" w:rsidR="00235B8C" w:rsidRPr="000F6836" w:rsidRDefault="00235B8C" w:rsidP="00B27ECA">
            <w:pPr>
              <w:jc w:val="center"/>
              <w:rPr>
                <w:ins w:id="4623" w:author="Author"/>
                <w:bCs/>
                <w:lang w:val="en-GB"/>
              </w:rPr>
            </w:pPr>
            <w:ins w:id="4624" w:author="Author">
              <w:r w:rsidRPr="000F6836">
                <w:rPr>
                  <w:bCs/>
                  <w:lang w:val="en-GB"/>
                </w:rPr>
                <w:t>201</w:t>
              </w:r>
            </w:ins>
          </w:p>
        </w:tc>
        <w:tc>
          <w:tcPr>
            <w:tcW w:w="1474" w:type="dxa"/>
            <w:tcBorders>
              <w:top w:val="single" w:sz="4" w:space="0" w:color="auto"/>
              <w:left w:val="single" w:sz="4" w:space="0" w:color="auto"/>
              <w:bottom w:val="single" w:sz="4" w:space="0" w:color="auto"/>
              <w:right w:val="single" w:sz="4" w:space="0" w:color="auto"/>
            </w:tcBorders>
            <w:hideMark/>
          </w:tcPr>
          <w:p w14:paraId="3DA43C84" w14:textId="77777777" w:rsidR="00235B8C" w:rsidRPr="000F6836" w:rsidRDefault="00235B8C" w:rsidP="00B27ECA">
            <w:pPr>
              <w:jc w:val="center"/>
              <w:rPr>
                <w:ins w:id="4625" w:author="Author"/>
                <w:bCs/>
                <w:lang w:val="en-GB"/>
              </w:rPr>
            </w:pPr>
            <w:ins w:id="4626" w:author="Author">
              <w:r w:rsidRPr="000F6836">
                <w:rPr>
                  <w:bCs/>
                  <w:lang w:val="en-GB"/>
                </w:rPr>
                <w:t>101</w:t>
              </w:r>
            </w:ins>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60B25969" w14:textId="77777777" w:rsidR="00235B8C" w:rsidRPr="000F6836" w:rsidRDefault="00235B8C" w:rsidP="00B27ECA">
            <w:pPr>
              <w:jc w:val="center"/>
              <w:rPr>
                <w:ins w:id="4627" w:author="Author"/>
                <w:bCs/>
                <w:lang w:val="en-GB"/>
              </w:rPr>
            </w:pPr>
            <w:ins w:id="4628" w:author="Author">
              <w:r w:rsidRPr="000F6836">
                <w:rPr>
                  <w:bCs/>
                  <w:lang w:val="en-GB"/>
                </w:rPr>
                <w:t>Note that the ID of the containing level is not valued for L1 levels, as the ultimate parent level is the operational risk itself.</w:t>
              </w:r>
            </w:ins>
          </w:p>
        </w:tc>
      </w:tr>
      <w:tr w:rsidR="00235B8C" w:rsidRPr="000F6836" w14:paraId="1EDF8736" w14:textId="77777777" w:rsidTr="00B27ECA">
        <w:trPr>
          <w:ins w:id="4629"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01E00" w14:textId="77777777" w:rsidR="00235B8C" w:rsidRPr="000F6836" w:rsidRDefault="00235B8C" w:rsidP="00B27ECA">
            <w:pPr>
              <w:rPr>
                <w:ins w:id="4630" w:author="Author"/>
                <w:bCs/>
                <w:lang w:val="en-GB"/>
              </w:rPr>
            </w:pPr>
            <w:ins w:id="4631" w:author="Author">
              <w:r w:rsidRPr="000F6836">
                <w:rPr>
                  <w:bCs/>
                  <w:lang w:val="en-GB"/>
                </w:rPr>
                <w:t>L2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BC16A" w14:textId="77777777" w:rsidR="00235B8C" w:rsidRPr="000F6836" w:rsidRDefault="00235B8C" w:rsidP="00B27ECA">
            <w:pPr>
              <w:jc w:val="center"/>
              <w:rPr>
                <w:ins w:id="4632" w:author="Author"/>
                <w:bCs/>
                <w:lang w:val="en-GB"/>
              </w:rPr>
            </w:pPr>
            <w:ins w:id="4633" w:author="Author">
              <w:r w:rsidRPr="000F6836">
                <w:rPr>
                  <w:bCs/>
                  <w:lang w:val="en-GB"/>
                </w:rPr>
                <w:t>202</w:t>
              </w:r>
            </w:ins>
          </w:p>
        </w:tc>
        <w:tc>
          <w:tcPr>
            <w:tcW w:w="1474" w:type="dxa"/>
            <w:tcBorders>
              <w:top w:val="single" w:sz="4" w:space="0" w:color="auto"/>
              <w:left w:val="single" w:sz="4" w:space="0" w:color="auto"/>
              <w:bottom w:val="single" w:sz="4" w:space="0" w:color="auto"/>
              <w:right w:val="single" w:sz="4" w:space="0" w:color="auto"/>
            </w:tcBorders>
            <w:hideMark/>
          </w:tcPr>
          <w:p w14:paraId="7827CA0F" w14:textId="77777777" w:rsidR="00235B8C" w:rsidRPr="000F6836" w:rsidRDefault="00235B8C" w:rsidP="00B27ECA">
            <w:pPr>
              <w:jc w:val="center"/>
              <w:rPr>
                <w:ins w:id="4634" w:author="Author"/>
                <w:bCs/>
                <w:lang w:val="en-GB"/>
              </w:rPr>
            </w:pPr>
            <w:ins w:id="4635" w:author="Author">
              <w:r w:rsidRPr="000F6836">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F9763" w14:textId="77777777" w:rsidR="00235B8C" w:rsidRPr="000F6836" w:rsidRDefault="00235B8C" w:rsidP="00B27ECA">
            <w:pPr>
              <w:jc w:val="left"/>
              <w:rPr>
                <w:ins w:id="4636" w:author="Author"/>
                <w:bCs/>
                <w:lang w:val="en-GB" w:eastAsia="fr-FR"/>
              </w:rPr>
            </w:pPr>
          </w:p>
        </w:tc>
      </w:tr>
      <w:tr w:rsidR="00235B8C" w:rsidRPr="000F6836" w14:paraId="313D8F67" w14:textId="77777777" w:rsidTr="00B27ECA">
        <w:trPr>
          <w:ins w:id="4637"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2D8B8" w14:textId="77777777" w:rsidR="00235B8C" w:rsidRPr="000F6836" w:rsidRDefault="00235B8C" w:rsidP="00B27ECA">
            <w:pPr>
              <w:rPr>
                <w:ins w:id="4638" w:author="Author"/>
                <w:bCs/>
                <w:lang w:val="en-GB"/>
              </w:rPr>
            </w:pPr>
            <w:ins w:id="4639" w:author="Author">
              <w:r w:rsidRPr="000F6836">
                <w:rPr>
                  <w:bCs/>
                  <w:lang w:val="en-GB"/>
                </w:rPr>
                <w:t>L2 C</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0C3DE" w14:textId="77777777" w:rsidR="00235B8C" w:rsidRPr="000F6836" w:rsidRDefault="00235B8C" w:rsidP="00B27ECA">
            <w:pPr>
              <w:jc w:val="center"/>
              <w:rPr>
                <w:ins w:id="4640" w:author="Author"/>
                <w:bCs/>
                <w:lang w:val="en-GB"/>
              </w:rPr>
            </w:pPr>
            <w:ins w:id="4641" w:author="Author">
              <w:r w:rsidRPr="000F6836">
                <w:rPr>
                  <w:bCs/>
                  <w:lang w:val="en-GB"/>
                </w:rPr>
                <w:t>203</w:t>
              </w:r>
            </w:ins>
          </w:p>
        </w:tc>
        <w:tc>
          <w:tcPr>
            <w:tcW w:w="1474" w:type="dxa"/>
            <w:tcBorders>
              <w:top w:val="single" w:sz="4" w:space="0" w:color="auto"/>
              <w:left w:val="single" w:sz="4" w:space="0" w:color="auto"/>
              <w:bottom w:val="single" w:sz="4" w:space="0" w:color="auto"/>
              <w:right w:val="single" w:sz="4" w:space="0" w:color="auto"/>
            </w:tcBorders>
            <w:hideMark/>
          </w:tcPr>
          <w:p w14:paraId="0676D7E5" w14:textId="77777777" w:rsidR="00235B8C" w:rsidRPr="000F6836" w:rsidRDefault="00235B8C" w:rsidP="00B27ECA">
            <w:pPr>
              <w:jc w:val="center"/>
              <w:rPr>
                <w:ins w:id="4642" w:author="Author"/>
                <w:bCs/>
                <w:lang w:val="en-GB"/>
              </w:rPr>
            </w:pPr>
            <w:ins w:id="4643" w:author="Author">
              <w:r w:rsidRPr="000F6836">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52F8A" w14:textId="77777777" w:rsidR="00235B8C" w:rsidRPr="000F6836" w:rsidRDefault="00235B8C" w:rsidP="00B27ECA">
            <w:pPr>
              <w:jc w:val="left"/>
              <w:rPr>
                <w:ins w:id="4644" w:author="Author"/>
                <w:bCs/>
                <w:lang w:val="en-GB" w:eastAsia="fr-FR"/>
              </w:rPr>
            </w:pPr>
          </w:p>
        </w:tc>
      </w:tr>
      <w:tr w:rsidR="00235B8C" w:rsidRPr="000F6836" w14:paraId="11032B3A" w14:textId="77777777" w:rsidTr="00B27ECA">
        <w:trPr>
          <w:ins w:id="4645"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32619" w14:textId="77777777" w:rsidR="00235B8C" w:rsidRPr="000F6836" w:rsidRDefault="00235B8C" w:rsidP="00B27ECA">
            <w:pPr>
              <w:rPr>
                <w:ins w:id="4646" w:author="Author"/>
                <w:bCs/>
                <w:lang w:val="en-GB"/>
              </w:rPr>
            </w:pPr>
            <w:ins w:id="4647" w:author="Author">
              <w:r w:rsidRPr="000F6836">
                <w:rPr>
                  <w:bCs/>
                  <w:lang w:val="en-GB"/>
                </w:rPr>
                <w:t>L2 D</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95FE0" w14:textId="77777777" w:rsidR="00235B8C" w:rsidRPr="000F6836" w:rsidRDefault="00235B8C" w:rsidP="00B27ECA">
            <w:pPr>
              <w:jc w:val="center"/>
              <w:rPr>
                <w:ins w:id="4648" w:author="Author"/>
                <w:bCs/>
                <w:lang w:val="en-GB"/>
              </w:rPr>
            </w:pPr>
            <w:ins w:id="4649" w:author="Author">
              <w:r w:rsidRPr="000F6836">
                <w:rPr>
                  <w:bCs/>
                  <w:lang w:val="en-GB"/>
                </w:rPr>
                <w:t>204</w:t>
              </w:r>
            </w:ins>
          </w:p>
        </w:tc>
        <w:tc>
          <w:tcPr>
            <w:tcW w:w="1474" w:type="dxa"/>
            <w:tcBorders>
              <w:top w:val="single" w:sz="4" w:space="0" w:color="auto"/>
              <w:left w:val="single" w:sz="4" w:space="0" w:color="auto"/>
              <w:bottom w:val="single" w:sz="4" w:space="0" w:color="auto"/>
              <w:right w:val="single" w:sz="4" w:space="0" w:color="auto"/>
            </w:tcBorders>
            <w:hideMark/>
          </w:tcPr>
          <w:p w14:paraId="7870098F" w14:textId="77777777" w:rsidR="00235B8C" w:rsidRPr="000F6836" w:rsidRDefault="00235B8C" w:rsidP="00B27ECA">
            <w:pPr>
              <w:jc w:val="center"/>
              <w:rPr>
                <w:ins w:id="4650" w:author="Author"/>
                <w:bCs/>
                <w:lang w:val="en-GB"/>
              </w:rPr>
            </w:pPr>
            <w:ins w:id="4651" w:author="Author">
              <w:r w:rsidRPr="000F6836">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BB672" w14:textId="77777777" w:rsidR="00235B8C" w:rsidRPr="000F6836" w:rsidRDefault="00235B8C" w:rsidP="00B27ECA">
            <w:pPr>
              <w:jc w:val="left"/>
              <w:rPr>
                <w:ins w:id="4652" w:author="Author"/>
                <w:bCs/>
                <w:lang w:val="en-GB" w:eastAsia="fr-FR"/>
              </w:rPr>
            </w:pPr>
          </w:p>
        </w:tc>
      </w:tr>
      <w:tr w:rsidR="00235B8C" w:rsidRPr="000F6836" w14:paraId="04825821" w14:textId="77777777" w:rsidTr="00B27ECA">
        <w:trPr>
          <w:ins w:id="4653"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E14A1" w14:textId="77777777" w:rsidR="00235B8C" w:rsidRPr="000F6836" w:rsidRDefault="00235B8C" w:rsidP="00B27ECA">
            <w:pPr>
              <w:rPr>
                <w:ins w:id="4654" w:author="Author"/>
                <w:bCs/>
                <w:lang w:val="en-GB"/>
              </w:rPr>
            </w:pPr>
            <w:ins w:id="4655" w:author="Author">
              <w:r w:rsidRPr="000F6836">
                <w:rPr>
                  <w:bCs/>
                  <w:lang w:val="en-GB"/>
                </w:rPr>
                <w:t>L2 E</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A460B" w14:textId="77777777" w:rsidR="00235B8C" w:rsidRPr="000F6836" w:rsidRDefault="00235B8C" w:rsidP="00B27ECA">
            <w:pPr>
              <w:jc w:val="center"/>
              <w:rPr>
                <w:ins w:id="4656" w:author="Author"/>
                <w:bCs/>
                <w:lang w:val="en-GB"/>
              </w:rPr>
            </w:pPr>
            <w:ins w:id="4657" w:author="Author">
              <w:r w:rsidRPr="000F6836">
                <w:rPr>
                  <w:bCs/>
                  <w:lang w:val="en-GB"/>
                </w:rPr>
                <w:t>205</w:t>
              </w:r>
            </w:ins>
          </w:p>
        </w:tc>
        <w:tc>
          <w:tcPr>
            <w:tcW w:w="1474" w:type="dxa"/>
            <w:tcBorders>
              <w:top w:val="single" w:sz="4" w:space="0" w:color="auto"/>
              <w:left w:val="single" w:sz="4" w:space="0" w:color="auto"/>
              <w:bottom w:val="single" w:sz="4" w:space="0" w:color="auto"/>
              <w:right w:val="single" w:sz="4" w:space="0" w:color="auto"/>
            </w:tcBorders>
            <w:hideMark/>
          </w:tcPr>
          <w:p w14:paraId="1BAE00DF" w14:textId="77777777" w:rsidR="00235B8C" w:rsidRPr="000F6836" w:rsidRDefault="00235B8C" w:rsidP="00B27ECA">
            <w:pPr>
              <w:jc w:val="center"/>
              <w:rPr>
                <w:ins w:id="4658" w:author="Author"/>
                <w:bCs/>
                <w:lang w:val="en-GB"/>
              </w:rPr>
            </w:pPr>
            <w:ins w:id="4659" w:author="Author">
              <w:r w:rsidRPr="000F6836">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1B90" w14:textId="77777777" w:rsidR="00235B8C" w:rsidRPr="000F6836" w:rsidRDefault="00235B8C" w:rsidP="00B27ECA">
            <w:pPr>
              <w:jc w:val="left"/>
              <w:rPr>
                <w:ins w:id="4660" w:author="Author"/>
                <w:bCs/>
                <w:lang w:val="en-GB" w:eastAsia="fr-FR"/>
              </w:rPr>
            </w:pPr>
          </w:p>
        </w:tc>
      </w:tr>
      <w:tr w:rsidR="00235B8C" w:rsidRPr="000F6836" w14:paraId="7CCB03BD" w14:textId="77777777" w:rsidTr="00B27ECA">
        <w:trPr>
          <w:ins w:id="4661"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BA45C" w14:textId="77777777" w:rsidR="00235B8C" w:rsidRPr="000F6836" w:rsidRDefault="00235B8C" w:rsidP="00B27ECA">
            <w:pPr>
              <w:rPr>
                <w:ins w:id="4662" w:author="Author"/>
                <w:bCs/>
                <w:lang w:val="en-GB"/>
              </w:rPr>
            </w:pPr>
            <w:ins w:id="4663" w:author="Author">
              <w:r w:rsidRPr="000F6836">
                <w:rPr>
                  <w:bCs/>
                  <w:lang w:val="en-GB"/>
                </w:rPr>
                <w:t>L1 A</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D2400" w14:textId="77777777" w:rsidR="00235B8C" w:rsidRPr="000F6836" w:rsidRDefault="00235B8C" w:rsidP="00B27ECA">
            <w:pPr>
              <w:jc w:val="center"/>
              <w:rPr>
                <w:ins w:id="4664" w:author="Author"/>
                <w:bCs/>
                <w:lang w:val="en-GB"/>
              </w:rPr>
            </w:pPr>
            <w:ins w:id="4665" w:author="Author">
              <w:r w:rsidRPr="000F6836">
                <w:rPr>
                  <w:bCs/>
                  <w:lang w:val="en-GB"/>
                </w:rPr>
                <w:t>101</w:t>
              </w:r>
            </w:ins>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793B183F" w14:textId="77777777" w:rsidR="00235B8C" w:rsidRPr="000F6836" w:rsidRDefault="00235B8C" w:rsidP="00B27ECA">
            <w:pPr>
              <w:jc w:val="center"/>
              <w:rPr>
                <w:ins w:id="4666"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E19A7" w14:textId="77777777" w:rsidR="00235B8C" w:rsidRPr="000F6836" w:rsidRDefault="00235B8C" w:rsidP="00B27ECA">
            <w:pPr>
              <w:jc w:val="left"/>
              <w:rPr>
                <w:ins w:id="4667" w:author="Author"/>
                <w:bCs/>
                <w:lang w:val="en-GB" w:eastAsia="fr-FR"/>
              </w:rPr>
            </w:pPr>
          </w:p>
        </w:tc>
      </w:tr>
      <w:tr w:rsidR="00235B8C" w:rsidRPr="000F6836" w14:paraId="17BB8628" w14:textId="77777777" w:rsidTr="00B27ECA">
        <w:trPr>
          <w:ins w:id="4668"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B7568" w14:textId="77777777" w:rsidR="00235B8C" w:rsidRPr="000F6836" w:rsidRDefault="00235B8C" w:rsidP="00B27ECA">
            <w:pPr>
              <w:rPr>
                <w:ins w:id="4669" w:author="Author"/>
                <w:bCs/>
                <w:lang w:val="en-GB"/>
              </w:rPr>
            </w:pPr>
            <w:ins w:id="4670" w:author="Author">
              <w:r w:rsidRPr="000F6836">
                <w:rPr>
                  <w:bCs/>
                  <w:lang w:val="en-GB"/>
                </w:rPr>
                <w:t>L1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3C11E" w14:textId="77777777" w:rsidR="00235B8C" w:rsidRPr="000F6836" w:rsidRDefault="00235B8C" w:rsidP="00B27ECA">
            <w:pPr>
              <w:jc w:val="center"/>
              <w:rPr>
                <w:ins w:id="4671" w:author="Author"/>
                <w:bCs/>
                <w:lang w:val="en-GB"/>
              </w:rPr>
            </w:pPr>
            <w:ins w:id="4672" w:author="Author">
              <w:r w:rsidRPr="000F6836">
                <w:rPr>
                  <w:bCs/>
                  <w:lang w:val="en-GB"/>
                </w:rPr>
                <w:t>102</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4676E" w14:textId="77777777" w:rsidR="00235B8C" w:rsidRPr="000F6836" w:rsidRDefault="00235B8C" w:rsidP="00B27ECA">
            <w:pPr>
              <w:jc w:val="center"/>
              <w:rPr>
                <w:ins w:id="4673"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09E09" w14:textId="77777777" w:rsidR="00235B8C" w:rsidRPr="000F6836" w:rsidRDefault="00235B8C" w:rsidP="00B27ECA">
            <w:pPr>
              <w:jc w:val="left"/>
              <w:rPr>
                <w:ins w:id="4674" w:author="Author"/>
                <w:bCs/>
                <w:lang w:val="en-GB" w:eastAsia="fr-FR"/>
              </w:rPr>
            </w:pPr>
          </w:p>
        </w:tc>
      </w:tr>
    </w:tbl>
    <w:p w14:paraId="10165991" w14:textId="77777777" w:rsidR="00235B8C" w:rsidRPr="000F6836" w:rsidRDefault="00235B8C" w:rsidP="00235B8C">
      <w:pPr>
        <w:rPr>
          <w:ins w:id="4675" w:author="Author"/>
          <w:bCs/>
          <w:lang w:val="en-GB"/>
        </w:rPr>
      </w:pPr>
      <w:ins w:id="4676" w:author="Author">
        <w:r w:rsidRPr="000F6836">
          <w:rPr>
            <w:lang w:val="en-GB"/>
          </w:rPr>
          <w:t>Operational Risk</w:t>
        </w:r>
      </w:ins>
    </w:p>
    <w:tbl>
      <w:tblPr>
        <w:tblStyle w:val="TableGrid"/>
        <w:tblW w:w="9180" w:type="dxa"/>
        <w:tblLayout w:type="fixed"/>
        <w:tblLook w:val="04A0" w:firstRow="1" w:lastRow="0" w:firstColumn="1" w:lastColumn="0" w:noHBand="0" w:noVBand="1"/>
      </w:tblPr>
      <w:tblGrid>
        <w:gridCol w:w="1668"/>
        <w:gridCol w:w="2126"/>
        <w:gridCol w:w="5386"/>
      </w:tblGrid>
      <w:tr w:rsidR="00235B8C" w:rsidRPr="000F6836" w14:paraId="3A712499" w14:textId="77777777" w:rsidTr="0012726A">
        <w:trPr>
          <w:trHeight w:val="285"/>
          <w:ins w:id="467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476C985" w14:textId="77777777" w:rsidR="00235B8C" w:rsidRPr="000F6836" w:rsidRDefault="00235B8C" w:rsidP="00B27ECA">
            <w:pPr>
              <w:rPr>
                <w:ins w:id="4678" w:author="Autho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1DD5DA" w14:textId="77777777" w:rsidR="00235B8C" w:rsidRPr="000F6836" w:rsidRDefault="00235B8C" w:rsidP="00B27ECA">
            <w:pPr>
              <w:jc w:val="center"/>
              <w:rPr>
                <w:ins w:id="4679" w:author="Author"/>
                <w:bCs/>
                <w:lang w:val="en-GB" w:eastAsia="fr-FR"/>
              </w:rPr>
            </w:pPr>
            <w:ins w:id="4680" w:author="Author">
              <w:r w:rsidRPr="000F6836">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A1BA34" w14:textId="77777777" w:rsidR="00235B8C" w:rsidRPr="000F6836" w:rsidRDefault="00235B8C" w:rsidP="00B27ECA">
            <w:pPr>
              <w:jc w:val="center"/>
              <w:rPr>
                <w:ins w:id="4681" w:author="Author"/>
                <w:bCs/>
                <w:lang w:val="en-GB"/>
              </w:rPr>
            </w:pPr>
            <w:ins w:id="4682" w:author="Author">
              <w:r w:rsidRPr="000F6836">
                <w:rPr>
                  <w:bCs/>
                  <w:lang w:val="en-GB"/>
                </w:rPr>
                <w:t>INSTRUCTIONS</w:t>
              </w:r>
            </w:ins>
          </w:p>
        </w:tc>
      </w:tr>
      <w:tr w:rsidR="00235B8C" w:rsidRPr="000F6836" w14:paraId="599DBD1B" w14:textId="77777777" w:rsidTr="0012726A">
        <w:trPr>
          <w:trHeight w:val="735"/>
          <w:ins w:id="468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5D4E8" w14:textId="77777777" w:rsidR="00235B8C" w:rsidRPr="000F6836" w:rsidRDefault="00235B8C" w:rsidP="00B27ECA">
            <w:pPr>
              <w:rPr>
                <w:ins w:id="4684" w:author="Author"/>
                <w:lang w:val="en-GB"/>
              </w:rPr>
            </w:pPr>
            <w:ins w:id="4685" w:author="Author">
              <w:r w:rsidRPr="000F6836">
                <w:rPr>
                  <w:lang w:val="en-GB"/>
                </w:rPr>
                <w:t>C0010/R0010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57B29" w14:textId="77777777" w:rsidR="00235B8C" w:rsidRPr="000F6836" w:rsidRDefault="00235B8C" w:rsidP="00B27ECA">
            <w:pPr>
              <w:jc w:val="left"/>
              <w:rPr>
                <w:ins w:id="4686" w:author="Author"/>
                <w:lang w:val="en-GB"/>
              </w:rPr>
            </w:pPr>
            <w:ins w:id="4687" w:author="Author">
              <w:r w:rsidRPr="000F6836">
                <w:rPr>
                  <w:lang w:val="en-GB"/>
                </w:rPr>
                <w:t>Is Basel L1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2942F" w14:textId="77777777" w:rsidR="00235B8C" w:rsidRPr="000F6836" w:rsidRDefault="00235B8C" w:rsidP="00B27ECA">
            <w:pPr>
              <w:rPr>
                <w:ins w:id="4688" w:author="Author"/>
                <w:lang w:val="en-GB" w:eastAsia="es-ES"/>
              </w:rPr>
            </w:pPr>
            <w:ins w:id="4689" w:author="Author">
              <w:r w:rsidRPr="000F6836">
                <w:rPr>
                  <w:lang w:val="en-GB" w:eastAsia="es-ES"/>
                </w:rPr>
                <w:t xml:space="preserve">Identify if the seven high-level categories (L1) specified in </w:t>
              </w:r>
              <w:r w:rsidRPr="000F6836">
                <w:rPr>
                  <w:lang w:val="en-GB"/>
                </w:rPr>
                <w:fldChar w:fldCharType="begin"/>
              </w:r>
              <w:r w:rsidRPr="000F6836">
                <w:rPr>
                  <w:lang w:val="en-GB"/>
                </w:rPr>
                <w:instrText xml:space="preserve"> HYPERLINK "https://www.bis.org/bcbs/qisoprisknote.pdf" </w:instrText>
              </w:r>
              <w:r w:rsidRPr="000F6836">
                <w:rPr>
                  <w:lang w:val="en-GB"/>
                </w:rPr>
                <w:fldChar w:fldCharType="separate"/>
              </w:r>
              <w:r w:rsidRPr="000F6836">
                <w:rPr>
                  <w:rStyle w:val="Hyperlink"/>
                  <w:lang w:val="en-GB" w:eastAsia="es-ES"/>
                </w:rPr>
                <w:t>Basel II</w:t>
              </w:r>
              <w:r w:rsidRPr="000F6836">
                <w:rPr>
                  <w:lang w:val="en-GB"/>
                </w:rPr>
                <w:fldChar w:fldCharType="end"/>
              </w:r>
              <w:r w:rsidRPr="000F6836">
                <w:rPr>
                  <w:lang w:val="en-GB"/>
                </w:rPr>
                <w:t xml:space="preserve"> are used. </w:t>
              </w:r>
            </w:ins>
          </w:p>
          <w:p w14:paraId="5C9BA311" w14:textId="77777777" w:rsidR="00235B8C" w:rsidRPr="000F6836" w:rsidRDefault="00235B8C" w:rsidP="00B27ECA">
            <w:pPr>
              <w:jc w:val="left"/>
              <w:rPr>
                <w:ins w:id="4690" w:author="Author"/>
                <w:lang w:val="en-GB"/>
              </w:rPr>
            </w:pPr>
          </w:p>
          <w:p w14:paraId="59CBB4C4" w14:textId="77777777" w:rsidR="00235B8C" w:rsidRPr="000F6836" w:rsidRDefault="00235B8C" w:rsidP="00B27ECA">
            <w:pPr>
              <w:jc w:val="left"/>
              <w:rPr>
                <w:ins w:id="4691" w:author="Author"/>
                <w:color w:val="000000"/>
                <w:lang w:val="en-GB"/>
              </w:rPr>
            </w:pPr>
            <w:ins w:id="4692" w:author="Author">
              <w:r w:rsidRPr="000F6836">
                <w:rPr>
                  <w:lang w:val="en-GB"/>
                </w:rPr>
                <w:t>One of the options in the following closed list shall be used:</w:t>
              </w:r>
            </w:ins>
          </w:p>
          <w:p w14:paraId="76E2AB20" w14:textId="77777777" w:rsidR="00235B8C" w:rsidRPr="000F6836" w:rsidRDefault="00235B8C" w:rsidP="00B27ECA">
            <w:pPr>
              <w:jc w:val="left"/>
              <w:rPr>
                <w:ins w:id="4693" w:author="Author"/>
                <w:color w:val="000000"/>
                <w:lang w:val="en-GB"/>
              </w:rPr>
            </w:pPr>
            <w:ins w:id="4694" w:author="Author">
              <w:r w:rsidRPr="000F6836">
                <w:rPr>
                  <w:color w:val="000000"/>
                  <w:lang w:val="en-GB"/>
                </w:rPr>
                <w:t>Yes</w:t>
              </w:r>
            </w:ins>
          </w:p>
          <w:p w14:paraId="70CBE85A" w14:textId="77777777" w:rsidR="00235B8C" w:rsidRPr="000F6836" w:rsidRDefault="00235B8C" w:rsidP="00B27ECA">
            <w:pPr>
              <w:rPr>
                <w:ins w:id="4695" w:author="Author"/>
                <w:lang w:val="en-GB" w:eastAsia="es-ES"/>
              </w:rPr>
            </w:pPr>
            <w:ins w:id="4696" w:author="Author">
              <w:r w:rsidRPr="000F6836">
                <w:rPr>
                  <w:color w:val="000000"/>
                  <w:lang w:val="en-GB"/>
                </w:rPr>
                <w:t>No</w:t>
              </w:r>
            </w:ins>
          </w:p>
        </w:tc>
      </w:tr>
      <w:tr w:rsidR="00235B8C" w:rsidRPr="000F6836" w14:paraId="2B129AA4" w14:textId="77777777" w:rsidTr="0012726A">
        <w:trPr>
          <w:trHeight w:val="735"/>
          <w:ins w:id="469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C8AC1" w14:textId="77777777" w:rsidR="00235B8C" w:rsidRPr="000F6836" w:rsidRDefault="00235B8C" w:rsidP="00B27ECA">
            <w:pPr>
              <w:rPr>
                <w:ins w:id="4698" w:author="Author"/>
                <w:lang w:val="en-GB" w:eastAsia="fr-FR"/>
              </w:rPr>
            </w:pPr>
            <w:ins w:id="4699" w:author="Author">
              <w:r w:rsidRPr="000F6836">
                <w:rPr>
                  <w:lang w:val="en-GB"/>
                </w:rPr>
                <w:t>C0010/R0020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13CEB4" w14:textId="77777777" w:rsidR="00235B8C" w:rsidRPr="000F6836" w:rsidRDefault="00235B8C" w:rsidP="00B27ECA">
            <w:pPr>
              <w:jc w:val="left"/>
              <w:rPr>
                <w:ins w:id="4700" w:author="Author"/>
                <w:lang w:val="en-GB"/>
              </w:rPr>
            </w:pPr>
            <w:ins w:id="4701" w:author="Author">
              <w:r w:rsidRPr="000F6836">
                <w:rPr>
                  <w:lang w:val="en-GB"/>
                </w:rPr>
                <w:t>Is Basel L1 and L2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98E6" w14:textId="77777777" w:rsidR="00235B8C" w:rsidRPr="000F6836" w:rsidRDefault="00235B8C" w:rsidP="00B27ECA">
            <w:pPr>
              <w:rPr>
                <w:ins w:id="4702" w:author="Author"/>
                <w:lang w:val="en-GB" w:eastAsia="es-ES"/>
              </w:rPr>
            </w:pPr>
            <w:ins w:id="4703" w:author="Author">
              <w:r w:rsidRPr="000F6836">
                <w:rPr>
                  <w:lang w:val="en-GB" w:eastAsia="es-ES"/>
                </w:rPr>
                <w:t xml:space="preserve">Identify if the Basel Level 1 and 2 categories and their hierarchy (which L2 are included in each L1) specified in </w:t>
              </w:r>
              <w:r w:rsidRPr="000F6836">
                <w:rPr>
                  <w:lang w:val="en-GB"/>
                </w:rPr>
                <w:fldChar w:fldCharType="begin"/>
              </w:r>
              <w:r w:rsidRPr="000F6836">
                <w:rPr>
                  <w:lang w:val="en-GB"/>
                </w:rPr>
                <w:instrText xml:space="preserve"> HYPERLINK "https://www.bis.org/bcbs/qisoprisknote.pdf" </w:instrText>
              </w:r>
              <w:r w:rsidRPr="000F6836">
                <w:rPr>
                  <w:lang w:val="en-GB"/>
                </w:rPr>
                <w:fldChar w:fldCharType="separate"/>
              </w:r>
              <w:r w:rsidRPr="000F6836">
                <w:rPr>
                  <w:rStyle w:val="Hyperlink"/>
                  <w:lang w:val="en-GB" w:eastAsia="es-ES"/>
                </w:rPr>
                <w:t>Basel II</w:t>
              </w:r>
              <w:r w:rsidRPr="000F6836">
                <w:rPr>
                  <w:lang w:val="en-GB"/>
                </w:rPr>
                <w:fldChar w:fldCharType="end"/>
              </w:r>
              <w:r w:rsidRPr="000F6836">
                <w:rPr>
                  <w:lang w:val="en-GB" w:eastAsia="es-ES"/>
                </w:rPr>
                <w:t xml:space="preserve"> [</w:t>
              </w:r>
              <w:r w:rsidRPr="000F6836">
                <w:rPr>
                  <w:lang w:val="en-GB"/>
                </w:rPr>
                <w:fldChar w:fldCharType="begin"/>
              </w:r>
              <w:r w:rsidRPr="000F6836">
                <w:rPr>
                  <w:lang w:val="en-GB"/>
                </w:rPr>
                <w:instrText xml:space="preserve"> HYPERLINK "https://www.bis.org/publ/bcbs107.pdf" </w:instrText>
              </w:r>
              <w:r w:rsidRPr="000F6836">
                <w:rPr>
                  <w:lang w:val="en-GB"/>
                </w:rPr>
                <w:fldChar w:fldCharType="separate"/>
              </w:r>
              <w:r w:rsidRPr="000F6836">
                <w:rPr>
                  <w:rStyle w:val="Hyperlink"/>
                  <w:lang w:val="en-GB" w:eastAsia="es-ES"/>
                </w:rPr>
                <w:t>Annex 7</w:t>
              </w:r>
              <w:r w:rsidRPr="000F6836">
                <w:rPr>
                  <w:lang w:val="en-GB"/>
                </w:rPr>
                <w:fldChar w:fldCharType="end"/>
              </w:r>
              <w:r w:rsidRPr="000F6836">
                <w:rPr>
                  <w:lang w:val="en-GB" w:eastAsia="es-ES"/>
                </w:rPr>
                <w:t>].</w:t>
              </w:r>
            </w:ins>
          </w:p>
          <w:p w14:paraId="360F6A4D" w14:textId="77777777" w:rsidR="00235B8C" w:rsidRPr="000F6836" w:rsidRDefault="00235B8C" w:rsidP="00B27ECA">
            <w:pPr>
              <w:jc w:val="left"/>
              <w:rPr>
                <w:ins w:id="4704" w:author="Author"/>
                <w:color w:val="000000"/>
                <w:lang w:val="en-GB"/>
              </w:rPr>
            </w:pPr>
            <w:ins w:id="4705" w:author="Author">
              <w:r w:rsidRPr="000F6836">
                <w:rPr>
                  <w:lang w:val="en-GB"/>
                </w:rPr>
                <w:t>One of the options in the following closed list shall be used:</w:t>
              </w:r>
            </w:ins>
          </w:p>
          <w:p w14:paraId="086DCF0A" w14:textId="77777777" w:rsidR="00235B8C" w:rsidRPr="000F6836" w:rsidRDefault="00235B8C" w:rsidP="00B27ECA">
            <w:pPr>
              <w:jc w:val="left"/>
              <w:rPr>
                <w:ins w:id="4706" w:author="Author"/>
                <w:color w:val="000000"/>
                <w:lang w:val="en-GB"/>
              </w:rPr>
            </w:pPr>
            <w:ins w:id="4707" w:author="Author">
              <w:r w:rsidRPr="000F6836">
                <w:rPr>
                  <w:color w:val="000000"/>
                  <w:lang w:val="en-GB"/>
                </w:rPr>
                <w:t>Yes</w:t>
              </w:r>
            </w:ins>
          </w:p>
          <w:p w14:paraId="77AC6103" w14:textId="77777777" w:rsidR="00235B8C" w:rsidRPr="000F6836" w:rsidRDefault="00235B8C" w:rsidP="00B27ECA">
            <w:pPr>
              <w:rPr>
                <w:ins w:id="4708" w:author="Author"/>
                <w:lang w:val="en-GB" w:eastAsia="es-ES"/>
              </w:rPr>
            </w:pPr>
            <w:ins w:id="4709" w:author="Author">
              <w:r w:rsidRPr="000F6836">
                <w:rPr>
                  <w:color w:val="000000"/>
                  <w:lang w:val="en-GB"/>
                </w:rPr>
                <w:t>No</w:t>
              </w:r>
            </w:ins>
          </w:p>
        </w:tc>
      </w:tr>
      <w:tr w:rsidR="00235B8C" w:rsidRPr="000F6836" w14:paraId="26ED4516" w14:textId="77777777" w:rsidTr="0012726A">
        <w:trPr>
          <w:trHeight w:val="735"/>
          <w:ins w:id="471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34472" w14:textId="77777777" w:rsidR="00235B8C" w:rsidRPr="000F6836" w:rsidRDefault="00235B8C" w:rsidP="00B27ECA">
            <w:pPr>
              <w:rPr>
                <w:ins w:id="4711" w:author="Author"/>
                <w:lang w:val="en-GB" w:eastAsia="fr-FR"/>
              </w:rPr>
            </w:pPr>
            <w:ins w:id="4712" w:author="Author">
              <w:r w:rsidRPr="000F6836">
                <w:rPr>
                  <w:lang w:val="en-GB"/>
                </w:rPr>
                <w:t>C0020</w:t>
              </w:r>
            </w:ins>
          </w:p>
          <w:p w14:paraId="75258C19" w14:textId="77777777" w:rsidR="00235B8C" w:rsidRPr="000F6836" w:rsidRDefault="00235B8C" w:rsidP="00B27ECA">
            <w:pPr>
              <w:rPr>
                <w:ins w:id="4713"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C8E3F" w14:textId="77777777" w:rsidR="00235B8C" w:rsidRPr="000F6836" w:rsidRDefault="00235B8C" w:rsidP="00B27ECA">
            <w:pPr>
              <w:jc w:val="left"/>
              <w:rPr>
                <w:ins w:id="4714" w:author="Author"/>
                <w:lang w:val="en-GB"/>
              </w:rPr>
            </w:pPr>
            <w:ins w:id="4715" w:author="Author">
              <w:r w:rsidRPr="000F6836">
                <w:rPr>
                  <w:lang w:val="en-GB"/>
                </w:rPr>
                <w:t>Scenario name</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9E7C6" w14:textId="77777777" w:rsidR="00235B8C" w:rsidRPr="000F6836" w:rsidRDefault="00235B8C" w:rsidP="00B27ECA">
            <w:pPr>
              <w:rPr>
                <w:ins w:id="4716" w:author="Author"/>
                <w:lang w:val="en-GB" w:eastAsia="es-ES"/>
              </w:rPr>
            </w:pPr>
            <w:ins w:id="4717" w:author="Author">
              <w:r w:rsidRPr="000F6836">
                <w:rPr>
                  <w:lang w:val="en-GB"/>
                </w:rPr>
                <w:t>This table should be completed by all groups,  also in the cases where the undertaking answers ‘No’ to ‘C0010/R0010’ and/or ‘C0010/R0020’, with the names of the internal scenarios used for Operational risk calculations by the internal model.</w:t>
              </w:r>
            </w:ins>
          </w:p>
        </w:tc>
      </w:tr>
      <w:tr w:rsidR="00235B8C" w:rsidRPr="000F6836" w14:paraId="4B67EA25" w14:textId="77777777" w:rsidTr="0012726A">
        <w:trPr>
          <w:trHeight w:val="735"/>
          <w:ins w:id="471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8032A2" w14:textId="77777777" w:rsidR="00235B8C" w:rsidRPr="000F6836" w:rsidRDefault="00235B8C" w:rsidP="00B27ECA">
            <w:pPr>
              <w:rPr>
                <w:ins w:id="4719" w:author="Author"/>
                <w:lang w:val="en-GB" w:eastAsia="fr-FR"/>
              </w:rPr>
            </w:pPr>
            <w:ins w:id="4720" w:author="Author">
              <w:r w:rsidRPr="000F6836">
                <w:rPr>
                  <w:lang w:val="en-GB"/>
                </w:rPr>
                <w:lastRenderedPageBreak/>
                <w:t>C0030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3624C" w14:textId="77777777" w:rsidR="00235B8C" w:rsidRPr="000F6836" w:rsidRDefault="00235B8C" w:rsidP="00B27ECA">
            <w:pPr>
              <w:jc w:val="left"/>
              <w:rPr>
                <w:ins w:id="4721" w:author="Author"/>
                <w:lang w:val="en-GB"/>
              </w:rPr>
            </w:pPr>
            <w:ins w:id="4722" w:author="Author">
              <w:r w:rsidRPr="000F6836">
                <w:rPr>
                  <w:lang w:val="en-GB"/>
                </w:rPr>
                <w:t>Unique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EB163" w14:textId="77777777" w:rsidR="00235B8C" w:rsidRPr="000F6836" w:rsidRDefault="00235B8C" w:rsidP="00B27ECA">
            <w:pPr>
              <w:rPr>
                <w:ins w:id="4723" w:author="Author"/>
                <w:lang w:val="en-GB" w:eastAsia="es-ES"/>
              </w:rPr>
            </w:pPr>
            <w:ins w:id="4724" w:author="Author">
              <w:r w:rsidRPr="000F6836">
                <w:rPr>
                  <w:lang w:val="en-GB"/>
                </w:rPr>
                <w:t>This is a unique ID of the internal scenario. This should be consistent across different reporting periods. This is a numeric field.</w:t>
              </w:r>
            </w:ins>
          </w:p>
        </w:tc>
      </w:tr>
      <w:tr w:rsidR="00235B8C" w:rsidRPr="000F6836" w14:paraId="40D53403" w14:textId="77777777" w:rsidTr="0012726A">
        <w:trPr>
          <w:trHeight w:val="735"/>
          <w:ins w:id="472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E7CB5" w14:textId="77777777" w:rsidR="00235B8C" w:rsidRPr="000F6836" w:rsidRDefault="00235B8C" w:rsidP="00B27ECA">
            <w:pPr>
              <w:rPr>
                <w:ins w:id="4726" w:author="Author"/>
                <w:lang w:val="en-GB" w:eastAsia="fr-FR"/>
              </w:rPr>
            </w:pPr>
            <w:ins w:id="4727" w:author="Author">
              <w:r w:rsidRPr="000F6836">
                <w:rPr>
                  <w:lang w:val="en-GB"/>
                </w:rPr>
                <w:t>C0040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321D8" w14:textId="77777777" w:rsidR="00235B8C" w:rsidRPr="000F6836" w:rsidRDefault="00235B8C" w:rsidP="00B27ECA">
            <w:pPr>
              <w:jc w:val="left"/>
              <w:rPr>
                <w:ins w:id="4728" w:author="Author"/>
                <w:lang w:val="en-GB"/>
              </w:rPr>
            </w:pPr>
            <w:ins w:id="4729" w:author="Author">
              <w:r w:rsidRPr="000F6836">
                <w:rPr>
                  <w:lang w:val="en-GB"/>
                </w:rPr>
                <w:t>Unique ID of parent level.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61922" w14:textId="77777777" w:rsidR="00235B8C" w:rsidRPr="000F6836" w:rsidRDefault="00235B8C" w:rsidP="00B27ECA">
            <w:pPr>
              <w:rPr>
                <w:ins w:id="4730" w:author="Author"/>
                <w:lang w:val="en-GB"/>
              </w:rPr>
            </w:pPr>
            <w:ins w:id="4731" w:author="Author">
              <w:r w:rsidRPr="000F6836">
                <w:rPr>
                  <w:lang w:val="en-GB"/>
                </w:rPr>
                <w:t>This is a unique ID of the immediate parent internal scenario. This should be consistent across different reporting periods. This is a numeric field.</w:t>
              </w:r>
            </w:ins>
          </w:p>
          <w:p w14:paraId="653F19FF" w14:textId="77777777" w:rsidR="00235B8C" w:rsidRPr="000F6836" w:rsidRDefault="00235B8C" w:rsidP="00B27ECA">
            <w:pPr>
              <w:rPr>
                <w:ins w:id="4732" w:author="Author"/>
                <w:lang w:val="en-GB"/>
              </w:rPr>
            </w:pPr>
          </w:p>
        </w:tc>
      </w:tr>
      <w:tr w:rsidR="00235B8C" w:rsidRPr="000F6836" w14:paraId="0DDA7045" w14:textId="77777777" w:rsidTr="0012726A">
        <w:trPr>
          <w:trHeight w:val="735"/>
          <w:ins w:id="473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3931E7" w14:textId="77777777" w:rsidR="00235B8C" w:rsidRPr="000F6836" w:rsidRDefault="00235B8C" w:rsidP="00B27ECA">
            <w:pPr>
              <w:rPr>
                <w:ins w:id="4734" w:author="Author"/>
                <w:lang w:val="en-GB"/>
              </w:rPr>
            </w:pPr>
            <w:ins w:id="4735" w:author="Author">
              <w:r w:rsidRPr="000F6836">
                <w:rPr>
                  <w:lang w:val="en-GB"/>
                </w:rPr>
                <w:t>C0050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C4A75" w14:textId="77777777" w:rsidR="00235B8C" w:rsidRPr="000F6836" w:rsidRDefault="00235B8C" w:rsidP="00B27ECA">
            <w:pPr>
              <w:jc w:val="left"/>
              <w:rPr>
                <w:ins w:id="4736" w:author="Author"/>
                <w:lang w:val="en-GB"/>
              </w:rPr>
            </w:pPr>
            <w:ins w:id="4737" w:author="Author">
              <w:r w:rsidRPr="000F6836">
                <w:rPr>
                  <w:lang w:val="en-GB"/>
                </w:rPr>
                <w:t>Basel L1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0E52" w14:textId="77777777" w:rsidR="00235B8C" w:rsidRPr="000F6836" w:rsidRDefault="00235B8C" w:rsidP="00B27ECA">
            <w:pPr>
              <w:rPr>
                <w:ins w:id="4738" w:author="Author"/>
                <w:lang w:val="en-GB"/>
              </w:rPr>
            </w:pPr>
            <w:ins w:id="4739" w:author="Author">
              <w:r w:rsidRPr="000F6836">
                <w:rPr>
                  <w:lang w:val="en-GB" w:eastAsia="es-ES"/>
                </w:rPr>
                <w:t xml:space="preserve">For completion by undertakings which answer ‘Yes’ in </w:t>
              </w:r>
              <w:r w:rsidRPr="000F6836">
                <w:rPr>
                  <w:lang w:val="en-GB"/>
                </w:rPr>
                <w:t>C0010/R0010 or the mapping to Basel L1 exists. Field should be empty if the scenario is higher than level 2 in the classification.</w:t>
              </w:r>
            </w:ins>
          </w:p>
          <w:p w14:paraId="328F32E3" w14:textId="77777777" w:rsidR="00235B8C" w:rsidRPr="000F6836" w:rsidRDefault="00235B8C" w:rsidP="00B27ECA">
            <w:pPr>
              <w:rPr>
                <w:ins w:id="4740" w:author="Author"/>
                <w:lang w:val="en-GB"/>
              </w:rPr>
            </w:pPr>
            <w:ins w:id="4741" w:author="Author">
              <w:r w:rsidRPr="000F6836">
                <w:rPr>
                  <w:lang w:val="en-GB"/>
                </w:rPr>
                <w:t>One of the options in the following closed list shall be used:</w:t>
              </w:r>
            </w:ins>
          </w:p>
          <w:p w14:paraId="3AA009CE" w14:textId="77777777" w:rsidR="00235B8C" w:rsidRPr="000F6836" w:rsidRDefault="00235B8C" w:rsidP="00B27ECA">
            <w:pPr>
              <w:pStyle w:val="ListParagraph"/>
              <w:numPr>
                <w:ilvl w:val="0"/>
                <w:numId w:val="57"/>
              </w:numPr>
              <w:contextualSpacing/>
              <w:jc w:val="both"/>
              <w:rPr>
                <w:ins w:id="4742" w:author="Author"/>
                <w:rFonts w:ascii="Times New Roman" w:hAnsi="Times New Roman" w:cs="Times New Roman"/>
                <w:sz w:val="24"/>
                <w:szCs w:val="24"/>
              </w:rPr>
            </w:pPr>
            <w:ins w:id="4743" w:author="Author">
              <w:r w:rsidRPr="000F6836">
                <w:rPr>
                  <w:rFonts w:ascii="Times New Roman" w:hAnsi="Times New Roman" w:cs="Times New Roman"/>
                  <w:sz w:val="24"/>
                  <w:szCs w:val="24"/>
                </w:rPr>
                <w:t>Internal fraud</w:t>
              </w:r>
            </w:ins>
          </w:p>
          <w:p w14:paraId="28A4E76C" w14:textId="77777777" w:rsidR="00235B8C" w:rsidRPr="000F6836" w:rsidRDefault="00235B8C" w:rsidP="00B27ECA">
            <w:pPr>
              <w:pStyle w:val="ListParagraph"/>
              <w:numPr>
                <w:ilvl w:val="0"/>
                <w:numId w:val="57"/>
              </w:numPr>
              <w:contextualSpacing/>
              <w:jc w:val="both"/>
              <w:rPr>
                <w:ins w:id="4744" w:author="Author"/>
                <w:rFonts w:ascii="Times New Roman" w:hAnsi="Times New Roman" w:cs="Times New Roman"/>
                <w:sz w:val="24"/>
                <w:szCs w:val="24"/>
              </w:rPr>
            </w:pPr>
            <w:ins w:id="4745" w:author="Author">
              <w:r w:rsidRPr="000F6836">
                <w:rPr>
                  <w:rFonts w:ascii="Times New Roman" w:hAnsi="Times New Roman" w:cs="Times New Roman"/>
                  <w:sz w:val="24"/>
                  <w:szCs w:val="24"/>
                </w:rPr>
                <w:t>External fraud</w:t>
              </w:r>
            </w:ins>
          </w:p>
          <w:p w14:paraId="594EEDEE" w14:textId="77777777" w:rsidR="00235B8C" w:rsidRPr="000F6836" w:rsidRDefault="00235B8C" w:rsidP="00B27ECA">
            <w:pPr>
              <w:pStyle w:val="ListParagraph"/>
              <w:numPr>
                <w:ilvl w:val="0"/>
                <w:numId w:val="57"/>
              </w:numPr>
              <w:contextualSpacing/>
              <w:jc w:val="both"/>
              <w:rPr>
                <w:ins w:id="4746" w:author="Author"/>
                <w:rFonts w:ascii="Times New Roman" w:hAnsi="Times New Roman" w:cs="Times New Roman"/>
                <w:sz w:val="24"/>
                <w:szCs w:val="24"/>
              </w:rPr>
            </w:pPr>
            <w:ins w:id="4747" w:author="Author">
              <w:r w:rsidRPr="000F6836">
                <w:rPr>
                  <w:rFonts w:ascii="Times New Roman" w:hAnsi="Times New Roman" w:cs="Times New Roman"/>
                  <w:sz w:val="24"/>
                  <w:szCs w:val="24"/>
                </w:rPr>
                <w:t>Employment practices and workspace safety</w:t>
              </w:r>
            </w:ins>
          </w:p>
          <w:p w14:paraId="440A992E" w14:textId="77777777" w:rsidR="00235B8C" w:rsidRPr="000F6836" w:rsidRDefault="00235B8C" w:rsidP="00B27ECA">
            <w:pPr>
              <w:pStyle w:val="ListParagraph"/>
              <w:numPr>
                <w:ilvl w:val="0"/>
                <w:numId w:val="57"/>
              </w:numPr>
              <w:contextualSpacing/>
              <w:jc w:val="both"/>
              <w:rPr>
                <w:ins w:id="4748" w:author="Author"/>
                <w:rFonts w:ascii="Times New Roman" w:hAnsi="Times New Roman" w:cs="Times New Roman"/>
                <w:sz w:val="24"/>
                <w:szCs w:val="24"/>
              </w:rPr>
            </w:pPr>
            <w:ins w:id="4749" w:author="Author">
              <w:r w:rsidRPr="000F6836">
                <w:rPr>
                  <w:rFonts w:ascii="Times New Roman" w:hAnsi="Times New Roman" w:cs="Times New Roman"/>
                  <w:sz w:val="24"/>
                  <w:szCs w:val="24"/>
                </w:rPr>
                <w:t>Damage to physical assets</w:t>
              </w:r>
            </w:ins>
          </w:p>
          <w:p w14:paraId="65A34BC1" w14:textId="77777777" w:rsidR="00235B8C" w:rsidRPr="000F6836" w:rsidRDefault="00235B8C" w:rsidP="00B27ECA">
            <w:pPr>
              <w:pStyle w:val="ListParagraph"/>
              <w:numPr>
                <w:ilvl w:val="0"/>
                <w:numId w:val="57"/>
              </w:numPr>
              <w:contextualSpacing/>
              <w:jc w:val="both"/>
              <w:rPr>
                <w:ins w:id="4750" w:author="Author"/>
                <w:rFonts w:ascii="Times New Roman" w:hAnsi="Times New Roman" w:cs="Times New Roman"/>
                <w:sz w:val="24"/>
                <w:szCs w:val="24"/>
              </w:rPr>
            </w:pPr>
            <w:ins w:id="4751" w:author="Author">
              <w:r w:rsidRPr="000F6836">
                <w:rPr>
                  <w:rFonts w:ascii="Times New Roman" w:hAnsi="Times New Roman" w:cs="Times New Roman"/>
                  <w:sz w:val="24"/>
                  <w:szCs w:val="24"/>
                </w:rPr>
                <w:t>Business disruption and system failures</w:t>
              </w:r>
            </w:ins>
          </w:p>
          <w:p w14:paraId="449E2758" w14:textId="77777777" w:rsidR="00235B8C" w:rsidRPr="000F6836" w:rsidRDefault="00235B8C" w:rsidP="00B27ECA">
            <w:pPr>
              <w:pStyle w:val="ListParagraph"/>
              <w:numPr>
                <w:ilvl w:val="0"/>
                <w:numId w:val="57"/>
              </w:numPr>
              <w:contextualSpacing/>
              <w:jc w:val="both"/>
              <w:rPr>
                <w:ins w:id="4752" w:author="Author"/>
                <w:rFonts w:ascii="Times New Roman" w:hAnsi="Times New Roman" w:cs="Times New Roman"/>
                <w:sz w:val="24"/>
                <w:szCs w:val="24"/>
              </w:rPr>
            </w:pPr>
            <w:ins w:id="4753" w:author="Author">
              <w:r w:rsidRPr="000F6836">
                <w:rPr>
                  <w:rFonts w:ascii="Times New Roman" w:hAnsi="Times New Roman" w:cs="Times New Roman"/>
                  <w:sz w:val="24"/>
                  <w:szCs w:val="24"/>
                </w:rPr>
                <w:t>Clients, products and business practices</w:t>
              </w:r>
            </w:ins>
          </w:p>
          <w:p w14:paraId="02583AF5" w14:textId="77777777" w:rsidR="00235B8C" w:rsidRPr="000F6836" w:rsidRDefault="00235B8C" w:rsidP="00B27ECA">
            <w:pPr>
              <w:pStyle w:val="ListParagraph"/>
              <w:numPr>
                <w:ilvl w:val="0"/>
                <w:numId w:val="57"/>
              </w:numPr>
              <w:contextualSpacing/>
              <w:jc w:val="both"/>
              <w:rPr>
                <w:ins w:id="4754" w:author="Author"/>
                <w:rFonts w:ascii="Times New Roman" w:hAnsi="Times New Roman" w:cs="Times New Roman"/>
                <w:sz w:val="24"/>
                <w:szCs w:val="24"/>
              </w:rPr>
            </w:pPr>
            <w:ins w:id="4755" w:author="Author">
              <w:r w:rsidRPr="000F6836">
                <w:rPr>
                  <w:rFonts w:ascii="Times New Roman" w:hAnsi="Times New Roman" w:cs="Times New Roman"/>
                  <w:sz w:val="24"/>
                  <w:szCs w:val="24"/>
                </w:rPr>
                <w:t>Execution, delivery and process management</w:t>
              </w:r>
            </w:ins>
          </w:p>
        </w:tc>
      </w:tr>
      <w:tr w:rsidR="0012726A" w:rsidRPr="000F6836" w14:paraId="10615533" w14:textId="77777777" w:rsidTr="0012726A">
        <w:trPr>
          <w:trHeight w:val="735"/>
          <w:ins w:id="475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C171" w14:textId="77777777" w:rsidR="0012726A" w:rsidRPr="000F6836" w:rsidRDefault="0012726A" w:rsidP="0012726A">
            <w:pPr>
              <w:rPr>
                <w:ins w:id="4757" w:author="Author"/>
                <w:lang w:val="en-GB"/>
              </w:rPr>
            </w:pPr>
            <w:ins w:id="4758" w:author="Author">
              <w:r w:rsidRPr="000F6836">
                <w:rPr>
                  <w:lang w:val="en-GB"/>
                </w:rPr>
                <w:t>C0060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6C347" w14:textId="77777777" w:rsidR="0012726A" w:rsidRPr="000F6836" w:rsidRDefault="0012726A" w:rsidP="0012726A">
            <w:pPr>
              <w:jc w:val="left"/>
              <w:rPr>
                <w:ins w:id="4759" w:author="Author"/>
                <w:lang w:val="en-GB"/>
              </w:rPr>
            </w:pPr>
            <w:ins w:id="4760" w:author="Author">
              <w:r w:rsidRPr="000F6836">
                <w:rPr>
                  <w:lang w:val="en-GB"/>
                </w:rPr>
                <w:t>Basel L2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12AB" w14:textId="77777777" w:rsidR="0012726A" w:rsidRPr="005E3F8C" w:rsidRDefault="0012726A" w:rsidP="0012726A">
            <w:pPr>
              <w:rPr>
                <w:ins w:id="4761" w:author="Author"/>
                <w:lang w:val="en-GB"/>
              </w:rPr>
            </w:pPr>
            <w:ins w:id="4762" w:author="Author">
              <w:r w:rsidRPr="00791765">
                <w:rPr>
                  <w:lang w:val="en-GB" w:eastAsia="es-ES"/>
                </w:rPr>
                <w:t xml:space="preserve">For completion by undertakings which answer ‘Yes’ in </w:t>
              </w:r>
              <w:r w:rsidRPr="005E3F8C">
                <w:rPr>
                  <w:lang w:val="en-GB"/>
                </w:rPr>
                <w:t>C0010/R0020 or the mapping to Basel L2 exists.</w:t>
              </w:r>
              <w:r w:rsidRPr="005E3F8C">
                <w:rPr>
                  <w:lang w:val="en-GB" w:eastAsia="es-ES"/>
                </w:rPr>
                <w:t xml:space="preserve"> </w:t>
              </w:r>
              <w:r w:rsidRPr="005E3F8C">
                <w:rPr>
                  <w:lang w:val="en-GB"/>
                </w:rPr>
                <w:t>Field should be empty if the scenario is higher than level 2 in the classification.</w:t>
              </w:r>
            </w:ins>
          </w:p>
          <w:p w14:paraId="39E4181E" w14:textId="77777777" w:rsidR="0012726A" w:rsidRPr="005E3F8C" w:rsidRDefault="0012726A" w:rsidP="0012726A">
            <w:pPr>
              <w:rPr>
                <w:ins w:id="4763" w:author="Author"/>
                <w:lang w:val="en-GB"/>
              </w:rPr>
            </w:pPr>
            <w:ins w:id="4764" w:author="Author">
              <w:r w:rsidRPr="005E3F8C">
                <w:rPr>
                  <w:lang w:val="en-GB"/>
                </w:rPr>
                <w:t>The occurrence “Other” can be used in case the risk could be classified in a Level 1 Basel category but there is not a Level 2 one.</w:t>
              </w:r>
            </w:ins>
          </w:p>
          <w:p w14:paraId="7E7E033F" w14:textId="77777777" w:rsidR="0012726A" w:rsidRPr="005E3F8C" w:rsidRDefault="0012726A" w:rsidP="0012726A">
            <w:pPr>
              <w:rPr>
                <w:ins w:id="4765" w:author="Author"/>
                <w:lang w:val="en-GB"/>
              </w:rPr>
            </w:pPr>
            <w:ins w:id="4766" w:author="Author">
              <w:r w:rsidRPr="005E3F8C">
                <w:rPr>
                  <w:lang w:val="en-GB"/>
                </w:rPr>
                <w:t>One of the options in the following closed list shall be used:</w:t>
              </w:r>
            </w:ins>
          </w:p>
          <w:p w14:paraId="434F8B9C" w14:textId="77777777" w:rsidR="0012726A" w:rsidRPr="005E3F8C" w:rsidRDefault="0012726A" w:rsidP="0012726A">
            <w:pPr>
              <w:pStyle w:val="ListParagraph"/>
              <w:numPr>
                <w:ilvl w:val="0"/>
                <w:numId w:val="84"/>
              </w:numPr>
              <w:contextualSpacing/>
              <w:jc w:val="both"/>
              <w:rPr>
                <w:ins w:id="4767" w:author="Author"/>
                <w:rFonts w:ascii="Times New Roman" w:hAnsi="Times New Roman" w:cs="Times New Roman"/>
                <w:sz w:val="24"/>
                <w:szCs w:val="24"/>
              </w:rPr>
            </w:pPr>
            <w:ins w:id="4768" w:author="Author">
              <w:r w:rsidRPr="00791765">
                <w:rPr>
                  <w:rFonts w:ascii="Times New Roman" w:hAnsi="Times New Roman" w:cs="Times New Roman"/>
                  <w:sz w:val="24"/>
                  <w:szCs w:val="24"/>
                </w:rPr>
                <w:t xml:space="preserve">Internal fraud - </w:t>
              </w:r>
              <w:r w:rsidRPr="00852BB5">
                <w:rPr>
                  <w:rFonts w:ascii="Times New Roman" w:hAnsi="Times New Roman" w:cs="Times New Roman"/>
                  <w:sz w:val="24"/>
                  <w:szCs w:val="24"/>
                </w:rPr>
                <w:t>Unauthorized activity</w:t>
              </w:r>
            </w:ins>
          </w:p>
          <w:p w14:paraId="5DABC619" w14:textId="77777777" w:rsidR="0012726A" w:rsidRPr="005E3F8C" w:rsidRDefault="0012726A" w:rsidP="0012726A">
            <w:pPr>
              <w:pStyle w:val="ListParagraph"/>
              <w:numPr>
                <w:ilvl w:val="0"/>
                <w:numId w:val="84"/>
              </w:numPr>
              <w:contextualSpacing/>
              <w:jc w:val="both"/>
              <w:rPr>
                <w:ins w:id="4769" w:author="Author"/>
                <w:rFonts w:ascii="Times New Roman" w:hAnsi="Times New Roman" w:cs="Times New Roman"/>
                <w:sz w:val="24"/>
                <w:szCs w:val="24"/>
              </w:rPr>
            </w:pPr>
            <w:ins w:id="4770" w:author="Author">
              <w:r w:rsidRPr="00791765">
                <w:rPr>
                  <w:rFonts w:ascii="Times New Roman" w:hAnsi="Times New Roman" w:cs="Times New Roman"/>
                  <w:sz w:val="24"/>
                  <w:szCs w:val="24"/>
                </w:rPr>
                <w:t>Internal fraud - Theft and fraud</w:t>
              </w:r>
            </w:ins>
          </w:p>
          <w:p w14:paraId="21DB9289" w14:textId="77777777" w:rsidR="0012726A" w:rsidRPr="005E3F8C" w:rsidRDefault="0012726A" w:rsidP="0012726A">
            <w:pPr>
              <w:pStyle w:val="ListParagraph"/>
              <w:numPr>
                <w:ilvl w:val="0"/>
                <w:numId w:val="84"/>
              </w:numPr>
              <w:contextualSpacing/>
              <w:jc w:val="both"/>
              <w:rPr>
                <w:ins w:id="4771" w:author="Author"/>
                <w:rFonts w:ascii="Times New Roman" w:hAnsi="Times New Roman" w:cs="Times New Roman"/>
                <w:sz w:val="24"/>
                <w:szCs w:val="24"/>
              </w:rPr>
            </w:pPr>
            <w:ins w:id="4772" w:author="Author">
              <w:r w:rsidRPr="00791765">
                <w:rPr>
                  <w:rFonts w:ascii="Times New Roman" w:hAnsi="Times New Roman" w:cs="Times New Roman"/>
                  <w:sz w:val="24"/>
                  <w:szCs w:val="24"/>
                </w:rPr>
                <w:t>Internal fraud - Other</w:t>
              </w:r>
            </w:ins>
          </w:p>
          <w:p w14:paraId="7F91695B" w14:textId="77777777" w:rsidR="0012726A" w:rsidRPr="005E3F8C" w:rsidRDefault="0012726A" w:rsidP="0012726A">
            <w:pPr>
              <w:pStyle w:val="ListParagraph"/>
              <w:numPr>
                <w:ilvl w:val="0"/>
                <w:numId w:val="84"/>
              </w:numPr>
              <w:contextualSpacing/>
              <w:jc w:val="both"/>
              <w:rPr>
                <w:ins w:id="4773" w:author="Author"/>
                <w:rFonts w:ascii="Times New Roman" w:hAnsi="Times New Roman" w:cs="Times New Roman"/>
                <w:sz w:val="24"/>
                <w:szCs w:val="24"/>
              </w:rPr>
            </w:pPr>
            <w:ins w:id="4774" w:author="Author">
              <w:r w:rsidRPr="00791765">
                <w:rPr>
                  <w:rFonts w:ascii="Times New Roman" w:hAnsi="Times New Roman" w:cs="Times New Roman"/>
                  <w:sz w:val="24"/>
                  <w:szCs w:val="24"/>
                </w:rPr>
                <w:t xml:space="preserve">External fraud - </w:t>
              </w:r>
              <w:r w:rsidRPr="00852BB5">
                <w:rPr>
                  <w:rFonts w:ascii="Times New Roman" w:hAnsi="Times New Roman" w:cs="Times New Roman"/>
                  <w:sz w:val="24"/>
                  <w:szCs w:val="24"/>
                </w:rPr>
                <w:t>Theft and fraud</w:t>
              </w:r>
            </w:ins>
          </w:p>
          <w:p w14:paraId="0883D53A" w14:textId="77777777" w:rsidR="0012726A" w:rsidRPr="005E3F8C" w:rsidRDefault="0012726A" w:rsidP="0012726A">
            <w:pPr>
              <w:pStyle w:val="ListParagraph"/>
              <w:numPr>
                <w:ilvl w:val="0"/>
                <w:numId w:val="84"/>
              </w:numPr>
              <w:contextualSpacing/>
              <w:jc w:val="both"/>
              <w:rPr>
                <w:ins w:id="4775" w:author="Author"/>
                <w:rFonts w:ascii="Times New Roman" w:hAnsi="Times New Roman" w:cs="Times New Roman"/>
                <w:sz w:val="24"/>
                <w:szCs w:val="24"/>
              </w:rPr>
            </w:pPr>
            <w:ins w:id="4776" w:author="Author">
              <w:r w:rsidRPr="00791765">
                <w:rPr>
                  <w:rFonts w:ascii="Times New Roman" w:hAnsi="Times New Roman" w:cs="Times New Roman"/>
                  <w:sz w:val="24"/>
                  <w:szCs w:val="24"/>
                </w:rPr>
                <w:t>External fraud - Systems security</w:t>
              </w:r>
            </w:ins>
          </w:p>
          <w:p w14:paraId="4497CDA3" w14:textId="77777777" w:rsidR="0012726A" w:rsidRPr="005E3F8C" w:rsidRDefault="0012726A" w:rsidP="0012726A">
            <w:pPr>
              <w:pStyle w:val="ListParagraph"/>
              <w:numPr>
                <w:ilvl w:val="0"/>
                <w:numId w:val="84"/>
              </w:numPr>
              <w:contextualSpacing/>
              <w:jc w:val="both"/>
              <w:rPr>
                <w:ins w:id="4777" w:author="Author"/>
                <w:rFonts w:ascii="Times New Roman" w:hAnsi="Times New Roman" w:cs="Times New Roman"/>
                <w:sz w:val="24"/>
                <w:szCs w:val="24"/>
              </w:rPr>
            </w:pPr>
            <w:ins w:id="4778" w:author="Author">
              <w:r w:rsidRPr="00791765">
                <w:rPr>
                  <w:rFonts w:ascii="Times New Roman" w:hAnsi="Times New Roman" w:cs="Times New Roman"/>
                  <w:sz w:val="24"/>
                  <w:szCs w:val="24"/>
                </w:rPr>
                <w:t>External fraud - Other</w:t>
              </w:r>
            </w:ins>
          </w:p>
          <w:p w14:paraId="0EB8CF91" w14:textId="77777777" w:rsidR="0012726A" w:rsidRPr="005E3F8C" w:rsidRDefault="0012726A" w:rsidP="0012726A">
            <w:pPr>
              <w:pStyle w:val="ListParagraph"/>
              <w:numPr>
                <w:ilvl w:val="0"/>
                <w:numId w:val="84"/>
              </w:numPr>
              <w:contextualSpacing/>
              <w:jc w:val="both"/>
              <w:rPr>
                <w:ins w:id="4779" w:author="Author"/>
                <w:rFonts w:ascii="Times New Roman" w:hAnsi="Times New Roman" w:cs="Times New Roman"/>
                <w:sz w:val="24"/>
                <w:szCs w:val="24"/>
              </w:rPr>
            </w:pPr>
            <w:ins w:id="4780" w:author="Author">
              <w:r w:rsidRPr="005E3F8C">
                <w:rPr>
                  <w:rFonts w:ascii="Times New Roman" w:hAnsi="Times New Roman" w:cs="Times New Roman"/>
                  <w:sz w:val="24"/>
                  <w:szCs w:val="24"/>
                </w:rPr>
                <w:t>Employment practices and workspace safety -  Employee relations</w:t>
              </w:r>
            </w:ins>
          </w:p>
          <w:p w14:paraId="62FFAFFC" w14:textId="77777777" w:rsidR="0012726A" w:rsidRPr="005E3F8C" w:rsidRDefault="0012726A" w:rsidP="0012726A">
            <w:pPr>
              <w:pStyle w:val="ListParagraph"/>
              <w:numPr>
                <w:ilvl w:val="0"/>
                <w:numId w:val="84"/>
              </w:numPr>
              <w:spacing w:after="160" w:line="259" w:lineRule="auto"/>
              <w:contextualSpacing/>
              <w:rPr>
                <w:ins w:id="4781" w:author="Author"/>
                <w:rFonts w:ascii="Times New Roman" w:hAnsi="Times New Roman" w:cs="Times New Roman"/>
                <w:sz w:val="24"/>
                <w:szCs w:val="24"/>
              </w:rPr>
            </w:pPr>
            <w:ins w:id="4782" w:author="Author">
              <w:r w:rsidRPr="005E3F8C">
                <w:rPr>
                  <w:rFonts w:ascii="Times New Roman" w:hAnsi="Times New Roman" w:cs="Times New Roman"/>
                  <w:sz w:val="24"/>
                  <w:szCs w:val="24"/>
                </w:rPr>
                <w:t>Employment practices and workspace safety - Safe environment</w:t>
              </w:r>
            </w:ins>
          </w:p>
          <w:p w14:paraId="060F4D3D" w14:textId="77777777" w:rsidR="0012726A" w:rsidRPr="005E3F8C" w:rsidRDefault="0012726A" w:rsidP="0012726A">
            <w:pPr>
              <w:pStyle w:val="ListParagraph"/>
              <w:numPr>
                <w:ilvl w:val="0"/>
                <w:numId w:val="84"/>
              </w:numPr>
              <w:spacing w:after="160" w:line="259" w:lineRule="auto"/>
              <w:contextualSpacing/>
              <w:rPr>
                <w:ins w:id="4783" w:author="Author"/>
                <w:rFonts w:ascii="Times New Roman" w:hAnsi="Times New Roman" w:cs="Times New Roman"/>
                <w:sz w:val="24"/>
                <w:szCs w:val="24"/>
              </w:rPr>
            </w:pPr>
            <w:ins w:id="4784" w:author="Author">
              <w:r w:rsidRPr="005E3F8C">
                <w:rPr>
                  <w:rFonts w:ascii="Times New Roman" w:hAnsi="Times New Roman" w:cs="Times New Roman"/>
                  <w:sz w:val="24"/>
                  <w:szCs w:val="24"/>
                </w:rPr>
                <w:t>Employment practices and workspace safety -  Diversity and discrimination</w:t>
              </w:r>
            </w:ins>
          </w:p>
          <w:p w14:paraId="1412C5D9" w14:textId="77777777" w:rsidR="0012726A" w:rsidRPr="005E3F8C" w:rsidRDefault="0012726A" w:rsidP="0012726A">
            <w:pPr>
              <w:pStyle w:val="ListParagraph"/>
              <w:numPr>
                <w:ilvl w:val="0"/>
                <w:numId w:val="84"/>
              </w:numPr>
              <w:spacing w:after="160" w:line="259" w:lineRule="auto"/>
              <w:contextualSpacing/>
              <w:rPr>
                <w:ins w:id="4785" w:author="Author"/>
                <w:rFonts w:ascii="Times New Roman" w:hAnsi="Times New Roman" w:cs="Times New Roman"/>
                <w:sz w:val="24"/>
                <w:szCs w:val="24"/>
              </w:rPr>
            </w:pPr>
            <w:ins w:id="4786" w:author="Author">
              <w:r w:rsidRPr="005E3F8C">
                <w:rPr>
                  <w:rFonts w:ascii="Times New Roman" w:hAnsi="Times New Roman" w:cs="Times New Roman"/>
                  <w:sz w:val="24"/>
                  <w:szCs w:val="24"/>
                </w:rPr>
                <w:t>Employment practices and workspace safety - Other</w:t>
              </w:r>
            </w:ins>
          </w:p>
          <w:p w14:paraId="2F3CE183" w14:textId="77777777" w:rsidR="0012726A" w:rsidRPr="005E3F8C" w:rsidRDefault="0012726A" w:rsidP="0012726A">
            <w:pPr>
              <w:pStyle w:val="ListParagraph"/>
              <w:numPr>
                <w:ilvl w:val="0"/>
                <w:numId w:val="84"/>
              </w:numPr>
              <w:contextualSpacing/>
              <w:jc w:val="both"/>
              <w:rPr>
                <w:ins w:id="4787" w:author="Author"/>
                <w:rFonts w:ascii="Times New Roman" w:hAnsi="Times New Roman" w:cs="Times New Roman"/>
                <w:sz w:val="24"/>
                <w:szCs w:val="24"/>
              </w:rPr>
            </w:pPr>
            <w:ins w:id="4788" w:author="Author">
              <w:r w:rsidRPr="005E3F8C">
                <w:rPr>
                  <w:rFonts w:ascii="Times New Roman" w:hAnsi="Times New Roman" w:cs="Times New Roman"/>
                  <w:sz w:val="24"/>
                  <w:szCs w:val="24"/>
                </w:rPr>
                <w:t>Damage to physical assets - Disasters and other events</w:t>
              </w:r>
            </w:ins>
          </w:p>
          <w:p w14:paraId="4DA42399" w14:textId="77777777" w:rsidR="0012726A" w:rsidRPr="005E3F8C" w:rsidRDefault="0012726A" w:rsidP="0012726A">
            <w:pPr>
              <w:pStyle w:val="ListParagraph"/>
              <w:numPr>
                <w:ilvl w:val="0"/>
                <w:numId w:val="84"/>
              </w:numPr>
              <w:contextualSpacing/>
              <w:jc w:val="both"/>
              <w:rPr>
                <w:ins w:id="4789" w:author="Author"/>
                <w:rFonts w:ascii="Times New Roman" w:hAnsi="Times New Roman" w:cs="Times New Roman"/>
                <w:sz w:val="24"/>
                <w:szCs w:val="24"/>
              </w:rPr>
            </w:pPr>
            <w:ins w:id="4790" w:author="Author">
              <w:r w:rsidRPr="005E3F8C">
                <w:rPr>
                  <w:rFonts w:ascii="Times New Roman" w:hAnsi="Times New Roman" w:cs="Times New Roman"/>
                  <w:sz w:val="24"/>
                  <w:szCs w:val="24"/>
                </w:rPr>
                <w:lastRenderedPageBreak/>
                <w:t>Damage to physical assets - Other</w:t>
              </w:r>
            </w:ins>
          </w:p>
          <w:p w14:paraId="2CF68996" w14:textId="77777777" w:rsidR="0012726A" w:rsidRPr="005E3F8C" w:rsidRDefault="0012726A" w:rsidP="0012726A">
            <w:pPr>
              <w:pStyle w:val="ListParagraph"/>
              <w:numPr>
                <w:ilvl w:val="0"/>
                <w:numId w:val="84"/>
              </w:numPr>
              <w:spacing w:after="160" w:line="259" w:lineRule="auto"/>
              <w:contextualSpacing/>
              <w:rPr>
                <w:ins w:id="4791" w:author="Author"/>
                <w:rFonts w:ascii="Times New Roman" w:hAnsi="Times New Roman" w:cs="Times New Roman"/>
                <w:sz w:val="24"/>
                <w:szCs w:val="24"/>
              </w:rPr>
            </w:pPr>
            <w:ins w:id="4792" w:author="Author">
              <w:r w:rsidRPr="005E3F8C">
                <w:rPr>
                  <w:rFonts w:ascii="Times New Roman" w:hAnsi="Times New Roman" w:cs="Times New Roman"/>
                  <w:sz w:val="24"/>
                  <w:szCs w:val="24"/>
                </w:rPr>
                <w:t>Business disruption and system failures - Systems</w:t>
              </w:r>
            </w:ins>
          </w:p>
          <w:p w14:paraId="090913A4" w14:textId="77777777" w:rsidR="0012726A" w:rsidRPr="005E3F8C" w:rsidRDefault="0012726A" w:rsidP="0012726A">
            <w:pPr>
              <w:pStyle w:val="ListParagraph"/>
              <w:numPr>
                <w:ilvl w:val="0"/>
                <w:numId w:val="84"/>
              </w:numPr>
              <w:spacing w:after="160" w:line="259" w:lineRule="auto"/>
              <w:contextualSpacing/>
              <w:rPr>
                <w:ins w:id="4793" w:author="Author"/>
                <w:rFonts w:ascii="Times New Roman" w:hAnsi="Times New Roman" w:cs="Times New Roman"/>
                <w:sz w:val="24"/>
                <w:szCs w:val="24"/>
              </w:rPr>
            </w:pPr>
            <w:ins w:id="4794" w:author="Author">
              <w:r w:rsidRPr="005E3F8C">
                <w:rPr>
                  <w:rFonts w:ascii="Times New Roman" w:hAnsi="Times New Roman" w:cs="Times New Roman"/>
                  <w:sz w:val="24"/>
                  <w:szCs w:val="24"/>
                </w:rPr>
                <w:t>Business disruption and system failures - Other</w:t>
              </w:r>
            </w:ins>
          </w:p>
          <w:p w14:paraId="3C432D61" w14:textId="77777777" w:rsidR="0012726A" w:rsidRPr="005E3F8C" w:rsidRDefault="0012726A" w:rsidP="0012726A">
            <w:pPr>
              <w:pStyle w:val="ListParagraph"/>
              <w:numPr>
                <w:ilvl w:val="0"/>
                <w:numId w:val="84"/>
              </w:numPr>
              <w:spacing w:after="160" w:line="259" w:lineRule="auto"/>
              <w:contextualSpacing/>
              <w:rPr>
                <w:ins w:id="4795" w:author="Author"/>
                <w:rFonts w:ascii="Times New Roman" w:hAnsi="Times New Roman" w:cs="Times New Roman"/>
                <w:sz w:val="24"/>
                <w:szCs w:val="24"/>
              </w:rPr>
            </w:pPr>
            <w:ins w:id="4796" w:author="Author">
              <w:r w:rsidRPr="005E3F8C">
                <w:rPr>
                  <w:rFonts w:ascii="Times New Roman" w:hAnsi="Times New Roman" w:cs="Times New Roman"/>
                  <w:sz w:val="24"/>
                  <w:szCs w:val="24"/>
                </w:rPr>
                <w:t>Clients, products and business practices - Suitability, disclosure and fiduciary</w:t>
              </w:r>
            </w:ins>
          </w:p>
          <w:p w14:paraId="7830C1EB" w14:textId="77777777" w:rsidR="0012726A" w:rsidRPr="005E3F8C" w:rsidRDefault="0012726A" w:rsidP="0012726A">
            <w:pPr>
              <w:pStyle w:val="ListParagraph"/>
              <w:numPr>
                <w:ilvl w:val="0"/>
                <w:numId w:val="84"/>
              </w:numPr>
              <w:spacing w:after="160" w:line="259" w:lineRule="auto"/>
              <w:contextualSpacing/>
              <w:rPr>
                <w:ins w:id="4797" w:author="Author"/>
                <w:rFonts w:ascii="Times New Roman" w:hAnsi="Times New Roman" w:cs="Times New Roman"/>
                <w:sz w:val="24"/>
                <w:szCs w:val="24"/>
              </w:rPr>
            </w:pPr>
            <w:ins w:id="4798" w:author="Author">
              <w:r w:rsidRPr="005E3F8C">
                <w:rPr>
                  <w:rFonts w:ascii="Times New Roman" w:hAnsi="Times New Roman" w:cs="Times New Roman"/>
                  <w:sz w:val="24"/>
                  <w:szCs w:val="24"/>
                </w:rPr>
                <w:t>Clients, products and business practices - Improper business or market practices</w:t>
              </w:r>
            </w:ins>
          </w:p>
          <w:p w14:paraId="018C52DB" w14:textId="77777777" w:rsidR="0012726A" w:rsidRPr="005E3F8C" w:rsidRDefault="0012726A" w:rsidP="0012726A">
            <w:pPr>
              <w:pStyle w:val="ListParagraph"/>
              <w:numPr>
                <w:ilvl w:val="0"/>
                <w:numId w:val="84"/>
              </w:numPr>
              <w:spacing w:after="160" w:line="259" w:lineRule="auto"/>
              <w:contextualSpacing/>
              <w:rPr>
                <w:ins w:id="4799" w:author="Author"/>
                <w:rFonts w:ascii="Times New Roman" w:hAnsi="Times New Roman" w:cs="Times New Roman"/>
                <w:sz w:val="24"/>
                <w:szCs w:val="24"/>
              </w:rPr>
            </w:pPr>
            <w:ins w:id="4800" w:author="Author">
              <w:r w:rsidRPr="005E3F8C">
                <w:rPr>
                  <w:rFonts w:ascii="Times New Roman" w:hAnsi="Times New Roman" w:cs="Times New Roman"/>
                  <w:sz w:val="24"/>
                  <w:szCs w:val="24"/>
                </w:rPr>
                <w:t>Clients, products and business practices - Product flaws</w:t>
              </w:r>
            </w:ins>
          </w:p>
          <w:p w14:paraId="7F53400C" w14:textId="77777777" w:rsidR="0012726A" w:rsidRPr="005E3F8C" w:rsidRDefault="0012726A" w:rsidP="0012726A">
            <w:pPr>
              <w:pStyle w:val="ListParagraph"/>
              <w:numPr>
                <w:ilvl w:val="0"/>
                <w:numId w:val="84"/>
              </w:numPr>
              <w:spacing w:after="160" w:line="259" w:lineRule="auto"/>
              <w:contextualSpacing/>
              <w:rPr>
                <w:ins w:id="4801" w:author="Author"/>
                <w:rFonts w:ascii="Times New Roman" w:hAnsi="Times New Roman" w:cs="Times New Roman"/>
                <w:sz w:val="24"/>
                <w:szCs w:val="24"/>
              </w:rPr>
            </w:pPr>
            <w:ins w:id="4802" w:author="Author">
              <w:r w:rsidRPr="005E3F8C">
                <w:rPr>
                  <w:rFonts w:ascii="Times New Roman" w:hAnsi="Times New Roman" w:cs="Times New Roman"/>
                  <w:sz w:val="24"/>
                  <w:szCs w:val="24"/>
                </w:rPr>
                <w:t>Clients, products and business practices - Selection, sponsorship and exposure</w:t>
              </w:r>
            </w:ins>
          </w:p>
          <w:p w14:paraId="37CCF7CF" w14:textId="77777777" w:rsidR="0012726A" w:rsidRPr="005E3F8C" w:rsidRDefault="0012726A" w:rsidP="0012726A">
            <w:pPr>
              <w:pStyle w:val="ListParagraph"/>
              <w:numPr>
                <w:ilvl w:val="0"/>
                <w:numId w:val="84"/>
              </w:numPr>
              <w:spacing w:after="160" w:line="259" w:lineRule="auto"/>
              <w:contextualSpacing/>
              <w:rPr>
                <w:ins w:id="4803" w:author="Author"/>
                <w:rFonts w:ascii="Times New Roman" w:hAnsi="Times New Roman" w:cs="Times New Roman"/>
                <w:sz w:val="24"/>
                <w:szCs w:val="24"/>
              </w:rPr>
            </w:pPr>
            <w:ins w:id="4804" w:author="Author">
              <w:r w:rsidRPr="005E3F8C">
                <w:rPr>
                  <w:rFonts w:ascii="Times New Roman" w:hAnsi="Times New Roman" w:cs="Times New Roman"/>
                  <w:sz w:val="24"/>
                  <w:szCs w:val="24"/>
                </w:rPr>
                <w:t>Clients, products and business practices - Advisory activities</w:t>
              </w:r>
            </w:ins>
          </w:p>
          <w:p w14:paraId="4D4B9159" w14:textId="77777777" w:rsidR="0012726A" w:rsidRPr="005E3F8C" w:rsidRDefault="0012726A" w:rsidP="0012726A">
            <w:pPr>
              <w:pStyle w:val="ListParagraph"/>
              <w:numPr>
                <w:ilvl w:val="0"/>
                <w:numId w:val="84"/>
              </w:numPr>
              <w:spacing w:after="160" w:line="259" w:lineRule="auto"/>
              <w:contextualSpacing/>
              <w:rPr>
                <w:ins w:id="4805" w:author="Author"/>
                <w:rFonts w:ascii="Times New Roman" w:hAnsi="Times New Roman" w:cs="Times New Roman"/>
                <w:sz w:val="24"/>
                <w:szCs w:val="24"/>
              </w:rPr>
            </w:pPr>
            <w:ins w:id="4806" w:author="Author">
              <w:r w:rsidRPr="005E3F8C">
                <w:rPr>
                  <w:rFonts w:ascii="Times New Roman" w:hAnsi="Times New Roman" w:cs="Times New Roman"/>
                  <w:sz w:val="24"/>
                  <w:szCs w:val="24"/>
                </w:rPr>
                <w:t>Clients, products and business practices - Other</w:t>
              </w:r>
            </w:ins>
          </w:p>
          <w:p w14:paraId="6713D24E" w14:textId="77777777" w:rsidR="0012726A" w:rsidRPr="005E3F8C" w:rsidRDefault="0012726A" w:rsidP="0012726A">
            <w:pPr>
              <w:pStyle w:val="ListParagraph"/>
              <w:numPr>
                <w:ilvl w:val="0"/>
                <w:numId w:val="84"/>
              </w:numPr>
              <w:spacing w:after="160" w:line="259" w:lineRule="auto"/>
              <w:contextualSpacing/>
              <w:rPr>
                <w:ins w:id="4807" w:author="Author"/>
                <w:rFonts w:ascii="Times New Roman" w:hAnsi="Times New Roman" w:cs="Times New Roman"/>
                <w:sz w:val="24"/>
                <w:szCs w:val="24"/>
              </w:rPr>
            </w:pPr>
            <w:ins w:id="4808" w:author="Author">
              <w:r w:rsidRPr="005E3F8C">
                <w:rPr>
                  <w:rFonts w:ascii="Times New Roman" w:hAnsi="Times New Roman" w:cs="Times New Roman"/>
                  <w:sz w:val="24"/>
                  <w:szCs w:val="24"/>
                </w:rPr>
                <w:t>Execution, delivery and process management - Transaction capture, execution and maintenance</w:t>
              </w:r>
            </w:ins>
          </w:p>
          <w:p w14:paraId="7E77E568" w14:textId="77777777" w:rsidR="0012726A" w:rsidRPr="005E3F8C" w:rsidRDefault="0012726A" w:rsidP="0012726A">
            <w:pPr>
              <w:pStyle w:val="ListParagraph"/>
              <w:numPr>
                <w:ilvl w:val="0"/>
                <w:numId w:val="84"/>
              </w:numPr>
              <w:spacing w:after="160" w:line="259" w:lineRule="auto"/>
              <w:contextualSpacing/>
              <w:rPr>
                <w:ins w:id="4809" w:author="Author"/>
                <w:rFonts w:ascii="Times New Roman" w:hAnsi="Times New Roman" w:cs="Times New Roman"/>
                <w:sz w:val="24"/>
                <w:szCs w:val="24"/>
              </w:rPr>
            </w:pPr>
            <w:ins w:id="4810" w:author="Author">
              <w:r w:rsidRPr="005E3F8C">
                <w:rPr>
                  <w:rFonts w:ascii="Times New Roman" w:hAnsi="Times New Roman" w:cs="Times New Roman"/>
                  <w:sz w:val="24"/>
                  <w:szCs w:val="24"/>
                </w:rPr>
                <w:t>Execution, delivery and process management - Monitoring and reporting</w:t>
              </w:r>
            </w:ins>
          </w:p>
          <w:p w14:paraId="58A8B646" w14:textId="77777777" w:rsidR="0012726A" w:rsidRPr="005E3F8C" w:rsidRDefault="0012726A" w:rsidP="0012726A">
            <w:pPr>
              <w:pStyle w:val="ListParagraph"/>
              <w:numPr>
                <w:ilvl w:val="0"/>
                <w:numId w:val="84"/>
              </w:numPr>
              <w:spacing w:after="160" w:line="259" w:lineRule="auto"/>
              <w:contextualSpacing/>
              <w:rPr>
                <w:ins w:id="4811" w:author="Author"/>
                <w:rFonts w:ascii="Times New Roman" w:hAnsi="Times New Roman" w:cs="Times New Roman"/>
                <w:sz w:val="24"/>
                <w:szCs w:val="24"/>
              </w:rPr>
            </w:pPr>
            <w:ins w:id="4812" w:author="Author">
              <w:r w:rsidRPr="005E3F8C">
                <w:rPr>
                  <w:rFonts w:ascii="Times New Roman" w:hAnsi="Times New Roman" w:cs="Times New Roman"/>
                  <w:sz w:val="24"/>
                  <w:szCs w:val="24"/>
                </w:rPr>
                <w:t>Execution, delivery and process management - Customer intake and documentation</w:t>
              </w:r>
            </w:ins>
          </w:p>
          <w:p w14:paraId="5B65800F" w14:textId="77777777" w:rsidR="0012726A" w:rsidRPr="005E3F8C" w:rsidRDefault="0012726A" w:rsidP="0012726A">
            <w:pPr>
              <w:pStyle w:val="ListParagraph"/>
              <w:numPr>
                <w:ilvl w:val="0"/>
                <w:numId w:val="84"/>
              </w:numPr>
              <w:spacing w:after="160" w:line="259" w:lineRule="auto"/>
              <w:contextualSpacing/>
              <w:rPr>
                <w:ins w:id="4813" w:author="Author"/>
                <w:rFonts w:ascii="Times New Roman" w:hAnsi="Times New Roman" w:cs="Times New Roman"/>
                <w:sz w:val="24"/>
                <w:szCs w:val="24"/>
              </w:rPr>
            </w:pPr>
            <w:ins w:id="4814" w:author="Author">
              <w:r w:rsidRPr="005E3F8C">
                <w:rPr>
                  <w:rFonts w:ascii="Times New Roman" w:hAnsi="Times New Roman" w:cs="Times New Roman"/>
                  <w:sz w:val="24"/>
                  <w:szCs w:val="24"/>
                </w:rPr>
                <w:t>Execution, delivery and process management - Customer / client account management</w:t>
              </w:r>
            </w:ins>
          </w:p>
          <w:p w14:paraId="5FEE971D" w14:textId="77777777" w:rsidR="0012726A" w:rsidRPr="005E3F8C" w:rsidRDefault="0012726A" w:rsidP="0012726A">
            <w:pPr>
              <w:pStyle w:val="ListParagraph"/>
              <w:numPr>
                <w:ilvl w:val="0"/>
                <w:numId w:val="84"/>
              </w:numPr>
              <w:spacing w:after="160" w:line="259" w:lineRule="auto"/>
              <w:contextualSpacing/>
              <w:rPr>
                <w:ins w:id="4815" w:author="Author"/>
                <w:rFonts w:ascii="Times New Roman" w:hAnsi="Times New Roman" w:cs="Times New Roman"/>
                <w:sz w:val="24"/>
                <w:szCs w:val="24"/>
              </w:rPr>
            </w:pPr>
            <w:ins w:id="4816" w:author="Author">
              <w:r w:rsidRPr="005E3F8C">
                <w:rPr>
                  <w:rFonts w:ascii="Times New Roman" w:hAnsi="Times New Roman" w:cs="Times New Roman"/>
                  <w:sz w:val="24"/>
                  <w:szCs w:val="24"/>
                </w:rPr>
                <w:t>Execution, delivery and process management - Trade counterparties</w:t>
              </w:r>
            </w:ins>
          </w:p>
          <w:p w14:paraId="5F28214E" w14:textId="77777777" w:rsidR="0012726A" w:rsidRPr="005E3F8C" w:rsidRDefault="0012726A" w:rsidP="0012726A">
            <w:pPr>
              <w:pStyle w:val="ListParagraph"/>
              <w:numPr>
                <w:ilvl w:val="0"/>
                <w:numId w:val="84"/>
              </w:numPr>
              <w:spacing w:after="160" w:line="259" w:lineRule="auto"/>
              <w:contextualSpacing/>
              <w:rPr>
                <w:ins w:id="4817" w:author="Author"/>
                <w:rFonts w:ascii="Times New Roman" w:hAnsi="Times New Roman" w:cs="Times New Roman"/>
                <w:sz w:val="24"/>
                <w:szCs w:val="24"/>
              </w:rPr>
            </w:pPr>
            <w:ins w:id="4818" w:author="Author">
              <w:r w:rsidRPr="005E3F8C">
                <w:rPr>
                  <w:rFonts w:ascii="Times New Roman" w:hAnsi="Times New Roman" w:cs="Times New Roman"/>
                  <w:sz w:val="24"/>
                  <w:szCs w:val="24"/>
                </w:rPr>
                <w:t>Execution, delivery and process management - Vendors and suppliers</w:t>
              </w:r>
            </w:ins>
          </w:p>
          <w:p w14:paraId="438FFB38" w14:textId="33BD3474" w:rsidR="0012726A" w:rsidRPr="00DC2533" w:rsidRDefault="0012726A" w:rsidP="00DC2533">
            <w:pPr>
              <w:pStyle w:val="ListParagraph"/>
              <w:numPr>
                <w:ilvl w:val="0"/>
                <w:numId w:val="84"/>
              </w:numPr>
              <w:spacing w:after="160" w:line="259" w:lineRule="auto"/>
              <w:contextualSpacing/>
              <w:rPr>
                <w:ins w:id="4819" w:author="Author"/>
              </w:rPr>
            </w:pPr>
            <w:ins w:id="4820" w:author="Author">
              <w:r w:rsidRPr="00DC2533">
                <w:rPr>
                  <w:rFonts w:ascii="Times New Roman" w:hAnsi="Times New Roman" w:cs="Times New Roman"/>
                  <w:sz w:val="24"/>
                  <w:szCs w:val="24"/>
                </w:rPr>
                <w:t>Execution, delivery and process management</w:t>
              </w:r>
              <w:r w:rsidR="003C2D74">
                <w:rPr>
                  <w:rFonts w:ascii="Times New Roman" w:hAnsi="Times New Roman" w:cs="Times New Roman"/>
                  <w:sz w:val="24"/>
                  <w:szCs w:val="24"/>
                </w:rPr>
                <w:t xml:space="preserve"> - </w:t>
              </w:r>
              <w:r w:rsidRPr="00DC2533">
                <w:rPr>
                  <w:rFonts w:ascii="Times New Roman" w:hAnsi="Times New Roman" w:cs="Times New Roman"/>
                  <w:sz w:val="24"/>
                  <w:szCs w:val="24"/>
                </w:rPr>
                <w:t>Other</w:t>
              </w:r>
            </w:ins>
          </w:p>
          <w:p w14:paraId="13EE2940" w14:textId="5093722D" w:rsidR="0012726A" w:rsidRPr="000F6836" w:rsidDel="00311DDA" w:rsidRDefault="0012726A" w:rsidP="0012726A">
            <w:pPr>
              <w:rPr>
                <w:ins w:id="4821" w:author="Author"/>
                <w:del w:id="4822" w:author="Author"/>
                <w:lang w:val="en-GB"/>
              </w:rPr>
            </w:pPr>
            <w:ins w:id="4823" w:author="Author">
              <w:del w:id="4824" w:author="Author">
                <w:r w:rsidRPr="000F6836" w:rsidDel="00311DDA">
                  <w:rPr>
                    <w:lang w:val="en-GB" w:eastAsia="es-ES"/>
                  </w:rPr>
                  <w:delText xml:space="preserve">For completion by undertakings which answer ‘Yes’ in </w:delText>
                </w:r>
                <w:r w:rsidRPr="000F6836" w:rsidDel="00311DDA">
                  <w:rPr>
                    <w:lang w:val="en-GB"/>
                  </w:rPr>
                  <w:delText>C0010/R0020 or the mapping to Basel L2 exists.</w:delText>
                </w:r>
                <w:r w:rsidRPr="000F6836" w:rsidDel="00311DDA">
                  <w:rPr>
                    <w:lang w:val="en-GB" w:eastAsia="es-ES"/>
                  </w:rPr>
                  <w:delText xml:space="preserve"> </w:delText>
                </w:r>
                <w:r w:rsidRPr="000F6836" w:rsidDel="00311DDA">
                  <w:rPr>
                    <w:lang w:val="en-GB"/>
                  </w:rPr>
                  <w:delText>Field should be empty if the scenario is higher than level 2 in the classification.</w:delText>
                </w:r>
              </w:del>
            </w:ins>
          </w:p>
          <w:p w14:paraId="32B14767" w14:textId="0D465773" w:rsidR="0012726A" w:rsidRPr="000F6836" w:rsidDel="00311DDA" w:rsidRDefault="0012726A" w:rsidP="0012726A">
            <w:pPr>
              <w:rPr>
                <w:ins w:id="4825" w:author="Author"/>
                <w:del w:id="4826" w:author="Author"/>
                <w:lang w:val="en-GB"/>
              </w:rPr>
            </w:pPr>
          </w:p>
          <w:p w14:paraId="560D1B60" w14:textId="26CFA28A" w:rsidR="0012726A" w:rsidRPr="000F6836" w:rsidDel="00311DDA" w:rsidRDefault="0012726A" w:rsidP="0012726A">
            <w:pPr>
              <w:rPr>
                <w:ins w:id="4827" w:author="Author"/>
                <w:del w:id="4828" w:author="Author"/>
                <w:lang w:val="en-GB"/>
              </w:rPr>
            </w:pPr>
            <w:ins w:id="4829" w:author="Author">
              <w:del w:id="4830" w:author="Author">
                <w:r w:rsidRPr="000F6836" w:rsidDel="00311DDA">
                  <w:rPr>
                    <w:lang w:val="en-GB"/>
                  </w:rPr>
                  <w:delText>The occurrence “Other” can be used in case the risk could be classified in a Level 1 Basel category but there is not a Level 2 one.</w:delText>
                </w:r>
              </w:del>
            </w:ins>
          </w:p>
          <w:p w14:paraId="4FE00D5D" w14:textId="43C55EC6" w:rsidR="0012726A" w:rsidRPr="000F6836" w:rsidDel="00311DDA" w:rsidRDefault="0012726A" w:rsidP="0012726A">
            <w:pPr>
              <w:pStyle w:val="ListParagraph"/>
              <w:numPr>
                <w:ilvl w:val="0"/>
                <w:numId w:val="58"/>
              </w:numPr>
              <w:contextualSpacing/>
              <w:jc w:val="both"/>
              <w:rPr>
                <w:ins w:id="4831" w:author="Author"/>
                <w:del w:id="4832" w:author="Author"/>
                <w:rFonts w:ascii="Times New Roman" w:hAnsi="Times New Roman" w:cs="Times New Roman"/>
                <w:sz w:val="24"/>
                <w:szCs w:val="24"/>
              </w:rPr>
            </w:pPr>
            <w:ins w:id="4833" w:author="Author">
              <w:del w:id="4834" w:author="Author">
                <w:r w:rsidRPr="000F6836" w:rsidDel="00311DDA">
                  <w:delText xml:space="preserve">One of the options in the following closed list shall be used: </w:delText>
                </w:r>
                <w:r w:rsidRPr="000F6836" w:rsidDel="00311DDA">
                  <w:rPr>
                    <w:rFonts w:ascii="Times New Roman" w:hAnsi="Times New Roman" w:cs="Times New Roman"/>
                    <w:sz w:val="24"/>
                    <w:szCs w:val="24"/>
                  </w:rPr>
                  <w:delText>Internal fraud</w:delText>
                </w:r>
              </w:del>
            </w:ins>
          </w:p>
          <w:p w14:paraId="616D7A4E" w14:textId="54DA7737" w:rsidR="0012726A" w:rsidRPr="000F6836" w:rsidDel="00311DDA" w:rsidRDefault="0012726A" w:rsidP="0012726A">
            <w:pPr>
              <w:ind w:left="1026"/>
              <w:rPr>
                <w:ins w:id="4835" w:author="Author"/>
                <w:del w:id="4836" w:author="Author"/>
                <w:lang w:val="en-GB"/>
              </w:rPr>
            </w:pPr>
            <w:ins w:id="4837" w:author="Author">
              <w:del w:id="4838" w:author="Author">
                <w:r w:rsidRPr="000F6836" w:rsidDel="00311DDA">
                  <w:rPr>
                    <w:lang w:val="en-GB"/>
                  </w:rPr>
                  <w:delText>Unauthorized activity</w:delText>
                </w:r>
              </w:del>
            </w:ins>
          </w:p>
          <w:p w14:paraId="3FF9F427" w14:textId="47D29ABE" w:rsidR="0012726A" w:rsidRPr="000F6836" w:rsidDel="00311DDA" w:rsidRDefault="0012726A" w:rsidP="0012726A">
            <w:pPr>
              <w:ind w:left="1026"/>
              <w:rPr>
                <w:ins w:id="4839" w:author="Author"/>
                <w:del w:id="4840" w:author="Author"/>
                <w:lang w:val="en-GB"/>
              </w:rPr>
            </w:pPr>
            <w:ins w:id="4841" w:author="Author">
              <w:del w:id="4842" w:author="Author">
                <w:r w:rsidRPr="000F6836" w:rsidDel="00311DDA">
                  <w:rPr>
                    <w:lang w:val="en-GB"/>
                  </w:rPr>
                  <w:delText>Theft and fraud</w:delText>
                </w:r>
              </w:del>
            </w:ins>
          </w:p>
          <w:p w14:paraId="731852A2" w14:textId="61A6013D" w:rsidR="0012726A" w:rsidRPr="000F6836" w:rsidDel="00311DDA" w:rsidRDefault="0012726A" w:rsidP="0012726A">
            <w:pPr>
              <w:ind w:left="1026"/>
              <w:rPr>
                <w:ins w:id="4843" w:author="Author"/>
                <w:del w:id="4844" w:author="Author"/>
                <w:lang w:val="en-GB"/>
              </w:rPr>
            </w:pPr>
            <w:ins w:id="4845" w:author="Author">
              <w:del w:id="4846" w:author="Author">
                <w:r w:rsidRPr="000F6836" w:rsidDel="00311DDA">
                  <w:rPr>
                    <w:lang w:val="en-GB"/>
                  </w:rPr>
                  <w:delText>Other</w:delText>
                </w:r>
              </w:del>
            </w:ins>
          </w:p>
          <w:p w14:paraId="07270239" w14:textId="330AB00C" w:rsidR="0012726A" w:rsidRPr="000F6836" w:rsidDel="00311DDA" w:rsidRDefault="0012726A" w:rsidP="0012726A">
            <w:pPr>
              <w:pStyle w:val="ListParagraph"/>
              <w:numPr>
                <w:ilvl w:val="0"/>
                <w:numId w:val="58"/>
              </w:numPr>
              <w:contextualSpacing/>
              <w:jc w:val="both"/>
              <w:rPr>
                <w:ins w:id="4847" w:author="Author"/>
                <w:del w:id="4848" w:author="Author"/>
                <w:rFonts w:ascii="Times New Roman" w:hAnsi="Times New Roman" w:cs="Times New Roman"/>
                <w:sz w:val="24"/>
                <w:szCs w:val="24"/>
              </w:rPr>
            </w:pPr>
            <w:ins w:id="4849" w:author="Author">
              <w:del w:id="4850" w:author="Author">
                <w:r w:rsidRPr="000F6836" w:rsidDel="00311DDA">
                  <w:rPr>
                    <w:rFonts w:ascii="Times New Roman" w:hAnsi="Times New Roman" w:cs="Times New Roman"/>
                    <w:sz w:val="24"/>
                    <w:szCs w:val="24"/>
                  </w:rPr>
                  <w:lastRenderedPageBreak/>
                  <w:delText>External fraud</w:delText>
                </w:r>
              </w:del>
            </w:ins>
          </w:p>
          <w:p w14:paraId="7E8CF170" w14:textId="610ECED7" w:rsidR="0012726A" w:rsidRPr="000F6836" w:rsidDel="00311DDA" w:rsidRDefault="0012726A" w:rsidP="0012726A">
            <w:pPr>
              <w:ind w:left="1026"/>
              <w:rPr>
                <w:ins w:id="4851" w:author="Author"/>
                <w:del w:id="4852" w:author="Author"/>
                <w:lang w:val="en-GB"/>
              </w:rPr>
            </w:pPr>
            <w:ins w:id="4853" w:author="Author">
              <w:del w:id="4854" w:author="Author">
                <w:r w:rsidRPr="000F6836" w:rsidDel="00311DDA">
                  <w:rPr>
                    <w:lang w:val="en-GB"/>
                  </w:rPr>
                  <w:delText>Theft and fraud</w:delText>
                </w:r>
              </w:del>
            </w:ins>
          </w:p>
          <w:p w14:paraId="00174064" w14:textId="007878D5" w:rsidR="0012726A" w:rsidRPr="000F6836" w:rsidDel="00311DDA" w:rsidRDefault="0012726A" w:rsidP="0012726A">
            <w:pPr>
              <w:ind w:left="1026"/>
              <w:rPr>
                <w:ins w:id="4855" w:author="Author"/>
                <w:del w:id="4856" w:author="Author"/>
                <w:lang w:val="en-GB"/>
              </w:rPr>
            </w:pPr>
            <w:ins w:id="4857" w:author="Author">
              <w:del w:id="4858" w:author="Author">
                <w:r w:rsidRPr="000F6836" w:rsidDel="00311DDA">
                  <w:rPr>
                    <w:lang w:val="en-GB"/>
                  </w:rPr>
                  <w:delText>Systems security</w:delText>
                </w:r>
              </w:del>
            </w:ins>
          </w:p>
          <w:p w14:paraId="170DE29F" w14:textId="6E649F7E" w:rsidR="0012726A" w:rsidRPr="000F6836" w:rsidDel="00311DDA" w:rsidRDefault="0012726A" w:rsidP="0012726A">
            <w:pPr>
              <w:ind w:left="1026"/>
              <w:rPr>
                <w:ins w:id="4859" w:author="Author"/>
                <w:del w:id="4860" w:author="Author"/>
                <w:lang w:val="en-GB"/>
              </w:rPr>
            </w:pPr>
            <w:ins w:id="4861" w:author="Author">
              <w:del w:id="4862" w:author="Author">
                <w:r w:rsidRPr="000F6836" w:rsidDel="00311DDA">
                  <w:rPr>
                    <w:lang w:val="en-GB"/>
                  </w:rPr>
                  <w:delText>Other</w:delText>
                </w:r>
              </w:del>
            </w:ins>
          </w:p>
          <w:p w14:paraId="0ABB9A46" w14:textId="1C6B262C" w:rsidR="0012726A" w:rsidRPr="000F6836" w:rsidDel="00311DDA" w:rsidRDefault="0012726A" w:rsidP="0012726A">
            <w:pPr>
              <w:pStyle w:val="ListParagraph"/>
              <w:numPr>
                <w:ilvl w:val="0"/>
                <w:numId w:val="58"/>
              </w:numPr>
              <w:contextualSpacing/>
              <w:jc w:val="both"/>
              <w:rPr>
                <w:ins w:id="4863" w:author="Author"/>
                <w:del w:id="4864" w:author="Author"/>
                <w:rFonts w:ascii="Times New Roman" w:hAnsi="Times New Roman" w:cs="Times New Roman"/>
                <w:sz w:val="24"/>
                <w:szCs w:val="24"/>
              </w:rPr>
            </w:pPr>
            <w:ins w:id="4865" w:author="Author">
              <w:del w:id="4866" w:author="Author">
                <w:r w:rsidRPr="000F6836" w:rsidDel="00311DDA">
                  <w:rPr>
                    <w:rFonts w:ascii="Times New Roman" w:hAnsi="Times New Roman" w:cs="Times New Roman"/>
                    <w:sz w:val="24"/>
                    <w:szCs w:val="24"/>
                  </w:rPr>
                  <w:delText>Employment practices and workspace safety</w:delText>
                </w:r>
              </w:del>
            </w:ins>
          </w:p>
          <w:p w14:paraId="5A1A2C84" w14:textId="145D4AF0" w:rsidR="0012726A" w:rsidRPr="000F6836" w:rsidDel="00311DDA" w:rsidRDefault="0012726A" w:rsidP="0012726A">
            <w:pPr>
              <w:ind w:left="1026"/>
              <w:rPr>
                <w:ins w:id="4867" w:author="Author"/>
                <w:del w:id="4868" w:author="Author"/>
                <w:lang w:val="en-GB"/>
              </w:rPr>
            </w:pPr>
            <w:ins w:id="4869" w:author="Author">
              <w:del w:id="4870" w:author="Author">
                <w:r w:rsidRPr="000F6836" w:rsidDel="00311DDA">
                  <w:rPr>
                    <w:lang w:val="en-GB"/>
                  </w:rPr>
                  <w:delText>Employee relations</w:delText>
                </w:r>
              </w:del>
            </w:ins>
          </w:p>
          <w:p w14:paraId="392A975E" w14:textId="48F99B88" w:rsidR="0012726A" w:rsidRPr="000F6836" w:rsidDel="00311DDA" w:rsidRDefault="0012726A" w:rsidP="0012726A">
            <w:pPr>
              <w:ind w:left="1026"/>
              <w:rPr>
                <w:ins w:id="4871" w:author="Author"/>
                <w:del w:id="4872" w:author="Author"/>
                <w:lang w:val="en-GB"/>
              </w:rPr>
            </w:pPr>
            <w:ins w:id="4873" w:author="Author">
              <w:del w:id="4874" w:author="Author">
                <w:r w:rsidRPr="000F6836" w:rsidDel="00311DDA">
                  <w:rPr>
                    <w:lang w:val="en-GB"/>
                  </w:rPr>
                  <w:delText>Safe environment</w:delText>
                </w:r>
              </w:del>
            </w:ins>
          </w:p>
          <w:p w14:paraId="31FDC97D" w14:textId="1DEF9D94" w:rsidR="0012726A" w:rsidRPr="000F6836" w:rsidDel="00311DDA" w:rsidRDefault="0012726A" w:rsidP="0012726A">
            <w:pPr>
              <w:ind w:left="1026"/>
              <w:rPr>
                <w:ins w:id="4875" w:author="Author"/>
                <w:del w:id="4876" w:author="Author"/>
                <w:lang w:val="en-GB"/>
              </w:rPr>
            </w:pPr>
            <w:ins w:id="4877" w:author="Author">
              <w:del w:id="4878" w:author="Author">
                <w:r w:rsidRPr="000F6836" w:rsidDel="00311DDA">
                  <w:rPr>
                    <w:lang w:val="en-GB"/>
                  </w:rPr>
                  <w:delText>Diversity and discrimination</w:delText>
                </w:r>
              </w:del>
            </w:ins>
          </w:p>
          <w:p w14:paraId="7027A02A" w14:textId="304711C8" w:rsidR="0012726A" w:rsidRPr="000F6836" w:rsidDel="00311DDA" w:rsidRDefault="0012726A" w:rsidP="0012726A">
            <w:pPr>
              <w:ind w:left="1026"/>
              <w:rPr>
                <w:ins w:id="4879" w:author="Author"/>
                <w:del w:id="4880" w:author="Author"/>
                <w:lang w:val="en-GB"/>
              </w:rPr>
            </w:pPr>
            <w:ins w:id="4881" w:author="Author">
              <w:del w:id="4882" w:author="Author">
                <w:r w:rsidRPr="000F6836" w:rsidDel="00311DDA">
                  <w:rPr>
                    <w:lang w:val="en-GB"/>
                  </w:rPr>
                  <w:delText>Other</w:delText>
                </w:r>
              </w:del>
            </w:ins>
          </w:p>
          <w:p w14:paraId="3B3870B5" w14:textId="61565246" w:rsidR="0012726A" w:rsidRPr="000F6836" w:rsidDel="00311DDA" w:rsidRDefault="0012726A" w:rsidP="0012726A">
            <w:pPr>
              <w:pStyle w:val="ListParagraph"/>
              <w:numPr>
                <w:ilvl w:val="0"/>
                <w:numId w:val="58"/>
              </w:numPr>
              <w:contextualSpacing/>
              <w:jc w:val="both"/>
              <w:rPr>
                <w:ins w:id="4883" w:author="Author"/>
                <w:del w:id="4884" w:author="Author"/>
                <w:rFonts w:ascii="Times New Roman" w:hAnsi="Times New Roman" w:cs="Times New Roman"/>
                <w:sz w:val="24"/>
                <w:szCs w:val="24"/>
              </w:rPr>
            </w:pPr>
            <w:ins w:id="4885" w:author="Author">
              <w:del w:id="4886" w:author="Author">
                <w:r w:rsidRPr="000F6836" w:rsidDel="00311DDA">
                  <w:rPr>
                    <w:rFonts w:ascii="Times New Roman" w:hAnsi="Times New Roman" w:cs="Times New Roman"/>
                    <w:sz w:val="24"/>
                    <w:szCs w:val="24"/>
                  </w:rPr>
                  <w:delText>Damage to physical assets</w:delText>
                </w:r>
              </w:del>
            </w:ins>
          </w:p>
          <w:p w14:paraId="7F48968F" w14:textId="43836F6C" w:rsidR="0012726A" w:rsidRPr="000F6836" w:rsidDel="00311DDA" w:rsidRDefault="0012726A" w:rsidP="0012726A">
            <w:pPr>
              <w:ind w:left="1026"/>
              <w:rPr>
                <w:ins w:id="4887" w:author="Author"/>
                <w:del w:id="4888" w:author="Author"/>
                <w:lang w:val="en-GB"/>
              </w:rPr>
            </w:pPr>
            <w:ins w:id="4889" w:author="Author">
              <w:del w:id="4890" w:author="Author">
                <w:r w:rsidRPr="000F6836" w:rsidDel="00311DDA">
                  <w:rPr>
                    <w:lang w:val="en-GB"/>
                  </w:rPr>
                  <w:delText>Disasters and other events</w:delText>
                </w:r>
              </w:del>
            </w:ins>
          </w:p>
          <w:p w14:paraId="1EC4DEBE" w14:textId="1F595F1D" w:rsidR="0012726A" w:rsidRPr="000F6836" w:rsidDel="00311DDA" w:rsidRDefault="0012726A" w:rsidP="0012726A">
            <w:pPr>
              <w:ind w:left="1026"/>
              <w:rPr>
                <w:ins w:id="4891" w:author="Author"/>
                <w:del w:id="4892" w:author="Author"/>
                <w:lang w:val="en-GB"/>
              </w:rPr>
            </w:pPr>
            <w:ins w:id="4893" w:author="Author">
              <w:del w:id="4894" w:author="Author">
                <w:r w:rsidRPr="000F6836" w:rsidDel="00311DDA">
                  <w:rPr>
                    <w:lang w:val="en-GB"/>
                  </w:rPr>
                  <w:delText>Other</w:delText>
                </w:r>
              </w:del>
            </w:ins>
          </w:p>
          <w:p w14:paraId="01A1DCFE" w14:textId="71C83296" w:rsidR="0012726A" w:rsidRPr="000F6836" w:rsidDel="00311DDA" w:rsidRDefault="0012726A" w:rsidP="0012726A">
            <w:pPr>
              <w:pStyle w:val="ListParagraph"/>
              <w:numPr>
                <w:ilvl w:val="0"/>
                <w:numId w:val="58"/>
              </w:numPr>
              <w:contextualSpacing/>
              <w:jc w:val="both"/>
              <w:rPr>
                <w:ins w:id="4895" w:author="Author"/>
                <w:del w:id="4896" w:author="Author"/>
                <w:rFonts w:ascii="Times New Roman" w:hAnsi="Times New Roman" w:cs="Times New Roman"/>
                <w:sz w:val="24"/>
                <w:szCs w:val="24"/>
              </w:rPr>
            </w:pPr>
            <w:ins w:id="4897" w:author="Author">
              <w:del w:id="4898" w:author="Author">
                <w:r w:rsidRPr="000F6836" w:rsidDel="00311DDA">
                  <w:rPr>
                    <w:rFonts w:ascii="Times New Roman" w:hAnsi="Times New Roman" w:cs="Times New Roman"/>
                    <w:sz w:val="24"/>
                    <w:szCs w:val="24"/>
                  </w:rPr>
                  <w:delText>Business disruption and system failures</w:delText>
                </w:r>
              </w:del>
            </w:ins>
          </w:p>
          <w:p w14:paraId="39A7B811" w14:textId="2A79E6D9" w:rsidR="0012726A" w:rsidRPr="000F6836" w:rsidDel="00311DDA" w:rsidRDefault="0012726A" w:rsidP="0012726A">
            <w:pPr>
              <w:ind w:left="1026"/>
              <w:rPr>
                <w:ins w:id="4899" w:author="Author"/>
                <w:del w:id="4900" w:author="Author"/>
                <w:lang w:val="en-GB"/>
              </w:rPr>
            </w:pPr>
            <w:ins w:id="4901" w:author="Author">
              <w:del w:id="4902" w:author="Author">
                <w:r w:rsidRPr="000F6836" w:rsidDel="00311DDA">
                  <w:rPr>
                    <w:lang w:val="en-GB"/>
                  </w:rPr>
                  <w:delText>Systems</w:delText>
                </w:r>
              </w:del>
            </w:ins>
          </w:p>
          <w:p w14:paraId="724D3C11" w14:textId="242B6CEF" w:rsidR="0012726A" w:rsidRPr="000F6836" w:rsidDel="00311DDA" w:rsidRDefault="0012726A" w:rsidP="0012726A">
            <w:pPr>
              <w:ind w:left="1026"/>
              <w:rPr>
                <w:ins w:id="4903" w:author="Author"/>
                <w:del w:id="4904" w:author="Author"/>
                <w:lang w:val="en-GB"/>
              </w:rPr>
            </w:pPr>
            <w:ins w:id="4905" w:author="Author">
              <w:del w:id="4906" w:author="Author">
                <w:r w:rsidRPr="000F6836" w:rsidDel="00311DDA">
                  <w:rPr>
                    <w:lang w:val="en-GB"/>
                  </w:rPr>
                  <w:delText>Other</w:delText>
                </w:r>
              </w:del>
            </w:ins>
          </w:p>
          <w:p w14:paraId="18063FF4" w14:textId="38FBB1F2" w:rsidR="0012726A" w:rsidRPr="000F6836" w:rsidDel="00311DDA" w:rsidRDefault="0012726A" w:rsidP="0012726A">
            <w:pPr>
              <w:pStyle w:val="ListParagraph"/>
              <w:numPr>
                <w:ilvl w:val="0"/>
                <w:numId w:val="58"/>
              </w:numPr>
              <w:contextualSpacing/>
              <w:jc w:val="both"/>
              <w:rPr>
                <w:ins w:id="4907" w:author="Author"/>
                <w:del w:id="4908" w:author="Author"/>
                <w:rFonts w:ascii="Times New Roman" w:hAnsi="Times New Roman" w:cs="Times New Roman"/>
                <w:sz w:val="24"/>
                <w:szCs w:val="24"/>
              </w:rPr>
            </w:pPr>
            <w:ins w:id="4909" w:author="Author">
              <w:del w:id="4910" w:author="Author">
                <w:r w:rsidRPr="000F6836" w:rsidDel="00311DDA">
                  <w:rPr>
                    <w:rFonts w:ascii="Times New Roman" w:hAnsi="Times New Roman" w:cs="Times New Roman"/>
                    <w:sz w:val="24"/>
                    <w:szCs w:val="24"/>
                  </w:rPr>
                  <w:delText>Clients, products and business practices</w:delText>
                </w:r>
              </w:del>
            </w:ins>
          </w:p>
          <w:p w14:paraId="42D03D25" w14:textId="6435A44F" w:rsidR="0012726A" w:rsidRPr="000F6836" w:rsidDel="00311DDA" w:rsidRDefault="0012726A" w:rsidP="0012726A">
            <w:pPr>
              <w:ind w:left="1026"/>
              <w:rPr>
                <w:ins w:id="4911" w:author="Author"/>
                <w:del w:id="4912" w:author="Author"/>
                <w:lang w:val="en-GB"/>
              </w:rPr>
            </w:pPr>
            <w:ins w:id="4913" w:author="Author">
              <w:del w:id="4914" w:author="Author">
                <w:r w:rsidRPr="000F6836" w:rsidDel="00311DDA">
                  <w:rPr>
                    <w:lang w:val="en-GB"/>
                  </w:rPr>
                  <w:delText>Suitability, disclosure and fiduciary</w:delText>
                </w:r>
              </w:del>
            </w:ins>
          </w:p>
          <w:p w14:paraId="49C6958C" w14:textId="45B82246" w:rsidR="0012726A" w:rsidRPr="000F6836" w:rsidDel="00311DDA" w:rsidRDefault="0012726A" w:rsidP="0012726A">
            <w:pPr>
              <w:ind w:left="1026"/>
              <w:rPr>
                <w:ins w:id="4915" w:author="Author"/>
                <w:del w:id="4916" w:author="Author"/>
                <w:lang w:val="en-GB"/>
              </w:rPr>
            </w:pPr>
            <w:ins w:id="4917" w:author="Author">
              <w:del w:id="4918" w:author="Author">
                <w:r w:rsidRPr="000F6836" w:rsidDel="00311DDA">
                  <w:rPr>
                    <w:lang w:val="en-GB"/>
                  </w:rPr>
                  <w:delText>Improper business or market practices</w:delText>
                </w:r>
              </w:del>
            </w:ins>
          </w:p>
          <w:p w14:paraId="62640548" w14:textId="75483FD3" w:rsidR="0012726A" w:rsidRPr="000F6836" w:rsidDel="00311DDA" w:rsidRDefault="0012726A" w:rsidP="0012726A">
            <w:pPr>
              <w:ind w:left="1026"/>
              <w:rPr>
                <w:ins w:id="4919" w:author="Author"/>
                <w:del w:id="4920" w:author="Author"/>
                <w:lang w:val="en-GB"/>
              </w:rPr>
            </w:pPr>
            <w:ins w:id="4921" w:author="Author">
              <w:del w:id="4922" w:author="Author">
                <w:r w:rsidRPr="000F6836" w:rsidDel="00311DDA">
                  <w:rPr>
                    <w:lang w:val="en-GB"/>
                  </w:rPr>
                  <w:delText>Product flaws</w:delText>
                </w:r>
              </w:del>
            </w:ins>
          </w:p>
          <w:p w14:paraId="322B8ACD" w14:textId="03702A36" w:rsidR="0012726A" w:rsidRPr="000F6836" w:rsidDel="00311DDA" w:rsidRDefault="0012726A" w:rsidP="0012726A">
            <w:pPr>
              <w:ind w:left="1026"/>
              <w:rPr>
                <w:ins w:id="4923" w:author="Author"/>
                <w:del w:id="4924" w:author="Author"/>
                <w:lang w:val="en-GB"/>
              </w:rPr>
            </w:pPr>
            <w:ins w:id="4925" w:author="Author">
              <w:del w:id="4926" w:author="Author">
                <w:r w:rsidRPr="000F6836" w:rsidDel="00311DDA">
                  <w:rPr>
                    <w:lang w:val="en-GB"/>
                  </w:rPr>
                  <w:delText>Selection, sponsorship and exposure</w:delText>
                </w:r>
              </w:del>
            </w:ins>
          </w:p>
          <w:p w14:paraId="4B78A6AD" w14:textId="5FB0A4F1" w:rsidR="0012726A" w:rsidRPr="000F6836" w:rsidDel="00311DDA" w:rsidRDefault="0012726A" w:rsidP="0012726A">
            <w:pPr>
              <w:ind w:left="1026"/>
              <w:rPr>
                <w:ins w:id="4927" w:author="Author"/>
                <w:del w:id="4928" w:author="Author"/>
                <w:lang w:val="en-GB"/>
              </w:rPr>
            </w:pPr>
            <w:ins w:id="4929" w:author="Author">
              <w:del w:id="4930" w:author="Author">
                <w:r w:rsidRPr="000F6836" w:rsidDel="00311DDA">
                  <w:rPr>
                    <w:lang w:val="en-GB"/>
                  </w:rPr>
                  <w:delText>Advisory activities</w:delText>
                </w:r>
              </w:del>
            </w:ins>
          </w:p>
          <w:p w14:paraId="6E9F0A45" w14:textId="28EC861A" w:rsidR="0012726A" w:rsidRPr="000F6836" w:rsidDel="00311DDA" w:rsidRDefault="0012726A" w:rsidP="0012726A">
            <w:pPr>
              <w:ind w:left="1026"/>
              <w:rPr>
                <w:ins w:id="4931" w:author="Author"/>
                <w:del w:id="4932" w:author="Author"/>
                <w:lang w:val="en-GB"/>
              </w:rPr>
            </w:pPr>
            <w:ins w:id="4933" w:author="Author">
              <w:del w:id="4934" w:author="Author">
                <w:r w:rsidRPr="000F6836" w:rsidDel="00311DDA">
                  <w:rPr>
                    <w:lang w:val="en-GB"/>
                  </w:rPr>
                  <w:delText>Other</w:delText>
                </w:r>
              </w:del>
            </w:ins>
          </w:p>
          <w:p w14:paraId="6659E795" w14:textId="246FDA9F" w:rsidR="0012726A" w:rsidRPr="000F6836" w:rsidDel="00311DDA" w:rsidRDefault="0012726A" w:rsidP="0012726A">
            <w:pPr>
              <w:pStyle w:val="ListParagraph"/>
              <w:numPr>
                <w:ilvl w:val="0"/>
                <w:numId w:val="58"/>
              </w:numPr>
              <w:contextualSpacing/>
              <w:jc w:val="both"/>
              <w:rPr>
                <w:ins w:id="4935" w:author="Author"/>
                <w:del w:id="4936" w:author="Author"/>
                <w:rFonts w:ascii="Times New Roman" w:hAnsi="Times New Roman" w:cs="Times New Roman"/>
                <w:sz w:val="24"/>
                <w:szCs w:val="24"/>
              </w:rPr>
            </w:pPr>
            <w:ins w:id="4937" w:author="Author">
              <w:del w:id="4938" w:author="Author">
                <w:r w:rsidRPr="000F6836" w:rsidDel="00311DDA">
                  <w:rPr>
                    <w:rFonts w:ascii="Times New Roman" w:hAnsi="Times New Roman" w:cs="Times New Roman"/>
                    <w:sz w:val="24"/>
                    <w:szCs w:val="24"/>
                  </w:rPr>
                  <w:delText>Execution, delivery and process management</w:delText>
                </w:r>
              </w:del>
            </w:ins>
          </w:p>
          <w:p w14:paraId="22163C56" w14:textId="39B044C1" w:rsidR="0012726A" w:rsidRPr="000F6836" w:rsidDel="00311DDA" w:rsidRDefault="0012726A" w:rsidP="0012726A">
            <w:pPr>
              <w:ind w:left="1026"/>
              <w:rPr>
                <w:ins w:id="4939" w:author="Author"/>
                <w:del w:id="4940" w:author="Author"/>
                <w:lang w:val="en-GB"/>
              </w:rPr>
            </w:pPr>
            <w:ins w:id="4941" w:author="Author">
              <w:del w:id="4942" w:author="Author">
                <w:r w:rsidRPr="000F6836" w:rsidDel="00311DDA">
                  <w:rPr>
                    <w:lang w:val="en-GB"/>
                  </w:rPr>
                  <w:delText>Transaction capture, execution and maintenance</w:delText>
                </w:r>
              </w:del>
            </w:ins>
          </w:p>
          <w:p w14:paraId="4A1576B9" w14:textId="6B2308BB" w:rsidR="0012726A" w:rsidRPr="000F6836" w:rsidDel="00311DDA" w:rsidRDefault="0012726A" w:rsidP="0012726A">
            <w:pPr>
              <w:ind w:left="1026"/>
              <w:rPr>
                <w:ins w:id="4943" w:author="Author"/>
                <w:del w:id="4944" w:author="Author"/>
                <w:lang w:val="en-GB"/>
              </w:rPr>
            </w:pPr>
            <w:ins w:id="4945" w:author="Author">
              <w:del w:id="4946" w:author="Author">
                <w:r w:rsidRPr="000F6836" w:rsidDel="00311DDA">
                  <w:rPr>
                    <w:lang w:val="en-GB"/>
                  </w:rPr>
                  <w:delText>Monitoring and reporting</w:delText>
                </w:r>
              </w:del>
            </w:ins>
          </w:p>
          <w:p w14:paraId="34787BFD" w14:textId="7FD9CDFA" w:rsidR="0012726A" w:rsidRPr="000F6836" w:rsidDel="00311DDA" w:rsidRDefault="0012726A" w:rsidP="0012726A">
            <w:pPr>
              <w:ind w:left="1026"/>
              <w:rPr>
                <w:ins w:id="4947" w:author="Author"/>
                <w:del w:id="4948" w:author="Author"/>
                <w:lang w:val="en-GB"/>
              </w:rPr>
            </w:pPr>
            <w:ins w:id="4949" w:author="Author">
              <w:del w:id="4950" w:author="Author">
                <w:r w:rsidRPr="000F6836" w:rsidDel="00311DDA">
                  <w:rPr>
                    <w:lang w:val="en-GB"/>
                  </w:rPr>
                  <w:delText>Customer intake and documentation</w:delText>
                </w:r>
              </w:del>
            </w:ins>
          </w:p>
          <w:p w14:paraId="0D395827" w14:textId="1C118060" w:rsidR="0012726A" w:rsidRPr="000F6836" w:rsidDel="00311DDA" w:rsidRDefault="0012726A" w:rsidP="0012726A">
            <w:pPr>
              <w:ind w:left="1026"/>
              <w:rPr>
                <w:ins w:id="4951" w:author="Author"/>
                <w:del w:id="4952" w:author="Author"/>
                <w:lang w:val="en-GB"/>
              </w:rPr>
            </w:pPr>
            <w:ins w:id="4953" w:author="Author">
              <w:del w:id="4954" w:author="Author">
                <w:r w:rsidRPr="000F6836" w:rsidDel="00311DDA">
                  <w:rPr>
                    <w:lang w:val="en-GB"/>
                  </w:rPr>
                  <w:delText>Customer / client account management</w:delText>
                </w:r>
              </w:del>
            </w:ins>
          </w:p>
          <w:p w14:paraId="6BF78F55" w14:textId="6E86EB76" w:rsidR="0012726A" w:rsidRPr="000F6836" w:rsidDel="00311DDA" w:rsidRDefault="0012726A" w:rsidP="0012726A">
            <w:pPr>
              <w:ind w:left="1026"/>
              <w:rPr>
                <w:ins w:id="4955" w:author="Author"/>
                <w:del w:id="4956" w:author="Author"/>
                <w:lang w:val="en-GB"/>
              </w:rPr>
            </w:pPr>
            <w:ins w:id="4957" w:author="Author">
              <w:del w:id="4958" w:author="Author">
                <w:r w:rsidRPr="000F6836" w:rsidDel="00311DDA">
                  <w:rPr>
                    <w:lang w:val="en-GB"/>
                  </w:rPr>
                  <w:delText>Trade counterparties</w:delText>
                </w:r>
              </w:del>
            </w:ins>
          </w:p>
          <w:p w14:paraId="13428E71" w14:textId="3738ACC7" w:rsidR="0012726A" w:rsidRPr="000F6836" w:rsidDel="00311DDA" w:rsidRDefault="0012726A" w:rsidP="0012726A">
            <w:pPr>
              <w:ind w:left="1026"/>
              <w:rPr>
                <w:ins w:id="4959" w:author="Author"/>
                <w:del w:id="4960" w:author="Author"/>
                <w:lang w:val="en-GB"/>
              </w:rPr>
            </w:pPr>
            <w:ins w:id="4961" w:author="Author">
              <w:del w:id="4962" w:author="Author">
                <w:r w:rsidRPr="000F6836" w:rsidDel="00311DDA">
                  <w:rPr>
                    <w:lang w:val="en-GB"/>
                  </w:rPr>
                  <w:delText>Vendors and suppliers</w:delText>
                </w:r>
              </w:del>
            </w:ins>
          </w:p>
          <w:p w14:paraId="7B5F4184" w14:textId="144927C3" w:rsidR="0012726A" w:rsidRPr="000F6836" w:rsidRDefault="0012726A" w:rsidP="0012726A">
            <w:pPr>
              <w:pStyle w:val="ListParagraph"/>
              <w:ind w:left="1026"/>
              <w:rPr>
                <w:ins w:id="4963" w:author="Author"/>
                <w:rFonts w:ascii="Times New Roman" w:hAnsi="Times New Roman" w:cs="Times New Roman"/>
                <w:sz w:val="24"/>
                <w:szCs w:val="24"/>
              </w:rPr>
            </w:pPr>
            <w:ins w:id="4964" w:author="Author">
              <w:del w:id="4965" w:author="Author">
                <w:r w:rsidRPr="000F6836" w:rsidDel="00311DDA">
                  <w:rPr>
                    <w:rFonts w:ascii="Times New Roman" w:hAnsi="Times New Roman" w:cs="Times New Roman"/>
                    <w:sz w:val="24"/>
                    <w:szCs w:val="24"/>
                  </w:rPr>
                  <w:delText>Other</w:delText>
                </w:r>
              </w:del>
            </w:ins>
          </w:p>
        </w:tc>
      </w:tr>
      <w:tr w:rsidR="00235B8C" w:rsidRPr="000F6836" w14:paraId="7ABC9B40" w14:textId="77777777" w:rsidTr="0012726A">
        <w:trPr>
          <w:trHeight w:val="435"/>
          <w:ins w:id="496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0E3CE7" w14:textId="77777777" w:rsidR="00235B8C" w:rsidRPr="000F6836" w:rsidRDefault="00235B8C" w:rsidP="00B27ECA">
            <w:pPr>
              <w:rPr>
                <w:ins w:id="4967" w:author="Author"/>
                <w:lang w:val="en-GB"/>
              </w:rPr>
            </w:pPr>
            <w:ins w:id="4968" w:author="Author">
              <w:r w:rsidRPr="000F6836">
                <w:rPr>
                  <w:lang w:val="en-GB"/>
                </w:rPr>
                <w:lastRenderedPageBreak/>
                <w:t>C0070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32650" w14:textId="77777777" w:rsidR="00235B8C" w:rsidRPr="000F6836" w:rsidRDefault="00235B8C" w:rsidP="00B27ECA">
            <w:pPr>
              <w:jc w:val="left"/>
              <w:rPr>
                <w:ins w:id="4969" w:author="Author"/>
                <w:lang w:val="en-GB"/>
              </w:rPr>
            </w:pPr>
            <w:ins w:id="4970" w:author="Author">
              <w:r w:rsidRPr="000F6836">
                <w:rPr>
                  <w:lang w:val="en-GB"/>
                </w:rPr>
                <w:t>Probability Distribution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18DFA" w14:textId="77777777" w:rsidR="00235B8C" w:rsidRPr="000F6836" w:rsidRDefault="00235B8C" w:rsidP="00B27ECA">
            <w:pPr>
              <w:pStyle w:val="Default"/>
              <w:rPr>
                <w:ins w:id="4971" w:author="Author"/>
                <w:rFonts w:ascii="Times New Roman" w:hAnsi="Times New Roman" w:cs="Times New Roman"/>
                <w:color w:val="auto"/>
                <w:lang w:val="en-GB"/>
              </w:rPr>
            </w:pPr>
            <w:ins w:id="4972" w:author="Author">
              <w:r w:rsidRPr="000F6836">
                <w:rPr>
                  <w:rFonts w:ascii="Times New Roman" w:hAnsi="Times New Roman" w:cs="Times New Roman"/>
                  <w:color w:val="auto"/>
                  <w:lang w:val="en-GB"/>
                </w:rPr>
                <w:t>Identify the probability distribution. One of the options in the following closed list shall be used:</w:t>
              </w:r>
            </w:ins>
          </w:p>
          <w:p w14:paraId="2B5076AB" w14:textId="77777777" w:rsidR="00235B8C" w:rsidRPr="000F6836" w:rsidRDefault="00235B8C" w:rsidP="00B27ECA">
            <w:pPr>
              <w:pStyle w:val="Default"/>
              <w:rPr>
                <w:ins w:id="4973" w:author="Author"/>
                <w:rFonts w:ascii="Times New Roman" w:hAnsi="Times New Roman" w:cs="Times New Roman"/>
                <w:color w:val="auto"/>
                <w:lang w:val="en-GB"/>
              </w:rPr>
            </w:pPr>
          </w:p>
          <w:p w14:paraId="1D0F8C49" w14:textId="77777777" w:rsidR="00235B8C" w:rsidRPr="000F6836" w:rsidRDefault="00235B8C" w:rsidP="00B27ECA">
            <w:pPr>
              <w:pStyle w:val="Default"/>
              <w:numPr>
                <w:ilvl w:val="0"/>
                <w:numId w:val="59"/>
              </w:numPr>
              <w:rPr>
                <w:ins w:id="4974" w:author="Author"/>
                <w:rFonts w:ascii="Times New Roman" w:hAnsi="Times New Roman" w:cs="Times New Roman"/>
                <w:color w:val="auto"/>
                <w:lang w:val="en-GB"/>
              </w:rPr>
            </w:pPr>
            <w:ins w:id="4975" w:author="Author">
              <w:r w:rsidRPr="000F6836">
                <w:rPr>
                  <w:rFonts w:ascii="Times New Roman" w:hAnsi="Times New Roman" w:cs="Times New Roman"/>
                  <w:color w:val="auto"/>
                  <w:lang w:val="en-GB"/>
                </w:rPr>
                <w:t>Poisson-lognormal</w:t>
              </w:r>
            </w:ins>
          </w:p>
          <w:p w14:paraId="78858876" w14:textId="77777777" w:rsidR="00235B8C" w:rsidRPr="000F6836" w:rsidRDefault="00235B8C" w:rsidP="00B27ECA">
            <w:pPr>
              <w:pStyle w:val="Default"/>
              <w:numPr>
                <w:ilvl w:val="0"/>
                <w:numId w:val="59"/>
              </w:numPr>
              <w:rPr>
                <w:ins w:id="4976" w:author="Author"/>
                <w:rFonts w:ascii="Times New Roman" w:hAnsi="Times New Roman" w:cs="Times New Roman"/>
                <w:color w:val="auto"/>
                <w:lang w:val="en-GB"/>
              </w:rPr>
            </w:pPr>
            <w:ins w:id="4977" w:author="Author">
              <w:r w:rsidRPr="000F6836">
                <w:rPr>
                  <w:rFonts w:ascii="Times New Roman" w:hAnsi="Times New Roman" w:cs="Times New Roman"/>
                  <w:color w:val="auto"/>
                  <w:lang w:val="en-GB"/>
                </w:rPr>
                <w:t>Lognormal</w:t>
              </w:r>
            </w:ins>
          </w:p>
          <w:p w14:paraId="35D0FCB2" w14:textId="77777777" w:rsidR="00235B8C" w:rsidRPr="000F6836" w:rsidRDefault="00235B8C" w:rsidP="00B27ECA">
            <w:pPr>
              <w:pStyle w:val="Default"/>
              <w:numPr>
                <w:ilvl w:val="0"/>
                <w:numId w:val="59"/>
              </w:numPr>
              <w:rPr>
                <w:ins w:id="4978" w:author="Author"/>
                <w:rFonts w:ascii="Times New Roman" w:hAnsi="Times New Roman" w:cs="Times New Roman"/>
                <w:color w:val="auto"/>
                <w:lang w:val="en-GB"/>
              </w:rPr>
            </w:pPr>
            <w:ins w:id="4979" w:author="Author">
              <w:r w:rsidRPr="000F6836">
                <w:rPr>
                  <w:rFonts w:ascii="Times New Roman" w:hAnsi="Times New Roman" w:cs="Times New Roman"/>
                  <w:color w:val="auto"/>
                  <w:lang w:val="en-GB"/>
                </w:rPr>
                <w:t>Poisson-Pareto</w:t>
              </w:r>
            </w:ins>
          </w:p>
          <w:p w14:paraId="2D7B0CCF" w14:textId="77777777" w:rsidR="00235B8C" w:rsidRPr="000F6836" w:rsidRDefault="00235B8C" w:rsidP="00B27ECA">
            <w:pPr>
              <w:pStyle w:val="Default"/>
              <w:numPr>
                <w:ilvl w:val="0"/>
                <w:numId w:val="59"/>
              </w:numPr>
              <w:rPr>
                <w:ins w:id="4980" w:author="Author"/>
                <w:rFonts w:ascii="Times New Roman" w:hAnsi="Times New Roman" w:cs="Times New Roman"/>
                <w:color w:val="auto"/>
                <w:lang w:val="en-GB"/>
              </w:rPr>
            </w:pPr>
            <w:ins w:id="4981" w:author="Author">
              <w:r w:rsidRPr="000F6836">
                <w:rPr>
                  <w:rFonts w:ascii="Times New Roman" w:hAnsi="Times New Roman" w:cs="Times New Roman"/>
                  <w:color w:val="auto"/>
                  <w:lang w:val="en-GB"/>
                </w:rPr>
                <w:t>Empirical</w:t>
              </w:r>
            </w:ins>
          </w:p>
          <w:p w14:paraId="64A73A5D" w14:textId="77777777" w:rsidR="00235B8C" w:rsidRPr="000F6836" w:rsidRDefault="00235B8C" w:rsidP="00B27ECA">
            <w:pPr>
              <w:pStyle w:val="Default"/>
              <w:numPr>
                <w:ilvl w:val="0"/>
                <w:numId w:val="59"/>
              </w:numPr>
              <w:rPr>
                <w:ins w:id="4982" w:author="Author"/>
                <w:rFonts w:ascii="Times New Roman" w:hAnsi="Times New Roman" w:cs="Times New Roman"/>
                <w:color w:val="auto"/>
                <w:lang w:val="en-GB"/>
              </w:rPr>
            </w:pPr>
            <w:ins w:id="4983" w:author="Author">
              <w:r w:rsidRPr="000F6836">
                <w:rPr>
                  <w:rFonts w:ascii="Times New Roman" w:hAnsi="Times New Roman" w:cs="Times New Roman"/>
                  <w:color w:val="auto"/>
                  <w:lang w:val="en-GB"/>
                </w:rPr>
                <w:lastRenderedPageBreak/>
                <w:t>Pareto</w:t>
              </w:r>
            </w:ins>
          </w:p>
          <w:p w14:paraId="7E76E177" w14:textId="77777777" w:rsidR="00235B8C" w:rsidRPr="000F6836" w:rsidRDefault="00235B8C" w:rsidP="00B27ECA">
            <w:pPr>
              <w:pStyle w:val="Default"/>
              <w:numPr>
                <w:ilvl w:val="0"/>
                <w:numId w:val="59"/>
              </w:numPr>
              <w:rPr>
                <w:ins w:id="4984" w:author="Author"/>
                <w:rFonts w:ascii="Times New Roman" w:hAnsi="Times New Roman" w:cs="Times New Roman"/>
                <w:color w:val="auto"/>
                <w:lang w:val="en-GB"/>
              </w:rPr>
            </w:pPr>
            <w:ins w:id="4985" w:author="Author">
              <w:r w:rsidRPr="000F6836">
                <w:rPr>
                  <w:rFonts w:ascii="Times New Roman" w:hAnsi="Times New Roman" w:cs="Times New Roman"/>
                  <w:color w:val="auto"/>
                  <w:lang w:val="en-GB"/>
                </w:rPr>
                <w:t>Other, please specify</w:t>
              </w:r>
            </w:ins>
          </w:p>
          <w:p w14:paraId="31B490B6" w14:textId="77777777" w:rsidR="00235B8C" w:rsidRPr="000F6836" w:rsidRDefault="00235B8C" w:rsidP="00B27ECA">
            <w:pPr>
              <w:pStyle w:val="Default"/>
              <w:numPr>
                <w:ilvl w:val="0"/>
                <w:numId w:val="59"/>
              </w:numPr>
              <w:rPr>
                <w:ins w:id="4986" w:author="Author"/>
                <w:rFonts w:ascii="Times New Roman" w:hAnsi="Times New Roman" w:cs="Times New Roman"/>
                <w:color w:val="auto"/>
                <w:lang w:val="en-GB"/>
              </w:rPr>
            </w:pPr>
            <w:ins w:id="4987" w:author="Author">
              <w:r w:rsidRPr="000F6836">
                <w:rPr>
                  <w:rFonts w:ascii="Times New Roman" w:hAnsi="Times New Roman" w:cs="Times New Roman"/>
                  <w:color w:val="auto"/>
                  <w:lang w:val="en-GB"/>
                </w:rPr>
                <w:t>Obtained by aggregation of lower levels</w:t>
              </w:r>
            </w:ins>
          </w:p>
          <w:p w14:paraId="772060F8" w14:textId="77777777" w:rsidR="00235B8C" w:rsidRPr="000F6836" w:rsidRDefault="00235B8C" w:rsidP="00B27ECA">
            <w:pPr>
              <w:pStyle w:val="Default"/>
              <w:rPr>
                <w:ins w:id="4988" w:author="Author"/>
                <w:rFonts w:ascii="Times New Roman" w:hAnsi="Times New Roman" w:cs="Times New Roman"/>
                <w:color w:val="auto"/>
                <w:lang w:val="en-GB"/>
              </w:rPr>
            </w:pPr>
          </w:p>
          <w:p w14:paraId="3034F58B" w14:textId="77777777" w:rsidR="00235B8C" w:rsidRPr="000F6836" w:rsidRDefault="00235B8C" w:rsidP="00B27ECA">
            <w:pPr>
              <w:pStyle w:val="Default"/>
              <w:rPr>
                <w:ins w:id="4989" w:author="Author"/>
                <w:rFonts w:ascii="Times New Roman" w:hAnsi="Times New Roman" w:cs="Times New Roman"/>
                <w:color w:val="auto"/>
                <w:lang w:val="en-GB"/>
              </w:rPr>
            </w:pPr>
            <w:ins w:id="4990" w:author="Author">
              <w:r w:rsidRPr="000F6836">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ins>
          </w:p>
        </w:tc>
      </w:tr>
      <w:tr w:rsidR="00235B8C" w:rsidRPr="000F6836" w14:paraId="50D66ACC" w14:textId="77777777" w:rsidTr="0012726A">
        <w:trPr>
          <w:trHeight w:val="435"/>
          <w:ins w:id="499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CEA93" w14:textId="77777777" w:rsidR="00235B8C" w:rsidRPr="000F6836" w:rsidRDefault="00235B8C" w:rsidP="00B27ECA">
            <w:pPr>
              <w:rPr>
                <w:ins w:id="4992" w:author="Author"/>
                <w:lang w:val="en-GB"/>
              </w:rPr>
            </w:pPr>
            <w:ins w:id="4993" w:author="Author">
              <w:r w:rsidRPr="000F6836">
                <w:rPr>
                  <w:lang w:val="en-GB"/>
                </w:rPr>
                <w:lastRenderedPageBreak/>
                <w:t>C0080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FDADA" w14:textId="77777777" w:rsidR="00235B8C" w:rsidRPr="000F6836" w:rsidRDefault="00235B8C" w:rsidP="00B27ECA">
            <w:pPr>
              <w:jc w:val="left"/>
              <w:rPr>
                <w:ins w:id="4994" w:author="Author"/>
                <w:lang w:val="en-GB"/>
              </w:rPr>
            </w:pPr>
            <w:ins w:id="4995" w:author="Author">
              <w:r w:rsidRPr="000F6836">
                <w:rPr>
                  <w:lang w:val="en-GB"/>
                </w:rPr>
                <w:t>Solvency Capital Requirement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BA1AE" w14:textId="77777777" w:rsidR="00235B8C" w:rsidRPr="000F6836" w:rsidRDefault="00235B8C" w:rsidP="00B27ECA">
            <w:pPr>
              <w:pStyle w:val="Default"/>
              <w:rPr>
                <w:ins w:id="4996" w:author="Author"/>
                <w:rFonts w:ascii="Times New Roman" w:hAnsi="Times New Roman" w:cs="Times New Roman"/>
                <w:lang w:val="en-GB"/>
              </w:rPr>
            </w:pPr>
            <w:ins w:id="4997" w:author="Author">
              <w:r w:rsidRPr="000F6836">
                <w:rPr>
                  <w:rFonts w:ascii="Times New Roman" w:hAnsi="Times New Roman" w:cs="Times New Roman"/>
                  <w:lang w:val="en-GB"/>
                </w:rPr>
                <w:t>Solvency capital requirement net of risk mitigating contracts per scenario.</w:t>
              </w:r>
            </w:ins>
          </w:p>
        </w:tc>
      </w:tr>
      <w:tr w:rsidR="00235B8C" w:rsidRPr="000F6836" w14:paraId="26748801" w14:textId="77777777" w:rsidTr="0012726A">
        <w:trPr>
          <w:trHeight w:val="697"/>
          <w:ins w:id="499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CC051A" w14:textId="77777777" w:rsidR="00235B8C" w:rsidRPr="000F6836" w:rsidRDefault="00235B8C" w:rsidP="00B27ECA">
            <w:pPr>
              <w:rPr>
                <w:ins w:id="4999" w:author="Author"/>
                <w:lang w:val="en-GB"/>
              </w:rPr>
            </w:pPr>
            <w:ins w:id="5000" w:author="Author">
              <w:r w:rsidRPr="000F6836">
                <w:rPr>
                  <w:lang w:val="en-GB"/>
                </w:rPr>
                <w:t>C0090-C0210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C8CFD" w14:textId="4672F985" w:rsidR="00235B8C" w:rsidRPr="000F6836" w:rsidRDefault="00235B8C" w:rsidP="0003007C">
            <w:pPr>
              <w:jc w:val="left"/>
              <w:rPr>
                <w:ins w:id="5001" w:author="Author"/>
                <w:lang w:val="en-GB"/>
              </w:rPr>
            </w:pPr>
            <w:ins w:id="5002" w:author="Author">
              <w:r w:rsidRPr="000F6836">
                <w:rPr>
                  <w:lang w:val="en-GB"/>
                </w:rPr>
                <w:t>Percentiles</w:t>
              </w:r>
              <w:del w:id="5003" w:author="Author">
                <w:r w:rsidRPr="000F6836" w:rsidDel="0003007C">
                  <w:rPr>
                    <w:lang w:val="en-GB"/>
                  </w:rPr>
                  <w:delText xml:space="preserve"> (see Annex XII for the required percentiles)</w:delText>
                </w:r>
              </w:del>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997E3" w14:textId="77777777" w:rsidR="00235B8C" w:rsidRPr="000F6836" w:rsidRDefault="00235B8C" w:rsidP="00B27ECA">
            <w:pPr>
              <w:jc w:val="left"/>
              <w:rPr>
                <w:ins w:id="5004" w:author="Author"/>
                <w:lang w:val="en-GB"/>
              </w:rPr>
            </w:pPr>
            <w:ins w:id="5005" w:author="Author">
              <w:r w:rsidRPr="000F6836">
                <w:rPr>
                  <w:lang w:val="en-GB"/>
                </w:rPr>
                <w:t>Percentiles of the loss distribution (losses corresponds to the right tail) net of risk mitigating contracts per scenario.</w:t>
              </w:r>
            </w:ins>
          </w:p>
        </w:tc>
      </w:tr>
      <w:tr w:rsidR="00235B8C" w:rsidRPr="000F6836" w14:paraId="55F89B3B" w14:textId="77777777" w:rsidTr="0012726A">
        <w:trPr>
          <w:trHeight w:val="924"/>
          <w:ins w:id="500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24C1A" w14:textId="77777777" w:rsidR="00235B8C" w:rsidRPr="000F6836" w:rsidRDefault="00235B8C" w:rsidP="00B27ECA">
            <w:pPr>
              <w:rPr>
                <w:ins w:id="5007" w:author="Author"/>
                <w:lang w:val="en-GB"/>
              </w:rPr>
            </w:pPr>
            <w:ins w:id="5008" w:author="Author">
              <w:r w:rsidRPr="000F6836">
                <w:rPr>
                  <w:lang w:val="en-GB"/>
                </w:rPr>
                <w:t>C0220/R0030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E7510" w14:textId="77777777" w:rsidR="00235B8C" w:rsidRPr="000F6836" w:rsidRDefault="00235B8C" w:rsidP="00B27ECA">
            <w:pPr>
              <w:jc w:val="left"/>
              <w:rPr>
                <w:ins w:id="5009" w:author="Author"/>
                <w:lang w:val="en-GB"/>
              </w:rPr>
            </w:pPr>
            <w:ins w:id="5010" w:author="Author">
              <w:r w:rsidRPr="000F6836">
                <w:rPr>
                  <w:lang w:val="en-GB"/>
                </w:rPr>
                <w:t>Total undiversified Level 2</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DA4B4" w14:textId="77777777" w:rsidR="00235B8C" w:rsidRPr="000F6836" w:rsidRDefault="00235B8C" w:rsidP="00B27ECA">
            <w:pPr>
              <w:rPr>
                <w:ins w:id="5011" w:author="Author"/>
                <w:lang w:val="en-GB"/>
              </w:rPr>
            </w:pPr>
            <w:ins w:id="5012" w:author="Author">
              <w:r w:rsidRPr="000F6836">
                <w:rPr>
                  <w:lang w:val="en-GB"/>
                </w:rPr>
                <w:t>Sum of stand-alone capital requirements contributions for Level 2 operational risks classification.</w:t>
              </w:r>
            </w:ins>
          </w:p>
          <w:p w14:paraId="13846895" w14:textId="77777777" w:rsidR="00235B8C" w:rsidRPr="000F6836" w:rsidRDefault="00235B8C" w:rsidP="00B27ECA">
            <w:pPr>
              <w:rPr>
                <w:ins w:id="5013" w:author="Author"/>
                <w:lang w:val="en-GB"/>
              </w:rPr>
            </w:pPr>
          </w:p>
          <w:p w14:paraId="59ACD1C7" w14:textId="77777777" w:rsidR="00235B8C" w:rsidRPr="000F6836" w:rsidRDefault="00235B8C" w:rsidP="00B27ECA">
            <w:pPr>
              <w:rPr>
                <w:ins w:id="5014" w:author="Author"/>
                <w:lang w:val="en-GB"/>
              </w:rPr>
            </w:pPr>
            <w:ins w:id="5015" w:author="Author">
              <w:r w:rsidRPr="000F6836">
                <w:rPr>
                  <w:lang w:val="en-GB"/>
                </w:rPr>
                <w:t>Any lower aggregation level should be already considered.</w:t>
              </w:r>
            </w:ins>
          </w:p>
        </w:tc>
      </w:tr>
      <w:tr w:rsidR="00235B8C" w:rsidRPr="000F6836" w14:paraId="5752E4C8" w14:textId="77777777" w:rsidTr="0012726A">
        <w:trPr>
          <w:trHeight w:val="924"/>
          <w:ins w:id="501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7FB67" w14:textId="77777777" w:rsidR="00235B8C" w:rsidRPr="000F6836" w:rsidRDefault="00235B8C" w:rsidP="00B27ECA">
            <w:pPr>
              <w:rPr>
                <w:ins w:id="5017" w:author="Author"/>
                <w:lang w:val="en-GB"/>
              </w:rPr>
            </w:pPr>
            <w:ins w:id="5018" w:author="Author">
              <w:r w:rsidRPr="000F6836">
                <w:rPr>
                  <w:lang w:val="en-GB"/>
                </w:rPr>
                <w:t>C0220/R0040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47782" w14:textId="77777777" w:rsidR="00235B8C" w:rsidRPr="000F6836" w:rsidRDefault="00235B8C" w:rsidP="00B27ECA">
            <w:pPr>
              <w:jc w:val="left"/>
              <w:rPr>
                <w:ins w:id="5019" w:author="Author"/>
                <w:lang w:val="en-GB"/>
              </w:rPr>
            </w:pPr>
            <w:ins w:id="5020" w:author="Author">
              <w:r w:rsidRPr="000F6836">
                <w:rPr>
                  <w:lang w:val="en-GB"/>
                </w:rPr>
                <w:t>Sum of diversification inside Level 2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98EF1" w14:textId="77777777" w:rsidR="00235B8C" w:rsidRPr="000F6836" w:rsidRDefault="00235B8C" w:rsidP="00B27ECA">
            <w:pPr>
              <w:rPr>
                <w:ins w:id="5021" w:author="Author"/>
                <w:lang w:val="en-GB"/>
              </w:rPr>
            </w:pPr>
            <w:ins w:id="5022" w:author="Author">
              <w:r w:rsidRPr="000F6836">
                <w:rPr>
                  <w:lang w:val="en-GB"/>
                </w:rPr>
                <w:t>Difference between the sum of undiversified leaf risks SCR and C0220/R0030.</w:t>
              </w:r>
            </w:ins>
          </w:p>
          <w:p w14:paraId="74BD8FC9" w14:textId="77777777" w:rsidR="00235B8C" w:rsidRPr="000F6836" w:rsidRDefault="00235B8C" w:rsidP="00B27ECA">
            <w:pPr>
              <w:rPr>
                <w:ins w:id="5023" w:author="Author"/>
                <w:lang w:val="en-GB"/>
              </w:rPr>
            </w:pPr>
            <w:ins w:id="5024" w:author="Author">
              <w:r w:rsidRPr="000F6836">
                <w:rPr>
                  <w:lang w:val="en-GB" w:eastAsia="es-ES"/>
                </w:rPr>
                <w:t>This amount should be reported as a negative value</w:t>
              </w:r>
              <w:r w:rsidRPr="000F6836">
                <w:rPr>
                  <w:bCs/>
                  <w:lang w:val="en-GB"/>
                </w:rPr>
                <w:t>.</w:t>
              </w:r>
            </w:ins>
          </w:p>
          <w:p w14:paraId="2A74A10B" w14:textId="77777777" w:rsidR="00235B8C" w:rsidRPr="000F6836" w:rsidRDefault="00235B8C" w:rsidP="00B27ECA">
            <w:pPr>
              <w:rPr>
                <w:ins w:id="5025" w:author="Author"/>
                <w:lang w:val="en-GB"/>
              </w:rPr>
            </w:pPr>
            <w:ins w:id="5026" w:author="Author">
              <w:r w:rsidRPr="000F6836">
                <w:rPr>
                  <w:lang w:val="en-GB"/>
                </w:rPr>
                <w:t>For example, if the lower level is L3 (the ones quantified with probability distributions), enter the difference between the sum of Level 3 and the sum of Level 2 (standalone).</w:t>
              </w:r>
            </w:ins>
          </w:p>
        </w:tc>
      </w:tr>
      <w:tr w:rsidR="00235B8C" w:rsidRPr="000F6836" w14:paraId="14E0C5F7" w14:textId="77777777" w:rsidTr="0012726A">
        <w:trPr>
          <w:trHeight w:val="924"/>
          <w:ins w:id="502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FB8EE" w14:textId="77777777" w:rsidR="00235B8C" w:rsidRPr="000F6836" w:rsidRDefault="00235B8C" w:rsidP="00B27ECA">
            <w:pPr>
              <w:rPr>
                <w:ins w:id="5028" w:author="Author"/>
                <w:lang w:val="en-GB"/>
              </w:rPr>
            </w:pPr>
            <w:ins w:id="5029" w:author="Author">
              <w:r w:rsidRPr="000F6836">
                <w:rPr>
                  <w:lang w:val="en-GB"/>
                </w:rPr>
                <w:t>C0220/R0050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0647FF" w14:textId="77777777" w:rsidR="00235B8C" w:rsidRPr="000F6836" w:rsidRDefault="00235B8C" w:rsidP="00B27ECA">
            <w:pPr>
              <w:jc w:val="left"/>
              <w:rPr>
                <w:ins w:id="5030" w:author="Author"/>
                <w:lang w:val="en-GB"/>
              </w:rPr>
            </w:pPr>
            <w:ins w:id="5031" w:author="Author">
              <w:r w:rsidRPr="000F6836">
                <w:rPr>
                  <w:lang w:val="en-GB"/>
                </w:rPr>
                <w:t>Total undiversified Level 1</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4CAB2" w14:textId="77777777" w:rsidR="00235B8C" w:rsidRPr="000F6836" w:rsidRDefault="00235B8C" w:rsidP="00B27ECA">
            <w:pPr>
              <w:rPr>
                <w:ins w:id="5032" w:author="Author"/>
                <w:lang w:val="en-GB"/>
              </w:rPr>
            </w:pPr>
            <w:ins w:id="5033" w:author="Author">
              <w:r w:rsidRPr="000F6836">
                <w:rPr>
                  <w:lang w:val="en-GB"/>
                </w:rPr>
                <w:t>Sum of stand-alone capital requirements contributions for Level 1 operational risks classification</w:t>
              </w:r>
              <w:r w:rsidRPr="000F6836" w:rsidDel="009C69DD">
                <w:rPr>
                  <w:lang w:val="en-GB"/>
                </w:rPr>
                <w:t xml:space="preserve"> </w:t>
              </w:r>
              <w:r w:rsidRPr="000F6836">
                <w:rPr>
                  <w:lang w:val="en-GB"/>
                </w:rPr>
                <w:t>Any lower aggregation level should be already considered.</w:t>
              </w:r>
            </w:ins>
          </w:p>
        </w:tc>
      </w:tr>
      <w:tr w:rsidR="00235B8C" w:rsidRPr="000F6836" w14:paraId="655985A3" w14:textId="77777777" w:rsidTr="0012726A">
        <w:trPr>
          <w:trHeight w:val="913"/>
          <w:ins w:id="503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74A28" w14:textId="77777777" w:rsidR="00235B8C" w:rsidRPr="000F6836" w:rsidRDefault="00235B8C" w:rsidP="00B27ECA">
            <w:pPr>
              <w:rPr>
                <w:ins w:id="5035" w:author="Author"/>
                <w:lang w:val="en-GB"/>
              </w:rPr>
            </w:pPr>
            <w:ins w:id="5036" w:author="Author">
              <w:r w:rsidRPr="000F6836">
                <w:rPr>
                  <w:lang w:val="en-GB"/>
                </w:rPr>
                <w:t>C0220/R0060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4A791" w14:textId="77777777" w:rsidR="00235B8C" w:rsidRPr="000F6836" w:rsidRDefault="00235B8C" w:rsidP="00B27ECA">
            <w:pPr>
              <w:jc w:val="left"/>
              <w:rPr>
                <w:ins w:id="5037" w:author="Author"/>
                <w:lang w:val="en-GB"/>
              </w:rPr>
            </w:pPr>
            <w:ins w:id="5038" w:author="Author">
              <w:r w:rsidRPr="000F6836">
                <w:rPr>
                  <w:lang w:val="en-GB"/>
                </w:rPr>
                <w:t>Operational risk – diversification between Level 1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D20A5" w14:textId="77777777" w:rsidR="00235B8C" w:rsidRPr="000F6836" w:rsidRDefault="00235B8C" w:rsidP="00B27ECA">
            <w:pPr>
              <w:rPr>
                <w:ins w:id="5039" w:author="Author"/>
                <w:lang w:val="en-GB"/>
              </w:rPr>
            </w:pPr>
            <w:ins w:id="5040" w:author="Author">
              <w:r w:rsidRPr="000F6836">
                <w:rPr>
                  <w:lang w:val="en-GB"/>
                </w:rPr>
                <w:t>Difference of C0220/R0050 and C0220/R0070.</w:t>
              </w:r>
            </w:ins>
          </w:p>
          <w:p w14:paraId="44D97490" w14:textId="77777777" w:rsidR="00235B8C" w:rsidRPr="000F6836" w:rsidRDefault="00235B8C" w:rsidP="00B27ECA">
            <w:pPr>
              <w:rPr>
                <w:ins w:id="5041" w:author="Author"/>
                <w:lang w:val="en-GB"/>
              </w:rPr>
            </w:pPr>
            <w:ins w:id="5042" w:author="Author">
              <w:r w:rsidRPr="000F6836">
                <w:rPr>
                  <w:lang w:val="en-GB" w:eastAsia="es-ES"/>
                </w:rPr>
                <w:t>This amount should be reported as a negative value</w:t>
              </w:r>
              <w:r w:rsidRPr="000F6836">
                <w:rPr>
                  <w:bCs/>
                  <w:lang w:val="en-GB"/>
                </w:rPr>
                <w:t>.</w:t>
              </w:r>
            </w:ins>
          </w:p>
        </w:tc>
      </w:tr>
      <w:tr w:rsidR="00235B8C" w:rsidRPr="000F6836" w14:paraId="15B5D2EB" w14:textId="77777777" w:rsidTr="0012726A">
        <w:trPr>
          <w:trHeight w:val="945"/>
          <w:ins w:id="504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8A970" w14:textId="77777777" w:rsidR="00235B8C" w:rsidRPr="000F6836" w:rsidRDefault="00235B8C" w:rsidP="00B27ECA">
            <w:pPr>
              <w:rPr>
                <w:ins w:id="5044" w:author="Author"/>
                <w:lang w:val="en-GB"/>
              </w:rPr>
            </w:pPr>
            <w:ins w:id="5045" w:author="Author">
              <w:r w:rsidRPr="000F6836">
                <w:rPr>
                  <w:lang w:val="en-GB"/>
                </w:rPr>
                <w:t>C0220/R0070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904C1" w14:textId="77777777" w:rsidR="00235B8C" w:rsidRPr="000F6836" w:rsidRDefault="00235B8C" w:rsidP="00B27ECA">
            <w:pPr>
              <w:jc w:val="left"/>
              <w:rPr>
                <w:ins w:id="5046" w:author="Author"/>
                <w:lang w:val="en-GB"/>
              </w:rPr>
            </w:pPr>
            <w:ins w:id="5047" w:author="Author">
              <w:r w:rsidRPr="000F6836">
                <w:rPr>
                  <w:lang w:val="en-GB"/>
                </w:rPr>
                <w:t>Operational risk - diversified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83C7F" w14:textId="77777777" w:rsidR="00235B8C" w:rsidRPr="000F6836" w:rsidRDefault="00235B8C" w:rsidP="00B27ECA">
            <w:pPr>
              <w:rPr>
                <w:ins w:id="5048" w:author="Author"/>
                <w:lang w:val="en-GB"/>
              </w:rPr>
            </w:pPr>
            <w:ins w:id="5049" w:author="Author">
              <w:r w:rsidRPr="000F6836">
                <w:rPr>
                  <w:lang w:val="en-GB"/>
                </w:rPr>
                <w:t>Diversified operational risk capital requirement net of risk mitigating contracts.</w:t>
              </w:r>
            </w:ins>
          </w:p>
        </w:tc>
      </w:tr>
    </w:tbl>
    <w:p w14:paraId="7B6941BB" w14:textId="77777777" w:rsidR="00235B8C" w:rsidRPr="000F6836" w:rsidRDefault="00235B8C" w:rsidP="00235B8C">
      <w:pPr>
        <w:rPr>
          <w:ins w:id="5050" w:author="Author"/>
          <w:lang w:val="en-GB" w:eastAsia="fr-FR"/>
        </w:rPr>
      </w:pPr>
    </w:p>
    <w:p w14:paraId="100BA443" w14:textId="77777777" w:rsidR="00235B8C" w:rsidRPr="000F6836" w:rsidRDefault="00235B8C" w:rsidP="00235B8C">
      <w:pPr>
        <w:pStyle w:val="ManualHeading2"/>
        <w:numPr>
          <w:ilvl w:val="0"/>
          <w:numId w:val="0"/>
        </w:numPr>
        <w:ind w:left="850" w:hanging="850"/>
        <w:rPr>
          <w:ins w:id="5051" w:author="Author"/>
          <w:i/>
          <w:iCs/>
          <w:lang w:val="en-GB"/>
        </w:rPr>
      </w:pPr>
      <w:ins w:id="5052" w:author="Author">
        <w:r w:rsidRPr="000F6836">
          <w:rPr>
            <w:i/>
            <w:iCs/>
            <w:lang w:val="en-GB"/>
          </w:rPr>
          <w:t>S.26.16 - Internal model - Model Changes</w:t>
        </w:r>
      </w:ins>
    </w:p>
    <w:p w14:paraId="29A96599" w14:textId="77777777" w:rsidR="00235B8C" w:rsidRPr="000F6836" w:rsidRDefault="00235B8C" w:rsidP="00235B8C">
      <w:pPr>
        <w:rPr>
          <w:ins w:id="5053" w:author="Author"/>
          <w:bCs/>
          <w:i/>
          <w:lang w:val="en-GB"/>
        </w:rPr>
      </w:pPr>
      <w:ins w:id="5054" w:author="Author">
        <w:r w:rsidRPr="000F6836">
          <w:rPr>
            <w:bCs/>
            <w:i/>
            <w:lang w:val="en-GB"/>
          </w:rPr>
          <w:t>General comments:</w:t>
        </w:r>
      </w:ins>
    </w:p>
    <w:p w14:paraId="62AB6E74" w14:textId="77777777" w:rsidR="00235B8C" w:rsidRPr="000F6836" w:rsidRDefault="00235B8C" w:rsidP="00235B8C">
      <w:pPr>
        <w:rPr>
          <w:ins w:id="5055" w:author="Author"/>
          <w:b/>
          <w:bCs/>
          <w:i/>
          <w:lang w:val="en-GB"/>
        </w:rPr>
      </w:pPr>
      <w:ins w:id="5056" w:author="Author">
        <w:r w:rsidRPr="000F6836">
          <w:rPr>
            <w:lang w:val="en-GB"/>
          </w:rPr>
          <w:t>This section relates to annual submission of information for groups.</w:t>
        </w:r>
      </w:ins>
    </w:p>
    <w:p w14:paraId="65B94A1B" w14:textId="77777777" w:rsidR="00235B8C" w:rsidRPr="000F6836" w:rsidRDefault="00235B8C" w:rsidP="00235B8C">
      <w:pPr>
        <w:rPr>
          <w:ins w:id="5057" w:author="Author"/>
          <w:lang w:val="en-GB"/>
        </w:rPr>
      </w:pPr>
      <w:ins w:id="5058" w:author="Author">
        <w:r w:rsidRPr="000F6836">
          <w:rPr>
            <w:lang w:val="en-GB"/>
          </w:rPr>
          <w:lastRenderedPageBreak/>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ins>
    </w:p>
    <w:p w14:paraId="105CD237" w14:textId="77777777" w:rsidR="00235B8C" w:rsidRPr="000F6836" w:rsidRDefault="00235B8C" w:rsidP="00235B8C">
      <w:pPr>
        <w:rPr>
          <w:ins w:id="5059" w:author="Author"/>
          <w:lang w:val="en-GB"/>
        </w:rPr>
      </w:pPr>
      <w:ins w:id="5060" w:author="Author">
        <w:r w:rsidRPr="000F6836">
          <w:rPr>
            <w:lang w:val="en-GB"/>
          </w:rPr>
          <w:t xml:space="preserve">Minor changes to the model should not be double counted within or across reporting periods. Therefore, if a major change includes minor changes or is the accumulation of minor changes, then either: </w:t>
        </w:r>
      </w:ins>
    </w:p>
    <w:p w14:paraId="53F94ABE" w14:textId="77777777" w:rsidR="00235B8C" w:rsidRPr="000F6836" w:rsidRDefault="00235B8C" w:rsidP="00235B8C">
      <w:pPr>
        <w:pStyle w:val="ListParagraph"/>
        <w:numPr>
          <w:ilvl w:val="0"/>
          <w:numId w:val="73"/>
        </w:numPr>
        <w:contextualSpacing/>
        <w:jc w:val="both"/>
        <w:rPr>
          <w:ins w:id="5061" w:author="Author"/>
          <w:rFonts w:ascii="Times New Roman" w:hAnsi="Times New Roman" w:cs="Times New Roman"/>
          <w:sz w:val="24"/>
          <w:szCs w:val="24"/>
        </w:rPr>
      </w:pPr>
      <w:ins w:id="5062" w:author="Author">
        <w:r w:rsidRPr="000F6836">
          <w:rPr>
            <w:rFonts w:ascii="Times New Roman" w:hAnsi="Times New Roman" w:cs="Times New Roman"/>
            <w:sz w:val="24"/>
            <w:szCs w:val="24"/>
          </w:rPr>
          <w:t xml:space="preserve">remove the impact of these minor changes in the major change if the minor changes were implemented in a previous reporting period; or </w:t>
        </w:r>
      </w:ins>
    </w:p>
    <w:p w14:paraId="1DB52ECC" w14:textId="77777777" w:rsidR="00235B8C" w:rsidRPr="000F6836" w:rsidRDefault="00235B8C" w:rsidP="00235B8C">
      <w:pPr>
        <w:pStyle w:val="ListParagraph"/>
        <w:numPr>
          <w:ilvl w:val="0"/>
          <w:numId w:val="73"/>
        </w:numPr>
        <w:contextualSpacing/>
        <w:jc w:val="both"/>
        <w:rPr>
          <w:ins w:id="5063" w:author="Author"/>
          <w:rFonts w:ascii="Times New Roman" w:hAnsi="Times New Roman" w:cs="Times New Roman"/>
          <w:sz w:val="24"/>
          <w:szCs w:val="24"/>
        </w:rPr>
      </w:pPr>
      <w:ins w:id="5064" w:author="Author">
        <w:r w:rsidRPr="000F6836">
          <w:rPr>
            <w:rFonts w:ascii="Times New Roman" w:hAnsi="Times New Roman" w:cs="Times New Roman"/>
            <w:sz w:val="24"/>
            <w:szCs w:val="24"/>
          </w:rPr>
          <w:t>include them in the “total minor changes” and remove their effect from the major change due to accumulation of minor change impact.</w:t>
        </w:r>
      </w:ins>
    </w:p>
    <w:p w14:paraId="4AD0FE6F" w14:textId="77777777" w:rsidR="00235B8C" w:rsidRPr="000F6836" w:rsidRDefault="00235B8C" w:rsidP="00235B8C">
      <w:pPr>
        <w:rPr>
          <w:ins w:id="5065" w:author="Author"/>
          <w:sz w:val="20"/>
          <w:lang w:val="en-GB"/>
        </w:rPr>
      </w:pPr>
    </w:p>
    <w:tbl>
      <w:tblPr>
        <w:tblStyle w:val="TableGrid"/>
        <w:tblW w:w="9180" w:type="dxa"/>
        <w:tblLayout w:type="fixed"/>
        <w:tblLook w:val="04A0" w:firstRow="1" w:lastRow="0" w:firstColumn="1" w:lastColumn="0" w:noHBand="0" w:noVBand="1"/>
      </w:tblPr>
      <w:tblGrid>
        <w:gridCol w:w="1668"/>
        <w:gridCol w:w="2126"/>
        <w:gridCol w:w="5386"/>
      </w:tblGrid>
      <w:tr w:rsidR="00235B8C" w:rsidRPr="000F6836" w14:paraId="13CB062F" w14:textId="77777777" w:rsidTr="00B27ECA">
        <w:trPr>
          <w:trHeight w:val="285"/>
          <w:ins w:id="506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4EBDB640" w14:textId="77777777" w:rsidR="00235B8C" w:rsidRPr="000F6836" w:rsidRDefault="00235B8C" w:rsidP="00B27ECA">
            <w:pPr>
              <w:rPr>
                <w:ins w:id="5067"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58B7E" w14:textId="77777777" w:rsidR="00235B8C" w:rsidRPr="000F6836" w:rsidRDefault="00235B8C" w:rsidP="00B27ECA">
            <w:pPr>
              <w:jc w:val="center"/>
              <w:rPr>
                <w:ins w:id="5068" w:author="Author"/>
                <w:rFonts w:eastAsia="Times New Roman"/>
                <w:bCs/>
                <w:lang w:val="en-GB" w:eastAsia="fr-FR"/>
              </w:rPr>
            </w:pPr>
            <w:ins w:id="5069" w:author="Author">
              <w:r w:rsidRPr="000F6836">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53D3B" w14:textId="77777777" w:rsidR="00235B8C" w:rsidRPr="000F6836" w:rsidRDefault="00235B8C" w:rsidP="00B27ECA">
            <w:pPr>
              <w:jc w:val="center"/>
              <w:rPr>
                <w:ins w:id="5070" w:author="Author"/>
                <w:bCs/>
                <w:lang w:val="en-GB"/>
              </w:rPr>
            </w:pPr>
            <w:ins w:id="5071" w:author="Author">
              <w:r w:rsidRPr="000F6836">
                <w:rPr>
                  <w:bCs/>
                  <w:lang w:val="en-GB"/>
                </w:rPr>
                <w:t>INSTRUCTIONS</w:t>
              </w:r>
            </w:ins>
          </w:p>
        </w:tc>
      </w:tr>
      <w:tr w:rsidR="00235B8C" w:rsidRPr="000F6836" w14:paraId="48AADFA2" w14:textId="77777777" w:rsidTr="00B27ECA">
        <w:trPr>
          <w:trHeight w:val="285"/>
          <w:ins w:id="507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6EB8F564" w14:textId="77777777" w:rsidR="00235B8C" w:rsidRPr="000F6836" w:rsidRDefault="00235B8C" w:rsidP="00B27ECA">
            <w:pPr>
              <w:jc w:val="left"/>
              <w:rPr>
                <w:ins w:id="5073" w:author="Author"/>
                <w:i/>
                <w:lang w:val="en-GB"/>
              </w:rPr>
            </w:pPr>
            <w:ins w:id="5074" w:author="Author">
              <w:r w:rsidRPr="000F6836">
                <w:rPr>
                  <w:i/>
                  <w:lang w:val="en-GB"/>
                </w:rPr>
                <w:t>Type of Change</w:t>
              </w:r>
            </w:ins>
          </w:p>
        </w:tc>
      </w:tr>
      <w:tr w:rsidR="00235B8C" w:rsidRPr="000F6836" w14:paraId="203F5681" w14:textId="77777777" w:rsidTr="00B27ECA">
        <w:trPr>
          <w:trHeight w:val="735"/>
          <w:ins w:id="507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22FAD" w14:textId="77777777" w:rsidR="00235B8C" w:rsidRPr="000F6836" w:rsidRDefault="00235B8C" w:rsidP="00B27ECA">
            <w:pPr>
              <w:rPr>
                <w:ins w:id="5076" w:author="Author"/>
                <w:lang w:val="en-GB"/>
              </w:rPr>
            </w:pPr>
            <w:ins w:id="5077" w:author="Author">
              <w:r w:rsidRPr="000F6836">
                <w:rPr>
                  <w:lang w:val="en-GB"/>
                </w:rPr>
                <w:t>C0010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BFA49" w14:textId="381F0DF7" w:rsidR="00235B8C" w:rsidRPr="000F6836" w:rsidRDefault="00235B8C" w:rsidP="00B27ECA">
            <w:pPr>
              <w:jc w:val="left"/>
              <w:rPr>
                <w:ins w:id="5078" w:author="Author"/>
                <w:lang w:val="en-GB"/>
              </w:rPr>
            </w:pPr>
            <w:ins w:id="5079" w:author="Author">
              <w:r w:rsidRPr="000F6836">
                <w:rPr>
                  <w:lang w:val="en-GB"/>
                </w:rPr>
                <w:t>Major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D6E5B" w14:textId="77777777" w:rsidR="00235B8C" w:rsidRPr="000F6836" w:rsidRDefault="00235B8C" w:rsidP="00B27ECA">
            <w:pPr>
              <w:rPr>
                <w:ins w:id="5080" w:author="Author"/>
                <w:lang w:val="en-GB" w:eastAsia="es-ES"/>
              </w:rPr>
            </w:pPr>
            <w:ins w:id="5081" w:author="Author">
              <w:r w:rsidRPr="000F6836">
                <w:rPr>
                  <w:lang w:val="en-GB" w:eastAsia="es-ES"/>
                </w:rPr>
                <w:t xml:space="preserve">The information in this row should refer to a major change (in a given reporting period). While several major changes may be batched together for a single </w:t>
              </w:r>
              <w:r w:rsidRPr="000F6836">
                <w:rPr>
                  <w:i/>
                  <w:lang w:val="en-GB" w:eastAsia="es-ES"/>
                </w:rPr>
                <w:t>approval</w:t>
              </w:r>
              <w:r w:rsidRPr="000F6836">
                <w:rPr>
                  <w:lang w:val="en-GB" w:eastAsia="es-ES"/>
                </w:rPr>
                <w:t>, they should be separated where there are distinct major changes. Naming convention: Major change 1_Component 1.</w:t>
              </w:r>
            </w:ins>
          </w:p>
        </w:tc>
      </w:tr>
      <w:tr w:rsidR="00235B8C" w:rsidRPr="000F6836" w14:paraId="74D4CCE5" w14:textId="77777777" w:rsidTr="00B27ECA">
        <w:trPr>
          <w:trHeight w:val="309"/>
          <w:ins w:id="508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6443E" w14:textId="77777777" w:rsidR="00235B8C" w:rsidRPr="000F6836" w:rsidRDefault="00235B8C" w:rsidP="00B27ECA">
            <w:pPr>
              <w:jc w:val="left"/>
              <w:rPr>
                <w:ins w:id="5083" w:author="Author"/>
                <w:i/>
                <w:lang w:val="en-GB" w:eastAsia="fr-FR"/>
              </w:rPr>
            </w:pPr>
            <w:ins w:id="5084" w:author="Author">
              <w:r w:rsidRPr="000F6836">
                <w:rPr>
                  <w:i/>
                  <w:lang w:val="en-GB"/>
                </w:rPr>
                <w:t>Change ID</w:t>
              </w:r>
            </w:ins>
          </w:p>
        </w:tc>
      </w:tr>
      <w:tr w:rsidR="00235B8C" w:rsidRPr="000F6836" w14:paraId="3FB0E29F" w14:textId="77777777" w:rsidTr="00B27ECA">
        <w:trPr>
          <w:trHeight w:val="735"/>
          <w:ins w:id="508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56D3F" w14:textId="77777777" w:rsidR="00235B8C" w:rsidRPr="000F6836" w:rsidRDefault="00235B8C" w:rsidP="00B27ECA">
            <w:pPr>
              <w:rPr>
                <w:ins w:id="5086" w:author="Author"/>
                <w:lang w:val="en-GB"/>
              </w:rPr>
            </w:pPr>
            <w:ins w:id="5087" w:author="Author">
              <w:r w:rsidRPr="000F6836">
                <w:rPr>
                  <w:lang w:val="en-GB"/>
                </w:rPr>
                <w:t>C0020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C0E44" w14:textId="41AC5A4C" w:rsidR="00235B8C" w:rsidRPr="000F6836" w:rsidRDefault="00235B8C" w:rsidP="00B27ECA">
            <w:pPr>
              <w:jc w:val="left"/>
              <w:rPr>
                <w:ins w:id="5088" w:author="Author"/>
                <w:lang w:val="en-GB"/>
              </w:rPr>
            </w:pPr>
            <w:ins w:id="5089" w:author="Author">
              <w:r w:rsidRPr="000F6836">
                <w:rPr>
                  <w:lang w:val="en-GB"/>
                </w:rPr>
                <w:t>Change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C1010" w14:textId="77777777" w:rsidR="00235B8C" w:rsidRPr="000F6836" w:rsidRDefault="00235B8C" w:rsidP="00B27ECA">
            <w:pPr>
              <w:rPr>
                <w:ins w:id="5090" w:author="Author"/>
                <w:lang w:val="en-GB" w:eastAsia="es-ES"/>
              </w:rPr>
            </w:pPr>
            <w:ins w:id="5091" w:author="Author">
              <w:r w:rsidRPr="000F6836">
                <w:rPr>
                  <w:lang w:val="en-GB" w:eastAsia="es-ES"/>
                </w:rPr>
                <w:t>This change ID should be consistent between the solo and the group submission. It is used to match the solo changes that correspond to the group change for the reporting period.</w:t>
              </w:r>
            </w:ins>
          </w:p>
        </w:tc>
      </w:tr>
      <w:tr w:rsidR="00235B8C" w:rsidRPr="000F6836" w14:paraId="1DB289B5" w14:textId="77777777" w:rsidTr="00B27ECA">
        <w:trPr>
          <w:trHeight w:val="253"/>
          <w:ins w:id="509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2B910" w14:textId="77777777" w:rsidR="00235B8C" w:rsidRPr="000F6836" w:rsidRDefault="00235B8C" w:rsidP="00B27ECA">
            <w:pPr>
              <w:rPr>
                <w:ins w:id="5093" w:author="Author"/>
                <w:i/>
                <w:lang w:val="en-GB" w:eastAsia="es-ES"/>
              </w:rPr>
            </w:pPr>
            <w:ins w:id="5094" w:author="Author">
              <w:r w:rsidRPr="000F6836">
                <w:rPr>
                  <w:i/>
                  <w:lang w:val="en-GB" w:eastAsia="es-ES"/>
                </w:rPr>
                <w:t>Description of Change</w:t>
              </w:r>
            </w:ins>
          </w:p>
        </w:tc>
      </w:tr>
      <w:tr w:rsidR="00235B8C" w:rsidRPr="000F6836" w14:paraId="02E122BB" w14:textId="77777777" w:rsidTr="00B27ECA">
        <w:trPr>
          <w:trHeight w:val="735"/>
          <w:ins w:id="509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9B7FF" w14:textId="77777777" w:rsidR="00235B8C" w:rsidRPr="000F6836" w:rsidRDefault="00235B8C" w:rsidP="00B27ECA">
            <w:pPr>
              <w:rPr>
                <w:ins w:id="5096" w:author="Author"/>
                <w:lang w:val="en-GB" w:eastAsia="fr-FR"/>
              </w:rPr>
            </w:pPr>
            <w:ins w:id="5097" w:author="Author">
              <w:r w:rsidRPr="000F6836">
                <w:rPr>
                  <w:lang w:val="en-GB"/>
                </w:rPr>
                <w:t>C0030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DF4AA46" w14:textId="77777777" w:rsidR="00235B8C" w:rsidRPr="000F6836" w:rsidRDefault="00235B8C" w:rsidP="00B27ECA">
            <w:pPr>
              <w:jc w:val="left"/>
              <w:rPr>
                <w:ins w:id="5098" w:author="Author"/>
                <w:lang w:val="en-GB"/>
              </w:rPr>
            </w:pPr>
            <w:ins w:id="5099" w:author="Author">
              <w:r w:rsidRPr="000F6836">
                <w:rPr>
                  <w:lang w:val="en-GB"/>
                </w:rPr>
                <w:t>Date of approval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503D6" w14:textId="77777777" w:rsidR="00235B8C" w:rsidRPr="000F6836" w:rsidRDefault="00235B8C" w:rsidP="00B27ECA">
            <w:pPr>
              <w:rPr>
                <w:ins w:id="5100" w:author="Author"/>
                <w:lang w:val="en-GB" w:eastAsia="es-ES"/>
              </w:rPr>
            </w:pPr>
            <w:ins w:id="5101" w:author="Author">
              <w:r w:rsidRPr="000F6836">
                <w:rPr>
                  <w:lang w:val="en-GB"/>
                </w:rPr>
                <w:t xml:space="preserve">Identify the ISO 8601 (yyyy–mm–dd) code of the date when </w:t>
              </w:r>
              <w:r w:rsidRPr="000F6836">
                <w:rPr>
                  <w:lang w:val="en-GB" w:eastAsia="es-ES"/>
                </w:rPr>
                <w:t xml:space="preserve">approval is granted, according to the decision of the NCA’s concerned. </w:t>
              </w:r>
            </w:ins>
          </w:p>
        </w:tc>
      </w:tr>
      <w:tr w:rsidR="00235B8C" w:rsidRPr="000F6836" w14:paraId="362CBEF0" w14:textId="77777777" w:rsidTr="00B27ECA">
        <w:trPr>
          <w:trHeight w:val="735"/>
          <w:ins w:id="510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FE0853" w14:textId="77777777" w:rsidR="00235B8C" w:rsidRPr="000F6836" w:rsidRDefault="00235B8C" w:rsidP="00B27ECA">
            <w:pPr>
              <w:rPr>
                <w:ins w:id="5103" w:author="Author"/>
                <w:lang w:val="en-GB" w:eastAsia="fr-FR"/>
              </w:rPr>
            </w:pPr>
            <w:ins w:id="5104" w:author="Author">
              <w:r w:rsidRPr="000F6836">
                <w:rPr>
                  <w:lang w:val="en-GB"/>
                </w:rPr>
                <w:t>C0040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599207F5" w14:textId="77777777" w:rsidR="00235B8C" w:rsidRPr="000F6836" w:rsidRDefault="00235B8C" w:rsidP="00B27ECA">
            <w:pPr>
              <w:jc w:val="left"/>
              <w:rPr>
                <w:ins w:id="5105" w:author="Author"/>
                <w:lang w:val="en-GB"/>
              </w:rPr>
            </w:pPr>
            <w:ins w:id="5106" w:author="Author">
              <w:r w:rsidRPr="000F6836">
                <w:rPr>
                  <w:lang w:val="en-GB"/>
                </w:rPr>
                <w:t>Date of submission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82E80" w14:textId="77777777" w:rsidR="00235B8C" w:rsidRPr="000F6836" w:rsidRDefault="00235B8C" w:rsidP="00B27ECA">
            <w:pPr>
              <w:rPr>
                <w:ins w:id="5107" w:author="Author"/>
                <w:lang w:val="en-GB" w:eastAsia="es-ES"/>
              </w:rPr>
            </w:pPr>
            <w:ins w:id="5108" w:author="Author">
              <w:r w:rsidRPr="000F6836">
                <w:rPr>
                  <w:lang w:val="en-GB"/>
                </w:rPr>
                <w:t xml:space="preserve">Identify the ISO 8601 (yyyy–mm–dd) code of the date when </w:t>
              </w:r>
              <w:r w:rsidRPr="000F6836">
                <w:rPr>
                  <w:lang w:val="en-GB" w:eastAsia="es-ES"/>
                </w:rPr>
                <w:t xml:space="preserve">the written application for approval to the NCA’s concerned (for approved changes) was made. </w:t>
              </w:r>
            </w:ins>
          </w:p>
        </w:tc>
      </w:tr>
      <w:tr w:rsidR="00235B8C" w:rsidRPr="000F6836" w14:paraId="2EDA4F8D" w14:textId="77777777" w:rsidTr="00B27ECA">
        <w:trPr>
          <w:trHeight w:val="735"/>
          <w:ins w:id="510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5E03E" w14:textId="77777777" w:rsidR="00235B8C" w:rsidRPr="000F6836" w:rsidRDefault="00235B8C" w:rsidP="00B27ECA">
            <w:pPr>
              <w:rPr>
                <w:ins w:id="5110" w:author="Author"/>
                <w:lang w:val="en-GB" w:eastAsia="fr-FR"/>
              </w:rPr>
            </w:pPr>
            <w:ins w:id="5111" w:author="Author">
              <w:r w:rsidRPr="000F6836">
                <w:rPr>
                  <w:lang w:val="en-GB"/>
                </w:rPr>
                <w:t>C0050</w:t>
              </w:r>
            </w:ins>
          </w:p>
        </w:tc>
        <w:tc>
          <w:tcPr>
            <w:tcW w:w="2126" w:type="dxa"/>
            <w:tcBorders>
              <w:top w:val="nil"/>
              <w:left w:val="single" w:sz="4" w:space="0" w:color="auto"/>
              <w:bottom w:val="single" w:sz="4" w:space="0" w:color="auto"/>
              <w:right w:val="single" w:sz="4" w:space="0" w:color="auto"/>
            </w:tcBorders>
            <w:shd w:val="clear" w:color="auto" w:fill="FFFFFF"/>
            <w:hideMark/>
          </w:tcPr>
          <w:p w14:paraId="0F988950" w14:textId="182621D4" w:rsidR="00235B8C" w:rsidRPr="000F6836" w:rsidRDefault="00235B8C" w:rsidP="00B27ECA">
            <w:pPr>
              <w:jc w:val="left"/>
              <w:rPr>
                <w:ins w:id="5112" w:author="Author"/>
                <w:lang w:val="en-GB"/>
              </w:rPr>
            </w:pPr>
            <w:ins w:id="5113" w:author="Author">
              <w:r w:rsidRPr="000F6836">
                <w:rPr>
                  <w:lang w:val="en-GB"/>
                </w:rPr>
                <w:t>Description of change</w:t>
              </w:r>
              <w:r w:rsidR="00C93368" w:rsidRPr="000F6836">
                <w:rPr>
                  <w:lang w:val="en-GB"/>
                </w:rPr>
                <w:t xml:space="preserve"> to the policy</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6CFF" w14:textId="77777777" w:rsidR="00235B8C" w:rsidRPr="000F6836" w:rsidRDefault="00235B8C" w:rsidP="00B27ECA">
            <w:pPr>
              <w:rPr>
                <w:ins w:id="5114" w:author="Author"/>
                <w:lang w:val="en-GB" w:eastAsia="es-ES"/>
              </w:rPr>
            </w:pPr>
            <w:ins w:id="5115" w:author="Author">
              <w:r w:rsidRPr="000F6836">
                <w:rPr>
                  <w:lang w:val="en-GB" w:eastAsia="es-ES"/>
                </w:rPr>
                <w:t>Briefly describe the nature of the change and what aspects of the model have been changed.</w:t>
              </w:r>
            </w:ins>
          </w:p>
        </w:tc>
      </w:tr>
      <w:tr w:rsidR="00235B8C" w:rsidRPr="000F6836" w14:paraId="5ADFD70C" w14:textId="77777777" w:rsidTr="00B27ECA">
        <w:trPr>
          <w:trHeight w:val="735"/>
          <w:ins w:id="511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A90B2" w14:textId="77777777" w:rsidR="00235B8C" w:rsidRPr="000F6836" w:rsidRDefault="00235B8C" w:rsidP="00B27ECA">
            <w:pPr>
              <w:rPr>
                <w:ins w:id="5117" w:author="Author"/>
                <w:lang w:val="en-GB" w:eastAsia="fr-FR"/>
              </w:rPr>
            </w:pPr>
            <w:ins w:id="5118" w:author="Author">
              <w:r w:rsidRPr="000F6836">
                <w:rPr>
                  <w:lang w:val="en-GB"/>
                </w:rPr>
                <w:t>C0060</w:t>
              </w:r>
            </w:ins>
          </w:p>
        </w:tc>
        <w:tc>
          <w:tcPr>
            <w:tcW w:w="2126" w:type="dxa"/>
            <w:tcBorders>
              <w:top w:val="nil"/>
              <w:left w:val="single" w:sz="4" w:space="0" w:color="auto"/>
              <w:bottom w:val="single" w:sz="4" w:space="0" w:color="auto"/>
              <w:right w:val="single" w:sz="4" w:space="0" w:color="auto"/>
            </w:tcBorders>
            <w:shd w:val="clear" w:color="auto" w:fill="FFFFFF"/>
            <w:hideMark/>
          </w:tcPr>
          <w:p w14:paraId="63FDA02E" w14:textId="77777777" w:rsidR="00235B8C" w:rsidRPr="000F6836" w:rsidRDefault="00235B8C" w:rsidP="00B27ECA">
            <w:pPr>
              <w:jc w:val="left"/>
              <w:rPr>
                <w:ins w:id="5119" w:author="Author"/>
                <w:lang w:val="en-GB"/>
              </w:rPr>
            </w:pPr>
            <w:ins w:id="5120" w:author="Author">
              <w:r w:rsidRPr="000F6836">
                <w:rPr>
                  <w:lang w:val="en-GB"/>
                </w:rPr>
                <w:t>Change resulting from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6E24D" w14:textId="77777777" w:rsidR="00235B8C" w:rsidRPr="000F6836" w:rsidRDefault="00235B8C" w:rsidP="00B27ECA">
            <w:pPr>
              <w:rPr>
                <w:ins w:id="5121" w:author="Author"/>
                <w:lang w:val="en-GB" w:eastAsia="es-ES"/>
              </w:rPr>
            </w:pPr>
            <w:ins w:id="5122" w:author="Author">
              <w:r w:rsidRPr="000F6836">
                <w:rPr>
                  <w:lang w:val="en-GB"/>
                </w:rPr>
                <w:t>One of the options in the following closed list shall be used:</w:t>
              </w:r>
            </w:ins>
          </w:p>
          <w:p w14:paraId="0154526F" w14:textId="77777777" w:rsidR="00235B8C" w:rsidRPr="000F6836" w:rsidRDefault="00235B8C" w:rsidP="00B27ECA">
            <w:pPr>
              <w:rPr>
                <w:ins w:id="5123" w:author="Author"/>
                <w:lang w:val="en-GB" w:eastAsia="es-ES"/>
              </w:rPr>
            </w:pPr>
            <w:ins w:id="5124" w:author="Author">
              <w:r w:rsidRPr="000F6836">
                <w:rPr>
                  <w:lang w:val="en-GB" w:eastAsia="es-ES"/>
                </w:rPr>
                <w:t>1 – Change in risk profile</w:t>
              </w:r>
            </w:ins>
          </w:p>
          <w:p w14:paraId="1AEB111E" w14:textId="77777777" w:rsidR="00235B8C" w:rsidRPr="000F6836" w:rsidRDefault="00235B8C" w:rsidP="00B27ECA">
            <w:pPr>
              <w:rPr>
                <w:ins w:id="5125" w:author="Author"/>
                <w:lang w:val="en-GB" w:eastAsia="es-ES"/>
              </w:rPr>
            </w:pPr>
            <w:ins w:id="5126" w:author="Author">
              <w:r w:rsidRPr="000F6836">
                <w:rPr>
                  <w:lang w:val="en-GB" w:eastAsia="es-ES"/>
                </w:rPr>
                <w:t>2 – Change in input data and assumptions</w:t>
              </w:r>
            </w:ins>
          </w:p>
          <w:p w14:paraId="46FC667E" w14:textId="77777777" w:rsidR="00235B8C" w:rsidRPr="000F6836" w:rsidRDefault="00235B8C" w:rsidP="00B27ECA">
            <w:pPr>
              <w:rPr>
                <w:ins w:id="5127" w:author="Author"/>
                <w:lang w:val="en-GB" w:eastAsia="es-ES"/>
              </w:rPr>
            </w:pPr>
            <w:ins w:id="5128" w:author="Author">
              <w:r w:rsidRPr="000F6836">
                <w:rPr>
                  <w:lang w:val="en-GB" w:eastAsia="es-ES"/>
                </w:rPr>
                <w:lastRenderedPageBreak/>
                <w:t>3 – Change in methodology</w:t>
              </w:r>
            </w:ins>
          </w:p>
          <w:p w14:paraId="5BF4D6C3" w14:textId="77777777" w:rsidR="00235B8C" w:rsidRPr="000F6836" w:rsidRDefault="00235B8C" w:rsidP="00B27ECA">
            <w:pPr>
              <w:rPr>
                <w:ins w:id="5129" w:author="Author"/>
                <w:lang w:val="en-GB" w:eastAsia="es-ES"/>
              </w:rPr>
            </w:pPr>
            <w:ins w:id="5130" w:author="Author">
              <w:r w:rsidRPr="000F6836">
                <w:rPr>
                  <w:lang w:val="en-GB" w:eastAsia="es-ES"/>
                </w:rPr>
                <w:t>4 – Other</w:t>
              </w:r>
            </w:ins>
          </w:p>
        </w:tc>
      </w:tr>
      <w:tr w:rsidR="00235B8C" w:rsidRPr="000F6836" w14:paraId="4E2B311E" w14:textId="77777777" w:rsidTr="00B27ECA">
        <w:trPr>
          <w:trHeight w:val="735"/>
          <w:ins w:id="513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9C9E4" w14:textId="77777777" w:rsidR="00235B8C" w:rsidRPr="000F6836" w:rsidRDefault="00235B8C" w:rsidP="00B27ECA">
            <w:pPr>
              <w:rPr>
                <w:ins w:id="5132" w:author="Author"/>
                <w:lang w:val="en-GB" w:eastAsia="fr-FR"/>
              </w:rPr>
            </w:pPr>
            <w:ins w:id="5133" w:author="Author">
              <w:r w:rsidRPr="000F6836">
                <w:rPr>
                  <w:lang w:val="en-GB"/>
                </w:rPr>
                <w:lastRenderedPageBreak/>
                <w:t>C0070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D30433" w14:textId="77777777" w:rsidR="00235B8C" w:rsidRPr="000F6836" w:rsidRDefault="00235B8C" w:rsidP="00B27ECA">
            <w:pPr>
              <w:jc w:val="left"/>
              <w:rPr>
                <w:ins w:id="5134" w:author="Author"/>
                <w:lang w:val="en-GB"/>
              </w:rPr>
            </w:pPr>
            <w:ins w:id="5135" w:author="Author">
              <w:r w:rsidRPr="000F6836">
                <w:rPr>
                  <w:lang w:val="en-GB"/>
                </w:rPr>
                <w:t>Other categorization and explanation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4E03C" w14:textId="2ECD72AC" w:rsidR="00235B8C" w:rsidRPr="000F6836" w:rsidRDefault="00235B8C" w:rsidP="00B27ECA">
            <w:pPr>
              <w:rPr>
                <w:ins w:id="5136" w:author="Author"/>
                <w:lang w:val="en-GB" w:eastAsia="es-ES"/>
              </w:rPr>
            </w:pPr>
            <w:ins w:id="5137" w:author="Author">
              <w:r w:rsidRPr="000F6836">
                <w:rPr>
                  <w:lang w:val="en-GB" w:eastAsia="es-ES"/>
                </w:rPr>
                <w:t>Describe the categorisation if different from column</w:t>
              </w:r>
              <w:r w:rsidR="00C57149" w:rsidRPr="000F6836">
                <w:rPr>
                  <w:lang w:val="en-GB" w:eastAsia="es-ES"/>
                </w:rPr>
                <w:t xml:space="preserve"> </w:t>
              </w:r>
              <w:r w:rsidRPr="000F6836">
                <w:rPr>
                  <w:lang w:val="en-GB" w:eastAsia="es-ES"/>
                </w:rPr>
                <w:t>C0060. If filled-in, then use Other option in column</w:t>
              </w:r>
              <w:r w:rsidR="00C57149" w:rsidRPr="000F6836">
                <w:rPr>
                  <w:lang w:val="en-GB" w:eastAsia="es-ES"/>
                </w:rPr>
                <w:t xml:space="preserve"> </w:t>
              </w:r>
              <w:r w:rsidRPr="000F6836">
                <w:rPr>
                  <w:lang w:val="en-GB" w:eastAsia="es-ES"/>
                </w:rPr>
                <w:t>C0060.</w:t>
              </w:r>
            </w:ins>
          </w:p>
        </w:tc>
      </w:tr>
      <w:tr w:rsidR="00235B8C" w:rsidRPr="000F6836" w14:paraId="62E1A53A" w14:textId="77777777" w:rsidTr="00B27ECA">
        <w:trPr>
          <w:trHeight w:val="735"/>
          <w:ins w:id="51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82523" w14:textId="77777777" w:rsidR="00235B8C" w:rsidRPr="000F6836" w:rsidRDefault="00235B8C" w:rsidP="00B27ECA">
            <w:pPr>
              <w:rPr>
                <w:ins w:id="5139" w:author="Author"/>
                <w:lang w:val="en-GB" w:eastAsia="fr-FR"/>
              </w:rPr>
            </w:pPr>
            <w:ins w:id="5140" w:author="Author">
              <w:r w:rsidRPr="000F6836">
                <w:rPr>
                  <w:lang w:val="en-GB"/>
                </w:rPr>
                <w:t>C0080</w:t>
              </w:r>
            </w:ins>
          </w:p>
        </w:tc>
        <w:tc>
          <w:tcPr>
            <w:tcW w:w="2126" w:type="dxa"/>
            <w:tcBorders>
              <w:top w:val="nil"/>
              <w:left w:val="single" w:sz="4" w:space="0" w:color="auto"/>
              <w:bottom w:val="single" w:sz="4" w:space="0" w:color="auto"/>
              <w:right w:val="single" w:sz="4" w:space="0" w:color="auto"/>
            </w:tcBorders>
            <w:shd w:val="clear" w:color="auto" w:fill="FFFFFF"/>
            <w:hideMark/>
          </w:tcPr>
          <w:p w14:paraId="5585965E" w14:textId="77777777" w:rsidR="00235B8C" w:rsidRPr="000F6836" w:rsidRDefault="00235B8C" w:rsidP="00B27ECA">
            <w:pPr>
              <w:jc w:val="left"/>
              <w:rPr>
                <w:ins w:id="5141" w:author="Author"/>
                <w:lang w:val="en-GB"/>
              </w:rPr>
            </w:pPr>
            <w:ins w:id="5142" w:author="Author">
              <w:r w:rsidRPr="000F6836">
                <w:rPr>
                  <w:lang w:val="en-GB"/>
                </w:rPr>
                <w:t>Market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66826" w14:textId="77777777" w:rsidR="00235B8C" w:rsidRPr="000F6836" w:rsidRDefault="00235B8C" w:rsidP="00B27ECA">
            <w:pPr>
              <w:jc w:val="left"/>
              <w:rPr>
                <w:ins w:id="5143" w:author="Author"/>
                <w:color w:val="000000"/>
                <w:lang w:val="en-GB"/>
              </w:rPr>
            </w:pPr>
            <w:ins w:id="5144" w:author="Author">
              <w:r w:rsidRPr="000F6836">
                <w:rPr>
                  <w:lang w:val="en-GB"/>
                </w:rPr>
                <w:t>If the market risk charge is impacted by the major model change then indicate it here. One of the options in the following closed list shall be used:</w:t>
              </w:r>
            </w:ins>
          </w:p>
          <w:p w14:paraId="22361EAC" w14:textId="77777777" w:rsidR="00235B8C" w:rsidRPr="000F6836" w:rsidRDefault="00235B8C" w:rsidP="00B27ECA">
            <w:pPr>
              <w:jc w:val="left"/>
              <w:rPr>
                <w:ins w:id="5145" w:author="Author"/>
                <w:color w:val="000000"/>
                <w:lang w:val="en-GB"/>
              </w:rPr>
            </w:pPr>
            <w:ins w:id="5146" w:author="Author">
              <w:r w:rsidRPr="000F6836">
                <w:rPr>
                  <w:color w:val="000000"/>
                  <w:lang w:val="en-GB"/>
                </w:rPr>
                <w:t>Yes</w:t>
              </w:r>
            </w:ins>
          </w:p>
          <w:p w14:paraId="11436E0D" w14:textId="77777777" w:rsidR="00235B8C" w:rsidRPr="000F6836" w:rsidRDefault="00235B8C" w:rsidP="00B27ECA">
            <w:pPr>
              <w:rPr>
                <w:ins w:id="5147" w:author="Author"/>
                <w:lang w:val="en-GB" w:eastAsia="es-ES"/>
              </w:rPr>
            </w:pPr>
            <w:ins w:id="5148" w:author="Author">
              <w:r w:rsidRPr="000F6836">
                <w:rPr>
                  <w:color w:val="000000"/>
                  <w:lang w:val="en-GB"/>
                </w:rPr>
                <w:t>No</w:t>
              </w:r>
            </w:ins>
          </w:p>
        </w:tc>
      </w:tr>
      <w:tr w:rsidR="00235B8C" w:rsidRPr="000F6836" w14:paraId="4E21E149" w14:textId="77777777" w:rsidTr="00B27ECA">
        <w:trPr>
          <w:trHeight w:val="735"/>
          <w:ins w:id="514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C829F" w14:textId="77777777" w:rsidR="00235B8C" w:rsidRPr="000F6836" w:rsidRDefault="00235B8C" w:rsidP="00B27ECA">
            <w:pPr>
              <w:rPr>
                <w:ins w:id="5150" w:author="Author"/>
                <w:lang w:val="en-GB" w:eastAsia="fr-FR"/>
              </w:rPr>
            </w:pPr>
            <w:ins w:id="5151" w:author="Author">
              <w:r w:rsidRPr="000F6836">
                <w:rPr>
                  <w:lang w:val="en-GB"/>
                </w:rPr>
                <w:t>C0090</w:t>
              </w:r>
            </w:ins>
          </w:p>
        </w:tc>
        <w:tc>
          <w:tcPr>
            <w:tcW w:w="2126" w:type="dxa"/>
            <w:tcBorders>
              <w:top w:val="nil"/>
              <w:left w:val="single" w:sz="4" w:space="0" w:color="auto"/>
              <w:bottom w:val="single" w:sz="4" w:space="0" w:color="auto"/>
              <w:right w:val="single" w:sz="4" w:space="0" w:color="auto"/>
            </w:tcBorders>
            <w:shd w:val="clear" w:color="auto" w:fill="FFFFFF"/>
            <w:hideMark/>
          </w:tcPr>
          <w:p w14:paraId="7A7BAFC7" w14:textId="77777777" w:rsidR="00235B8C" w:rsidRPr="000F6836" w:rsidRDefault="00235B8C" w:rsidP="00B27ECA">
            <w:pPr>
              <w:jc w:val="left"/>
              <w:rPr>
                <w:ins w:id="5152" w:author="Author"/>
                <w:lang w:val="en-GB"/>
              </w:rPr>
            </w:pPr>
            <w:ins w:id="5153" w:author="Author">
              <w:r w:rsidRPr="000F6836">
                <w:rPr>
                  <w:lang w:val="en-GB"/>
                </w:rPr>
                <w:t>CREDIT FinInstr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350F6" w14:textId="77777777" w:rsidR="00235B8C" w:rsidRPr="000F6836" w:rsidRDefault="00235B8C" w:rsidP="00B27ECA">
            <w:pPr>
              <w:jc w:val="left"/>
              <w:rPr>
                <w:ins w:id="5154" w:author="Author"/>
                <w:color w:val="000000"/>
                <w:lang w:val="en-GB"/>
              </w:rPr>
            </w:pPr>
            <w:ins w:id="5155" w:author="Author">
              <w:r w:rsidRPr="000F6836">
                <w:rPr>
                  <w:lang w:val="en-GB"/>
                </w:rPr>
                <w:t>If the credit risk charge on financial instruments is impacted by the major model change then indicate it here. One of the options in the following closed list shall be used:</w:t>
              </w:r>
            </w:ins>
          </w:p>
          <w:p w14:paraId="5E15EE51" w14:textId="77777777" w:rsidR="00235B8C" w:rsidRPr="000F6836" w:rsidRDefault="00235B8C" w:rsidP="00B27ECA">
            <w:pPr>
              <w:jc w:val="left"/>
              <w:rPr>
                <w:ins w:id="5156" w:author="Author"/>
                <w:color w:val="000000"/>
                <w:lang w:val="en-GB"/>
              </w:rPr>
            </w:pPr>
            <w:ins w:id="5157" w:author="Author">
              <w:r w:rsidRPr="000F6836">
                <w:rPr>
                  <w:color w:val="000000"/>
                  <w:lang w:val="en-GB"/>
                </w:rPr>
                <w:t>Yes</w:t>
              </w:r>
            </w:ins>
          </w:p>
          <w:p w14:paraId="0A648A7F" w14:textId="77777777" w:rsidR="00235B8C" w:rsidRPr="000F6836" w:rsidRDefault="00235B8C" w:rsidP="00B27ECA">
            <w:pPr>
              <w:rPr>
                <w:ins w:id="5158" w:author="Author"/>
                <w:lang w:val="en-GB" w:eastAsia="es-ES"/>
              </w:rPr>
            </w:pPr>
            <w:ins w:id="5159" w:author="Author">
              <w:r w:rsidRPr="000F6836">
                <w:rPr>
                  <w:color w:val="000000"/>
                  <w:lang w:val="en-GB"/>
                </w:rPr>
                <w:t>No</w:t>
              </w:r>
            </w:ins>
          </w:p>
        </w:tc>
      </w:tr>
      <w:tr w:rsidR="00235B8C" w:rsidRPr="000F6836" w14:paraId="1EBB0426" w14:textId="77777777" w:rsidTr="00B27ECA">
        <w:trPr>
          <w:trHeight w:val="735"/>
          <w:ins w:id="516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C7B60" w14:textId="77777777" w:rsidR="00235B8C" w:rsidRPr="000F6836" w:rsidRDefault="00235B8C" w:rsidP="00B27ECA">
            <w:pPr>
              <w:rPr>
                <w:ins w:id="5161" w:author="Author"/>
                <w:lang w:val="en-GB" w:eastAsia="fr-FR"/>
              </w:rPr>
            </w:pPr>
            <w:ins w:id="5162" w:author="Author">
              <w:r w:rsidRPr="000F6836">
                <w:rPr>
                  <w:lang w:val="en-GB"/>
                </w:rPr>
                <w:t>C0100</w:t>
              </w:r>
            </w:ins>
          </w:p>
        </w:tc>
        <w:tc>
          <w:tcPr>
            <w:tcW w:w="2126" w:type="dxa"/>
            <w:tcBorders>
              <w:top w:val="nil"/>
              <w:left w:val="single" w:sz="4" w:space="0" w:color="auto"/>
              <w:bottom w:val="single" w:sz="4" w:space="0" w:color="auto"/>
              <w:right w:val="single" w:sz="4" w:space="0" w:color="auto"/>
            </w:tcBorders>
            <w:shd w:val="clear" w:color="auto" w:fill="FFFFFF"/>
            <w:hideMark/>
          </w:tcPr>
          <w:p w14:paraId="33A5BAC9" w14:textId="77777777" w:rsidR="00235B8C" w:rsidRPr="000F6836" w:rsidRDefault="00235B8C" w:rsidP="00B27ECA">
            <w:pPr>
              <w:jc w:val="left"/>
              <w:rPr>
                <w:ins w:id="5163" w:author="Author"/>
                <w:lang w:val="en-GB"/>
              </w:rPr>
            </w:pPr>
            <w:ins w:id="5164" w:author="Author">
              <w:r w:rsidRPr="000F6836">
                <w:rPr>
                  <w:lang w:val="en-GB"/>
                </w:rPr>
                <w:t>CREDIT NonFinInstr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B9199" w14:textId="77777777" w:rsidR="00235B8C" w:rsidRPr="000F6836" w:rsidRDefault="00235B8C" w:rsidP="00B27ECA">
            <w:pPr>
              <w:jc w:val="left"/>
              <w:rPr>
                <w:ins w:id="5165" w:author="Author"/>
                <w:color w:val="000000"/>
                <w:lang w:val="en-GB"/>
              </w:rPr>
            </w:pPr>
            <w:ins w:id="5166" w:author="Author">
              <w:r w:rsidRPr="000F6836">
                <w:rPr>
                  <w:lang w:val="en-GB"/>
                </w:rPr>
                <w:t>If the credit risk charge on non-financial instruments is impacted by the major model change then indicate it here. One of the options in the following closed list shall be used:</w:t>
              </w:r>
            </w:ins>
          </w:p>
          <w:p w14:paraId="090D9FF5" w14:textId="77777777" w:rsidR="00235B8C" w:rsidRPr="000F6836" w:rsidRDefault="00235B8C" w:rsidP="00B27ECA">
            <w:pPr>
              <w:jc w:val="left"/>
              <w:rPr>
                <w:ins w:id="5167" w:author="Author"/>
                <w:color w:val="000000"/>
                <w:lang w:val="en-GB"/>
              </w:rPr>
            </w:pPr>
            <w:ins w:id="5168" w:author="Author">
              <w:r w:rsidRPr="000F6836">
                <w:rPr>
                  <w:color w:val="000000"/>
                  <w:lang w:val="en-GB"/>
                </w:rPr>
                <w:t>Yes</w:t>
              </w:r>
            </w:ins>
          </w:p>
          <w:p w14:paraId="6ABE39C4" w14:textId="77777777" w:rsidR="00235B8C" w:rsidRPr="000F6836" w:rsidRDefault="00235B8C" w:rsidP="00B27ECA">
            <w:pPr>
              <w:rPr>
                <w:ins w:id="5169" w:author="Author"/>
                <w:lang w:val="en-GB" w:eastAsia="es-ES"/>
              </w:rPr>
            </w:pPr>
            <w:ins w:id="5170" w:author="Author">
              <w:r w:rsidRPr="000F6836">
                <w:rPr>
                  <w:color w:val="000000"/>
                  <w:lang w:val="en-GB"/>
                </w:rPr>
                <w:t>No</w:t>
              </w:r>
            </w:ins>
          </w:p>
        </w:tc>
      </w:tr>
      <w:tr w:rsidR="00235B8C" w:rsidRPr="000F6836" w14:paraId="522364A0" w14:textId="77777777" w:rsidTr="00B27ECA">
        <w:trPr>
          <w:trHeight w:val="735"/>
          <w:ins w:id="517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AE785" w14:textId="77777777" w:rsidR="00235B8C" w:rsidRPr="000F6836" w:rsidRDefault="00235B8C" w:rsidP="00B27ECA">
            <w:pPr>
              <w:rPr>
                <w:ins w:id="5172" w:author="Author"/>
                <w:lang w:val="en-GB" w:eastAsia="fr-FR"/>
              </w:rPr>
            </w:pPr>
            <w:ins w:id="5173" w:author="Author">
              <w:r w:rsidRPr="000F6836">
                <w:rPr>
                  <w:lang w:val="en-GB"/>
                </w:rPr>
                <w:t>C0110</w:t>
              </w:r>
            </w:ins>
          </w:p>
        </w:tc>
        <w:tc>
          <w:tcPr>
            <w:tcW w:w="2126" w:type="dxa"/>
            <w:tcBorders>
              <w:top w:val="nil"/>
              <w:left w:val="single" w:sz="4" w:space="0" w:color="auto"/>
              <w:bottom w:val="single" w:sz="4" w:space="0" w:color="auto"/>
              <w:right w:val="single" w:sz="4" w:space="0" w:color="auto"/>
            </w:tcBorders>
            <w:shd w:val="clear" w:color="auto" w:fill="FFFFFF"/>
            <w:hideMark/>
          </w:tcPr>
          <w:p w14:paraId="5CB09841" w14:textId="77777777" w:rsidR="00235B8C" w:rsidRPr="000F6836" w:rsidRDefault="00235B8C" w:rsidP="00B27ECA">
            <w:pPr>
              <w:jc w:val="left"/>
              <w:rPr>
                <w:ins w:id="5174" w:author="Author"/>
                <w:lang w:val="en-GB"/>
              </w:rPr>
            </w:pPr>
            <w:ins w:id="5175" w:author="Author">
              <w:r w:rsidRPr="000F6836">
                <w:rPr>
                  <w:lang w:val="en-GB"/>
                </w:rPr>
                <w:t>Non-Life &amp; Health NSLT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DE5A1" w14:textId="77777777" w:rsidR="00235B8C" w:rsidRPr="000F6836" w:rsidRDefault="00235B8C" w:rsidP="00B27ECA">
            <w:pPr>
              <w:jc w:val="left"/>
              <w:rPr>
                <w:ins w:id="5176" w:author="Author"/>
                <w:color w:val="000000"/>
                <w:lang w:val="en-GB"/>
              </w:rPr>
            </w:pPr>
            <w:ins w:id="5177" w:author="Author">
              <w:r w:rsidRPr="000F6836">
                <w:rPr>
                  <w:lang w:val="en-GB"/>
                </w:rPr>
                <w:t>If the non-life &amp; health NSLT risk charge is impacted by the major model change then indicate it here. One of the options in the following closed list shall be used:</w:t>
              </w:r>
            </w:ins>
          </w:p>
          <w:p w14:paraId="5EEF4088" w14:textId="77777777" w:rsidR="00235B8C" w:rsidRPr="000F6836" w:rsidRDefault="00235B8C" w:rsidP="00B27ECA">
            <w:pPr>
              <w:jc w:val="left"/>
              <w:rPr>
                <w:ins w:id="5178" w:author="Author"/>
                <w:color w:val="000000"/>
                <w:lang w:val="en-GB"/>
              </w:rPr>
            </w:pPr>
            <w:ins w:id="5179" w:author="Author">
              <w:r w:rsidRPr="000F6836">
                <w:rPr>
                  <w:color w:val="000000"/>
                  <w:lang w:val="en-GB"/>
                </w:rPr>
                <w:t>Yes</w:t>
              </w:r>
            </w:ins>
          </w:p>
          <w:p w14:paraId="1B8B82BE" w14:textId="77777777" w:rsidR="00235B8C" w:rsidRPr="000F6836" w:rsidRDefault="00235B8C" w:rsidP="00B27ECA">
            <w:pPr>
              <w:rPr>
                <w:ins w:id="5180" w:author="Author"/>
                <w:lang w:val="en-GB" w:eastAsia="es-ES"/>
              </w:rPr>
            </w:pPr>
            <w:ins w:id="5181" w:author="Author">
              <w:r w:rsidRPr="000F6836">
                <w:rPr>
                  <w:color w:val="000000"/>
                  <w:lang w:val="en-GB"/>
                </w:rPr>
                <w:t>No</w:t>
              </w:r>
            </w:ins>
          </w:p>
        </w:tc>
      </w:tr>
      <w:tr w:rsidR="00235B8C" w:rsidRPr="000F6836" w14:paraId="300946E3" w14:textId="77777777" w:rsidTr="00B27ECA">
        <w:trPr>
          <w:trHeight w:val="735"/>
          <w:ins w:id="518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D83168" w14:textId="77777777" w:rsidR="00235B8C" w:rsidRPr="000F6836" w:rsidRDefault="00235B8C" w:rsidP="00B27ECA">
            <w:pPr>
              <w:rPr>
                <w:ins w:id="5183" w:author="Author"/>
                <w:lang w:val="en-GB" w:eastAsia="fr-FR"/>
              </w:rPr>
            </w:pPr>
            <w:ins w:id="5184" w:author="Author">
              <w:r w:rsidRPr="000F6836">
                <w:rPr>
                  <w:lang w:val="en-GB"/>
                </w:rPr>
                <w:t>C0120</w:t>
              </w:r>
            </w:ins>
          </w:p>
        </w:tc>
        <w:tc>
          <w:tcPr>
            <w:tcW w:w="2126" w:type="dxa"/>
            <w:tcBorders>
              <w:top w:val="nil"/>
              <w:left w:val="single" w:sz="4" w:space="0" w:color="auto"/>
              <w:bottom w:val="single" w:sz="4" w:space="0" w:color="auto"/>
              <w:right w:val="single" w:sz="4" w:space="0" w:color="auto"/>
            </w:tcBorders>
            <w:shd w:val="clear" w:color="auto" w:fill="FFFFFF"/>
            <w:hideMark/>
          </w:tcPr>
          <w:p w14:paraId="2AEC301C" w14:textId="77777777" w:rsidR="00235B8C" w:rsidRPr="000F6836" w:rsidRDefault="00235B8C" w:rsidP="00B27ECA">
            <w:pPr>
              <w:jc w:val="left"/>
              <w:rPr>
                <w:ins w:id="5185" w:author="Author"/>
                <w:lang w:val="en-GB"/>
              </w:rPr>
            </w:pPr>
            <w:ins w:id="5186" w:author="Author">
              <w:r w:rsidRPr="000F6836">
                <w:rPr>
                  <w:lang w:val="en-GB"/>
                </w:rPr>
                <w:t>Life &amp; Health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E6708" w14:textId="77777777" w:rsidR="00235B8C" w:rsidRPr="000F6836" w:rsidRDefault="00235B8C" w:rsidP="00B27ECA">
            <w:pPr>
              <w:jc w:val="left"/>
              <w:rPr>
                <w:ins w:id="5187" w:author="Author"/>
                <w:color w:val="000000"/>
                <w:lang w:val="en-GB"/>
              </w:rPr>
            </w:pPr>
            <w:ins w:id="5188" w:author="Author">
              <w:r w:rsidRPr="000F6836">
                <w:rPr>
                  <w:lang w:val="en-GB"/>
                </w:rPr>
                <w:t>If the life &amp; health risk charge is impacted by the major model change then indicate it here. One of the options in the following closed list shall be used:</w:t>
              </w:r>
            </w:ins>
          </w:p>
          <w:p w14:paraId="57C374F9" w14:textId="77777777" w:rsidR="00235B8C" w:rsidRPr="000F6836" w:rsidRDefault="00235B8C" w:rsidP="00B27ECA">
            <w:pPr>
              <w:jc w:val="left"/>
              <w:rPr>
                <w:ins w:id="5189" w:author="Author"/>
                <w:color w:val="000000"/>
                <w:lang w:val="en-GB"/>
              </w:rPr>
            </w:pPr>
            <w:ins w:id="5190" w:author="Author">
              <w:r w:rsidRPr="000F6836">
                <w:rPr>
                  <w:color w:val="000000"/>
                  <w:lang w:val="en-GB"/>
                </w:rPr>
                <w:t>Yes</w:t>
              </w:r>
            </w:ins>
          </w:p>
          <w:p w14:paraId="006B50D9" w14:textId="77777777" w:rsidR="00235B8C" w:rsidRPr="000F6836" w:rsidRDefault="00235B8C" w:rsidP="00B27ECA">
            <w:pPr>
              <w:rPr>
                <w:ins w:id="5191" w:author="Author"/>
                <w:lang w:val="en-GB" w:eastAsia="es-ES"/>
              </w:rPr>
            </w:pPr>
            <w:ins w:id="5192" w:author="Author">
              <w:r w:rsidRPr="000F6836">
                <w:rPr>
                  <w:color w:val="000000"/>
                  <w:lang w:val="en-GB"/>
                </w:rPr>
                <w:t>No</w:t>
              </w:r>
            </w:ins>
          </w:p>
        </w:tc>
      </w:tr>
      <w:tr w:rsidR="00235B8C" w:rsidRPr="000F6836" w14:paraId="05135046" w14:textId="77777777" w:rsidTr="00B27ECA">
        <w:trPr>
          <w:trHeight w:val="735"/>
          <w:ins w:id="519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132D4" w14:textId="77777777" w:rsidR="00235B8C" w:rsidRPr="000F6836" w:rsidRDefault="00235B8C" w:rsidP="00B27ECA">
            <w:pPr>
              <w:rPr>
                <w:ins w:id="5194" w:author="Author"/>
                <w:lang w:val="en-GB" w:eastAsia="fr-FR"/>
              </w:rPr>
            </w:pPr>
            <w:ins w:id="5195" w:author="Author">
              <w:r w:rsidRPr="000F6836">
                <w:rPr>
                  <w:lang w:val="en-GB"/>
                </w:rPr>
                <w:t>C0130</w:t>
              </w:r>
            </w:ins>
          </w:p>
        </w:tc>
        <w:tc>
          <w:tcPr>
            <w:tcW w:w="2126" w:type="dxa"/>
            <w:tcBorders>
              <w:top w:val="nil"/>
              <w:left w:val="single" w:sz="4" w:space="0" w:color="auto"/>
              <w:bottom w:val="single" w:sz="4" w:space="0" w:color="auto"/>
              <w:right w:val="single" w:sz="4" w:space="0" w:color="auto"/>
            </w:tcBorders>
            <w:shd w:val="clear" w:color="auto" w:fill="FFFFFF"/>
            <w:hideMark/>
          </w:tcPr>
          <w:p w14:paraId="3637D57B" w14:textId="77777777" w:rsidR="00235B8C" w:rsidRPr="000F6836" w:rsidRDefault="00235B8C" w:rsidP="00B27ECA">
            <w:pPr>
              <w:jc w:val="left"/>
              <w:rPr>
                <w:ins w:id="5196" w:author="Author"/>
                <w:lang w:val="en-GB"/>
              </w:rPr>
            </w:pPr>
            <w:ins w:id="5197" w:author="Author">
              <w:r w:rsidRPr="000F6836">
                <w:rPr>
                  <w:lang w:val="en-GB"/>
                </w:rPr>
                <w:t>Operational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5A57B" w14:textId="77777777" w:rsidR="00235B8C" w:rsidRPr="000F6836" w:rsidRDefault="00235B8C" w:rsidP="00B27ECA">
            <w:pPr>
              <w:jc w:val="left"/>
              <w:rPr>
                <w:ins w:id="5198" w:author="Author"/>
                <w:color w:val="000000"/>
                <w:lang w:val="en-GB"/>
              </w:rPr>
            </w:pPr>
            <w:ins w:id="5199" w:author="Author">
              <w:r w:rsidRPr="000F6836">
                <w:rPr>
                  <w:lang w:val="en-GB"/>
                </w:rPr>
                <w:t>If the operational risk charge is impacted by the major model change then indicate it here. One of the options in the following closed list shall be used:</w:t>
              </w:r>
            </w:ins>
          </w:p>
          <w:p w14:paraId="4EAA1256" w14:textId="77777777" w:rsidR="00235B8C" w:rsidRPr="000F6836" w:rsidRDefault="00235B8C" w:rsidP="00B27ECA">
            <w:pPr>
              <w:jc w:val="left"/>
              <w:rPr>
                <w:ins w:id="5200" w:author="Author"/>
                <w:color w:val="000000"/>
                <w:lang w:val="en-GB"/>
              </w:rPr>
            </w:pPr>
            <w:ins w:id="5201" w:author="Author">
              <w:r w:rsidRPr="000F6836">
                <w:rPr>
                  <w:color w:val="000000"/>
                  <w:lang w:val="en-GB"/>
                </w:rPr>
                <w:t>Yes</w:t>
              </w:r>
            </w:ins>
          </w:p>
          <w:p w14:paraId="6D8E3EFD" w14:textId="77777777" w:rsidR="00235B8C" w:rsidRPr="000F6836" w:rsidRDefault="00235B8C" w:rsidP="00B27ECA">
            <w:pPr>
              <w:rPr>
                <w:ins w:id="5202" w:author="Author"/>
                <w:lang w:val="en-GB" w:eastAsia="es-ES"/>
              </w:rPr>
            </w:pPr>
            <w:ins w:id="5203" w:author="Author">
              <w:r w:rsidRPr="000F6836">
                <w:rPr>
                  <w:color w:val="000000"/>
                  <w:lang w:val="en-GB"/>
                </w:rPr>
                <w:t>No</w:t>
              </w:r>
            </w:ins>
          </w:p>
        </w:tc>
      </w:tr>
      <w:tr w:rsidR="00235B8C" w:rsidRPr="000F6836" w14:paraId="0C3B0F40" w14:textId="77777777" w:rsidTr="00B27ECA">
        <w:trPr>
          <w:trHeight w:val="735"/>
          <w:ins w:id="520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B3152" w14:textId="77777777" w:rsidR="00235B8C" w:rsidRPr="000F6836" w:rsidRDefault="00235B8C" w:rsidP="00B27ECA">
            <w:pPr>
              <w:rPr>
                <w:ins w:id="5205" w:author="Author"/>
                <w:lang w:val="en-GB" w:eastAsia="fr-FR"/>
              </w:rPr>
            </w:pPr>
            <w:ins w:id="5206" w:author="Author">
              <w:r w:rsidRPr="000F6836">
                <w:rPr>
                  <w:lang w:val="en-GB"/>
                </w:rPr>
                <w:lastRenderedPageBreak/>
                <w:t>C0140</w:t>
              </w:r>
            </w:ins>
          </w:p>
        </w:tc>
        <w:tc>
          <w:tcPr>
            <w:tcW w:w="2126" w:type="dxa"/>
            <w:tcBorders>
              <w:top w:val="nil"/>
              <w:left w:val="single" w:sz="4" w:space="0" w:color="auto"/>
              <w:bottom w:val="single" w:sz="4" w:space="0" w:color="auto"/>
              <w:right w:val="single" w:sz="4" w:space="0" w:color="auto"/>
            </w:tcBorders>
            <w:shd w:val="clear" w:color="auto" w:fill="FFFFFF"/>
            <w:hideMark/>
          </w:tcPr>
          <w:p w14:paraId="4F9FF0DA" w14:textId="77777777" w:rsidR="00235B8C" w:rsidRPr="000F6836" w:rsidRDefault="00235B8C" w:rsidP="00B27ECA">
            <w:pPr>
              <w:jc w:val="left"/>
              <w:rPr>
                <w:ins w:id="5207" w:author="Author"/>
                <w:lang w:val="en-GB"/>
              </w:rPr>
            </w:pPr>
            <w:ins w:id="5208" w:author="Author">
              <w:r w:rsidRPr="000F6836">
                <w:rPr>
                  <w:lang w:val="en-GB"/>
                </w:rPr>
                <w:t>Pension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7C1C6" w14:textId="77777777" w:rsidR="00235B8C" w:rsidRPr="000F6836" w:rsidRDefault="00235B8C" w:rsidP="00B27ECA">
            <w:pPr>
              <w:jc w:val="left"/>
              <w:rPr>
                <w:ins w:id="5209" w:author="Author"/>
                <w:color w:val="000000"/>
                <w:lang w:val="en-GB"/>
              </w:rPr>
            </w:pPr>
            <w:ins w:id="5210" w:author="Author">
              <w:r w:rsidRPr="000F6836">
                <w:rPr>
                  <w:lang w:val="en-GB"/>
                </w:rPr>
                <w:t>If the pension risk charge is impacted by the major model change then indicate it here. One of the options in the following closed list shall be used:</w:t>
              </w:r>
            </w:ins>
          </w:p>
          <w:p w14:paraId="670195F4" w14:textId="77777777" w:rsidR="00235B8C" w:rsidRPr="000F6836" w:rsidRDefault="00235B8C" w:rsidP="00B27ECA">
            <w:pPr>
              <w:jc w:val="left"/>
              <w:rPr>
                <w:ins w:id="5211" w:author="Author"/>
                <w:color w:val="000000"/>
                <w:lang w:val="en-GB"/>
              </w:rPr>
            </w:pPr>
            <w:ins w:id="5212" w:author="Author">
              <w:r w:rsidRPr="000F6836">
                <w:rPr>
                  <w:color w:val="000000"/>
                  <w:lang w:val="en-GB"/>
                </w:rPr>
                <w:t>Yes</w:t>
              </w:r>
            </w:ins>
          </w:p>
          <w:p w14:paraId="42E2A75A" w14:textId="77777777" w:rsidR="00235B8C" w:rsidRPr="000F6836" w:rsidRDefault="00235B8C" w:rsidP="00B27ECA">
            <w:pPr>
              <w:rPr>
                <w:ins w:id="5213" w:author="Author"/>
                <w:lang w:val="en-GB" w:eastAsia="es-ES"/>
              </w:rPr>
            </w:pPr>
            <w:ins w:id="5214" w:author="Author">
              <w:r w:rsidRPr="000F6836">
                <w:rPr>
                  <w:color w:val="000000"/>
                  <w:lang w:val="en-GB"/>
                </w:rPr>
                <w:t>No</w:t>
              </w:r>
            </w:ins>
          </w:p>
        </w:tc>
      </w:tr>
      <w:tr w:rsidR="00235B8C" w:rsidRPr="000F6836" w14:paraId="42D7DAE4" w14:textId="77777777" w:rsidTr="00B27ECA">
        <w:trPr>
          <w:trHeight w:val="735"/>
          <w:ins w:id="521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4BEC6" w14:textId="77777777" w:rsidR="00235B8C" w:rsidRPr="000F6836" w:rsidRDefault="00235B8C" w:rsidP="00B27ECA">
            <w:pPr>
              <w:rPr>
                <w:ins w:id="5216" w:author="Author"/>
                <w:lang w:val="en-GB" w:eastAsia="fr-FR"/>
              </w:rPr>
            </w:pPr>
            <w:ins w:id="5217" w:author="Author">
              <w:r w:rsidRPr="000F6836">
                <w:rPr>
                  <w:lang w:val="en-GB"/>
                </w:rPr>
                <w:t>C0150</w:t>
              </w:r>
            </w:ins>
          </w:p>
        </w:tc>
        <w:tc>
          <w:tcPr>
            <w:tcW w:w="2126" w:type="dxa"/>
            <w:tcBorders>
              <w:top w:val="nil"/>
              <w:left w:val="single" w:sz="4" w:space="0" w:color="auto"/>
              <w:bottom w:val="single" w:sz="4" w:space="0" w:color="auto"/>
              <w:right w:val="single" w:sz="4" w:space="0" w:color="auto"/>
            </w:tcBorders>
            <w:shd w:val="clear" w:color="auto" w:fill="FFFFFF"/>
            <w:hideMark/>
          </w:tcPr>
          <w:p w14:paraId="26D7986F" w14:textId="77777777" w:rsidR="00235B8C" w:rsidRPr="000F6836" w:rsidRDefault="00235B8C" w:rsidP="00B27ECA">
            <w:pPr>
              <w:jc w:val="left"/>
              <w:rPr>
                <w:ins w:id="5218" w:author="Author"/>
                <w:lang w:val="en-GB"/>
              </w:rPr>
            </w:pPr>
            <w:ins w:id="5219" w:author="Author">
              <w:r w:rsidRPr="000F6836">
                <w:rPr>
                  <w:lang w:val="en-GB"/>
                </w:rPr>
                <w:t>Dependency structure and correlation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FA062" w14:textId="77777777" w:rsidR="00235B8C" w:rsidRPr="000F6836" w:rsidRDefault="00235B8C" w:rsidP="00B27ECA">
            <w:pPr>
              <w:jc w:val="left"/>
              <w:rPr>
                <w:ins w:id="5220" w:author="Author"/>
                <w:color w:val="000000"/>
                <w:lang w:val="en-GB"/>
              </w:rPr>
            </w:pPr>
            <w:ins w:id="5221" w:author="Author">
              <w:r w:rsidRPr="000F6836">
                <w:rPr>
                  <w:lang w:val="en-GB"/>
                </w:rPr>
                <w:t xml:space="preserve">If the </w:t>
              </w:r>
              <w:r w:rsidRPr="000F6836">
                <w:rPr>
                  <w:lang w:val="en-GB" w:eastAsia="es-ES"/>
                </w:rPr>
                <w:t>diversification benefit due to changes to the dependency structure and/or the correlations</w:t>
              </w:r>
              <w:r w:rsidRPr="000F6836">
                <w:rPr>
                  <w:lang w:val="en-GB"/>
                </w:rPr>
                <w:t xml:space="preserve"> is impacted by the major model change then indicate it here. One of the options in the following closed list shall be used:</w:t>
              </w:r>
            </w:ins>
          </w:p>
          <w:p w14:paraId="64B8A312" w14:textId="77777777" w:rsidR="00235B8C" w:rsidRPr="000F6836" w:rsidRDefault="00235B8C" w:rsidP="00B27ECA">
            <w:pPr>
              <w:jc w:val="left"/>
              <w:rPr>
                <w:ins w:id="5222" w:author="Author"/>
                <w:color w:val="000000"/>
                <w:lang w:val="en-GB"/>
              </w:rPr>
            </w:pPr>
            <w:ins w:id="5223" w:author="Author">
              <w:r w:rsidRPr="000F6836">
                <w:rPr>
                  <w:color w:val="000000"/>
                  <w:lang w:val="en-GB"/>
                </w:rPr>
                <w:t>Yes</w:t>
              </w:r>
            </w:ins>
          </w:p>
          <w:p w14:paraId="1A54D0B8" w14:textId="77777777" w:rsidR="00235B8C" w:rsidRPr="000F6836" w:rsidRDefault="00235B8C" w:rsidP="00B27ECA">
            <w:pPr>
              <w:rPr>
                <w:ins w:id="5224" w:author="Author"/>
                <w:lang w:val="en-GB" w:eastAsia="es-ES"/>
              </w:rPr>
            </w:pPr>
            <w:ins w:id="5225" w:author="Author">
              <w:r w:rsidRPr="000F6836">
                <w:rPr>
                  <w:color w:val="000000"/>
                  <w:lang w:val="en-GB"/>
                </w:rPr>
                <w:t>No</w:t>
              </w:r>
            </w:ins>
          </w:p>
        </w:tc>
      </w:tr>
      <w:tr w:rsidR="00235B8C" w:rsidRPr="000F6836" w14:paraId="415E56F8" w14:textId="77777777" w:rsidTr="00B27ECA">
        <w:trPr>
          <w:trHeight w:val="735"/>
          <w:ins w:id="522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53192" w14:textId="77777777" w:rsidR="00235B8C" w:rsidRPr="000F6836" w:rsidRDefault="00235B8C" w:rsidP="00B27ECA">
            <w:pPr>
              <w:rPr>
                <w:ins w:id="5227" w:author="Author"/>
                <w:lang w:val="en-GB" w:eastAsia="fr-FR"/>
              </w:rPr>
            </w:pPr>
            <w:ins w:id="5228" w:author="Author">
              <w:r w:rsidRPr="000F6836">
                <w:rPr>
                  <w:lang w:val="en-GB"/>
                </w:rPr>
                <w:t>C0160</w:t>
              </w:r>
            </w:ins>
          </w:p>
        </w:tc>
        <w:tc>
          <w:tcPr>
            <w:tcW w:w="2126" w:type="dxa"/>
            <w:tcBorders>
              <w:top w:val="nil"/>
              <w:left w:val="single" w:sz="4" w:space="0" w:color="auto"/>
              <w:bottom w:val="single" w:sz="4" w:space="0" w:color="auto"/>
              <w:right w:val="single" w:sz="4" w:space="0" w:color="auto"/>
            </w:tcBorders>
            <w:shd w:val="clear" w:color="auto" w:fill="FFFFFF"/>
            <w:hideMark/>
          </w:tcPr>
          <w:p w14:paraId="727B9896" w14:textId="77777777" w:rsidR="00235B8C" w:rsidRPr="000F6836" w:rsidRDefault="00235B8C" w:rsidP="00B27ECA">
            <w:pPr>
              <w:jc w:val="left"/>
              <w:rPr>
                <w:ins w:id="5229" w:author="Author"/>
                <w:lang w:val="en-GB"/>
              </w:rPr>
            </w:pPr>
            <w:ins w:id="5230" w:author="Author">
              <w:r w:rsidRPr="000F6836">
                <w:rPr>
                  <w:lang w:val="en-GB"/>
                </w:rPr>
                <w:t>Other (free text)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9997B9" w14:textId="77777777" w:rsidR="00235B8C" w:rsidRPr="000F6836" w:rsidRDefault="00235B8C" w:rsidP="00B27ECA">
            <w:pPr>
              <w:rPr>
                <w:ins w:id="5231" w:author="Author"/>
                <w:lang w:val="en-GB" w:eastAsia="es-ES"/>
              </w:rPr>
            </w:pPr>
            <w:ins w:id="5232" w:author="Author">
              <w:r w:rsidRPr="000F6836">
                <w:rPr>
                  <w:lang w:val="en-GB" w:eastAsia="es-ES"/>
                </w:rPr>
                <w:t xml:space="preserve">Describe how other modelled contributions (if any) to the SCR were impacted by the model change. </w:t>
              </w:r>
            </w:ins>
          </w:p>
        </w:tc>
      </w:tr>
      <w:tr w:rsidR="00235B8C" w:rsidRPr="000F6836" w14:paraId="1DB28030" w14:textId="77777777" w:rsidTr="00B27ECA">
        <w:trPr>
          <w:trHeight w:val="735"/>
          <w:ins w:id="523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B3BDD" w14:textId="77777777" w:rsidR="00235B8C" w:rsidRPr="000F6836" w:rsidRDefault="00235B8C" w:rsidP="00B27ECA">
            <w:pPr>
              <w:rPr>
                <w:ins w:id="5234" w:author="Author"/>
                <w:lang w:val="en-GB" w:eastAsia="fr-FR"/>
              </w:rPr>
            </w:pPr>
            <w:ins w:id="5235" w:author="Author">
              <w:r w:rsidRPr="000F6836">
                <w:rPr>
                  <w:lang w:val="en-GB"/>
                </w:rPr>
                <w:t>C0170</w:t>
              </w:r>
            </w:ins>
          </w:p>
        </w:tc>
        <w:tc>
          <w:tcPr>
            <w:tcW w:w="2126" w:type="dxa"/>
            <w:tcBorders>
              <w:top w:val="nil"/>
              <w:left w:val="single" w:sz="4" w:space="0" w:color="auto"/>
              <w:bottom w:val="single" w:sz="4" w:space="0" w:color="auto"/>
              <w:right w:val="single" w:sz="4" w:space="0" w:color="auto"/>
            </w:tcBorders>
            <w:shd w:val="clear" w:color="auto" w:fill="FFFFFF"/>
            <w:hideMark/>
          </w:tcPr>
          <w:p w14:paraId="0A7469FA" w14:textId="77777777" w:rsidR="00235B8C" w:rsidRPr="000F6836" w:rsidRDefault="00235B8C" w:rsidP="00B27ECA">
            <w:pPr>
              <w:jc w:val="left"/>
              <w:rPr>
                <w:ins w:id="5236" w:author="Author"/>
                <w:lang w:val="en-GB"/>
              </w:rPr>
            </w:pPr>
            <w:ins w:id="5237" w:author="Author">
              <w:r w:rsidRPr="000F6836">
                <w:rPr>
                  <w:lang w:val="en-GB"/>
                </w:rPr>
                <w:t>Change qualification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24362" w14:textId="77777777" w:rsidR="00235B8C" w:rsidRPr="000F6836" w:rsidRDefault="00235B8C" w:rsidP="00B27ECA">
            <w:pPr>
              <w:rPr>
                <w:ins w:id="5238" w:author="Author"/>
                <w:lang w:val="en-GB" w:eastAsia="es-ES"/>
              </w:rPr>
            </w:pPr>
            <w:ins w:id="5239" w:author="Author">
              <w:r w:rsidRPr="000F6836">
                <w:rPr>
                  <w:lang w:val="en-GB"/>
                </w:rPr>
                <w:t>One of the options in the following closed list shall be used:</w:t>
              </w:r>
            </w:ins>
          </w:p>
          <w:p w14:paraId="6AAFDCD7" w14:textId="77777777" w:rsidR="00235B8C" w:rsidRPr="000F6836" w:rsidRDefault="00235B8C" w:rsidP="00B27ECA">
            <w:pPr>
              <w:rPr>
                <w:ins w:id="5240" w:author="Author"/>
                <w:lang w:val="en-GB" w:eastAsia="es-ES"/>
              </w:rPr>
            </w:pPr>
            <w:ins w:id="5241" w:author="Author">
              <w:r w:rsidRPr="000F6836">
                <w:rPr>
                  <w:lang w:val="en-GB" w:eastAsia="es-ES"/>
                </w:rPr>
                <w:t>1 – Qualitative</w:t>
              </w:r>
            </w:ins>
          </w:p>
          <w:p w14:paraId="77B826ED" w14:textId="77777777" w:rsidR="00235B8C" w:rsidRPr="000F6836" w:rsidRDefault="00235B8C" w:rsidP="00B27ECA">
            <w:pPr>
              <w:rPr>
                <w:ins w:id="5242" w:author="Author"/>
                <w:lang w:val="en-GB" w:eastAsia="es-ES"/>
              </w:rPr>
            </w:pPr>
            <w:ins w:id="5243" w:author="Author">
              <w:r w:rsidRPr="000F6836">
                <w:rPr>
                  <w:lang w:val="en-GB" w:eastAsia="es-ES"/>
                </w:rPr>
                <w:t>2 – Quantitative</w:t>
              </w:r>
            </w:ins>
          </w:p>
          <w:p w14:paraId="6EBA57D8" w14:textId="77777777" w:rsidR="00235B8C" w:rsidRPr="000F6836" w:rsidRDefault="00235B8C" w:rsidP="00B27ECA">
            <w:pPr>
              <w:rPr>
                <w:ins w:id="5244" w:author="Author"/>
                <w:lang w:val="en-GB" w:eastAsia="es-ES"/>
              </w:rPr>
            </w:pPr>
            <w:ins w:id="5245" w:author="Author">
              <w:r w:rsidRPr="000F6836">
                <w:rPr>
                  <w:lang w:val="en-GB" w:eastAsia="es-ES"/>
                </w:rPr>
                <w:t>3 – Combination of quantitative/qualitative</w:t>
              </w:r>
            </w:ins>
          </w:p>
          <w:p w14:paraId="7DC8DC25" w14:textId="77777777" w:rsidR="00235B8C" w:rsidRPr="000F6836" w:rsidRDefault="00235B8C" w:rsidP="00B27ECA">
            <w:pPr>
              <w:rPr>
                <w:ins w:id="5246" w:author="Author"/>
                <w:lang w:val="en-GB" w:eastAsia="es-ES"/>
              </w:rPr>
            </w:pPr>
          </w:p>
        </w:tc>
      </w:tr>
      <w:tr w:rsidR="00235B8C" w:rsidRPr="000F6836" w14:paraId="01C255D6" w14:textId="77777777" w:rsidTr="00B27ECA">
        <w:trPr>
          <w:trHeight w:val="253"/>
          <w:ins w:id="5247"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C77F1" w14:textId="77777777" w:rsidR="00235B8C" w:rsidRPr="000F6836" w:rsidRDefault="00235B8C" w:rsidP="00B27ECA">
            <w:pPr>
              <w:rPr>
                <w:ins w:id="5248" w:author="Author"/>
                <w:i/>
                <w:lang w:val="en-GB" w:eastAsia="es-ES"/>
              </w:rPr>
            </w:pPr>
            <w:ins w:id="5249" w:author="Author">
              <w:r w:rsidRPr="000F6836">
                <w:rPr>
                  <w:i/>
                  <w:lang w:val="en-GB" w:eastAsia="es-ES"/>
                </w:rPr>
                <w:t>Change Impact</w:t>
              </w:r>
            </w:ins>
          </w:p>
        </w:tc>
      </w:tr>
      <w:tr w:rsidR="00235B8C" w:rsidRPr="000F6836" w14:paraId="5346142B" w14:textId="77777777" w:rsidTr="00B27ECA">
        <w:trPr>
          <w:trHeight w:val="735"/>
          <w:ins w:id="525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39AD5" w14:textId="77777777" w:rsidR="00235B8C" w:rsidRPr="000F6836" w:rsidRDefault="00235B8C" w:rsidP="00B27ECA">
            <w:pPr>
              <w:rPr>
                <w:ins w:id="5251" w:author="Author"/>
                <w:lang w:val="en-GB" w:eastAsia="fr-FR"/>
              </w:rPr>
            </w:pPr>
            <w:ins w:id="5252" w:author="Author">
              <w:r w:rsidRPr="000F6836">
                <w:rPr>
                  <w:lang w:val="en-GB"/>
                </w:rPr>
                <w:t>C0180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633797AC" w14:textId="77777777" w:rsidR="00235B8C" w:rsidRPr="000F6836" w:rsidRDefault="00235B8C" w:rsidP="00B27ECA">
            <w:pPr>
              <w:rPr>
                <w:ins w:id="5253" w:author="Author"/>
                <w:lang w:val="en-GB" w:eastAsia="es-ES"/>
              </w:rPr>
            </w:pPr>
            <w:ins w:id="5254" w:author="Author">
              <w:r w:rsidRPr="000F6836">
                <w:rPr>
                  <w:lang w:val="en-GB" w:eastAsia="es-ES"/>
                </w:rPr>
                <w:t>Total SCR value before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29E76" w14:textId="77777777" w:rsidR="00235B8C" w:rsidRPr="000F6836" w:rsidRDefault="00235B8C" w:rsidP="00B27ECA">
            <w:pPr>
              <w:rPr>
                <w:ins w:id="5255" w:author="Author"/>
                <w:lang w:val="en-GB" w:eastAsia="es-ES"/>
              </w:rPr>
            </w:pPr>
            <w:ins w:id="5256" w:author="Author">
              <w:r w:rsidRPr="000F6836">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ins>
          </w:p>
        </w:tc>
      </w:tr>
      <w:tr w:rsidR="00235B8C" w:rsidRPr="000F6836" w14:paraId="5ABBA7F7" w14:textId="77777777" w:rsidTr="00B27ECA">
        <w:trPr>
          <w:trHeight w:val="735"/>
          <w:ins w:id="525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0A6C3" w14:textId="77777777" w:rsidR="00235B8C" w:rsidRPr="000F6836" w:rsidRDefault="00235B8C" w:rsidP="00B27ECA">
            <w:pPr>
              <w:rPr>
                <w:ins w:id="5258" w:author="Author"/>
                <w:lang w:val="en-GB" w:eastAsia="fr-FR"/>
              </w:rPr>
            </w:pPr>
            <w:ins w:id="5259" w:author="Author">
              <w:r w:rsidRPr="000F6836">
                <w:rPr>
                  <w:lang w:val="en-GB"/>
                </w:rPr>
                <w:t>C0190</w:t>
              </w:r>
            </w:ins>
          </w:p>
        </w:tc>
        <w:tc>
          <w:tcPr>
            <w:tcW w:w="2126" w:type="dxa"/>
            <w:tcBorders>
              <w:top w:val="nil"/>
              <w:left w:val="single" w:sz="4" w:space="0" w:color="auto"/>
              <w:bottom w:val="single" w:sz="4" w:space="0" w:color="auto"/>
              <w:right w:val="single" w:sz="4" w:space="0" w:color="auto"/>
            </w:tcBorders>
            <w:shd w:val="clear" w:color="auto" w:fill="FFFFFF"/>
            <w:hideMark/>
          </w:tcPr>
          <w:p w14:paraId="5C8A6B51" w14:textId="77777777" w:rsidR="00235B8C" w:rsidRPr="000F6836" w:rsidRDefault="00235B8C" w:rsidP="00B27ECA">
            <w:pPr>
              <w:rPr>
                <w:ins w:id="5260" w:author="Author"/>
                <w:lang w:val="en-GB" w:eastAsia="es-ES"/>
              </w:rPr>
            </w:pPr>
            <w:ins w:id="5261" w:author="Author">
              <w:r w:rsidRPr="000F6836">
                <w:rPr>
                  <w:lang w:val="en-GB" w:eastAsia="es-ES"/>
                </w:rPr>
                <w:t>Reference date of SCR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3F285" w14:textId="77777777" w:rsidR="00235B8C" w:rsidRPr="000F6836" w:rsidRDefault="00235B8C" w:rsidP="00B27ECA">
            <w:pPr>
              <w:rPr>
                <w:ins w:id="5262" w:author="Author"/>
                <w:lang w:val="en-GB" w:eastAsia="es-ES"/>
              </w:rPr>
            </w:pPr>
            <w:ins w:id="5263" w:author="Author">
              <w:r w:rsidRPr="000F6836">
                <w:rPr>
                  <w:lang w:val="en-GB"/>
                </w:rPr>
                <w:t xml:space="preserve">Identify the ISO 8601 (yyyy–mm–dd) code of the </w:t>
              </w:r>
              <w:r w:rsidRPr="000F6836">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ins>
          </w:p>
        </w:tc>
      </w:tr>
      <w:tr w:rsidR="00235B8C" w:rsidRPr="000F6836" w14:paraId="4BCF4F0A" w14:textId="77777777" w:rsidTr="00B27ECA">
        <w:trPr>
          <w:trHeight w:val="735"/>
          <w:ins w:id="526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278BCA" w14:textId="77777777" w:rsidR="00235B8C" w:rsidRPr="000F6836" w:rsidRDefault="00235B8C" w:rsidP="00B27ECA">
            <w:pPr>
              <w:rPr>
                <w:ins w:id="5265" w:author="Author"/>
                <w:lang w:val="en-GB" w:eastAsia="fr-FR"/>
              </w:rPr>
            </w:pPr>
            <w:ins w:id="5266" w:author="Author">
              <w:r w:rsidRPr="000F6836">
                <w:rPr>
                  <w:lang w:val="en-GB"/>
                </w:rPr>
                <w:t>C0200</w:t>
              </w:r>
            </w:ins>
          </w:p>
        </w:tc>
        <w:tc>
          <w:tcPr>
            <w:tcW w:w="2126" w:type="dxa"/>
            <w:tcBorders>
              <w:top w:val="nil"/>
              <w:left w:val="single" w:sz="4" w:space="0" w:color="auto"/>
              <w:bottom w:val="single" w:sz="4" w:space="0" w:color="auto"/>
              <w:right w:val="single" w:sz="4" w:space="0" w:color="auto"/>
            </w:tcBorders>
            <w:shd w:val="clear" w:color="auto" w:fill="FFFFFF"/>
            <w:hideMark/>
          </w:tcPr>
          <w:p w14:paraId="442AB526" w14:textId="77777777" w:rsidR="00235B8C" w:rsidRPr="000F6836" w:rsidRDefault="00235B8C" w:rsidP="00B27ECA">
            <w:pPr>
              <w:rPr>
                <w:ins w:id="5267" w:author="Author"/>
                <w:lang w:val="en-GB" w:eastAsia="es-ES"/>
              </w:rPr>
            </w:pPr>
            <w:ins w:id="5268" w:author="Author">
              <w:r w:rsidRPr="000F6836">
                <w:rPr>
                  <w:lang w:val="en-GB" w:eastAsia="es-ES"/>
                </w:rPr>
                <w:t>Total SCR value after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45AE2" w14:textId="77777777" w:rsidR="00235B8C" w:rsidRPr="000F6836" w:rsidRDefault="00235B8C" w:rsidP="00B27ECA">
            <w:pPr>
              <w:rPr>
                <w:ins w:id="5269" w:author="Author"/>
                <w:lang w:val="en-GB" w:eastAsia="es-ES"/>
              </w:rPr>
            </w:pPr>
            <w:ins w:id="5270" w:author="Author">
              <w:r w:rsidRPr="000F6836">
                <w:rPr>
                  <w:lang w:val="en-GB" w:eastAsia="es-ES"/>
                </w:rPr>
                <w:t>Amount of Total SCR (full model run, if necessary,</w:t>
              </w:r>
              <w:del w:id="5271" w:author="Author">
                <w:r w:rsidRPr="000F6836" w:rsidDel="005C7F35">
                  <w:rPr>
                    <w:lang w:val="en-GB" w:eastAsia="es-ES"/>
                  </w:rPr>
                  <w:delText xml:space="preserve"> </w:delText>
                </w:r>
              </w:del>
              <w:r w:rsidRPr="000F6836">
                <w:rPr>
                  <w:lang w:val="en-GB" w:eastAsia="es-ES"/>
                </w:rPr>
                <w:t xml:space="preserve"> including the standard formula part for partial internal models and diversification benefit) value after the model change as specified in the model change application in units of the reporting currency. Report only for major changes. The value expected is as in </w:t>
              </w:r>
              <w:r w:rsidRPr="000F6836">
                <w:rPr>
                  <w:lang w:val="en-GB" w:eastAsia="es-ES"/>
                </w:rPr>
                <w:lastRenderedPageBreak/>
                <w:t>S.23.01.01.01 R0580/C0010 for solos and S.23.01.04.01 R0680/C0010 for groups.</w:t>
              </w:r>
            </w:ins>
          </w:p>
        </w:tc>
      </w:tr>
      <w:tr w:rsidR="00235B8C" w:rsidRPr="000F6836" w14:paraId="7B617DB8" w14:textId="77777777" w:rsidTr="00B27ECA">
        <w:trPr>
          <w:trHeight w:val="735"/>
          <w:ins w:id="527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822A6" w14:textId="77777777" w:rsidR="00235B8C" w:rsidRPr="000F6836" w:rsidRDefault="00235B8C" w:rsidP="00B27ECA">
            <w:pPr>
              <w:rPr>
                <w:ins w:id="5273" w:author="Author"/>
                <w:lang w:val="en-GB" w:eastAsia="fr-FR"/>
              </w:rPr>
            </w:pPr>
            <w:ins w:id="5274" w:author="Author">
              <w:r w:rsidRPr="000F6836">
                <w:rPr>
                  <w:lang w:val="en-GB"/>
                </w:rPr>
                <w:lastRenderedPageBreak/>
                <w:t>C0210</w:t>
              </w:r>
            </w:ins>
          </w:p>
        </w:tc>
        <w:tc>
          <w:tcPr>
            <w:tcW w:w="2126" w:type="dxa"/>
            <w:tcBorders>
              <w:top w:val="nil"/>
              <w:left w:val="single" w:sz="4" w:space="0" w:color="auto"/>
              <w:bottom w:val="single" w:sz="4" w:space="0" w:color="auto"/>
              <w:right w:val="single" w:sz="4" w:space="0" w:color="auto"/>
            </w:tcBorders>
            <w:shd w:val="clear" w:color="auto" w:fill="FFFFFF"/>
            <w:hideMark/>
          </w:tcPr>
          <w:p w14:paraId="17F6295A" w14:textId="77777777" w:rsidR="00235B8C" w:rsidRPr="000F6836" w:rsidRDefault="00235B8C" w:rsidP="00B27ECA">
            <w:pPr>
              <w:rPr>
                <w:ins w:id="5275" w:author="Author"/>
                <w:lang w:val="en-GB" w:eastAsia="es-ES"/>
              </w:rPr>
            </w:pPr>
            <w:ins w:id="5276" w:author="Author">
              <w:r w:rsidRPr="000F6836">
                <w:rPr>
                  <w:lang w:val="en-GB" w:eastAsia="es-ES"/>
                </w:rPr>
                <w:t>Total SCR change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D1CAA" w14:textId="77777777" w:rsidR="00235B8C" w:rsidRPr="000F6836" w:rsidRDefault="00235B8C" w:rsidP="00B27ECA">
            <w:pPr>
              <w:rPr>
                <w:ins w:id="5277" w:author="Author"/>
                <w:lang w:val="en-GB" w:eastAsia="es-ES"/>
              </w:rPr>
            </w:pPr>
            <w:ins w:id="5278" w:author="Author">
              <w:r w:rsidRPr="000F6836">
                <w:rPr>
                  <w:lang w:val="en-GB" w:eastAsia="es-ES"/>
                </w:rPr>
                <w:t>The relative change of total SCR in percentage. (major changes only)</w:t>
              </w:r>
            </w:ins>
          </w:p>
        </w:tc>
      </w:tr>
      <w:tr w:rsidR="00235B8C" w:rsidRPr="000F6836" w14:paraId="75756B45" w14:textId="77777777" w:rsidTr="00B27ECA">
        <w:trPr>
          <w:trHeight w:val="735"/>
          <w:ins w:id="527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1057C" w14:textId="77777777" w:rsidR="00235B8C" w:rsidRPr="000F6836" w:rsidRDefault="00235B8C" w:rsidP="00B27ECA">
            <w:pPr>
              <w:rPr>
                <w:ins w:id="5280" w:author="Author"/>
                <w:lang w:val="en-GB" w:eastAsia="fr-FR"/>
              </w:rPr>
            </w:pPr>
            <w:ins w:id="5281" w:author="Author">
              <w:r w:rsidRPr="000F6836">
                <w:rPr>
                  <w:lang w:val="en-GB"/>
                </w:rPr>
                <w:t>C0220</w:t>
              </w:r>
            </w:ins>
          </w:p>
        </w:tc>
        <w:tc>
          <w:tcPr>
            <w:tcW w:w="2126" w:type="dxa"/>
            <w:tcBorders>
              <w:top w:val="nil"/>
              <w:left w:val="single" w:sz="4" w:space="0" w:color="auto"/>
              <w:bottom w:val="single" w:sz="4" w:space="0" w:color="auto"/>
              <w:right w:val="single" w:sz="4" w:space="0" w:color="auto"/>
            </w:tcBorders>
            <w:shd w:val="clear" w:color="auto" w:fill="FFFFFF"/>
            <w:hideMark/>
          </w:tcPr>
          <w:p w14:paraId="1BDC59D0" w14:textId="77777777" w:rsidR="00235B8C" w:rsidRPr="000F6836" w:rsidRDefault="00235B8C" w:rsidP="00B27ECA">
            <w:pPr>
              <w:rPr>
                <w:ins w:id="5282" w:author="Author"/>
                <w:lang w:val="en-GB" w:eastAsia="es-ES"/>
              </w:rPr>
            </w:pPr>
            <w:ins w:id="5283" w:author="Author">
              <w:r w:rsidRPr="000F6836">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E4C63" w14:textId="77777777" w:rsidR="00235B8C" w:rsidRPr="000F6836" w:rsidRDefault="00235B8C" w:rsidP="00B27ECA">
            <w:pPr>
              <w:rPr>
                <w:ins w:id="5284" w:author="Author"/>
                <w:lang w:val="en-GB" w:eastAsia="es-ES"/>
              </w:rPr>
            </w:pPr>
            <w:ins w:id="5285" w:author="Author">
              <w:r w:rsidRPr="000F6836">
                <w:rPr>
                  <w:lang w:val="en-GB" w:eastAsia="es-ES"/>
                </w:rPr>
                <w:t>Total Eligible Own Funds without the model change in units of the reporting currency. Report only for major changes. The value expected is as in S.23.01.01.01 R0540/C0010 for solos and S.23.01.04.01 R0660/C0010 for groups.</w:t>
              </w:r>
            </w:ins>
          </w:p>
        </w:tc>
      </w:tr>
      <w:tr w:rsidR="00235B8C" w:rsidRPr="000F6836" w14:paraId="38CB24F3" w14:textId="77777777" w:rsidTr="00B27ECA">
        <w:trPr>
          <w:trHeight w:val="735"/>
          <w:ins w:id="528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13944" w14:textId="77777777" w:rsidR="00235B8C" w:rsidRPr="000F6836" w:rsidRDefault="00235B8C" w:rsidP="00B27ECA">
            <w:pPr>
              <w:rPr>
                <w:ins w:id="5287" w:author="Author"/>
                <w:lang w:val="en-GB" w:eastAsia="fr-FR"/>
              </w:rPr>
            </w:pPr>
            <w:ins w:id="5288" w:author="Author">
              <w:r w:rsidRPr="000F6836">
                <w:rPr>
                  <w:lang w:val="en-GB"/>
                </w:rPr>
                <w:t>C0230</w:t>
              </w:r>
            </w:ins>
          </w:p>
        </w:tc>
        <w:tc>
          <w:tcPr>
            <w:tcW w:w="2126" w:type="dxa"/>
            <w:tcBorders>
              <w:top w:val="nil"/>
              <w:left w:val="single" w:sz="4" w:space="0" w:color="auto"/>
              <w:bottom w:val="single" w:sz="4" w:space="0" w:color="auto"/>
              <w:right w:val="single" w:sz="4" w:space="0" w:color="auto"/>
            </w:tcBorders>
            <w:shd w:val="clear" w:color="auto" w:fill="FFFFFF"/>
            <w:hideMark/>
          </w:tcPr>
          <w:p w14:paraId="281EC1A4" w14:textId="77777777" w:rsidR="00235B8C" w:rsidRPr="000F6836" w:rsidRDefault="00235B8C" w:rsidP="00B27ECA">
            <w:pPr>
              <w:rPr>
                <w:ins w:id="5289" w:author="Author"/>
                <w:lang w:val="en-GB" w:eastAsia="es-ES"/>
              </w:rPr>
            </w:pPr>
            <w:ins w:id="5290" w:author="Author">
              <w:r w:rsidRPr="000F6836">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7858C" w14:textId="77777777" w:rsidR="00235B8C" w:rsidRPr="000F6836" w:rsidRDefault="00235B8C" w:rsidP="00B27ECA">
            <w:pPr>
              <w:rPr>
                <w:ins w:id="5291" w:author="Author"/>
                <w:lang w:val="en-GB" w:eastAsia="es-ES"/>
              </w:rPr>
            </w:pPr>
            <w:ins w:id="5292" w:author="Author">
              <w:r w:rsidRPr="000F6836">
                <w:rPr>
                  <w:lang w:val="en-GB" w:eastAsia="es-ES"/>
                </w:rPr>
                <w:t>Total Eligible Own Funds with the model change in units of the reporting currency. Report only for major changes. The value expected is as in S.23.01.01.01 R0540/C0010 for solos and S.23.01.04.01 R0660/C0010 for groups.</w:t>
              </w:r>
            </w:ins>
          </w:p>
        </w:tc>
      </w:tr>
      <w:tr w:rsidR="00235B8C" w:rsidRPr="000F6836" w14:paraId="4FF0B125" w14:textId="77777777" w:rsidTr="00B27ECA">
        <w:trPr>
          <w:trHeight w:val="735"/>
          <w:ins w:id="529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556FE" w14:textId="77777777" w:rsidR="00235B8C" w:rsidRPr="000F6836" w:rsidRDefault="00235B8C" w:rsidP="00B27ECA">
            <w:pPr>
              <w:rPr>
                <w:ins w:id="5294" w:author="Author"/>
                <w:lang w:val="en-GB" w:eastAsia="fr-FR"/>
              </w:rPr>
            </w:pPr>
            <w:ins w:id="5295" w:author="Author">
              <w:r w:rsidRPr="000F6836">
                <w:rPr>
                  <w:lang w:val="en-GB"/>
                </w:rPr>
                <w:t>C0260</w:t>
              </w:r>
            </w:ins>
          </w:p>
        </w:tc>
        <w:tc>
          <w:tcPr>
            <w:tcW w:w="2126" w:type="dxa"/>
            <w:tcBorders>
              <w:top w:val="nil"/>
              <w:left w:val="single" w:sz="4" w:space="0" w:color="auto"/>
              <w:bottom w:val="single" w:sz="4" w:space="0" w:color="auto"/>
              <w:right w:val="single" w:sz="4" w:space="0" w:color="auto"/>
            </w:tcBorders>
            <w:shd w:val="clear" w:color="auto" w:fill="FFFFFF"/>
            <w:hideMark/>
          </w:tcPr>
          <w:p w14:paraId="38F72A83" w14:textId="77777777" w:rsidR="00235B8C" w:rsidRPr="000F6836" w:rsidRDefault="00235B8C" w:rsidP="00B27ECA">
            <w:pPr>
              <w:rPr>
                <w:ins w:id="5296" w:author="Author"/>
                <w:lang w:val="en-GB" w:eastAsia="es-ES"/>
              </w:rPr>
            </w:pPr>
            <w:ins w:id="5297" w:author="Author">
              <w:r w:rsidRPr="000F6836">
                <w:rPr>
                  <w:lang w:val="en-GB" w:eastAsia="es-ES"/>
                </w:rPr>
                <w:t>Other trigger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6AE11" w14:textId="77777777" w:rsidR="00235B8C" w:rsidRPr="000F6836" w:rsidRDefault="00235B8C" w:rsidP="00B27ECA">
            <w:pPr>
              <w:rPr>
                <w:ins w:id="5298" w:author="Author"/>
                <w:lang w:val="en-GB" w:eastAsia="es-ES"/>
              </w:rPr>
            </w:pPr>
            <w:ins w:id="5299" w:author="Author">
              <w:r w:rsidRPr="000F6836">
                <w:rPr>
                  <w:lang w:val="en-GB" w:eastAsia="es-ES"/>
                </w:rPr>
                <w:t>If the level of change in SCR is not the trigger for the major change classification, then describe what criteria is classifying the change as major (only the relevant trigger that triggered the change).</w:t>
              </w:r>
            </w:ins>
          </w:p>
        </w:tc>
      </w:tr>
      <w:tr w:rsidR="00235B8C" w:rsidRPr="000F6836" w14:paraId="6582D839" w14:textId="77777777" w:rsidTr="00B27ECA">
        <w:trPr>
          <w:trHeight w:val="735"/>
          <w:ins w:id="530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8B2BA" w14:textId="77777777" w:rsidR="00235B8C" w:rsidRPr="000F6836" w:rsidRDefault="00235B8C" w:rsidP="00B27ECA">
            <w:pPr>
              <w:rPr>
                <w:ins w:id="5301" w:author="Author"/>
                <w:lang w:val="en-GB" w:eastAsia="fr-FR"/>
              </w:rPr>
            </w:pPr>
            <w:ins w:id="5302" w:author="Author">
              <w:r w:rsidRPr="000F6836">
                <w:rPr>
                  <w:lang w:val="en-GB"/>
                </w:rPr>
                <w:t>C0270</w:t>
              </w:r>
            </w:ins>
          </w:p>
        </w:tc>
        <w:tc>
          <w:tcPr>
            <w:tcW w:w="2126" w:type="dxa"/>
            <w:tcBorders>
              <w:top w:val="nil"/>
              <w:left w:val="single" w:sz="4" w:space="0" w:color="auto"/>
              <w:bottom w:val="single" w:sz="4" w:space="0" w:color="auto"/>
              <w:right w:val="single" w:sz="4" w:space="0" w:color="auto"/>
            </w:tcBorders>
            <w:shd w:val="clear" w:color="auto" w:fill="FFFFFF"/>
            <w:hideMark/>
          </w:tcPr>
          <w:p w14:paraId="317D850E" w14:textId="77777777" w:rsidR="00235B8C" w:rsidRPr="000F6836" w:rsidRDefault="00235B8C" w:rsidP="00B27ECA">
            <w:pPr>
              <w:rPr>
                <w:ins w:id="5303" w:author="Author"/>
                <w:lang w:val="en-GB" w:eastAsia="es-ES"/>
              </w:rPr>
            </w:pPr>
            <w:ins w:id="5304" w:author="Author">
              <w:r w:rsidRPr="000F6836">
                <w:rPr>
                  <w:lang w:val="en-GB" w:eastAsia="es-ES"/>
                </w:rPr>
                <w:t>Other trigger impact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62AC0" w14:textId="77777777" w:rsidR="00235B8C" w:rsidRPr="000F6836" w:rsidRDefault="00235B8C" w:rsidP="00B27ECA">
            <w:pPr>
              <w:rPr>
                <w:ins w:id="5305" w:author="Author"/>
                <w:lang w:val="en-GB" w:eastAsia="es-ES"/>
              </w:rPr>
            </w:pPr>
            <w:ins w:id="5306" w:author="Author">
              <w:r w:rsidRPr="000F6836">
                <w:rPr>
                  <w:lang w:val="en-GB" w:eastAsia="es-ES"/>
                </w:rPr>
                <w:t>Impact amount in relation to the trigger in C0260 (other than SCR)</w:t>
              </w:r>
            </w:ins>
          </w:p>
        </w:tc>
      </w:tr>
      <w:tr w:rsidR="00235B8C" w:rsidRPr="000F6836" w14:paraId="12C912DB" w14:textId="77777777" w:rsidTr="00B27ECA">
        <w:trPr>
          <w:trHeight w:val="735"/>
          <w:ins w:id="530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DDFB1" w14:textId="77777777" w:rsidR="00235B8C" w:rsidRPr="000F6836" w:rsidRDefault="00235B8C" w:rsidP="00B27ECA">
            <w:pPr>
              <w:rPr>
                <w:ins w:id="5308" w:author="Author"/>
                <w:lang w:val="en-GB" w:eastAsia="fr-FR"/>
              </w:rPr>
            </w:pPr>
            <w:ins w:id="5309" w:author="Author">
              <w:r w:rsidRPr="000F6836">
                <w:rPr>
                  <w:lang w:val="en-GB"/>
                </w:rPr>
                <w:t>C0280</w:t>
              </w:r>
            </w:ins>
          </w:p>
        </w:tc>
        <w:tc>
          <w:tcPr>
            <w:tcW w:w="2126" w:type="dxa"/>
            <w:tcBorders>
              <w:top w:val="nil"/>
              <w:left w:val="single" w:sz="4" w:space="0" w:color="auto"/>
              <w:bottom w:val="single" w:sz="4" w:space="0" w:color="auto"/>
              <w:right w:val="single" w:sz="4" w:space="0" w:color="auto"/>
            </w:tcBorders>
            <w:shd w:val="clear" w:color="auto" w:fill="FFFFFF"/>
            <w:hideMark/>
          </w:tcPr>
          <w:p w14:paraId="146B731A" w14:textId="77777777" w:rsidR="00235B8C" w:rsidRPr="000F6836" w:rsidRDefault="00235B8C" w:rsidP="00B27ECA">
            <w:pPr>
              <w:rPr>
                <w:ins w:id="5310" w:author="Author"/>
                <w:lang w:val="en-GB" w:eastAsia="es-ES"/>
              </w:rPr>
            </w:pPr>
            <w:ins w:id="5311" w:author="Author">
              <w:r w:rsidRPr="000F6836">
                <w:rPr>
                  <w:lang w:val="en-GB" w:eastAsia="es-ES"/>
                </w:rPr>
                <w:t>Other trigger impact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B7233" w14:textId="77777777" w:rsidR="00235B8C" w:rsidRPr="000F6836" w:rsidRDefault="00235B8C" w:rsidP="00B27ECA">
            <w:pPr>
              <w:rPr>
                <w:ins w:id="5312" w:author="Author"/>
                <w:lang w:val="en-GB" w:eastAsia="es-ES"/>
              </w:rPr>
            </w:pPr>
            <w:ins w:id="5313" w:author="Author">
              <w:r w:rsidRPr="000F6836">
                <w:rPr>
                  <w:lang w:val="en-GB" w:eastAsia="es-ES"/>
                </w:rPr>
                <w:t>Percentage impact in relation to the trigger in C0260 (other than SCR)</w:t>
              </w:r>
            </w:ins>
          </w:p>
        </w:tc>
      </w:tr>
      <w:tr w:rsidR="00235B8C" w:rsidRPr="000F6836" w14:paraId="5B3CAC6D" w14:textId="77777777" w:rsidTr="00B27ECA">
        <w:trPr>
          <w:trHeight w:val="253"/>
          <w:ins w:id="5314"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06A4" w14:textId="77777777" w:rsidR="00235B8C" w:rsidRPr="000F6836" w:rsidRDefault="00235B8C" w:rsidP="00B27ECA">
            <w:pPr>
              <w:rPr>
                <w:ins w:id="5315" w:author="Author"/>
                <w:lang w:val="en-GB" w:eastAsia="es-ES"/>
              </w:rPr>
            </w:pPr>
            <w:ins w:id="5316" w:author="Author">
              <w:r w:rsidRPr="000F6836">
                <w:rPr>
                  <w:i/>
                  <w:lang w:val="en-GB"/>
                </w:rPr>
                <w:t>Minor Changes</w:t>
              </w:r>
            </w:ins>
          </w:p>
        </w:tc>
      </w:tr>
      <w:tr w:rsidR="00235B8C" w:rsidRPr="000F6836" w14:paraId="0AD636D2" w14:textId="77777777" w:rsidTr="00B27ECA">
        <w:trPr>
          <w:trHeight w:val="735"/>
          <w:ins w:id="531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FAC30" w14:textId="77777777" w:rsidR="00235B8C" w:rsidRPr="000F6836" w:rsidRDefault="00235B8C" w:rsidP="00B27ECA">
            <w:pPr>
              <w:rPr>
                <w:ins w:id="5318" w:author="Author"/>
                <w:lang w:val="en-GB" w:eastAsia="fr-FR"/>
              </w:rPr>
            </w:pPr>
            <w:ins w:id="5319" w:author="Author">
              <w:r w:rsidRPr="000F6836">
                <w:rPr>
                  <w:lang w:val="en-GB"/>
                </w:rPr>
                <w:t>C0220</w:t>
              </w:r>
            </w:ins>
          </w:p>
        </w:tc>
        <w:tc>
          <w:tcPr>
            <w:tcW w:w="2126" w:type="dxa"/>
            <w:tcBorders>
              <w:top w:val="single" w:sz="4" w:space="0" w:color="auto"/>
              <w:left w:val="single" w:sz="4" w:space="0" w:color="auto"/>
              <w:bottom w:val="single" w:sz="4" w:space="0" w:color="auto"/>
              <w:right w:val="single" w:sz="4" w:space="0" w:color="auto"/>
            </w:tcBorders>
            <w:hideMark/>
          </w:tcPr>
          <w:p w14:paraId="0B6D7812" w14:textId="77777777" w:rsidR="00235B8C" w:rsidRPr="000F6836" w:rsidRDefault="00235B8C" w:rsidP="00B27ECA">
            <w:pPr>
              <w:rPr>
                <w:ins w:id="5320" w:author="Author"/>
                <w:lang w:val="en-GB" w:eastAsia="es-ES"/>
              </w:rPr>
            </w:pPr>
            <w:ins w:id="5321" w:author="Author">
              <w:r w:rsidRPr="000F6836">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3FAB9" w14:textId="7F0F0CB6" w:rsidR="00290EF4" w:rsidRPr="000F6836" w:rsidRDefault="00235B8C" w:rsidP="00290EF4">
            <w:pPr>
              <w:rPr>
                <w:ins w:id="5322" w:author="Author"/>
                <w:lang w:val="en-GB" w:eastAsia="es-ES"/>
              </w:rPr>
            </w:pPr>
            <w:ins w:id="5323" w:author="Author">
              <w:r w:rsidRPr="000F6836">
                <w:rPr>
                  <w:lang w:val="en-GB" w:eastAsia="es-ES"/>
                </w:rPr>
                <w:t>Total Eligible Own Funds without the minor model changes.</w:t>
              </w:r>
            </w:ins>
          </w:p>
        </w:tc>
      </w:tr>
      <w:tr w:rsidR="00235B8C" w:rsidRPr="000F6836" w14:paraId="29149D42" w14:textId="77777777" w:rsidTr="00B27ECA">
        <w:trPr>
          <w:trHeight w:val="735"/>
          <w:ins w:id="532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1BED3" w14:textId="77777777" w:rsidR="00235B8C" w:rsidRPr="000F6836" w:rsidRDefault="00235B8C" w:rsidP="00B27ECA">
            <w:pPr>
              <w:rPr>
                <w:ins w:id="5325" w:author="Author"/>
                <w:lang w:val="en-GB" w:eastAsia="fr-FR"/>
              </w:rPr>
            </w:pPr>
            <w:ins w:id="5326" w:author="Author">
              <w:r w:rsidRPr="000F6836">
                <w:rPr>
                  <w:lang w:val="en-GB"/>
                </w:rPr>
                <w:t>C0230</w:t>
              </w:r>
            </w:ins>
          </w:p>
        </w:tc>
        <w:tc>
          <w:tcPr>
            <w:tcW w:w="2126" w:type="dxa"/>
            <w:tcBorders>
              <w:top w:val="single" w:sz="4" w:space="0" w:color="auto"/>
              <w:left w:val="single" w:sz="4" w:space="0" w:color="auto"/>
              <w:bottom w:val="single" w:sz="4" w:space="0" w:color="auto"/>
              <w:right w:val="single" w:sz="4" w:space="0" w:color="auto"/>
            </w:tcBorders>
            <w:hideMark/>
          </w:tcPr>
          <w:p w14:paraId="79029441" w14:textId="77777777" w:rsidR="00235B8C" w:rsidRPr="000F6836" w:rsidRDefault="00235B8C" w:rsidP="00B27ECA">
            <w:pPr>
              <w:rPr>
                <w:ins w:id="5327" w:author="Author"/>
                <w:lang w:val="en-GB" w:eastAsia="es-ES"/>
              </w:rPr>
            </w:pPr>
            <w:ins w:id="5328" w:author="Author">
              <w:r w:rsidRPr="000F6836">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E83D6" w14:textId="07CCD1EE" w:rsidR="00235B8C" w:rsidRPr="000F6836" w:rsidRDefault="00235B8C" w:rsidP="00290EF4">
            <w:pPr>
              <w:rPr>
                <w:ins w:id="5329" w:author="Author"/>
                <w:lang w:val="en-GB" w:eastAsia="es-ES" w:bidi="ar-SA"/>
              </w:rPr>
            </w:pPr>
            <w:ins w:id="5330" w:author="Author">
              <w:r w:rsidRPr="000F6836">
                <w:rPr>
                  <w:lang w:val="en-GB" w:eastAsia="es-ES"/>
                </w:rPr>
                <w:t>Total Eligible Own Funds with</w:t>
              </w:r>
              <w:r w:rsidR="00290EF4" w:rsidRPr="000F6836">
                <w:rPr>
                  <w:lang w:val="en-GB" w:eastAsia="es-ES"/>
                </w:rPr>
                <w:t>out</w:t>
              </w:r>
              <w:r w:rsidRPr="000F6836">
                <w:rPr>
                  <w:lang w:val="en-GB" w:eastAsia="es-ES"/>
                </w:rPr>
                <w:t xml:space="preserve"> the minor model changes</w:t>
              </w:r>
              <w:r w:rsidR="00290EF4" w:rsidRPr="000F6836">
                <w:rPr>
                  <w:lang w:val="en-GB" w:eastAsia="es-ES"/>
                </w:rPr>
                <w:t xml:space="preserve"> plus the</w:t>
              </w:r>
              <w:del w:id="5331" w:author="Author">
                <w:r w:rsidRPr="000F6836" w:rsidDel="00290EF4">
                  <w:rPr>
                    <w:lang w:val="en-GB" w:eastAsia="es-ES"/>
                  </w:rPr>
                  <w:delText>.</w:delText>
                </w:r>
              </w:del>
              <w:r w:rsidR="00290EF4" w:rsidRPr="000F6836">
                <w:rPr>
                  <w:lang w:val="en-GB" w:eastAsia="es-ES"/>
                </w:rPr>
                <w:t xml:space="preserve"> sum of impacts of the minor model changes on the total Eligible Own Funds for this reporting period.</w:t>
              </w:r>
              <w:del w:id="5332" w:author="Author">
                <w:r w:rsidRPr="000F6836" w:rsidDel="00290EF4">
                  <w:rPr>
                    <w:lang w:val="en-GB" w:eastAsia="es-ES"/>
                  </w:rPr>
                  <w:delText xml:space="preserve"> </w:delText>
                </w:r>
              </w:del>
            </w:ins>
          </w:p>
        </w:tc>
      </w:tr>
      <w:tr w:rsidR="00235B8C" w:rsidRPr="000F6836" w14:paraId="3AB4ACFC" w14:textId="77777777" w:rsidTr="00B27ECA">
        <w:trPr>
          <w:trHeight w:val="735"/>
          <w:ins w:id="533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1B1D7" w14:textId="77777777" w:rsidR="00235B8C" w:rsidRPr="000F6836" w:rsidRDefault="00235B8C" w:rsidP="00B27ECA">
            <w:pPr>
              <w:rPr>
                <w:ins w:id="5334" w:author="Author"/>
                <w:lang w:val="en-GB" w:eastAsia="fr-FR"/>
              </w:rPr>
            </w:pPr>
            <w:ins w:id="5335" w:author="Author">
              <w:r w:rsidRPr="000F6836">
                <w:rPr>
                  <w:lang w:val="en-GB"/>
                </w:rPr>
                <w:t>C0240</w:t>
              </w:r>
            </w:ins>
          </w:p>
        </w:tc>
        <w:tc>
          <w:tcPr>
            <w:tcW w:w="2126" w:type="dxa"/>
            <w:tcBorders>
              <w:top w:val="single" w:sz="4" w:space="0" w:color="auto"/>
              <w:left w:val="single" w:sz="4" w:space="0" w:color="auto"/>
              <w:bottom w:val="single" w:sz="4" w:space="0" w:color="auto"/>
              <w:right w:val="single" w:sz="4" w:space="0" w:color="auto"/>
            </w:tcBorders>
            <w:hideMark/>
          </w:tcPr>
          <w:p w14:paraId="6B7035CE" w14:textId="77777777" w:rsidR="00235B8C" w:rsidRPr="000F6836" w:rsidRDefault="00235B8C" w:rsidP="00B27ECA">
            <w:pPr>
              <w:rPr>
                <w:ins w:id="5336" w:author="Author"/>
                <w:lang w:val="en-GB" w:eastAsia="es-ES"/>
              </w:rPr>
            </w:pPr>
            <w:ins w:id="5337" w:author="Author">
              <w:r w:rsidRPr="000F6836">
                <w:rPr>
                  <w:lang w:val="en-GB" w:eastAsia="es-ES"/>
                </w:rPr>
                <w:t>SCR sum for minor changes increasing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D2296" w14:textId="77777777" w:rsidR="00235B8C" w:rsidRPr="000F6836" w:rsidRDefault="00235B8C" w:rsidP="00B27ECA">
            <w:pPr>
              <w:rPr>
                <w:ins w:id="5338" w:author="Author"/>
                <w:lang w:val="en-GB" w:eastAsia="es-ES"/>
              </w:rPr>
            </w:pPr>
            <w:ins w:id="5339" w:author="Author">
              <w:r w:rsidRPr="000F6836">
                <w:rPr>
                  <w:lang w:val="en-GB" w:eastAsia="es-ES"/>
                </w:rPr>
                <w:t>Sum of impacts of only the minor model changes to the total SCR which increased the SCR for this reporting period. The reference SCR value used should be as in S.23.01.01.01 R0580/C0010 for solos and S.23.01.04.01 R0680/C0010 for groups.</w:t>
              </w:r>
            </w:ins>
          </w:p>
        </w:tc>
      </w:tr>
      <w:tr w:rsidR="00235B8C" w:rsidRPr="000F6836" w14:paraId="35CBB074" w14:textId="77777777" w:rsidTr="00B27ECA">
        <w:trPr>
          <w:trHeight w:val="735"/>
          <w:ins w:id="534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D06E1" w14:textId="77777777" w:rsidR="00235B8C" w:rsidRPr="000F6836" w:rsidRDefault="00235B8C" w:rsidP="00B27ECA">
            <w:pPr>
              <w:rPr>
                <w:ins w:id="5341" w:author="Author"/>
                <w:lang w:val="en-GB" w:eastAsia="fr-FR"/>
              </w:rPr>
            </w:pPr>
            <w:ins w:id="5342" w:author="Author">
              <w:r w:rsidRPr="000F6836">
                <w:rPr>
                  <w:lang w:val="en-GB"/>
                </w:rPr>
                <w:t>C0250</w:t>
              </w:r>
            </w:ins>
          </w:p>
        </w:tc>
        <w:tc>
          <w:tcPr>
            <w:tcW w:w="2126" w:type="dxa"/>
            <w:tcBorders>
              <w:top w:val="single" w:sz="4" w:space="0" w:color="auto"/>
              <w:left w:val="single" w:sz="4" w:space="0" w:color="auto"/>
              <w:bottom w:val="single" w:sz="4" w:space="0" w:color="auto"/>
              <w:right w:val="single" w:sz="4" w:space="0" w:color="auto"/>
            </w:tcBorders>
            <w:hideMark/>
          </w:tcPr>
          <w:p w14:paraId="4BDDBC94" w14:textId="77777777" w:rsidR="00235B8C" w:rsidRPr="000F6836" w:rsidRDefault="00235B8C" w:rsidP="00B27ECA">
            <w:pPr>
              <w:rPr>
                <w:ins w:id="5343" w:author="Author"/>
                <w:lang w:val="en-GB" w:eastAsia="es-ES"/>
              </w:rPr>
            </w:pPr>
            <w:ins w:id="5344" w:author="Author">
              <w:r w:rsidRPr="000F6836">
                <w:rPr>
                  <w:lang w:val="en-GB" w:eastAsia="es-ES"/>
                </w:rPr>
                <w:t>SCR sum for minor changes decreasing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98679D" w14:textId="77777777" w:rsidR="00235B8C" w:rsidRPr="000F6836" w:rsidRDefault="00235B8C" w:rsidP="00B27ECA">
            <w:pPr>
              <w:rPr>
                <w:ins w:id="5345" w:author="Author"/>
                <w:lang w:val="en-GB" w:eastAsia="es-ES"/>
              </w:rPr>
            </w:pPr>
            <w:ins w:id="5346" w:author="Author">
              <w:r w:rsidRPr="000F6836">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ins>
          </w:p>
        </w:tc>
      </w:tr>
      <w:tr w:rsidR="00235B8C" w:rsidRPr="000F6836" w14:paraId="7CC8F784" w14:textId="77777777" w:rsidTr="00B27ECA">
        <w:trPr>
          <w:trHeight w:val="735"/>
          <w:ins w:id="534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D1161" w14:textId="77777777" w:rsidR="00235B8C" w:rsidRPr="000F6836" w:rsidRDefault="00235B8C" w:rsidP="00B27ECA">
            <w:pPr>
              <w:rPr>
                <w:ins w:id="5348" w:author="Author"/>
                <w:lang w:val="en-GB" w:eastAsia="fr-FR"/>
              </w:rPr>
            </w:pPr>
            <w:ins w:id="5349" w:author="Author">
              <w:r w:rsidRPr="000F6836">
                <w:rPr>
                  <w:lang w:val="en-GB"/>
                </w:rPr>
                <w:lastRenderedPageBreak/>
                <w:t>C0290</w:t>
              </w:r>
            </w:ins>
          </w:p>
        </w:tc>
        <w:tc>
          <w:tcPr>
            <w:tcW w:w="2126" w:type="dxa"/>
            <w:tcBorders>
              <w:top w:val="single" w:sz="4" w:space="0" w:color="auto"/>
              <w:left w:val="single" w:sz="4" w:space="0" w:color="auto"/>
              <w:bottom w:val="single" w:sz="4" w:space="0" w:color="auto"/>
              <w:right w:val="single" w:sz="4" w:space="0" w:color="auto"/>
            </w:tcBorders>
            <w:hideMark/>
          </w:tcPr>
          <w:p w14:paraId="5BD09BC4" w14:textId="77777777" w:rsidR="00235B8C" w:rsidRPr="000F6836" w:rsidRDefault="00235B8C" w:rsidP="00B27ECA">
            <w:pPr>
              <w:rPr>
                <w:ins w:id="5350" w:author="Author"/>
                <w:lang w:val="en-GB" w:eastAsia="es-ES"/>
              </w:rPr>
            </w:pPr>
            <w:ins w:id="5351" w:author="Author">
              <w:r w:rsidRPr="000F6836">
                <w:rPr>
                  <w:lang w:val="en-GB" w:eastAsia="es-ES"/>
                </w:rPr>
                <w:t>Number of minor changes implemented during the reporting period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48CC3" w14:textId="77777777" w:rsidR="00235B8C" w:rsidRPr="000F6836" w:rsidRDefault="00235B8C" w:rsidP="00B27ECA">
            <w:pPr>
              <w:rPr>
                <w:ins w:id="5352" w:author="Author"/>
                <w:lang w:val="en-GB" w:eastAsia="es-ES"/>
              </w:rPr>
            </w:pPr>
            <w:ins w:id="5353" w:author="Author">
              <w:r w:rsidRPr="000F6836">
                <w:rPr>
                  <w:lang w:val="en-GB" w:eastAsia="es-ES"/>
                </w:rPr>
                <w:t>Number of minor changes implemented during the reporting period.</w:t>
              </w:r>
            </w:ins>
          </w:p>
        </w:tc>
      </w:tr>
      <w:tr w:rsidR="00235B8C" w:rsidRPr="000F6836" w14:paraId="54DD2C63" w14:textId="77777777" w:rsidTr="00B27ECA">
        <w:trPr>
          <w:trHeight w:val="735"/>
          <w:ins w:id="535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C8BB3" w14:textId="77777777" w:rsidR="00235B8C" w:rsidRPr="000F6836" w:rsidRDefault="00235B8C" w:rsidP="00B27ECA">
            <w:pPr>
              <w:rPr>
                <w:ins w:id="5355" w:author="Author"/>
                <w:lang w:val="en-GB" w:eastAsia="fr-FR"/>
              </w:rPr>
            </w:pPr>
            <w:ins w:id="5356" w:author="Author">
              <w:r w:rsidRPr="000F6836">
                <w:rPr>
                  <w:lang w:val="en-GB"/>
                </w:rPr>
                <w:t>C0300</w:t>
              </w:r>
            </w:ins>
          </w:p>
        </w:tc>
        <w:tc>
          <w:tcPr>
            <w:tcW w:w="2126" w:type="dxa"/>
            <w:tcBorders>
              <w:top w:val="single" w:sz="4" w:space="0" w:color="auto"/>
              <w:left w:val="single" w:sz="4" w:space="0" w:color="auto"/>
              <w:bottom w:val="single" w:sz="4" w:space="0" w:color="auto"/>
              <w:right w:val="nil"/>
            </w:tcBorders>
            <w:hideMark/>
          </w:tcPr>
          <w:p w14:paraId="76181888" w14:textId="77777777" w:rsidR="00235B8C" w:rsidRPr="000F6836" w:rsidRDefault="00235B8C" w:rsidP="00B27ECA">
            <w:pPr>
              <w:rPr>
                <w:ins w:id="5357" w:author="Author"/>
                <w:lang w:val="en-GB" w:eastAsia="es-ES"/>
              </w:rPr>
            </w:pPr>
            <w:ins w:id="5358" w:author="Author">
              <w:r w:rsidRPr="000F6836">
                <w:rPr>
                  <w:lang w:val="en-GB" w:eastAsia="es-ES"/>
                </w:rPr>
                <w:t>Threshold for accumulation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7216B0" w14:textId="77777777" w:rsidR="00235B8C" w:rsidRPr="000F6836" w:rsidRDefault="00235B8C" w:rsidP="00B27ECA">
            <w:pPr>
              <w:rPr>
                <w:ins w:id="5359" w:author="Author"/>
                <w:lang w:val="en-GB" w:eastAsia="es-ES"/>
              </w:rPr>
            </w:pPr>
            <w:ins w:id="5360" w:author="Author">
              <w:r w:rsidRPr="000F6836">
                <w:rPr>
                  <w:lang w:val="en-GB" w:eastAsia="es-ES"/>
                </w:rPr>
                <w:t>Threshold for accumulation as specified in the model change policy. This amount may have no similarity to the field “Total modelled SCR change %”, since the threshold might be based on summing absolute changes or other criteria.</w:t>
              </w:r>
            </w:ins>
          </w:p>
        </w:tc>
      </w:tr>
      <w:tr w:rsidR="00235B8C" w:rsidRPr="000F6836" w14:paraId="2CD0135A" w14:textId="77777777" w:rsidTr="00B27ECA">
        <w:trPr>
          <w:trHeight w:val="735"/>
          <w:ins w:id="536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FCB29F" w14:textId="77777777" w:rsidR="00235B8C" w:rsidRPr="000F6836" w:rsidRDefault="00235B8C" w:rsidP="00B27ECA">
            <w:pPr>
              <w:rPr>
                <w:ins w:id="5362" w:author="Author"/>
                <w:lang w:val="en-GB" w:eastAsia="fr-FR"/>
              </w:rPr>
            </w:pPr>
            <w:ins w:id="5363" w:author="Author">
              <w:r w:rsidRPr="000F6836">
                <w:rPr>
                  <w:lang w:val="en-GB"/>
                </w:rPr>
                <w:t>C0310</w:t>
              </w:r>
            </w:ins>
          </w:p>
        </w:tc>
        <w:tc>
          <w:tcPr>
            <w:tcW w:w="2126" w:type="dxa"/>
            <w:tcBorders>
              <w:top w:val="single" w:sz="4" w:space="0" w:color="auto"/>
              <w:left w:val="single" w:sz="4" w:space="0" w:color="auto"/>
              <w:bottom w:val="single" w:sz="4" w:space="0" w:color="auto"/>
              <w:right w:val="single" w:sz="4" w:space="0" w:color="auto"/>
            </w:tcBorders>
            <w:hideMark/>
          </w:tcPr>
          <w:p w14:paraId="505D63BD" w14:textId="77777777" w:rsidR="00235B8C" w:rsidRPr="000F6836" w:rsidRDefault="00235B8C" w:rsidP="00B27ECA">
            <w:pPr>
              <w:rPr>
                <w:ins w:id="5364" w:author="Author"/>
                <w:lang w:val="en-GB" w:eastAsia="es-ES"/>
              </w:rPr>
            </w:pPr>
            <w:ins w:id="5365" w:author="Author">
              <w:r w:rsidRPr="000F6836">
                <w:rPr>
                  <w:lang w:val="en-GB" w:eastAsia="es-ES"/>
                </w:rPr>
                <w:t>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82BAB" w14:textId="77777777" w:rsidR="00235B8C" w:rsidRPr="000F6836" w:rsidRDefault="00235B8C" w:rsidP="00B27ECA">
            <w:pPr>
              <w:rPr>
                <w:ins w:id="5366" w:author="Author"/>
                <w:lang w:val="en-GB" w:eastAsia="es-ES"/>
              </w:rPr>
            </w:pPr>
            <w:ins w:id="5367" w:author="Author">
              <w:r w:rsidRPr="000F6836">
                <w:rPr>
                  <w:lang w:val="en-GB" w:eastAsia="es-ES"/>
                </w:rPr>
                <w:t>State whether one reset of the accumulation of minor changes has occurred in the reporting period:</w:t>
              </w:r>
            </w:ins>
          </w:p>
          <w:p w14:paraId="7F400912" w14:textId="77777777" w:rsidR="00235B8C" w:rsidRPr="000F6836" w:rsidRDefault="00235B8C" w:rsidP="00B27ECA">
            <w:pPr>
              <w:pStyle w:val="CommentText"/>
              <w:numPr>
                <w:ilvl w:val="0"/>
                <w:numId w:val="74"/>
              </w:numPr>
              <w:autoSpaceDE/>
              <w:autoSpaceDN/>
              <w:spacing w:before="0" w:after="0"/>
              <w:rPr>
                <w:ins w:id="5368" w:author="Author"/>
                <w:sz w:val="24"/>
                <w:szCs w:val="24"/>
                <w:lang w:val="en-GB" w:eastAsia="fr-FR"/>
              </w:rPr>
            </w:pPr>
            <w:ins w:id="5369" w:author="Author">
              <w:r w:rsidRPr="000F6836">
                <w:rPr>
                  <w:sz w:val="24"/>
                  <w:szCs w:val="24"/>
                  <w:lang w:val="en-GB"/>
                </w:rPr>
                <w:t>Internal model minor changes reset occurred in the reporting period</w:t>
              </w:r>
            </w:ins>
          </w:p>
          <w:p w14:paraId="56A90274" w14:textId="1CC81F1D" w:rsidR="00235B8C" w:rsidRPr="000F6836" w:rsidRDefault="00235B8C" w:rsidP="00B27ECA">
            <w:pPr>
              <w:pStyle w:val="CommentText"/>
              <w:numPr>
                <w:ilvl w:val="0"/>
                <w:numId w:val="74"/>
              </w:numPr>
              <w:autoSpaceDE/>
              <w:autoSpaceDN/>
              <w:spacing w:before="0" w:after="0"/>
              <w:rPr>
                <w:ins w:id="5370" w:author="Author"/>
                <w:sz w:val="24"/>
                <w:szCs w:val="24"/>
                <w:lang w:val="en-GB"/>
              </w:rPr>
            </w:pPr>
            <w:ins w:id="5371" w:author="Author">
              <w:r w:rsidRPr="000F6836">
                <w:rPr>
                  <w:sz w:val="24"/>
                  <w:szCs w:val="24"/>
                  <w:lang w:val="en-GB"/>
                </w:rPr>
                <w:t xml:space="preserve">Internal model minor changes reset did not </w:t>
              </w:r>
              <w:del w:id="5372" w:author="Author">
                <w:r w:rsidRPr="000F6836" w:rsidDel="00CC4FCB">
                  <w:rPr>
                    <w:sz w:val="24"/>
                    <w:szCs w:val="24"/>
                    <w:lang w:val="en-GB"/>
                  </w:rPr>
                  <w:delText>occure</w:delText>
                </w:r>
              </w:del>
              <w:r w:rsidR="00CC4FCB" w:rsidRPr="000F6836">
                <w:rPr>
                  <w:sz w:val="24"/>
                  <w:szCs w:val="24"/>
                  <w:lang w:val="en-GB"/>
                </w:rPr>
                <w:t>occur</w:t>
              </w:r>
              <w:r w:rsidRPr="000F6836">
                <w:rPr>
                  <w:sz w:val="24"/>
                  <w:szCs w:val="24"/>
                  <w:lang w:val="en-GB"/>
                </w:rPr>
                <w:t xml:space="preserve"> in the reporting period.</w:t>
              </w:r>
            </w:ins>
          </w:p>
        </w:tc>
      </w:tr>
      <w:tr w:rsidR="00235B8C" w:rsidRPr="000F6836" w14:paraId="4D3DE643" w14:textId="77777777" w:rsidTr="00B27ECA">
        <w:trPr>
          <w:trHeight w:val="735"/>
          <w:ins w:id="537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33D29" w14:textId="77777777" w:rsidR="00235B8C" w:rsidRPr="000F6836" w:rsidRDefault="00235B8C" w:rsidP="00B27ECA">
            <w:pPr>
              <w:rPr>
                <w:ins w:id="5374" w:author="Author"/>
                <w:lang w:val="en-GB"/>
              </w:rPr>
            </w:pPr>
            <w:ins w:id="5375" w:author="Author">
              <w:r w:rsidRPr="000F6836">
                <w:rPr>
                  <w:lang w:val="en-GB"/>
                </w:rPr>
                <w:t>C0320</w:t>
              </w:r>
            </w:ins>
          </w:p>
        </w:tc>
        <w:tc>
          <w:tcPr>
            <w:tcW w:w="2126" w:type="dxa"/>
            <w:tcBorders>
              <w:top w:val="nil"/>
              <w:left w:val="single" w:sz="4" w:space="0" w:color="auto"/>
              <w:bottom w:val="single" w:sz="4" w:space="0" w:color="auto"/>
              <w:right w:val="single" w:sz="4" w:space="0" w:color="auto"/>
            </w:tcBorders>
            <w:hideMark/>
          </w:tcPr>
          <w:p w14:paraId="56CE2316" w14:textId="77777777" w:rsidR="00235B8C" w:rsidRPr="000F6836" w:rsidRDefault="00235B8C" w:rsidP="00B27ECA">
            <w:pPr>
              <w:rPr>
                <w:ins w:id="5376" w:author="Author"/>
                <w:lang w:val="en-GB" w:eastAsia="es-ES"/>
              </w:rPr>
            </w:pPr>
            <w:ins w:id="5377" w:author="Author">
              <w:r w:rsidRPr="000F6836">
                <w:rPr>
                  <w:lang w:val="en-GB" w:eastAsia="es-ES"/>
                </w:rPr>
                <w:t>Reason for 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24F0FD" w14:textId="77777777" w:rsidR="00235B8C" w:rsidRPr="000F6836" w:rsidRDefault="00235B8C" w:rsidP="00B27ECA">
            <w:pPr>
              <w:rPr>
                <w:ins w:id="5378" w:author="Author"/>
                <w:lang w:val="en-GB" w:eastAsia="es-ES"/>
              </w:rPr>
            </w:pPr>
            <w:ins w:id="5379" w:author="Author">
              <w:r w:rsidRPr="000F6836">
                <w:rPr>
                  <w:lang w:val="en-GB" w:eastAsia="es-ES"/>
                </w:rPr>
                <w:t>Briefly, state the justification why a reset of the accumulation of minor changes has occurred in the reporting period.</w:t>
              </w:r>
            </w:ins>
          </w:p>
        </w:tc>
      </w:tr>
    </w:tbl>
    <w:p w14:paraId="17ECA296" w14:textId="77777777" w:rsidR="00235B8C" w:rsidRPr="000F6836" w:rsidRDefault="00235B8C" w:rsidP="00616968">
      <w:pPr>
        <w:rPr>
          <w:lang w:val="en-GB"/>
        </w:rPr>
      </w:pPr>
    </w:p>
    <w:p w14:paraId="4E1A1F6D" w14:textId="77777777" w:rsidR="00616968" w:rsidRPr="000F6836" w:rsidRDefault="00616968" w:rsidP="00616968">
      <w:pPr>
        <w:pStyle w:val="ManualHeading2"/>
        <w:numPr>
          <w:ilvl w:val="0"/>
          <w:numId w:val="0"/>
        </w:numPr>
        <w:ind w:left="851" w:hanging="851"/>
        <w:rPr>
          <w:lang w:val="en-GB"/>
        </w:rPr>
      </w:pPr>
      <w:r w:rsidRPr="000F6836">
        <w:rPr>
          <w:i/>
          <w:lang w:val="en-GB"/>
        </w:rPr>
        <w:t>S.27.01 — Solvency Capital Requirement — Non–life and health catastrophe risk</w:t>
      </w:r>
    </w:p>
    <w:p w14:paraId="5B346FF6" w14:textId="77777777" w:rsidR="00616968" w:rsidRPr="000F6836" w:rsidRDefault="00616968" w:rsidP="00616968">
      <w:pPr>
        <w:rPr>
          <w:lang w:val="en-GB"/>
        </w:rPr>
      </w:pPr>
      <w:r w:rsidRPr="000F6836">
        <w:rPr>
          <w:i/>
          <w:lang w:val="en-GB"/>
        </w:rPr>
        <w:t>General comments:</w:t>
      </w:r>
    </w:p>
    <w:p w14:paraId="05B828A2" w14:textId="77777777" w:rsidR="00616968" w:rsidRPr="000F6836" w:rsidRDefault="00616968" w:rsidP="00616968">
      <w:pPr>
        <w:rPr>
          <w:lang w:val="en-GB"/>
        </w:rPr>
      </w:pPr>
      <w:r w:rsidRPr="000F6836">
        <w:rPr>
          <w:lang w:val="en-GB"/>
        </w:rPr>
        <w:t>This section relates to annual submission of information for groups, ring fenced–funds, matching adjustment portfolios and remaining part.</w:t>
      </w:r>
    </w:p>
    <w:p w14:paraId="04FB706C" w14:textId="3B4EB8EF" w:rsidR="00616968" w:rsidRPr="000F6836" w:rsidRDefault="00616968" w:rsidP="00616968">
      <w:pPr>
        <w:rPr>
          <w:lang w:val="en-GB"/>
        </w:rPr>
      </w:pPr>
      <w:r w:rsidRPr="000F6836">
        <w:rPr>
          <w:lang w:val="en-GB"/>
        </w:rPr>
        <w:t>Template S.27.01 has to be filled in for each ring–fenced fund (RFF), each matching adjustment portfolio (MAP) and for the remaining part. However, where a</w:t>
      </w:r>
      <w:ins w:id="5380" w:author="Author">
        <w:r w:rsidR="00B92D43" w:rsidRPr="000F6836">
          <w:rPr>
            <w:lang w:val="en-GB"/>
          </w:rPr>
          <w:t>n</w:t>
        </w:r>
      </w:ins>
      <w:r w:rsidRPr="000F6836">
        <w:rPr>
          <w:lang w:val="en-GB"/>
        </w:rPr>
        <w:t xml:space="preserve"> RFF/MAP includes a MAP/RFF embedded, the fund should be treated as different funds. This template shall be reported for all sub–funds of a material RFF/MAP as identified in the second table of S.01.03.</w:t>
      </w:r>
    </w:p>
    <w:p w14:paraId="3D14A119" w14:textId="77777777" w:rsidR="00616968" w:rsidRPr="000F6836" w:rsidRDefault="00616968" w:rsidP="00616968">
      <w:pPr>
        <w:rPr>
          <w:lang w:val="en-GB"/>
        </w:rPr>
      </w:pPr>
      <w:r w:rsidRPr="000F6836">
        <w:rPr>
          <w:lang w:val="en-GB"/>
        </w:rPr>
        <w:t>Template SR.27.01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B7508F5" w14:textId="77777777" w:rsidR="00616968" w:rsidRPr="000F6836" w:rsidRDefault="00616968" w:rsidP="00616968">
      <w:pPr>
        <w:rPr>
          <w:lang w:val="en-GB"/>
        </w:rPr>
      </w:pPr>
      <w:r w:rsidRPr="000F6836">
        <w:rPr>
          <w:lang w:val="en-GB"/>
        </w:rPr>
        <w:t>This template is designed to allow an understanding of how the catastrophe risk module of the SCR has been calculated and what are the main drivers.</w:t>
      </w:r>
    </w:p>
    <w:p w14:paraId="33E586C8" w14:textId="77777777" w:rsidR="00616968" w:rsidRPr="000F6836" w:rsidRDefault="00616968" w:rsidP="00616968">
      <w:pPr>
        <w:rPr>
          <w:lang w:val="en-GB"/>
        </w:rPr>
      </w:pPr>
      <w:r w:rsidRPr="000F6836">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07707017" w14:textId="77777777" w:rsidR="00616968" w:rsidRPr="000F6836" w:rsidRDefault="00616968" w:rsidP="00616968">
      <w:pPr>
        <w:rPr>
          <w:lang w:val="en-GB"/>
        </w:rPr>
      </w:pPr>
      <w:r w:rsidRPr="000F6836">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F88D621" w14:textId="77777777" w:rsidR="00616968" w:rsidRPr="000F6836" w:rsidRDefault="00616968" w:rsidP="00616968">
      <w:pPr>
        <w:rPr>
          <w:lang w:val="en-GB"/>
        </w:rPr>
      </w:pPr>
      <w:r w:rsidRPr="000F6836">
        <w:rPr>
          <w:lang w:val="en-GB"/>
        </w:rPr>
        <w:lastRenderedPageBreak/>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3F8B9D89" w14:textId="77777777" w:rsidR="00616968" w:rsidRPr="000F6836" w:rsidRDefault="00616968" w:rsidP="00616968">
      <w:pPr>
        <w:rPr>
          <w:lang w:val="en-GB"/>
        </w:rPr>
      </w:pPr>
      <w:r w:rsidRPr="000F6836">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6A2759D3" w14:textId="77777777" w:rsidR="00616968" w:rsidRPr="000F6836" w:rsidRDefault="00616968" w:rsidP="00616968">
      <w:pPr>
        <w:rPr>
          <w:lang w:val="en-GB"/>
        </w:rPr>
      </w:pPr>
      <w:r w:rsidRPr="000F6836">
        <w:rPr>
          <w:lang w:val="en-GB"/>
        </w:rPr>
        <w:t>In case the diversification effect reduces the capital requirement the default value of the diversification shall be reported as a negative value.</w:t>
      </w:r>
    </w:p>
    <w:p w14:paraId="02ADD151" w14:textId="77777777" w:rsidR="00616968" w:rsidRPr="000F6836" w:rsidRDefault="00616968" w:rsidP="00616968">
      <w:pPr>
        <w:rPr>
          <w:lang w:val="en-GB"/>
        </w:rPr>
      </w:pPr>
      <w:r w:rsidRPr="000F6836">
        <w:rPr>
          <w:lang w:val="en-GB"/>
        </w:rPr>
        <w:t>For group reporting the following specific requirements shall be met:</w:t>
      </w:r>
    </w:p>
    <w:p w14:paraId="6143C5D9" w14:textId="77777777" w:rsidR="00616968" w:rsidRPr="000F6836" w:rsidRDefault="00616968" w:rsidP="00616968">
      <w:pPr>
        <w:pStyle w:val="Point0"/>
        <w:rPr>
          <w:lang w:val="en-GB"/>
        </w:rPr>
      </w:pPr>
      <w:r w:rsidRPr="000F6836">
        <w:rPr>
          <w:lang w:val="en-GB"/>
        </w:rPr>
        <w:tab/>
        <w:t>d)</w:t>
      </w:r>
      <w:r w:rsidRPr="000F6836">
        <w:rPr>
          <w:lang w:val="en-GB"/>
        </w:rPr>
        <w:tab/>
        <w:t>This information is applicable when method 1 as defined in Article 230 of Directive 2009/138/EC is used, either exclusively or in combination with method 2 as defined in Article 233 of Directive 2009/138/EC;</w:t>
      </w:r>
    </w:p>
    <w:p w14:paraId="000A033C" w14:textId="77777777" w:rsidR="00616968" w:rsidRPr="000F6836" w:rsidRDefault="00616968" w:rsidP="00616968">
      <w:pPr>
        <w:pStyle w:val="Point0"/>
        <w:rPr>
          <w:lang w:val="en-GB"/>
        </w:rPr>
      </w:pPr>
      <w:r w:rsidRPr="000F6836">
        <w:rPr>
          <w:lang w:val="en-GB"/>
        </w:rPr>
        <w:tab/>
        <w:t>e)</w:t>
      </w:r>
      <w:r w:rsidRPr="000F6836">
        <w:rPr>
          <w:lang w:val="en-GB"/>
        </w:rPr>
        <w:tab/>
        <w:t>When combination method is being used, this information is to be submitted only for the part of the group calculated with method 1 as defined in Article 230 of Directive 2009/138/EC, and;</w:t>
      </w:r>
    </w:p>
    <w:p w14:paraId="1B2AC068" w14:textId="77777777" w:rsidR="00616968" w:rsidRPr="000F6836" w:rsidRDefault="00616968" w:rsidP="00616968">
      <w:pPr>
        <w:pStyle w:val="Point0"/>
        <w:rPr>
          <w:lang w:val="en-GB"/>
        </w:rPr>
      </w:pPr>
      <w:r w:rsidRPr="000F6836">
        <w:rPr>
          <w:lang w:val="en-GB"/>
        </w:rPr>
        <w:tab/>
        <w:t>f)</w:t>
      </w:r>
      <w:r w:rsidRPr="000F6836">
        <w:rPr>
          <w:lang w:val="en-GB"/>
        </w:rPr>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507"/>
        <w:gridCol w:w="2136"/>
        <w:gridCol w:w="4643"/>
      </w:tblGrid>
      <w:tr w:rsidR="00616968" w:rsidRPr="000F6836" w14:paraId="58C2E6AE" w14:textId="77777777" w:rsidTr="00915624">
        <w:tc>
          <w:tcPr>
            <w:tcW w:w="2507" w:type="dxa"/>
            <w:tcBorders>
              <w:top w:val="single" w:sz="2" w:space="0" w:color="auto"/>
              <w:left w:val="single" w:sz="2" w:space="0" w:color="auto"/>
              <w:bottom w:val="single" w:sz="2" w:space="0" w:color="auto"/>
              <w:right w:val="single" w:sz="2" w:space="0" w:color="auto"/>
            </w:tcBorders>
          </w:tcPr>
          <w:p w14:paraId="7AEE5989" w14:textId="77777777" w:rsidR="00616968" w:rsidRPr="000F6836" w:rsidRDefault="00616968" w:rsidP="00915624">
            <w:pPr>
              <w:pStyle w:val="NormalLeft"/>
              <w:rPr>
                <w:lang w:val="en-GB"/>
              </w:rPr>
            </w:pPr>
            <w:r w:rsidRPr="000F6836">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24EDC419" w14:textId="77777777" w:rsidR="00616968" w:rsidRPr="000F6836" w:rsidRDefault="00616968" w:rsidP="00915624">
            <w:pPr>
              <w:pStyle w:val="NormalLeft"/>
              <w:rPr>
                <w:lang w:val="en-GB"/>
              </w:rPr>
            </w:pPr>
            <w:r w:rsidRPr="000F6836">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5088B924" w14:textId="77777777" w:rsidR="00616968" w:rsidRPr="000F6836" w:rsidRDefault="00616968" w:rsidP="00915624">
            <w:pPr>
              <w:pStyle w:val="NormalLeft"/>
              <w:rPr>
                <w:lang w:val="en-GB"/>
              </w:rPr>
            </w:pPr>
            <w:r w:rsidRPr="000F6836">
              <w:rPr>
                <w:lang w:val="en-GB"/>
              </w:rPr>
              <w:t>Identifies whether the reported figures are with regard to a RFF, matching adjustment portfolio or to the remaining part. One of the options in the following closed list shall be used:</w:t>
            </w:r>
          </w:p>
          <w:p w14:paraId="28336D8D" w14:textId="77777777" w:rsidR="00616968" w:rsidRPr="000F6836" w:rsidRDefault="00616968" w:rsidP="00915624">
            <w:pPr>
              <w:pStyle w:val="NormalLeft"/>
              <w:rPr>
                <w:lang w:val="en-GB"/>
              </w:rPr>
            </w:pPr>
            <w:r w:rsidRPr="000F6836">
              <w:rPr>
                <w:lang w:val="en-GB"/>
              </w:rPr>
              <w:t>1 — RFF/MAP</w:t>
            </w:r>
          </w:p>
          <w:p w14:paraId="57FE7B09" w14:textId="77777777" w:rsidR="00616968" w:rsidRPr="000F6836" w:rsidRDefault="00616968" w:rsidP="00915624">
            <w:pPr>
              <w:pStyle w:val="NormalLeft"/>
              <w:rPr>
                <w:lang w:val="en-GB"/>
              </w:rPr>
            </w:pPr>
            <w:r w:rsidRPr="000F6836">
              <w:rPr>
                <w:lang w:val="en-GB"/>
              </w:rPr>
              <w:t>2 — Remaining part</w:t>
            </w:r>
          </w:p>
        </w:tc>
      </w:tr>
      <w:tr w:rsidR="00616968" w:rsidRPr="000F6836" w14:paraId="333CAA17" w14:textId="77777777" w:rsidTr="00915624">
        <w:tc>
          <w:tcPr>
            <w:tcW w:w="2507" w:type="dxa"/>
            <w:tcBorders>
              <w:top w:val="single" w:sz="2" w:space="0" w:color="auto"/>
              <w:left w:val="single" w:sz="2" w:space="0" w:color="auto"/>
              <w:bottom w:val="single" w:sz="2" w:space="0" w:color="auto"/>
              <w:right w:val="single" w:sz="2" w:space="0" w:color="auto"/>
            </w:tcBorders>
          </w:tcPr>
          <w:p w14:paraId="481875F4" w14:textId="77777777" w:rsidR="00616968" w:rsidRPr="000F6836" w:rsidRDefault="00616968" w:rsidP="00915624">
            <w:pPr>
              <w:pStyle w:val="NormalLeft"/>
              <w:rPr>
                <w:lang w:val="en-GB"/>
              </w:rPr>
            </w:pPr>
            <w:r w:rsidRPr="000F6836">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6D71FC30" w14:textId="77777777" w:rsidR="00616968" w:rsidRPr="000F6836" w:rsidRDefault="00616968" w:rsidP="00915624">
            <w:pPr>
              <w:pStyle w:val="NormalLeft"/>
              <w:rPr>
                <w:lang w:val="en-GB"/>
              </w:rPr>
            </w:pPr>
            <w:r w:rsidRPr="000F6836">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63B7D25" w14:textId="08F4631E" w:rsidR="00616968" w:rsidRPr="000F6836" w:rsidRDefault="00616968" w:rsidP="00915624">
            <w:pPr>
              <w:pStyle w:val="NormalLeft"/>
              <w:rPr>
                <w:lang w:val="en-GB"/>
              </w:rPr>
            </w:pPr>
            <w:r w:rsidRPr="000F6836">
              <w:rPr>
                <w:lang w:val="en-GB"/>
              </w:rPr>
              <w:t>When item Z0020 = 1, identification number for a ring fenced fund or matching adjustment portfolio. This number is attributed by the undertaking within the scope of group supervision and must be consistent over time and with the fund/portfolio number reported in other templates.</w:t>
            </w:r>
            <w:r w:rsidR="00915624" w:rsidRPr="000F6836">
              <w:rPr>
                <w:lang w:val="en-GB"/>
              </w:rPr>
              <w:t xml:space="preserve"> </w:t>
            </w:r>
          </w:p>
        </w:tc>
      </w:tr>
      <w:tr w:rsidR="00616968" w:rsidRPr="000F6836" w14:paraId="5F020F74" w14:textId="77777777" w:rsidTr="00915624">
        <w:tc>
          <w:tcPr>
            <w:tcW w:w="2507" w:type="dxa"/>
            <w:tcBorders>
              <w:top w:val="single" w:sz="2" w:space="0" w:color="auto"/>
              <w:left w:val="single" w:sz="2" w:space="0" w:color="auto"/>
              <w:bottom w:val="single" w:sz="2" w:space="0" w:color="auto"/>
              <w:right w:val="single" w:sz="2" w:space="0" w:color="auto"/>
            </w:tcBorders>
          </w:tcPr>
          <w:p w14:paraId="3956104B" w14:textId="3C98F576" w:rsidR="00616968" w:rsidRPr="000F6836" w:rsidRDefault="00616968" w:rsidP="00915624">
            <w:pPr>
              <w:pStyle w:val="NormalLeft"/>
              <w:rPr>
                <w:lang w:val="en-GB"/>
              </w:rPr>
            </w:pPr>
            <w:r w:rsidRPr="000F6836">
              <w:rPr>
                <w:lang w:val="en-GB"/>
              </w:rPr>
              <w:t>R0001/C001 </w:t>
            </w:r>
            <w:r w:rsidR="0091562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5BBE237" w14:textId="4084A72F" w:rsidR="00616968" w:rsidRPr="000F6836" w:rsidRDefault="00616968" w:rsidP="00915624">
            <w:pPr>
              <w:pStyle w:val="NormalLeft"/>
              <w:rPr>
                <w:lang w:val="en-GB"/>
              </w:rPr>
            </w:pPr>
            <w:r w:rsidRPr="000F6836">
              <w:rPr>
                <w:lang w:val="en-GB"/>
              </w:rPr>
              <w:t>Simplifications used – fire risk </w:t>
            </w:r>
            <w:r w:rsidR="0091562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3E23113" w14:textId="703853C0"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fire risk. The following options shall be used:</w:t>
            </w:r>
          </w:p>
          <w:p w14:paraId="17815842" w14:textId="77777777" w:rsidR="00616968" w:rsidRPr="000F6836" w:rsidRDefault="00616968" w:rsidP="00915624">
            <w:pPr>
              <w:pStyle w:val="Point0"/>
              <w:rPr>
                <w:lang w:val="en-GB"/>
              </w:rPr>
            </w:pPr>
            <w:r w:rsidRPr="000F6836">
              <w:rPr>
                <w:lang w:val="en-GB"/>
              </w:rPr>
              <w:tab/>
              <w:t>1 –</w:t>
            </w:r>
            <w:r w:rsidRPr="000F6836">
              <w:rPr>
                <w:lang w:val="en-GB"/>
              </w:rPr>
              <w:tab/>
              <w:t>Simplifications for the purposes of Article 90c</w:t>
            </w:r>
          </w:p>
          <w:p w14:paraId="582391D9"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679F22AC" w14:textId="4BAEB7DE" w:rsidR="00616968" w:rsidRPr="000F6836" w:rsidRDefault="00616968" w:rsidP="00915624">
            <w:pPr>
              <w:pStyle w:val="NormalLeft"/>
              <w:rPr>
                <w:lang w:val="en-GB"/>
              </w:rPr>
            </w:pPr>
            <w:r w:rsidRPr="000F6836">
              <w:rPr>
                <w:lang w:val="en-GB"/>
              </w:rPr>
              <w:t>Where R0001/C0001 = 1, only C0880 shall be filled in for R2600. </w:t>
            </w:r>
            <w:r w:rsidR="00915624" w:rsidRPr="000F6836">
              <w:rPr>
                <w:lang w:val="en-GB"/>
              </w:rPr>
              <w:t xml:space="preserve"> </w:t>
            </w:r>
          </w:p>
        </w:tc>
      </w:tr>
      <w:tr w:rsidR="00616968" w:rsidRPr="000F6836" w14:paraId="2164C766" w14:textId="77777777" w:rsidTr="00915624">
        <w:tc>
          <w:tcPr>
            <w:tcW w:w="2507" w:type="dxa"/>
            <w:tcBorders>
              <w:top w:val="single" w:sz="2" w:space="0" w:color="auto"/>
              <w:left w:val="single" w:sz="2" w:space="0" w:color="auto"/>
              <w:bottom w:val="single" w:sz="2" w:space="0" w:color="auto"/>
              <w:right w:val="single" w:sz="2" w:space="0" w:color="auto"/>
            </w:tcBorders>
          </w:tcPr>
          <w:p w14:paraId="6D17AF5A" w14:textId="2EF5D0DB" w:rsidR="00616968" w:rsidRPr="000F6836" w:rsidRDefault="00616968" w:rsidP="00915624">
            <w:pPr>
              <w:pStyle w:val="NormalLeft"/>
              <w:rPr>
                <w:lang w:val="en-GB"/>
              </w:rPr>
            </w:pPr>
            <w:r w:rsidRPr="000F6836">
              <w:rPr>
                <w:lang w:val="en-GB"/>
              </w:rPr>
              <w:lastRenderedPageBreak/>
              <w:t>R0002/C001 </w:t>
            </w:r>
            <w:r w:rsidR="0091562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40AF0436" w14:textId="5530BAF3" w:rsidR="00616968" w:rsidRPr="000F6836" w:rsidRDefault="00616968" w:rsidP="00915624">
            <w:pPr>
              <w:pStyle w:val="NormalLeft"/>
              <w:rPr>
                <w:lang w:val="en-GB"/>
              </w:rPr>
            </w:pPr>
            <w:r w:rsidRPr="000F6836">
              <w:rPr>
                <w:lang w:val="en-GB"/>
              </w:rPr>
              <w:t>Simplifications used – natural catastrophe risk </w:t>
            </w:r>
            <w:r w:rsidR="0091562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541507B" w14:textId="37A3CCDA" w:rsidR="00616968" w:rsidRPr="000F6836" w:rsidRDefault="00616968" w:rsidP="00915624">
            <w:pPr>
              <w:pStyle w:val="NormalLeft"/>
              <w:rPr>
                <w:lang w:val="en-GB"/>
              </w:rPr>
            </w:pPr>
            <w:r w:rsidRPr="000F6836">
              <w:rPr>
                <w:lang w:val="en-GB"/>
              </w:rPr>
              <w:t>Identify whether an undertaking within the scope of group for the SCR calculation used simplifications for the calculation of natural catastrophe risk. The following options shall be used:</w:t>
            </w:r>
          </w:p>
          <w:p w14:paraId="05B92F64" w14:textId="77777777" w:rsidR="00616968" w:rsidRPr="000F6836" w:rsidRDefault="00616968" w:rsidP="00915624">
            <w:pPr>
              <w:pStyle w:val="Point0"/>
              <w:rPr>
                <w:lang w:val="en-GB"/>
              </w:rPr>
            </w:pPr>
            <w:r w:rsidRPr="000F6836">
              <w:rPr>
                <w:lang w:val="en-GB"/>
              </w:rPr>
              <w:tab/>
              <w:t>1 –</w:t>
            </w:r>
            <w:r w:rsidRPr="000F6836">
              <w:rPr>
                <w:lang w:val="en-GB"/>
              </w:rPr>
              <w:tab/>
              <w:t>Simplification for the purposes of Article 90b windstorm</w:t>
            </w:r>
          </w:p>
          <w:p w14:paraId="2C5BC55A" w14:textId="77777777" w:rsidR="00616968" w:rsidRPr="000F6836" w:rsidRDefault="00616968" w:rsidP="00915624">
            <w:pPr>
              <w:pStyle w:val="Point0"/>
              <w:rPr>
                <w:lang w:val="en-GB"/>
              </w:rPr>
            </w:pPr>
            <w:r w:rsidRPr="000F6836">
              <w:rPr>
                <w:lang w:val="en-GB"/>
              </w:rPr>
              <w:tab/>
              <w:t>2 –</w:t>
            </w:r>
            <w:r w:rsidRPr="000F6836">
              <w:rPr>
                <w:lang w:val="en-GB"/>
              </w:rPr>
              <w:tab/>
              <w:t>Simplification for the purposes of Article 90b earthquake</w:t>
            </w:r>
          </w:p>
          <w:p w14:paraId="57AEE61C" w14:textId="77777777" w:rsidR="00616968" w:rsidRPr="000F6836" w:rsidRDefault="00616968" w:rsidP="00915624">
            <w:pPr>
              <w:pStyle w:val="Point0"/>
              <w:rPr>
                <w:lang w:val="en-GB"/>
              </w:rPr>
            </w:pPr>
            <w:r w:rsidRPr="000F6836">
              <w:rPr>
                <w:lang w:val="en-GB"/>
              </w:rPr>
              <w:tab/>
              <w:t>3 –</w:t>
            </w:r>
            <w:r w:rsidRPr="000F6836">
              <w:rPr>
                <w:lang w:val="en-GB"/>
              </w:rPr>
              <w:tab/>
              <w:t>Simplification for the purposes of Article 90b flood</w:t>
            </w:r>
          </w:p>
          <w:p w14:paraId="6BBEA6E5" w14:textId="77777777" w:rsidR="00616968" w:rsidRPr="000F6836" w:rsidRDefault="00616968" w:rsidP="00915624">
            <w:pPr>
              <w:pStyle w:val="Point0"/>
              <w:rPr>
                <w:lang w:val="en-GB"/>
              </w:rPr>
            </w:pPr>
            <w:r w:rsidRPr="000F6836">
              <w:rPr>
                <w:lang w:val="en-GB"/>
              </w:rPr>
              <w:tab/>
              <w:t>4 –</w:t>
            </w:r>
            <w:r w:rsidRPr="000F6836">
              <w:rPr>
                <w:lang w:val="en-GB"/>
              </w:rPr>
              <w:tab/>
              <w:t>Simplification for the purposes of Article 90b hail</w:t>
            </w:r>
          </w:p>
          <w:p w14:paraId="0C15A085" w14:textId="193DD1EC" w:rsidR="00616968" w:rsidRPr="000F6836" w:rsidRDefault="00616968" w:rsidP="00915624">
            <w:pPr>
              <w:pStyle w:val="Point0"/>
              <w:rPr>
                <w:lang w:val="en-GB"/>
              </w:rPr>
            </w:pPr>
            <w:r w:rsidRPr="000F6836">
              <w:rPr>
                <w:lang w:val="en-GB"/>
              </w:rPr>
              <w:tab/>
              <w:t>5 –</w:t>
            </w:r>
            <w:r w:rsidRPr="000F6836">
              <w:rPr>
                <w:lang w:val="en-GB"/>
              </w:rPr>
              <w:tab/>
              <w:t xml:space="preserve">Simplification for the purposes of Article 90b </w:t>
            </w:r>
            <w:del w:id="5381" w:author="Author">
              <w:r w:rsidRPr="000F6836" w:rsidDel="00F95B17">
                <w:rPr>
                  <w:lang w:val="en-GB"/>
                </w:rPr>
                <w:delText>subsidience</w:delText>
              </w:r>
            </w:del>
            <w:ins w:id="5382" w:author="Author">
              <w:r w:rsidR="00F95B17" w:rsidRPr="000F6836">
                <w:rPr>
                  <w:lang w:val="en-GB"/>
                </w:rPr>
                <w:t>subsidence</w:t>
              </w:r>
            </w:ins>
          </w:p>
          <w:p w14:paraId="34BBD593" w14:textId="77777777" w:rsidR="00616968" w:rsidRPr="000F6836" w:rsidRDefault="00616968" w:rsidP="00915624">
            <w:pPr>
              <w:pStyle w:val="Point0"/>
              <w:rPr>
                <w:lang w:val="en-GB"/>
              </w:rPr>
            </w:pPr>
            <w:r w:rsidRPr="000F6836">
              <w:rPr>
                <w:lang w:val="en-GB"/>
              </w:rPr>
              <w:tab/>
              <w:t>9 –</w:t>
            </w:r>
            <w:r w:rsidRPr="000F6836">
              <w:rPr>
                <w:lang w:val="en-GB"/>
              </w:rPr>
              <w:tab/>
              <w:t>Simplifications not used</w:t>
            </w:r>
          </w:p>
          <w:p w14:paraId="24FD3847" w14:textId="0CD1D05A" w:rsidR="00616968" w:rsidRPr="000F6836" w:rsidRDefault="00616968" w:rsidP="00915624">
            <w:pPr>
              <w:pStyle w:val="NormalLeft"/>
              <w:rPr>
                <w:lang w:val="en-GB"/>
              </w:rPr>
            </w:pPr>
            <w:r w:rsidRPr="000F6836">
              <w:rPr>
                <w:lang w:val="en-GB"/>
              </w:rPr>
              <w:t>Options 1 to 5 may be used simultaneously. </w:t>
            </w:r>
            <w:r w:rsidR="00915624" w:rsidRPr="000F6836">
              <w:rPr>
                <w:lang w:val="en-GB"/>
              </w:rPr>
              <w:t xml:space="preserve"> </w:t>
            </w:r>
          </w:p>
        </w:tc>
      </w:tr>
      <w:tr w:rsidR="00616968" w:rsidRPr="000F6836" w14:paraId="3F7B0DD9" w14:textId="77777777" w:rsidTr="00915624">
        <w:tc>
          <w:tcPr>
            <w:tcW w:w="2507" w:type="dxa"/>
            <w:tcBorders>
              <w:top w:val="single" w:sz="2" w:space="0" w:color="auto"/>
              <w:left w:val="single" w:sz="2" w:space="0" w:color="auto"/>
              <w:bottom w:val="single" w:sz="2" w:space="0" w:color="auto"/>
              <w:right w:val="single" w:sz="2" w:space="0" w:color="auto"/>
            </w:tcBorders>
          </w:tcPr>
          <w:p w14:paraId="32425219" w14:textId="77777777" w:rsidR="00616968" w:rsidRPr="000F6836" w:rsidRDefault="00616968" w:rsidP="00915624">
            <w:pPr>
              <w:pStyle w:val="NormalCentered"/>
              <w:rPr>
                <w:lang w:val="en-GB"/>
              </w:rPr>
            </w:pPr>
            <w:r w:rsidRPr="000F6836">
              <w:rPr>
                <w:i/>
                <w:lang w:val="en-GB"/>
              </w:rPr>
              <w:t>Non–life catastrophe risk — Summary</w:t>
            </w:r>
          </w:p>
        </w:tc>
        <w:tc>
          <w:tcPr>
            <w:tcW w:w="2136" w:type="dxa"/>
            <w:tcBorders>
              <w:top w:val="single" w:sz="2" w:space="0" w:color="auto"/>
              <w:left w:val="single" w:sz="2" w:space="0" w:color="auto"/>
              <w:bottom w:val="single" w:sz="2" w:space="0" w:color="auto"/>
              <w:right w:val="single" w:sz="2" w:space="0" w:color="auto"/>
            </w:tcBorders>
          </w:tcPr>
          <w:p w14:paraId="35544BD8"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DEE713C" w14:textId="77777777" w:rsidR="00616968" w:rsidRPr="000F6836" w:rsidRDefault="00616968" w:rsidP="00915624">
            <w:pPr>
              <w:pStyle w:val="NormalCentered"/>
              <w:rPr>
                <w:lang w:val="en-GB"/>
              </w:rPr>
            </w:pPr>
          </w:p>
        </w:tc>
      </w:tr>
      <w:tr w:rsidR="00616968" w:rsidRPr="000F6836" w14:paraId="546191EC" w14:textId="77777777" w:rsidTr="00915624">
        <w:tc>
          <w:tcPr>
            <w:tcW w:w="2507" w:type="dxa"/>
            <w:tcBorders>
              <w:top w:val="single" w:sz="2" w:space="0" w:color="auto"/>
              <w:left w:val="single" w:sz="2" w:space="0" w:color="auto"/>
              <w:bottom w:val="single" w:sz="2" w:space="0" w:color="auto"/>
              <w:right w:val="single" w:sz="2" w:space="0" w:color="auto"/>
            </w:tcBorders>
          </w:tcPr>
          <w:p w14:paraId="6ECF0BD4" w14:textId="77777777" w:rsidR="00616968" w:rsidRPr="000F6836" w:rsidRDefault="00616968" w:rsidP="00915624">
            <w:pPr>
              <w:pStyle w:val="NormalLeft"/>
              <w:rPr>
                <w:lang w:val="en-GB"/>
              </w:rPr>
            </w:pPr>
            <w:r w:rsidRPr="000F6836">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1805C798" w14:textId="77777777" w:rsidR="00616968" w:rsidRPr="000F6836" w:rsidRDefault="00616968" w:rsidP="00915624">
            <w:pPr>
              <w:pStyle w:val="NormalLeft"/>
              <w:rPr>
                <w:lang w:val="en-GB"/>
              </w:rPr>
            </w:pPr>
            <w:r w:rsidRPr="000F6836">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0C6C432" w14:textId="77777777" w:rsidR="00616968" w:rsidRPr="000F6836" w:rsidRDefault="00616968" w:rsidP="00915624">
            <w:pPr>
              <w:pStyle w:val="NormalLeft"/>
              <w:rPr>
                <w:lang w:val="en-GB"/>
              </w:rPr>
            </w:pPr>
            <w:r w:rsidRPr="000F6836">
              <w:rPr>
                <w:lang w:val="en-GB"/>
              </w:rPr>
              <w:t>This is the total catastrophe risk before risk mitigation arising from all natural catastrophe perils and taking into consideration the diversification effect between the perils given in C0010/R0070.</w:t>
            </w:r>
          </w:p>
        </w:tc>
      </w:tr>
      <w:tr w:rsidR="00616968" w:rsidRPr="000F6836" w14:paraId="5FB7F38A" w14:textId="77777777" w:rsidTr="00915624">
        <w:tc>
          <w:tcPr>
            <w:tcW w:w="2507" w:type="dxa"/>
            <w:tcBorders>
              <w:top w:val="single" w:sz="2" w:space="0" w:color="auto"/>
              <w:left w:val="single" w:sz="2" w:space="0" w:color="auto"/>
              <w:bottom w:val="single" w:sz="2" w:space="0" w:color="auto"/>
              <w:right w:val="single" w:sz="2" w:space="0" w:color="auto"/>
            </w:tcBorders>
          </w:tcPr>
          <w:p w14:paraId="3E27E9D2" w14:textId="77777777" w:rsidR="00616968" w:rsidRPr="000F6836" w:rsidRDefault="00616968" w:rsidP="00915624">
            <w:pPr>
              <w:pStyle w:val="NormalLeft"/>
              <w:rPr>
                <w:lang w:val="en-GB"/>
              </w:rPr>
            </w:pPr>
            <w:r w:rsidRPr="000F6836">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1C41E406" w14:textId="77777777" w:rsidR="00616968" w:rsidRPr="000F6836" w:rsidRDefault="00616968" w:rsidP="00915624">
            <w:pPr>
              <w:pStyle w:val="NormalLeft"/>
              <w:rPr>
                <w:lang w:val="en-GB"/>
              </w:rPr>
            </w:pPr>
            <w:r w:rsidRPr="000F6836">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6D57FA4" w14:textId="77777777" w:rsidR="00616968" w:rsidRPr="000F6836" w:rsidRDefault="00616968" w:rsidP="00915624">
            <w:pPr>
              <w:pStyle w:val="NormalLeft"/>
              <w:rPr>
                <w:lang w:val="en-GB"/>
              </w:rPr>
            </w:pPr>
            <w:r w:rsidRPr="000F6836">
              <w:rPr>
                <w:lang w:val="en-GB"/>
              </w:rPr>
              <w:t>This is the total capital requirement before risk mitigation per natural catastrophe peril, taking into consideration the diversification effect between zones and regions.</w:t>
            </w:r>
          </w:p>
          <w:p w14:paraId="678E78AA" w14:textId="77777777" w:rsidR="00616968" w:rsidRPr="000F6836" w:rsidRDefault="00616968" w:rsidP="00915624">
            <w:pPr>
              <w:pStyle w:val="NormalLeft"/>
              <w:rPr>
                <w:lang w:val="en-GB"/>
              </w:rPr>
            </w:pPr>
            <w:r w:rsidRPr="000F6836">
              <w:rPr>
                <w:lang w:val="en-GB"/>
              </w:rPr>
              <w:t>Per natural peril this amount is equal to the Catastrophe Risk Charge before risk mitigation.</w:t>
            </w:r>
          </w:p>
        </w:tc>
      </w:tr>
      <w:tr w:rsidR="00616968" w:rsidRPr="000F6836" w14:paraId="1B7F62B9" w14:textId="77777777" w:rsidTr="00915624">
        <w:tc>
          <w:tcPr>
            <w:tcW w:w="2507" w:type="dxa"/>
            <w:tcBorders>
              <w:top w:val="single" w:sz="2" w:space="0" w:color="auto"/>
              <w:left w:val="single" w:sz="2" w:space="0" w:color="auto"/>
              <w:bottom w:val="single" w:sz="2" w:space="0" w:color="auto"/>
              <w:right w:val="single" w:sz="2" w:space="0" w:color="auto"/>
            </w:tcBorders>
          </w:tcPr>
          <w:p w14:paraId="2F06D08C" w14:textId="77777777" w:rsidR="00616968" w:rsidRPr="000F6836" w:rsidRDefault="00616968" w:rsidP="00915624">
            <w:pPr>
              <w:pStyle w:val="NormalLeft"/>
              <w:rPr>
                <w:lang w:val="en-GB"/>
              </w:rPr>
            </w:pPr>
            <w:r w:rsidRPr="000F6836">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337B556A"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D889316"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natural catastrophe perils.</w:t>
            </w:r>
          </w:p>
        </w:tc>
      </w:tr>
      <w:tr w:rsidR="00616968" w:rsidRPr="000F6836" w14:paraId="552739AE" w14:textId="77777777" w:rsidTr="00915624">
        <w:tc>
          <w:tcPr>
            <w:tcW w:w="2507" w:type="dxa"/>
            <w:tcBorders>
              <w:top w:val="single" w:sz="2" w:space="0" w:color="auto"/>
              <w:left w:val="single" w:sz="2" w:space="0" w:color="auto"/>
              <w:bottom w:val="single" w:sz="2" w:space="0" w:color="auto"/>
              <w:right w:val="single" w:sz="2" w:space="0" w:color="auto"/>
            </w:tcBorders>
          </w:tcPr>
          <w:p w14:paraId="00FB21BC" w14:textId="77777777" w:rsidR="00616968" w:rsidRPr="000F6836" w:rsidRDefault="00616968" w:rsidP="00915624">
            <w:pPr>
              <w:pStyle w:val="NormalLeft"/>
              <w:rPr>
                <w:lang w:val="en-GB"/>
              </w:rPr>
            </w:pPr>
            <w:r w:rsidRPr="000F6836">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3D49EA8F" w14:textId="77777777" w:rsidR="00616968" w:rsidRPr="000F6836" w:rsidRDefault="00616968" w:rsidP="00915624">
            <w:pPr>
              <w:pStyle w:val="NormalLeft"/>
              <w:rPr>
                <w:lang w:val="en-GB"/>
              </w:rPr>
            </w:pPr>
            <w:r w:rsidRPr="000F6836">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7B851C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natural catastrophe perils and taking into consideration the diversification effect between the perils given in C0020/R0070.</w:t>
            </w:r>
          </w:p>
        </w:tc>
      </w:tr>
      <w:tr w:rsidR="00616968" w:rsidRPr="000F6836" w14:paraId="13534B76" w14:textId="77777777" w:rsidTr="00915624">
        <w:tc>
          <w:tcPr>
            <w:tcW w:w="2507" w:type="dxa"/>
            <w:tcBorders>
              <w:top w:val="single" w:sz="2" w:space="0" w:color="auto"/>
              <w:left w:val="single" w:sz="2" w:space="0" w:color="auto"/>
              <w:bottom w:val="single" w:sz="2" w:space="0" w:color="auto"/>
              <w:right w:val="single" w:sz="2" w:space="0" w:color="auto"/>
            </w:tcBorders>
          </w:tcPr>
          <w:p w14:paraId="5CDCACFD" w14:textId="77777777" w:rsidR="00616968" w:rsidRPr="000F6836" w:rsidRDefault="00616968" w:rsidP="00915624">
            <w:pPr>
              <w:pStyle w:val="NormalLeft"/>
              <w:rPr>
                <w:lang w:val="en-GB"/>
              </w:rPr>
            </w:pPr>
            <w:r w:rsidRPr="000F6836">
              <w:rPr>
                <w:lang w:val="en-GB"/>
              </w:rPr>
              <w:lastRenderedPageBreak/>
              <w:t>C0020/R0020–R0060</w:t>
            </w:r>
          </w:p>
        </w:tc>
        <w:tc>
          <w:tcPr>
            <w:tcW w:w="2136" w:type="dxa"/>
            <w:tcBorders>
              <w:top w:val="single" w:sz="2" w:space="0" w:color="auto"/>
              <w:left w:val="single" w:sz="2" w:space="0" w:color="auto"/>
              <w:bottom w:val="single" w:sz="2" w:space="0" w:color="auto"/>
              <w:right w:val="single" w:sz="2" w:space="0" w:color="auto"/>
            </w:tcBorders>
          </w:tcPr>
          <w:p w14:paraId="18E54B84" w14:textId="77777777" w:rsidR="00616968" w:rsidRPr="000F6836" w:rsidRDefault="00616968" w:rsidP="00915624">
            <w:pPr>
              <w:pStyle w:val="NormalLeft"/>
              <w:rPr>
                <w:lang w:val="en-GB"/>
              </w:rPr>
            </w:pPr>
            <w:r w:rsidRPr="000F6836">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2F8EC61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natural catastrophe peril.</w:t>
            </w:r>
          </w:p>
        </w:tc>
      </w:tr>
      <w:tr w:rsidR="00616968" w:rsidRPr="000F6836" w14:paraId="787C1A3E" w14:textId="77777777" w:rsidTr="00915624">
        <w:tc>
          <w:tcPr>
            <w:tcW w:w="2507" w:type="dxa"/>
            <w:tcBorders>
              <w:top w:val="single" w:sz="2" w:space="0" w:color="auto"/>
              <w:left w:val="single" w:sz="2" w:space="0" w:color="auto"/>
              <w:bottom w:val="single" w:sz="2" w:space="0" w:color="auto"/>
              <w:right w:val="single" w:sz="2" w:space="0" w:color="auto"/>
            </w:tcBorders>
          </w:tcPr>
          <w:p w14:paraId="7D82AA2E" w14:textId="77777777" w:rsidR="00616968" w:rsidRPr="000F6836" w:rsidRDefault="00616968" w:rsidP="00915624">
            <w:pPr>
              <w:pStyle w:val="NormalLeft"/>
              <w:rPr>
                <w:lang w:val="en-GB"/>
              </w:rPr>
            </w:pPr>
            <w:r w:rsidRPr="000F6836">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18C7AF62"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FA00211"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natural catastrophe perils.</w:t>
            </w:r>
          </w:p>
        </w:tc>
      </w:tr>
      <w:tr w:rsidR="00616968" w:rsidRPr="000F6836" w14:paraId="40F1B071" w14:textId="77777777" w:rsidTr="00915624">
        <w:tc>
          <w:tcPr>
            <w:tcW w:w="2507" w:type="dxa"/>
            <w:tcBorders>
              <w:top w:val="single" w:sz="2" w:space="0" w:color="auto"/>
              <w:left w:val="single" w:sz="2" w:space="0" w:color="auto"/>
              <w:bottom w:val="single" w:sz="2" w:space="0" w:color="auto"/>
              <w:right w:val="single" w:sz="2" w:space="0" w:color="auto"/>
            </w:tcBorders>
          </w:tcPr>
          <w:p w14:paraId="4C07B515" w14:textId="77777777" w:rsidR="00616968" w:rsidRPr="000F6836" w:rsidRDefault="00616968" w:rsidP="00915624">
            <w:pPr>
              <w:pStyle w:val="NormalLeft"/>
              <w:rPr>
                <w:lang w:val="en-GB"/>
              </w:rPr>
            </w:pPr>
            <w:r w:rsidRPr="000F6836">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5EBACA82" w14:textId="77777777" w:rsidR="00616968" w:rsidRPr="000F6836" w:rsidRDefault="00616968" w:rsidP="00915624">
            <w:pPr>
              <w:pStyle w:val="NormalLeft"/>
              <w:rPr>
                <w:lang w:val="en-GB"/>
              </w:rPr>
            </w:pPr>
            <w:r w:rsidRPr="000F6836">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3EF7BBF0" w14:textId="77777777" w:rsidR="00616968" w:rsidRPr="000F6836" w:rsidRDefault="00616968" w:rsidP="00915624">
            <w:pPr>
              <w:pStyle w:val="NormalLeft"/>
              <w:rPr>
                <w:lang w:val="en-GB"/>
              </w:rPr>
            </w:pPr>
            <w:r w:rsidRPr="000F6836">
              <w:rPr>
                <w:lang w:val="en-GB"/>
              </w:rPr>
              <w:t>This is the total catastrophe risk after risk mitigation arising from all natural catastrophe perils and taking into consideration the diversification effect between the perils given in C0030/R0070.</w:t>
            </w:r>
          </w:p>
        </w:tc>
      </w:tr>
      <w:tr w:rsidR="00616968" w:rsidRPr="000F6836" w14:paraId="7EDB82F1" w14:textId="77777777" w:rsidTr="00915624">
        <w:tc>
          <w:tcPr>
            <w:tcW w:w="2507" w:type="dxa"/>
            <w:tcBorders>
              <w:top w:val="single" w:sz="2" w:space="0" w:color="auto"/>
              <w:left w:val="single" w:sz="2" w:space="0" w:color="auto"/>
              <w:bottom w:val="single" w:sz="2" w:space="0" w:color="auto"/>
              <w:right w:val="single" w:sz="2" w:space="0" w:color="auto"/>
            </w:tcBorders>
          </w:tcPr>
          <w:p w14:paraId="130AB91E" w14:textId="77777777" w:rsidR="00616968" w:rsidRPr="000F6836" w:rsidRDefault="00616968" w:rsidP="00915624">
            <w:pPr>
              <w:pStyle w:val="NormalLeft"/>
              <w:rPr>
                <w:lang w:val="en-GB"/>
              </w:rPr>
            </w:pPr>
            <w:r w:rsidRPr="000F6836">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1D6C741D" w14:textId="77777777" w:rsidR="00616968" w:rsidRPr="000F6836" w:rsidRDefault="00616968" w:rsidP="00915624">
            <w:pPr>
              <w:pStyle w:val="NormalLeft"/>
              <w:rPr>
                <w:lang w:val="en-GB"/>
              </w:rPr>
            </w:pPr>
            <w:r w:rsidRPr="000F6836">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64AF498F" w14:textId="77777777" w:rsidR="00616968" w:rsidRPr="000F6836" w:rsidRDefault="00616968" w:rsidP="00915624">
            <w:pPr>
              <w:pStyle w:val="NormalLeft"/>
              <w:rPr>
                <w:lang w:val="en-GB"/>
              </w:rPr>
            </w:pPr>
            <w:r w:rsidRPr="000F6836">
              <w:rPr>
                <w:lang w:val="en-GB"/>
              </w:rPr>
              <w:t>This is the total capital requirement after risk mitigation per natural catastrophe peril, taking into consideration the diversification effect between zones and regions.</w:t>
            </w:r>
          </w:p>
          <w:p w14:paraId="33A5E8AA" w14:textId="77777777" w:rsidR="00616968" w:rsidRPr="000F6836" w:rsidRDefault="00616968" w:rsidP="00915624">
            <w:pPr>
              <w:pStyle w:val="NormalLeft"/>
              <w:rPr>
                <w:lang w:val="en-GB"/>
              </w:rPr>
            </w:pPr>
            <w:r w:rsidRPr="000F6836">
              <w:rPr>
                <w:lang w:val="en-GB"/>
              </w:rPr>
              <w:t>Per natural peril this amount is equal to the Catastrophe Risk Charge after risk mitigation.</w:t>
            </w:r>
          </w:p>
        </w:tc>
      </w:tr>
      <w:tr w:rsidR="00616968" w:rsidRPr="000F6836" w14:paraId="0E6A871A" w14:textId="77777777" w:rsidTr="00915624">
        <w:tc>
          <w:tcPr>
            <w:tcW w:w="2507" w:type="dxa"/>
            <w:tcBorders>
              <w:top w:val="single" w:sz="2" w:space="0" w:color="auto"/>
              <w:left w:val="single" w:sz="2" w:space="0" w:color="auto"/>
              <w:bottom w:val="single" w:sz="2" w:space="0" w:color="auto"/>
              <w:right w:val="single" w:sz="2" w:space="0" w:color="auto"/>
            </w:tcBorders>
          </w:tcPr>
          <w:p w14:paraId="463B58CD" w14:textId="77777777" w:rsidR="00616968" w:rsidRPr="000F6836" w:rsidRDefault="00616968" w:rsidP="00915624">
            <w:pPr>
              <w:pStyle w:val="NormalLeft"/>
              <w:rPr>
                <w:lang w:val="en-GB"/>
              </w:rPr>
            </w:pPr>
            <w:r w:rsidRPr="000F6836">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6DCA970C"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0119AC1"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natural catastrophe perils.</w:t>
            </w:r>
          </w:p>
        </w:tc>
      </w:tr>
      <w:tr w:rsidR="00616968" w:rsidRPr="000F6836" w14:paraId="4C532451" w14:textId="77777777" w:rsidTr="00915624">
        <w:tc>
          <w:tcPr>
            <w:tcW w:w="2507" w:type="dxa"/>
            <w:tcBorders>
              <w:top w:val="single" w:sz="2" w:space="0" w:color="auto"/>
              <w:left w:val="single" w:sz="2" w:space="0" w:color="auto"/>
              <w:bottom w:val="single" w:sz="2" w:space="0" w:color="auto"/>
              <w:right w:val="single" w:sz="2" w:space="0" w:color="auto"/>
            </w:tcBorders>
          </w:tcPr>
          <w:p w14:paraId="27CDB1A2" w14:textId="77777777" w:rsidR="00616968" w:rsidRPr="000F6836" w:rsidRDefault="00616968" w:rsidP="00915624">
            <w:pPr>
              <w:pStyle w:val="NormalLeft"/>
              <w:rPr>
                <w:lang w:val="en-GB"/>
              </w:rPr>
            </w:pPr>
            <w:r w:rsidRPr="000F6836">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19246EBE" w14:textId="77777777" w:rsidR="00616968" w:rsidRPr="000F6836" w:rsidRDefault="00616968" w:rsidP="00915624">
            <w:pPr>
              <w:pStyle w:val="NormalLeft"/>
              <w:rPr>
                <w:lang w:val="en-GB"/>
              </w:rPr>
            </w:pPr>
            <w:r w:rsidRPr="000F6836">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25B92F2A" w14:textId="77777777" w:rsidR="00616968" w:rsidRPr="000F6836" w:rsidRDefault="00616968" w:rsidP="00915624">
            <w:pPr>
              <w:pStyle w:val="NormalLeft"/>
              <w:rPr>
                <w:lang w:val="en-GB"/>
              </w:rPr>
            </w:pPr>
            <w:r w:rsidRPr="000F6836">
              <w:rPr>
                <w:lang w:val="en-GB"/>
              </w:rPr>
              <w:t>This is the total catastrophe risk before risk mitigation arising from non–proportional property reinsurance.</w:t>
            </w:r>
          </w:p>
        </w:tc>
      </w:tr>
      <w:tr w:rsidR="00616968" w:rsidRPr="000F6836" w14:paraId="7D9910B1" w14:textId="77777777" w:rsidTr="00915624">
        <w:tc>
          <w:tcPr>
            <w:tcW w:w="2507" w:type="dxa"/>
            <w:tcBorders>
              <w:top w:val="single" w:sz="2" w:space="0" w:color="auto"/>
              <w:left w:val="single" w:sz="2" w:space="0" w:color="auto"/>
              <w:bottom w:val="single" w:sz="2" w:space="0" w:color="auto"/>
              <w:right w:val="single" w:sz="2" w:space="0" w:color="auto"/>
            </w:tcBorders>
          </w:tcPr>
          <w:p w14:paraId="2CA50AE6" w14:textId="77777777" w:rsidR="00616968" w:rsidRPr="000F6836" w:rsidRDefault="00616968" w:rsidP="00915624">
            <w:pPr>
              <w:pStyle w:val="NormalLeft"/>
              <w:rPr>
                <w:lang w:val="en-GB"/>
              </w:rPr>
            </w:pPr>
            <w:r w:rsidRPr="000F6836">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529FDA5E" w14:textId="77777777" w:rsidR="00616968" w:rsidRPr="000F6836" w:rsidRDefault="00616968" w:rsidP="00915624">
            <w:pPr>
              <w:pStyle w:val="NormalLeft"/>
              <w:rPr>
                <w:lang w:val="en-GB"/>
              </w:rPr>
            </w:pPr>
            <w:r w:rsidRPr="000F6836">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989268F"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for non–proportional property reinsurance.</w:t>
            </w:r>
          </w:p>
        </w:tc>
      </w:tr>
      <w:tr w:rsidR="00616968" w:rsidRPr="000F6836" w14:paraId="6A29DD2C" w14:textId="77777777" w:rsidTr="00915624">
        <w:tc>
          <w:tcPr>
            <w:tcW w:w="2507" w:type="dxa"/>
            <w:tcBorders>
              <w:top w:val="single" w:sz="2" w:space="0" w:color="auto"/>
              <w:left w:val="single" w:sz="2" w:space="0" w:color="auto"/>
              <w:bottom w:val="single" w:sz="2" w:space="0" w:color="auto"/>
              <w:right w:val="single" w:sz="2" w:space="0" w:color="auto"/>
            </w:tcBorders>
          </w:tcPr>
          <w:p w14:paraId="742240D9" w14:textId="77777777" w:rsidR="00616968" w:rsidRPr="000F6836" w:rsidRDefault="00616968" w:rsidP="00915624">
            <w:pPr>
              <w:pStyle w:val="NormalLeft"/>
              <w:rPr>
                <w:lang w:val="en-GB"/>
              </w:rPr>
            </w:pPr>
            <w:r w:rsidRPr="000F6836">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11EAA0F" w14:textId="77777777" w:rsidR="00616968" w:rsidRPr="000F6836" w:rsidRDefault="00616968" w:rsidP="00915624">
            <w:pPr>
              <w:pStyle w:val="NormalLeft"/>
              <w:rPr>
                <w:lang w:val="en-GB"/>
              </w:rPr>
            </w:pPr>
            <w:r w:rsidRPr="000F6836">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06EEA92" w14:textId="77777777" w:rsidR="00616968" w:rsidRPr="000F6836" w:rsidRDefault="00616968" w:rsidP="00915624">
            <w:pPr>
              <w:pStyle w:val="NormalLeft"/>
              <w:rPr>
                <w:lang w:val="en-GB"/>
              </w:rPr>
            </w:pPr>
            <w:r w:rsidRPr="000F6836">
              <w:rPr>
                <w:lang w:val="en-GB"/>
              </w:rPr>
              <w:t>This is the total catastrophe risk after risk mitigation arising from non–proportional property reinsurance.</w:t>
            </w:r>
          </w:p>
        </w:tc>
      </w:tr>
      <w:tr w:rsidR="00616968" w:rsidRPr="000F6836" w14:paraId="6B6941E8" w14:textId="77777777" w:rsidTr="00915624">
        <w:tc>
          <w:tcPr>
            <w:tcW w:w="2507" w:type="dxa"/>
            <w:tcBorders>
              <w:top w:val="single" w:sz="2" w:space="0" w:color="auto"/>
              <w:left w:val="single" w:sz="2" w:space="0" w:color="auto"/>
              <w:bottom w:val="single" w:sz="2" w:space="0" w:color="auto"/>
              <w:right w:val="single" w:sz="2" w:space="0" w:color="auto"/>
            </w:tcBorders>
          </w:tcPr>
          <w:p w14:paraId="6316BDD2" w14:textId="77777777" w:rsidR="00616968" w:rsidRPr="000F6836" w:rsidRDefault="00616968" w:rsidP="00915624">
            <w:pPr>
              <w:pStyle w:val="NormalLeft"/>
              <w:rPr>
                <w:lang w:val="en-GB"/>
              </w:rPr>
            </w:pPr>
            <w:r w:rsidRPr="000F6836">
              <w:rPr>
                <w:lang w:val="en-GB"/>
              </w:rPr>
              <w:lastRenderedPageBreak/>
              <w:t>C0010/R0090</w:t>
            </w:r>
          </w:p>
        </w:tc>
        <w:tc>
          <w:tcPr>
            <w:tcW w:w="2136" w:type="dxa"/>
            <w:tcBorders>
              <w:top w:val="single" w:sz="2" w:space="0" w:color="auto"/>
              <w:left w:val="single" w:sz="2" w:space="0" w:color="auto"/>
              <w:bottom w:val="single" w:sz="2" w:space="0" w:color="auto"/>
              <w:right w:val="single" w:sz="2" w:space="0" w:color="auto"/>
            </w:tcBorders>
          </w:tcPr>
          <w:p w14:paraId="7A7CFD26" w14:textId="77777777" w:rsidR="00616968" w:rsidRPr="000F6836" w:rsidRDefault="00616968" w:rsidP="00915624">
            <w:pPr>
              <w:pStyle w:val="NormalLeft"/>
              <w:rPr>
                <w:lang w:val="en-GB"/>
              </w:rPr>
            </w:pPr>
            <w:r w:rsidRPr="000F6836">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28088F2C" w14:textId="77777777" w:rsidR="00616968" w:rsidRPr="000F6836" w:rsidRDefault="00616968" w:rsidP="00915624">
            <w:pPr>
              <w:pStyle w:val="NormalLeft"/>
              <w:rPr>
                <w:lang w:val="en-GB"/>
              </w:rPr>
            </w:pPr>
            <w:r w:rsidRPr="000F6836">
              <w:rPr>
                <w:lang w:val="en-GB"/>
              </w:rPr>
              <w:t>This is the total catastrophe risk before risk mitigation arising from all man–made perils and taking into consideration the diversification effect between the perils given in C0010/R0160.</w:t>
            </w:r>
          </w:p>
        </w:tc>
      </w:tr>
      <w:tr w:rsidR="00616968" w:rsidRPr="000F6836" w14:paraId="043D75F2" w14:textId="77777777" w:rsidTr="00915624">
        <w:tc>
          <w:tcPr>
            <w:tcW w:w="2507" w:type="dxa"/>
            <w:tcBorders>
              <w:top w:val="single" w:sz="2" w:space="0" w:color="auto"/>
              <w:left w:val="single" w:sz="2" w:space="0" w:color="auto"/>
              <w:bottom w:val="single" w:sz="2" w:space="0" w:color="auto"/>
              <w:right w:val="single" w:sz="2" w:space="0" w:color="auto"/>
            </w:tcBorders>
          </w:tcPr>
          <w:p w14:paraId="40124097" w14:textId="77777777" w:rsidR="00616968" w:rsidRPr="000F6836" w:rsidRDefault="00616968" w:rsidP="00915624">
            <w:pPr>
              <w:pStyle w:val="NormalLeft"/>
              <w:rPr>
                <w:lang w:val="en-GB"/>
              </w:rPr>
            </w:pPr>
            <w:r w:rsidRPr="000F6836">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1744BC7F" w14:textId="77777777" w:rsidR="00616968" w:rsidRPr="000F6836" w:rsidRDefault="00616968" w:rsidP="00915624">
            <w:pPr>
              <w:pStyle w:val="NormalLeft"/>
              <w:rPr>
                <w:lang w:val="en-GB"/>
              </w:rPr>
            </w:pPr>
            <w:r w:rsidRPr="000F6836">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43000D3B" w14:textId="77777777" w:rsidR="00616968" w:rsidRPr="000F6836" w:rsidRDefault="00616968" w:rsidP="00915624">
            <w:pPr>
              <w:pStyle w:val="NormalLeft"/>
              <w:rPr>
                <w:lang w:val="en-GB"/>
              </w:rPr>
            </w:pPr>
            <w:r w:rsidRPr="000F6836">
              <w:rPr>
                <w:lang w:val="en-GB"/>
              </w:rPr>
              <w:t>This is the total capital requirement before risk mitigation per man–made peril, taking into consideration the diversification effect between sub–perils.</w:t>
            </w:r>
          </w:p>
          <w:p w14:paraId="74087A01" w14:textId="77777777" w:rsidR="00616968" w:rsidRPr="000F6836" w:rsidRDefault="00616968" w:rsidP="00915624">
            <w:pPr>
              <w:pStyle w:val="NormalLeft"/>
              <w:rPr>
                <w:lang w:val="en-GB"/>
              </w:rPr>
            </w:pPr>
            <w:r w:rsidRPr="000F6836">
              <w:rPr>
                <w:lang w:val="en-GB"/>
              </w:rPr>
              <w:t>Per man–made peril this amount is equal to the Catastrophe Risk Charge before risk mitigation.</w:t>
            </w:r>
          </w:p>
        </w:tc>
      </w:tr>
      <w:tr w:rsidR="00616968" w:rsidRPr="000F6836" w14:paraId="5CA8A229" w14:textId="77777777" w:rsidTr="00915624">
        <w:tc>
          <w:tcPr>
            <w:tcW w:w="2507" w:type="dxa"/>
            <w:tcBorders>
              <w:top w:val="single" w:sz="2" w:space="0" w:color="auto"/>
              <w:left w:val="single" w:sz="2" w:space="0" w:color="auto"/>
              <w:bottom w:val="single" w:sz="2" w:space="0" w:color="auto"/>
              <w:right w:val="single" w:sz="2" w:space="0" w:color="auto"/>
            </w:tcBorders>
          </w:tcPr>
          <w:p w14:paraId="44E288E0" w14:textId="77777777" w:rsidR="00616968" w:rsidRPr="000F6836" w:rsidRDefault="00616968" w:rsidP="00915624">
            <w:pPr>
              <w:pStyle w:val="NormalLeft"/>
              <w:rPr>
                <w:lang w:val="en-GB"/>
              </w:rPr>
            </w:pPr>
            <w:r w:rsidRPr="000F6836">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41A9C98C"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9A5E756"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man–made perils.</w:t>
            </w:r>
          </w:p>
        </w:tc>
      </w:tr>
      <w:tr w:rsidR="00616968" w:rsidRPr="000F6836" w14:paraId="1B2384B2" w14:textId="77777777" w:rsidTr="00915624">
        <w:tc>
          <w:tcPr>
            <w:tcW w:w="2507" w:type="dxa"/>
            <w:tcBorders>
              <w:top w:val="single" w:sz="2" w:space="0" w:color="auto"/>
              <w:left w:val="single" w:sz="2" w:space="0" w:color="auto"/>
              <w:bottom w:val="single" w:sz="2" w:space="0" w:color="auto"/>
              <w:right w:val="single" w:sz="2" w:space="0" w:color="auto"/>
            </w:tcBorders>
          </w:tcPr>
          <w:p w14:paraId="4C61E984" w14:textId="77777777" w:rsidR="00616968" w:rsidRPr="000F6836" w:rsidRDefault="00616968" w:rsidP="00915624">
            <w:pPr>
              <w:pStyle w:val="NormalLeft"/>
              <w:rPr>
                <w:lang w:val="en-GB"/>
              </w:rPr>
            </w:pPr>
            <w:r w:rsidRPr="000F6836">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634858FF" w14:textId="77777777" w:rsidR="00616968" w:rsidRPr="000F6836" w:rsidRDefault="00616968" w:rsidP="00915624">
            <w:pPr>
              <w:pStyle w:val="NormalLeft"/>
              <w:rPr>
                <w:lang w:val="en-GB"/>
              </w:rPr>
            </w:pPr>
            <w:r w:rsidRPr="000F6836">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698B2BFD"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man–made perils and taking into consideration the diversification effect between the perils given in C0020/R0160.</w:t>
            </w:r>
          </w:p>
        </w:tc>
      </w:tr>
      <w:tr w:rsidR="00616968" w:rsidRPr="000F6836" w14:paraId="7790479A" w14:textId="77777777" w:rsidTr="00915624">
        <w:tc>
          <w:tcPr>
            <w:tcW w:w="2507" w:type="dxa"/>
            <w:tcBorders>
              <w:top w:val="single" w:sz="2" w:space="0" w:color="auto"/>
              <w:left w:val="single" w:sz="2" w:space="0" w:color="auto"/>
              <w:bottom w:val="single" w:sz="2" w:space="0" w:color="auto"/>
              <w:right w:val="single" w:sz="2" w:space="0" w:color="auto"/>
            </w:tcBorders>
          </w:tcPr>
          <w:p w14:paraId="3CA656D6" w14:textId="77777777" w:rsidR="00616968" w:rsidRPr="000F6836" w:rsidRDefault="00616968" w:rsidP="00915624">
            <w:pPr>
              <w:pStyle w:val="NormalLeft"/>
              <w:rPr>
                <w:lang w:val="en-GB"/>
              </w:rPr>
            </w:pPr>
            <w:r w:rsidRPr="000F6836">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545E3618" w14:textId="77777777" w:rsidR="00616968" w:rsidRPr="000F6836" w:rsidRDefault="00616968" w:rsidP="00915624">
            <w:pPr>
              <w:pStyle w:val="NormalLeft"/>
              <w:rPr>
                <w:lang w:val="en-GB"/>
              </w:rPr>
            </w:pPr>
            <w:r w:rsidRPr="000F6836">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D4E1534"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man–made catastrophe peril.</w:t>
            </w:r>
          </w:p>
        </w:tc>
      </w:tr>
      <w:tr w:rsidR="00616968" w:rsidRPr="000F6836" w14:paraId="7A09CB59" w14:textId="77777777" w:rsidTr="00915624">
        <w:tc>
          <w:tcPr>
            <w:tcW w:w="2507" w:type="dxa"/>
            <w:tcBorders>
              <w:top w:val="single" w:sz="2" w:space="0" w:color="auto"/>
              <w:left w:val="single" w:sz="2" w:space="0" w:color="auto"/>
              <w:bottom w:val="single" w:sz="2" w:space="0" w:color="auto"/>
              <w:right w:val="single" w:sz="2" w:space="0" w:color="auto"/>
            </w:tcBorders>
          </w:tcPr>
          <w:p w14:paraId="7517C55F" w14:textId="77777777" w:rsidR="00616968" w:rsidRPr="000F6836" w:rsidRDefault="00616968" w:rsidP="00915624">
            <w:pPr>
              <w:pStyle w:val="NormalLeft"/>
              <w:rPr>
                <w:lang w:val="en-GB"/>
              </w:rPr>
            </w:pPr>
            <w:r w:rsidRPr="000F6836">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BFBB30B"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2106544"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man–made perils.</w:t>
            </w:r>
          </w:p>
        </w:tc>
      </w:tr>
      <w:tr w:rsidR="00616968" w:rsidRPr="000F6836" w14:paraId="570BE555" w14:textId="77777777" w:rsidTr="00915624">
        <w:tc>
          <w:tcPr>
            <w:tcW w:w="2507" w:type="dxa"/>
            <w:tcBorders>
              <w:top w:val="single" w:sz="2" w:space="0" w:color="auto"/>
              <w:left w:val="single" w:sz="2" w:space="0" w:color="auto"/>
              <w:bottom w:val="single" w:sz="2" w:space="0" w:color="auto"/>
              <w:right w:val="single" w:sz="2" w:space="0" w:color="auto"/>
            </w:tcBorders>
          </w:tcPr>
          <w:p w14:paraId="64CB1A07" w14:textId="77777777" w:rsidR="00616968" w:rsidRPr="000F6836" w:rsidRDefault="00616968" w:rsidP="00915624">
            <w:pPr>
              <w:pStyle w:val="NormalLeft"/>
              <w:rPr>
                <w:lang w:val="en-GB"/>
              </w:rPr>
            </w:pPr>
            <w:r w:rsidRPr="000F6836">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5EB272C1" w14:textId="77777777" w:rsidR="00616968" w:rsidRPr="000F6836" w:rsidRDefault="00616968" w:rsidP="00915624">
            <w:pPr>
              <w:pStyle w:val="NormalLeft"/>
              <w:rPr>
                <w:lang w:val="en-GB"/>
              </w:rPr>
            </w:pPr>
            <w:r w:rsidRPr="000F6836">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7EE94BBF" w14:textId="77777777" w:rsidR="00616968" w:rsidRPr="000F6836" w:rsidRDefault="00616968" w:rsidP="00915624">
            <w:pPr>
              <w:pStyle w:val="NormalLeft"/>
              <w:rPr>
                <w:lang w:val="en-GB"/>
              </w:rPr>
            </w:pPr>
            <w:r w:rsidRPr="000F6836">
              <w:rPr>
                <w:lang w:val="en-GB"/>
              </w:rPr>
              <w:t>This is the total catastrophe risk after risk mitigation arising from all man–made catastrophe perils and taking into consideration the diversification effect between the perils given in C0030/R0160.</w:t>
            </w:r>
          </w:p>
        </w:tc>
      </w:tr>
      <w:tr w:rsidR="00616968" w:rsidRPr="000F6836" w14:paraId="470647E5" w14:textId="77777777" w:rsidTr="00915624">
        <w:tc>
          <w:tcPr>
            <w:tcW w:w="2507" w:type="dxa"/>
            <w:tcBorders>
              <w:top w:val="single" w:sz="2" w:space="0" w:color="auto"/>
              <w:left w:val="single" w:sz="2" w:space="0" w:color="auto"/>
              <w:bottom w:val="single" w:sz="2" w:space="0" w:color="auto"/>
              <w:right w:val="single" w:sz="2" w:space="0" w:color="auto"/>
            </w:tcBorders>
          </w:tcPr>
          <w:p w14:paraId="7E69CCF6" w14:textId="77777777" w:rsidR="00616968" w:rsidRPr="000F6836" w:rsidRDefault="00616968" w:rsidP="00915624">
            <w:pPr>
              <w:pStyle w:val="NormalLeft"/>
              <w:rPr>
                <w:lang w:val="en-GB"/>
              </w:rPr>
            </w:pPr>
            <w:r w:rsidRPr="000F6836">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3BE8E677" w14:textId="77777777" w:rsidR="00616968" w:rsidRPr="000F6836" w:rsidRDefault="00616968" w:rsidP="00915624">
            <w:pPr>
              <w:pStyle w:val="NormalLeft"/>
              <w:rPr>
                <w:lang w:val="en-GB"/>
              </w:rPr>
            </w:pPr>
            <w:r w:rsidRPr="000F6836">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70DE28B0" w14:textId="77777777" w:rsidR="00616968" w:rsidRPr="000F6836" w:rsidRDefault="00616968" w:rsidP="00915624">
            <w:pPr>
              <w:pStyle w:val="NormalLeft"/>
              <w:rPr>
                <w:lang w:val="en-GB"/>
              </w:rPr>
            </w:pPr>
            <w:r w:rsidRPr="000F6836">
              <w:rPr>
                <w:lang w:val="en-GB"/>
              </w:rPr>
              <w:t>This is the total capital requirement after risk mitigation per man–made catastrophe peril, taking into consideration the diversification effect between sub–perils.</w:t>
            </w:r>
          </w:p>
          <w:p w14:paraId="15CBD064" w14:textId="77777777" w:rsidR="00616968" w:rsidRPr="000F6836" w:rsidRDefault="00616968" w:rsidP="00915624">
            <w:pPr>
              <w:pStyle w:val="NormalLeft"/>
              <w:rPr>
                <w:lang w:val="en-GB"/>
              </w:rPr>
            </w:pPr>
            <w:r w:rsidRPr="000F6836">
              <w:rPr>
                <w:lang w:val="en-GB"/>
              </w:rPr>
              <w:t>Per man–made peril this amount is equal to the Catastrophe Risk Charge after risk mitigation.</w:t>
            </w:r>
          </w:p>
        </w:tc>
      </w:tr>
      <w:tr w:rsidR="00616968" w:rsidRPr="000F6836" w14:paraId="1CB523BB" w14:textId="77777777" w:rsidTr="00915624">
        <w:tc>
          <w:tcPr>
            <w:tcW w:w="2507" w:type="dxa"/>
            <w:tcBorders>
              <w:top w:val="single" w:sz="2" w:space="0" w:color="auto"/>
              <w:left w:val="single" w:sz="2" w:space="0" w:color="auto"/>
              <w:bottom w:val="single" w:sz="2" w:space="0" w:color="auto"/>
              <w:right w:val="single" w:sz="2" w:space="0" w:color="auto"/>
            </w:tcBorders>
          </w:tcPr>
          <w:p w14:paraId="5701058A" w14:textId="77777777" w:rsidR="00616968" w:rsidRPr="000F6836" w:rsidRDefault="00616968" w:rsidP="00915624">
            <w:pPr>
              <w:pStyle w:val="NormalLeft"/>
              <w:rPr>
                <w:lang w:val="en-GB"/>
              </w:rPr>
            </w:pPr>
            <w:r w:rsidRPr="000F6836">
              <w:rPr>
                <w:lang w:val="en-GB"/>
              </w:rPr>
              <w:lastRenderedPageBreak/>
              <w:t>C0030/R0160</w:t>
            </w:r>
          </w:p>
        </w:tc>
        <w:tc>
          <w:tcPr>
            <w:tcW w:w="2136" w:type="dxa"/>
            <w:tcBorders>
              <w:top w:val="single" w:sz="2" w:space="0" w:color="auto"/>
              <w:left w:val="single" w:sz="2" w:space="0" w:color="auto"/>
              <w:bottom w:val="single" w:sz="2" w:space="0" w:color="auto"/>
              <w:right w:val="single" w:sz="2" w:space="0" w:color="auto"/>
            </w:tcBorders>
          </w:tcPr>
          <w:p w14:paraId="5D3E67CE"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E214086"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man–made catastrophe perils.</w:t>
            </w:r>
          </w:p>
        </w:tc>
      </w:tr>
      <w:tr w:rsidR="00616968" w:rsidRPr="000F6836" w14:paraId="46A08704" w14:textId="77777777" w:rsidTr="00915624">
        <w:tc>
          <w:tcPr>
            <w:tcW w:w="2507" w:type="dxa"/>
            <w:tcBorders>
              <w:top w:val="single" w:sz="2" w:space="0" w:color="auto"/>
              <w:left w:val="single" w:sz="2" w:space="0" w:color="auto"/>
              <w:bottom w:val="single" w:sz="2" w:space="0" w:color="auto"/>
              <w:right w:val="single" w:sz="2" w:space="0" w:color="auto"/>
            </w:tcBorders>
          </w:tcPr>
          <w:p w14:paraId="6C28889C" w14:textId="77777777" w:rsidR="00616968" w:rsidRPr="000F6836" w:rsidRDefault="00616968" w:rsidP="00915624">
            <w:pPr>
              <w:pStyle w:val="NormalLeft"/>
              <w:rPr>
                <w:lang w:val="en-GB"/>
              </w:rPr>
            </w:pPr>
            <w:r w:rsidRPr="000F6836">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6A0DB40B" w14:textId="77777777" w:rsidR="00616968" w:rsidRPr="000F6836" w:rsidRDefault="00616968" w:rsidP="00915624">
            <w:pPr>
              <w:pStyle w:val="NormalLeft"/>
              <w:rPr>
                <w:lang w:val="en-GB"/>
              </w:rPr>
            </w:pPr>
            <w:r w:rsidRPr="000F6836">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2AC0EF13" w14:textId="77777777" w:rsidR="00616968" w:rsidRPr="000F6836" w:rsidRDefault="00616968" w:rsidP="00915624">
            <w:pPr>
              <w:pStyle w:val="NormalLeft"/>
              <w:rPr>
                <w:lang w:val="en-GB"/>
              </w:rPr>
            </w:pPr>
            <w:r w:rsidRPr="000F6836">
              <w:rPr>
                <w:lang w:val="en-GB"/>
              </w:rPr>
              <w:t>This is the total catastrophe risk before risk mitigation arising from all ‘other non–life’ perils and taking into consideration the diversification effect between the perils given in C0010/R0180.</w:t>
            </w:r>
          </w:p>
        </w:tc>
      </w:tr>
      <w:tr w:rsidR="00616968" w:rsidRPr="000F6836" w14:paraId="369F3E17" w14:textId="77777777" w:rsidTr="00915624">
        <w:tc>
          <w:tcPr>
            <w:tcW w:w="2507" w:type="dxa"/>
            <w:tcBorders>
              <w:top w:val="single" w:sz="2" w:space="0" w:color="auto"/>
              <w:left w:val="single" w:sz="2" w:space="0" w:color="auto"/>
              <w:bottom w:val="single" w:sz="2" w:space="0" w:color="auto"/>
              <w:right w:val="single" w:sz="2" w:space="0" w:color="auto"/>
            </w:tcBorders>
          </w:tcPr>
          <w:p w14:paraId="17687980" w14:textId="77777777" w:rsidR="00616968" w:rsidRPr="000F6836" w:rsidRDefault="00616968" w:rsidP="00915624">
            <w:pPr>
              <w:pStyle w:val="NormalLeft"/>
              <w:rPr>
                <w:lang w:val="en-GB"/>
              </w:rPr>
            </w:pPr>
            <w:r w:rsidRPr="000F6836">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1E09DD32" w14:textId="77777777" w:rsidR="00616968" w:rsidRPr="000F6836" w:rsidRDefault="00616968" w:rsidP="00915624">
            <w:pPr>
              <w:pStyle w:val="NormalLeft"/>
              <w:rPr>
                <w:lang w:val="en-GB"/>
              </w:rPr>
            </w:pPr>
            <w:r w:rsidRPr="000F6836">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B779BC1"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‘other non–life’ perils.</w:t>
            </w:r>
          </w:p>
        </w:tc>
      </w:tr>
      <w:tr w:rsidR="00616968" w:rsidRPr="000F6836" w14:paraId="6910737A" w14:textId="77777777" w:rsidTr="00915624">
        <w:tc>
          <w:tcPr>
            <w:tcW w:w="2507" w:type="dxa"/>
            <w:tcBorders>
              <w:top w:val="single" w:sz="2" w:space="0" w:color="auto"/>
              <w:left w:val="single" w:sz="2" w:space="0" w:color="auto"/>
              <w:bottom w:val="single" w:sz="2" w:space="0" w:color="auto"/>
              <w:right w:val="single" w:sz="2" w:space="0" w:color="auto"/>
            </w:tcBorders>
          </w:tcPr>
          <w:p w14:paraId="161DBF51" w14:textId="77777777" w:rsidR="00616968" w:rsidRPr="000F6836" w:rsidRDefault="00616968" w:rsidP="00915624">
            <w:pPr>
              <w:pStyle w:val="NormalLeft"/>
              <w:rPr>
                <w:lang w:val="en-GB"/>
              </w:rPr>
            </w:pPr>
            <w:r w:rsidRPr="000F6836">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0E413A6E" w14:textId="77777777" w:rsidR="00616968" w:rsidRPr="000F6836" w:rsidRDefault="00616968" w:rsidP="00915624">
            <w:pPr>
              <w:pStyle w:val="NormalLeft"/>
              <w:rPr>
                <w:lang w:val="en-GB"/>
              </w:rPr>
            </w:pPr>
            <w:r w:rsidRPr="000F6836">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776B43AE"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‘other non–life’ perils and taking into consideration the diversification effect between the perils given in C0020/R0180.</w:t>
            </w:r>
          </w:p>
        </w:tc>
      </w:tr>
      <w:tr w:rsidR="00616968" w:rsidRPr="000F6836" w14:paraId="15D1A0E3" w14:textId="77777777" w:rsidTr="00915624">
        <w:tc>
          <w:tcPr>
            <w:tcW w:w="2507" w:type="dxa"/>
            <w:tcBorders>
              <w:top w:val="single" w:sz="2" w:space="0" w:color="auto"/>
              <w:left w:val="single" w:sz="2" w:space="0" w:color="auto"/>
              <w:bottom w:val="single" w:sz="2" w:space="0" w:color="auto"/>
              <w:right w:val="single" w:sz="2" w:space="0" w:color="auto"/>
            </w:tcBorders>
          </w:tcPr>
          <w:p w14:paraId="372B0688" w14:textId="77777777" w:rsidR="00616968" w:rsidRPr="000F6836" w:rsidRDefault="00616968" w:rsidP="00915624">
            <w:pPr>
              <w:pStyle w:val="NormalLeft"/>
              <w:rPr>
                <w:lang w:val="en-GB"/>
              </w:rPr>
            </w:pPr>
            <w:r w:rsidRPr="000F6836">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08A668E0" w14:textId="77777777" w:rsidR="00616968" w:rsidRPr="000F6836" w:rsidRDefault="00616968" w:rsidP="00915624">
            <w:pPr>
              <w:pStyle w:val="NormalLeft"/>
              <w:rPr>
                <w:lang w:val="en-GB"/>
              </w:rPr>
            </w:pPr>
            <w:r w:rsidRPr="000F6836">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3120834"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‘other non–life’ perils.</w:t>
            </w:r>
          </w:p>
        </w:tc>
      </w:tr>
      <w:tr w:rsidR="00616968" w:rsidRPr="000F6836" w14:paraId="33E9BEA0" w14:textId="77777777" w:rsidTr="00915624">
        <w:tc>
          <w:tcPr>
            <w:tcW w:w="2507" w:type="dxa"/>
            <w:tcBorders>
              <w:top w:val="single" w:sz="2" w:space="0" w:color="auto"/>
              <w:left w:val="single" w:sz="2" w:space="0" w:color="auto"/>
              <w:bottom w:val="single" w:sz="2" w:space="0" w:color="auto"/>
              <w:right w:val="single" w:sz="2" w:space="0" w:color="auto"/>
            </w:tcBorders>
          </w:tcPr>
          <w:p w14:paraId="2615F0D2" w14:textId="77777777" w:rsidR="00616968" w:rsidRPr="000F6836" w:rsidRDefault="00616968" w:rsidP="00915624">
            <w:pPr>
              <w:pStyle w:val="NormalLeft"/>
              <w:rPr>
                <w:lang w:val="en-GB"/>
              </w:rPr>
            </w:pPr>
            <w:r w:rsidRPr="000F6836">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32C45F4A" w14:textId="77777777" w:rsidR="00616968" w:rsidRPr="000F6836" w:rsidRDefault="00616968" w:rsidP="00915624">
            <w:pPr>
              <w:pStyle w:val="NormalLeft"/>
              <w:rPr>
                <w:lang w:val="en-GB"/>
              </w:rPr>
            </w:pPr>
            <w:r w:rsidRPr="000F6836">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328859CC" w14:textId="77777777" w:rsidR="00616968" w:rsidRPr="000F6836" w:rsidRDefault="00616968" w:rsidP="00915624">
            <w:pPr>
              <w:pStyle w:val="NormalLeft"/>
              <w:rPr>
                <w:lang w:val="en-GB"/>
              </w:rPr>
            </w:pPr>
            <w:r w:rsidRPr="000F6836">
              <w:rPr>
                <w:lang w:val="en-GB"/>
              </w:rPr>
              <w:t>This is the total catastrophe risk after risk mitigation arising from all ‘other non–life’ catastrophe perils and taking into consideration the diversification effect between the perils given in C0030/R0180.</w:t>
            </w:r>
          </w:p>
        </w:tc>
      </w:tr>
      <w:tr w:rsidR="00616968" w:rsidRPr="000F6836" w14:paraId="213285A6" w14:textId="77777777" w:rsidTr="00915624">
        <w:tc>
          <w:tcPr>
            <w:tcW w:w="2507" w:type="dxa"/>
            <w:tcBorders>
              <w:top w:val="single" w:sz="2" w:space="0" w:color="auto"/>
              <w:left w:val="single" w:sz="2" w:space="0" w:color="auto"/>
              <w:bottom w:val="single" w:sz="2" w:space="0" w:color="auto"/>
              <w:right w:val="single" w:sz="2" w:space="0" w:color="auto"/>
            </w:tcBorders>
          </w:tcPr>
          <w:p w14:paraId="2942DFF6" w14:textId="77777777" w:rsidR="00616968" w:rsidRPr="000F6836" w:rsidRDefault="00616968" w:rsidP="00915624">
            <w:pPr>
              <w:pStyle w:val="NormalLeft"/>
              <w:rPr>
                <w:lang w:val="en-GB"/>
              </w:rPr>
            </w:pPr>
            <w:r w:rsidRPr="000F6836">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0596A00F" w14:textId="77777777" w:rsidR="00616968" w:rsidRPr="000F6836" w:rsidRDefault="00616968" w:rsidP="00915624">
            <w:pPr>
              <w:pStyle w:val="NormalLeft"/>
              <w:rPr>
                <w:lang w:val="en-GB"/>
              </w:rPr>
            </w:pPr>
            <w:r w:rsidRPr="000F6836">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E87220F"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‘other non–life’ catastrophe perils.</w:t>
            </w:r>
          </w:p>
        </w:tc>
      </w:tr>
      <w:tr w:rsidR="00616968" w:rsidRPr="000F6836" w14:paraId="5D155184" w14:textId="77777777" w:rsidTr="00915624">
        <w:tc>
          <w:tcPr>
            <w:tcW w:w="2507" w:type="dxa"/>
            <w:tcBorders>
              <w:top w:val="single" w:sz="2" w:space="0" w:color="auto"/>
              <w:left w:val="single" w:sz="2" w:space="0" w:color="auto"/>
              <w:bottom w:val="single" w:sz="2" w:space="0" w:color="auto"/>
              <w:right w:val="single" w:sz="2" w:space="0" w:color="auto"/>
            </w:tcBorders>
          </w:tcPr>
          <w:p w14:paraId="2A3DEFDF" w14:textId="77777777" w:rsidR="00616968" w:rsidRPr="000F6836" w:rsidRDefault="00616968" w:rsidP="00915624">
            <w:pPr>
              <w:pStyle w:val="NormalLeft"/>
              <w:rPr>
                <w:lang w:val="en-GB"/>
              </w:rPr>
            </w:pPr>
            <w:r w:rsidRPr="000F6836">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25280B31" w14:textId="77777777" w:rsidR="00616968" w:rsidRPr="000F6836" w:rsidRDefault="00616968" w:rsidP="00915624">
            <w:pPr>
              <w:pStyle w:val="NormalLeft"/>
              <w:rPr>
                <w:lang w:val="en-GB"/>
              </w:rPr>
            </w:pPr>
            <w:r w:rsidRPr="000F6836">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C420DBA" w14:textId="77777777" w:rsidR="00616968" w:rsidRPr="000F6836" w:rsidRDefault="00616968" w:rsidP="00915624">
            <w:pPr>
              <w:pStyle w:val="NormalLeft"/>
              <w:rPr>
                <w:lang w:val="en-GB"/>
              </w:rPr>
            </w:pPr>
            <w:r w:rsidRPr="000F6836">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616968" w:rsidRPr="000F6836" w14:paraId="3BADA26F" w14:textId="77777777" w:rsidTr="00915624">
        <w:tc>
          <w:tcPr>
            <w:tcW w:w="2507" w:type="dxa"/>
            <w:tcBorders>
              <w:top w:val="single" w:sz="2" w:space="0" w:color="auto"/>
              <w:left w:val="single" w:sz="2" w:space="0" w:color="auto"/>
              <w:bottom w:val="single" w:sz="2" w:space="0" w:color="auto"/>
              <w:right w:val="single" w:sz="2" w:space="0" w:color="auto"/>
            </w:tcBorders>
          </w:tcPr>
          <w:p w14:paraId="15E51098" w14:textId="77777777" w:rsidR="00616968" w:rsidRPr="000F6836" w:rsidRDefault="00616968" w:rsidP="00915624">
            <w:pPr>
              <w:pStyle w:val="NormalLeft"/>
              <w:rPr>
                <w:lang w:val="en-GB"/>
              </w:rPr>
            </w:pPr>
            <w:r w:rsidRPr="000F6836">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0FBA5051" w14:textId="77777777" w:rsidR="00616968" w:rsidRPr="000F6836" w:rsidRDefault="00616968" w:rsidP="00915624">
            <w:pPr>
              <w:pStyle w:val="NormalLeft"/>
              <w:rPr>
                <w:lang w:val="en-GB"/>
              </w:rPr>
            </w:pPr>
            <w:r w:rsidRPr="000F6836">
              <w:rPr>
                <w:lang w:val="en-GB"/>
              </w:rPr>
              <w:t xml:space="preserve">SCR before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79A7F6A2" w14:textId="77777777" w:rsidR="00616968" w:rsidRPr="000F6836" w:rsidRDefault="00616968" w:rsidP="00915624">
            <w:pPr>
              <w:pStyle w:val="NormalLeft"/>
              <w:rPr>
                <w:lang w:val="en-GB"/>
              </w:rPr>
            </w:pPr>
            <w:r w:rsidRPr="000F6836">
              <w:rPr>
                <w:lang w:val="en-GB"/>
              </w:rPr>
              <w:lastRenderedPageBreak/>
              <w:t>Diversification effect arising from the aggregation of the total capital charges before risk mitigation relating to different sub–modules (Natural catastrophe, Non–</w:t>
            </w:r>
            <w:r w:rsidRPr="000F6836">
              <w:rPr>
                <w:lang w:val="en-GB"/>
              </w:rPr>
              <w:lastRenderedPageBreak/>
              <w:t>proportional property reinsurance, Man–made and ‘Other non–life’ catastrophe risks).</w:t>
            </w:r>
          </w:p>
        </w:tc>
      </w:tr>
      <w:tr w:rsidR="00616968" w:rsidRPr="000F6836" w14:paraId="47433F36" w14:textId="77777777" w:rsidTr="00915624">
        <w:tc>
          <w:tcPr>
            <w:tcW w:w="2507" w:type="dxa"/>
            <w:tcBorders>
              <w:top w:val="single" w:sz="2" w:space="0" w:color="auto"/>
              <w:left w:val="single" w:sz="2" w:space="0" w:color="auto"/>
              <w:bottom w:val="single" w:sz="2" w:space="0" w:color="auto"/>
              <w:right w:val="single" w:sz="2" w:space="0" w:color="auto"/>
            </w:tcBorders>
          </w:tcPr>
          <w:p w14:paraId="0F3D404A" w14:textId="77777777" w:rsidR="00616968" w:rsidRPr="000F6836" w:rsidRDefault="00616968" w:rsidP="00915624">
            <w:pPr>
              <w:pStyle w:val="NormalLeft"/>
              <w:rPr>
                <w:lang w:val="en-GB"/>
              </w:rPr>
            </w:pPr>
            <w:r w:rsidRPr="000F6836">
              <w:rPr>
                <w:lang w:val="en-GB"/>
              </w:rPr>
              <w:lastRenderedPageBreak/>
              <w:t>C0010/R0210</w:t>
            </w:r>
          </w:p>
        </w:tc>
        <w:tc>
          <w:tcPr>
            <w:tcW w:w="2136" w:type="dxa"/>
            <w:tcBorders>
              <w:top w:val="single" w:sz="2" w:space="0" w:color="auto"/>
              <w:left w:val="single" w:sz="2" w:space="0" w:color="auto"/>
              <w:bottom w:val="single" w:sz="2" w:space="0" w:color="auto"/>
              <w:right w:val="single" w:sz="2" w:space="0" w:color="auto"/>
            </w:tcBorders>
          </w:tcPr>
          <w:p w14:paraId="3BD800B2" w14:textId="77777777" w:rsidR="00616968" w:rsidRPr="000F6836" w:rsidRDefault="00616968" w:rsidP="00915624">
            <w:pPr>
              <w:pStyle w:val="NormalLeft"/>
              <w:rPr>
                <w:lang w:val="en-GB"/>
              </w:rPr>
            </w:pPr>
            <w:r w:rsidRPr="000F6836">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89F6DC6" w14:textId="77777777" w:rsidR="00616968" w:rsidRPr="000F6836" w:rsidRDefault="00616968" w:rsidP="00915624">
            <w:pPr>
              <w:pStyle w:val="NormalLeft"/>
              <w:rPr>
                <w:lang w:val="en-GB"/>
              </w:rPr>
            </w:pPr>
            <w:r w:rsidRPr="000F6836">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616968" w:rsidRPr="000F6836" w14:paraId="38B3B70C" w14:textId="77777777" w:rsidTr="00915624">
        <w:tc>
          <w:tcPr>
            <w:tcW w:w="2507" w:type="dxa"/>
            <w:tcBorders>
              <w:top w:val="single" w:sz="2" w:space="0" w:color="auto"/>
              <w:left w:val="single" w:sz="2" w:space="0" w:color="auto"/>
              <w:bottom w:val="single" w:sz="2" w:space="0" w:color="auto"/>
              <w:right w:val="single" w:sz="2" w:space="0" w:color="auto"/>
            </w:tcBorders>
          </w:tcPr>
          <w:p w14:paraId="79DCE53D" w14:textId="77777777" w:rsidR="00616968" w:rsidRPr="000F6836" w:rsidRDefault="00616968" w:rsidP="00915624">
            <w:pPr>
              <w:pStyle w:val="NormalLeft"/>
              <w:rPr>
                <w:lang w:val="en-GB"/>
              </w:rPr>
            </w:pPr>
            <w:r w:rsidRPr="000F6836">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2A534135" w14:textId="77777777" w:rsidR="00616968" w:rsidRPr="000F6836" w:rsidRDefault="00616968" w:rsidP="00915624">
            <w:pPr>
              <w:pStyle w:val="NormalLeft"/>
              <w:rPr>
                <w:lang w:val="en-GB"/>
              </w:rPr>
            </w:pPr>
            <w:r w:rsidRPr="000F6836">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56F96565"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616968" w:rsidRPr="000F6836" w14:paraId="34A18A98" w14:textId="77777777" w:rsidTr="00915624">
        <w:tc>
          <w:tcPr>
            <w:tcW w:w="2507" w:type="dxa"/>
            <w:tcBorders>
              <w:top w:val="single" w:sz="2" w:space="0" w:color="auto"/>
              <w:left w:val="single" w:sz="2" w:space="0" w:color="auto"/>
              <w:bottom w:val="single" w:sz="2" w:space="0" w:color="auto"/>
              <w:right w:val="single" w:sz="2" w:space="0" w:color="auto"/>
            </w:tcBorders>
          </w:tcPr>
          <w:p w14:paraId="61821BA7" w14:textId="77777777" w:rsidR="00616968" w:rsidRPr="000F6836" w:rsidRDefault="00616968" w:rsidP="00915624">
            <w:pPr>
              <w:pStyle w:val="NormalLeft"/>
              <w:rPr>
                <w:lang w:val="en-GB"/>
              </w:rPr>
            </w:pPr>
            <w:r w:rsidRPr="000F6836">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576BBCC5" w14:textId="77777777" w:rsidR="00616968" w:rsidRPr="000F6836" w:rsidRDefault="00616968" w:rsidP="00915624">
            <w:pPr>
              <w:pStyle w:val="NormalLeft"/>
              <w:rPr>
                <w:lang w:val="en-GB"/>
              </w:rPr>
            </w:pPr>
            <w:r w:rsidRPr="000F6836">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B35A902" w14:textId="77777777" w:rsidR="00616968" w:rsidRPr="000F6836" w:rsidRDefault="00616968" w:rsidP="00915624">
            <w:pPr>
              <w:pStyle w:val="NormalLeft"/>
              <w:rPr>
                <w:lang w:val="en-GB"/>
              </w:rPr>
            </w:pPr>
            <w:r w:rsidRPr="000F6836">
              <w:rPr>
                <w:lang w:val="en-GB"/>
              </w:rPr>
              <w:t>Diversification effect arising from the aggregation of the risk mitigation effect of the group's specific reinsurance contracts and special purpose vehicles relating to different sub–modules (Natural catastrophe, Non–proportional property reinsurance, Man–made and ‘Other non–life’ catastrophe risks).</w:t>
            </w:r>
          </w:p>
        </w:tc>
      </w:tr>
      <w:tr w:rsidR="00616968" w:rsidRPr="000F6836" w14:paraId="13D3A748" w14:textId="77777777" w:rsidTr="00915624">
        <w:tc>
          <w:tcPr>
            <w:tcW w:w="2507" w:type="dxa"/>
            <w:tcBorders>
              <w:top w:val="single" w:sz="2" w:space="0" w:color="auto"/>
              <w:left w:val="single" w:sz="2" w:space="0" w:color="auto"/>
              <w:bottom w:val="single" w:sz="2" w:space="0" w:color="auto"/>
              <w:right w:val="single" w:sz="2" w:space="0" w:color="auto"/>
            </w:tcBorders>
          </w:tcPr>
          <w:p w14:paraId="344EAD08" w14:textId="77777777" w:rsidR="00616968" w:rsidRPr="000F6836" w:rsidRDefault="00616968" w:rsidP="00915624">
            <w:pPr>
              <w:pStyle w:val="NormalLeft"/>
              <w:rPr>
                <w:lang w:val="en-GB"/>
              </w:rPr>
            </w:pPr>
            <w:r w:rsidRPr="000F6836">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4950CE25" w14:textId="77777777" w:rsidR="00616968" w:rsidRPr="000F6836" w:rsidRDefault="00616968" w:rsidP="00915624">
            <w:pPr>
              <w:pStyle w:val="NormalLeft"/>
              <w:rPr>
                <w:lang w:val="en-GB"/>
              </w:rPr>
            </w:pPr>
            <w:r w:rsidRPr="000F6836">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3C012ACC"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616968" w:rsidRPr="000F6836" w14:paraId="2D17373F" w14:textId="77777777" w:rsidTr="00915624">
        <w:tc>
          <w:tcPr>
            <w:tcW w:w="2507" w:type="dxa"/>
            <w:tcBorders>
              <w:top w:val="single" w:sz="2" w:space="0" w:color="auto"/>
              <w:left w:val="single" w:sz="2" w:space="0" w:color="auto"/>
              <w:bottom w:val="single" w:sz="2" w:space="0" w:color="auto"/>
              <w:right w:val="single" w:sz="2" w:space="0" w:color="auto"/>
            </w:tcBorders>
          </w:tcPr>
          <w:p w14:paraId="39C54076" w14:textId="77777777" w:rsidR="00616968" w:rsidRPr="000F6836" w:rsidRDefault="00616968" w:rsidP="00915624">
            <w:pPr>
              <w:pStyle w:val="NormalLeft"/>
              <w:rPr>
                <w:lang w:val="en-GB"/>
              </w:rPr>
            </w:pPr>
            <w:r w:rsidRPr="000F6836">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5F46B765" w14:textId="77777777" w:rsidR="00616968" w:rsidRPr="000F6836" w:rsidRDefault="00616968" w:rsidP="00915624">
            <w:pPr>
              <w:pStyle w:val="NormalLeft"/>
              <w:rPr>
                <w:lang w:val="en-GB"/>
              </w:rPr>
            </w:pPr>
            <w:r w:rsidRPr="000F6836">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36F6974D" w14:textId="77777777" w:rsidR="00616968" w:rsidRPr="000F6836" w:rsidRDefault="00616968" w:rsidP="00915624">
            <w:pPr>
              <w:pStyle w:val="NormalLeft"/>
              <w:rPr>
                <w:lang w:val="en-GB"/>
              </w:rPr>
            </w:pPr>
            <w:r w:rsidRPr="000F6836">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616968" w:rsidRPr="000F6836" w14:paraId="6F1F4E3D" w14:textId="77777777" w:rsidTr="00915624">
        <w:tc>
          <w:tcPr>
            <w:tcW w:w="2507" w:type="dxa"/>
            <w:tcBorders>
              <w:top w:val="single" w:sz="2" w:space="0" w:color="auto"/>
              <w:left w:val="single" w:sz="2" w:space="0" w:color="auto"/>
              <w:bottom w:val="single" w:sz="2" w:space="0" w:color="auto"/>
              <w:right w:val="single" w:sz="2" w:space="0" w:color="auto"/>
            </w:tcBorders>
          </w:tcPr>
          <w:p w14:paraId="6EAF304B" w14:textId="77777777" w:rsidR="00616968" w:rsidRPr="000F6836" w:rsidRDefault="00616968" w:rsidP="00915624">
            <w:pPr>
              <w:pStyle w:val="NormalLeft"/>
              <w:rPr>
                <w:lang w:val="en-GB"/>
              </w:rPr>
            </w:pPr>
            <w:r w:rsidRPr="000F6836">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1DCA73B" w14:textId="77777777" w:rsidR="00616968" w:rsidRPr="000F6836" w:rsidRDefault="00616968" w:rsidP="00915624">
            <w:pPr>
              <w:pStyle w:val="NormalLeft"/>
              <w:rPr>
                <w:lang w:val="en-GB"/>
              </w:rPr>
            </w:pPr>
            <w:r w:rsidRPr="000F6836">
              <w:rPr>
                <w:lang w:val="en-GB"/>
              </w:rPr>
              <w:t xml:space="preserve">SCR after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19085130" w14:textId="77777777" w:rsidR="00616968" w:rsidRPr="000F6836" w:rsidRDefault="00616968" w:rsidP="00915624">
            <w:pPr>
              <w:pStyle w:val="NormalLeft"/>
              <w:rPr>
                <w:lang w:val="en-GB"/>
              </w:rPr>
            </w:pPr>
            <w:r w:rsidRPr="000F6836">
              <w:rPr>
                <w:lang w:val="en-GB"/>
              </w:rPr>
              <w:lastRenderedPageBreak/>
              <w:t>Diversification effect arising from the aggregation of the total capital charges after risk mitigation relating to different sub–modules (Natural catastrophe, Non–</w:t>
            </w:r>
            <w:r w:rsidRPr="000F6836">
              <w:rPr>
                <w:lang w:val="en-GB"/>
              </w:rPr>
              <w:lastRenderedPageBreak/>
              <w:t>proportional property reinsurance, Man–made and ‘Other non–life’ catastrophe risks).</w:t>
            </w:r>
          </w:p>
        </w:tc>
      </w:tr>
      <w:tr w:rsidR="00616968" w:rsidRPr="000F6836" w14:paraId="3E98858C" w14:textId="77777777" w:rsidTr="00915624">
        <w:tc>
          <w:tcPr>
            <w:tcW w:w="2507" w:type="dxa"/>
            <w:tcBorders>
              <w:top w:val="single" w:sz="2" w:space="0" w:color="auto"/>
              <w:left w:val="single" w:sz="2" w:space="0" w:color="auto"/>
              <w:bottom w:val="single" w:sz="2" w:space="0" w:color="auto"/>
              <w:right w:val="single" w:sz="2" w:space="0" w:color="auto"/>
            </w:tcBorders>
          </w:tcPr>
          <w:p w14:paraId="1F097605" w14:textId="77777777" w:rsidR="00616968" w:rsidRPr="000F6836" w:rsidRDefault="00616968" w:rsidP="00915624">
            <w:pPr>
              <w:pStyle w:val="NormalLeft"/>
              <w:rPr>
                <w:lang w:val="en-GB"/>
              </w:rPr>
            </w:pPr>
            <w:r w:rsidRPr="000F6836">
              <w:rPr>
                <w:lang w:val="en-GB"/>
              </w:rPr>
              <w:lastRenderedPageBreak/>
              <w:t>C0030/R0210</w:t>
            </w:r>
          </w:p>
        </w:tc>
        <w:tc>
          <w:tcPr>
            <w:tcW w:w="2136" w:type="dxa"/>
            <w:tcBorders>
              <w:top w:val="single" w:sz="2" w:space="0" w:color="auto"/>
              <w:left w:val="single" w:sz="2" w:space="0" w:color="auto"/>
              <w:bottom w:val="single" w:sz="2" w:space="0" w:color="auto"/>
              <w:right w:val="single" w:sz="2" w:space="0" w:color="auto"/>
            </w:tcBorders>
          </w:tcPr>
          <w:p w14:paraId="49015B08" w14:textId="77777777" w:rsidR="00616968" w:rsidRPr="000F6836" w:rsidRDefault="00616968" w:rsidP="00915624">
            <w:pPr>
              <w:pStyle w:val="NormalLeft"/>
              <w:rPr>
                <w:lang w:val="en-GB"/>
              </w:rPr>
            </w:pPr>
            <w:r w:rsidRPr="000F6836">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40E2B1B" w14:textId="77777777" w:rsidR="00616968" w:rsidRPr="000F6836" w:rsidRDefault="00616968" w:rsidP="00915624">
            <w:pPr>
              <w:pStyle w:val="NormalLeft"/>
              <w:rPr>
                <w:lang w:val="en-GB"/>
              </w:rPr>
            </w:pPr>
            <w:r w:rsidRPr="000F6836">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616968" w:rsidRPr="000F6836" w14:paraId="5F845C98" w14:textId="77777777" w:rsidTr="00915624">
        <w:tc>
          <w:tcPr>
            <w:tcW w:w="2507" w:type="dxa"/>
            <w:tcBorders>
              <w:top w:val="single" w:sz="2" w:space="0" w:color="auto"/>
              <w:left w:val="single" w:sz="2" w:space="0" w:color="auto"/>
              <w:bottom w:val="single" w:sz="2" w:space="0" w:color="auto"/>
              <w:right w:val="single" w:sz="2" w:space="0" w:color="auto"/>
            </w:tcBorders>
          </w:tcPr>
          <w:p w14:paraId="7C48246C" w14:textId="77777777" w:rsidR="00616968" w:rsidRPr="000F6836" w:rsidRDefault="00616968" w:rsidP="00915624">
            <w:pPr>
              <w:pStyle w:val="NormalCentered"/>
              <w:rPr>
                <w:lang w:val="en-GB"/>
              </w:rPr>
            </w:pPr>
            <w:r w:rsidRPr="000F6836">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76AA37E5"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2F4559" w14:textId="77777777" w:rsidR="00616968" w:rsidRPr="000F6836" w:rsidRDefault="00616968" w:rsidP="00915624">
            <w:pPr>
              <w:pStyle w:val="NormalCentered"/>
              <w:rPr>
                <w:lang w:val="en-GB"/>
              </w:rPr>
            </w:pPr>
          </w:p>
        </w:tc>
      </w:tr>
      <w:tr w:rsidR="00616968" w:rsidRPr="000F6836" w14:paraId="2A4670E0" w14:textId="77777777" w:rsidTr="00915624">
        <w:tc>
          <w:tcPr>
            <w:tcW w:w="2507" w:type="dxa"/>
            <w:tcBorders>
              <w:top w:val="single" w:sz="2" w:space="0" w:color="auto"/>
              <w:left w:val="single" w:sz="2" w:space="0" w:color="auto"/>
              <w:bottom w:val="single" w:sz="2" w:space="0" w:color="auto"/>
              <w:right w:val="single" w:sz="2" w:space="0" w:color="auto"/>
            </w:tcBorders>
          </w:tcPr>
          <w:p w14:paraId="73E11765" w14:textId="77777777" w:rsidR="00616968" w:rsidRPr="000F6836" w:rsidRDefault="00616968" w:rsidP="00915624">
            <w:pPr>
              <w:pStyle w:val="NormalLeft"/>
              <w:rPr>
                <w:lang w:val="en-GB"/>
              </w:rPr>
            </w:pPr>
            <w:r w:rsidRPr="000F6836">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1D4B7847" w14:textId="77777777" w:rsidR="00616968" w:rsidRPr="000F6836" w:rsidRDefault="00616968" w:rsidP="00915624">
            <w:pPr>
              <w:pStyle w:val="NormalLeft"/>
              <w:rPr>
                <w:lang w:val="en-GB"/>
              </w:rPr>
            </w:pPr>
            <w:r w:rsidRPr="000F6836">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7351F58F" w14:textId="77777777" w:rsidR="00616968" w:rsidRPr="000F6836" w:rsidRDefault="00616968" w:rsidP="00915624">
            <w:pPr>
              <w:pStyle w:val="NormalLeft"/>
              <w:rPr>
                <w:lang w:val="en-GB"/>
              </w:rPr>
            </w:pPr>
            <w:r w:rsidRPr="000F6836">
              <w:rPr>
                <w:lang w:val="en-GB"/>
              </w:rPr>
              <w:t>This is the total catastrophe risk before risk mitigation arising from all Health catastrophe risk sub–modules and taking into consideration the diversification effect between the sub–modules given in C0010/R0340.</w:t>
            </w:r>
          </w:p>
        </w:tc>
      </w:tr>
      <w:tr w:rsidR="00616968" w:rsidRPr="000F6836" w14:paraId="18B2057B" w14:textId="77777777" w:rsidTr="00915624">
        <w:tc>
          <w:tcPr>
            <w:tcW w:w="2507" w:type="dxa"/>
            <w:tcBorders>
              <w:top w:val="single" w:sz="2" w:space="0" w:color="auto"/>
              <w:left w:val="single" w:sz="2" w:space="0" w:color="auto"/>
              <w:bottom w:val="single" w:sz="2" w:space="0" w:color="auto"/>
              <w:right w:val="single" w:sz="2" w:space="0" w:color="auto"/>
            </w:tcBorders>
          </w:tcPr>
          <w:p w14:paraId="6B651A03" w14:textId="77777777" w:rsidR="00616968" w:rsidRPr="000F6836" w:rsidRDefault="00616968" w:rsidP="00915624">
            <w:pPr>
              <w:pStyle w:val="NormalLeft"/>
              <w:rPr>
                <w:lang w:val="en-GB"/>
              </w:rPr>
            </w:pPr>
            <w:r w:rsidRPr="000F6836">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20A3E0B9" w14:textId="77777777" w:rsidR="00616968" w:rsidRPr="000F6836" w:rsidRDefault="00616968" w:rsidP="00915624">
            <w:pPr>
              <w:pStyle w:val="NormalLeft"/>
              <w:rPr>
                <w:lang w:val="en-GB"/>
              </w:rPr>
            </w:pPr>
            <w:r w:rsidRPr="000F6836">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9F0E7F5" w14:textId="77777777" w:rsidR="00616968" w:rsidRPr="000F6836" w:rsidRDefault="00616968" w:rsidP="00915624">
            <w:pPr>
              <w:pStyle w:val="NormalLeft"/>
              <w:rPr>
                <w:lang w:val="en-GB"/>
              </w:rPr>
            </w:pPr>
            <w:r w:rsidRPr="000F6836">
              <w:rPr>
                <w:lang w:val="en-GB"/>
              </w:rPr>
              <w:t>This is the total capital requirement before risk mitigation per Health catastrophe risk sub–modules, taking into consideration the diversification effect between the countries.</w:t>
            </w:r>
          </w:p>
          <w:p w14:paraId="39FF782C" w14:textId="77777777" w:rsidR="00616968" w:rsidRPr="000F6836" w:rsidRDefault="00616968" w:rsidP="00915624">
            <w:pPr>
              <w:pStyle w:val="NormalLeft"/>
              <w:rPr>
                <w:lang w:val="en-GB"/>
              </w:rPr>
            </w:pPr>
            <w:r w:rsidRPr="000F6836">
              <w:rPr>
                <w:lang w:val="en-GB"/>
              </w:rPr>
              <w:t>Per Health catastrophe risk sub–module this amount is equal to the Catastrophe Risk Charge before risk mitigation.</w:t>
            </w:r>
          </w:p>
        </w:tc>
      </w:tr>
      <w:tr w:rsidR="00616968" w:rsidRPr="000F6836" w14:paraId="5711790F" w14:textId="77777777" w:rsidTr="00915624">
        <w:tc>
          <w:tcPr>
            <w:tcW w:w="2507" w:type="dxa"/>
            <w:tcBorders>
              <w:top w:val="single" w:sz="2" w:space="0" w:color="auto"/>
              <w:left w:val="single" w:sz="2" w:space="0" w:color="auto"/>
              <w:bottom w:val="single" w:sz="2" w:space="0" w:color="auto"/>
              <w:right w:val="single" w:sz="2" w:space="0" w:color="auto"/>
            </w:tcBorders>
          </w:tcPr>
          <w:p w14:paraId="0088FCD4" w14:textId="77777777" w:rsidR="00616968" w:rsidRPr="000F6836" w:rsidRDefault="00616968" w:rsidP="00915624">
            <w:pPr>
              <w:pStyle w:val="NormalLeft"/>
              <w:rPr>
                <w:lang w:val="en-GB"/>
              </w:rPr>
            </w:pPr>
            <w:r w:rsidRPr="000F6836">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22580CE3" w14:textId="77777777" w:rsidR="00616968" w:rsidRPr="000F6836" w:rsidRDefault="00616968" w:rsidP="00915624">
            <w:pPr>
              <w:pStyle w:val="NormalLeft"/>
              <w:rPr>
                <w:lang w:val="en-GB"/>
              </w:rPr>
            </w:pPr>
            <w:r w:rsidRPr="000F6836">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6F318F7"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Health catastrophe risk sub–modules.</w:t>
            </w:r>
          </w:p>
        </w:tc>
      </w:tr>
      <w:tr w:rsidR="00616968" w:rsidRPr="000F6836" w14:paraId="62E9D80B" w14:textId="77777777" w:rsidTr="00915624">
        <w:tc>
          <w:tcPr>
            <w:tcW w:w="2507" w:type="dxa"/>
            <w:tcBorders>
              <w:top w:val="single" w:sz="2" w:space="0" w:color="auto"/>
              <w:left w:val="single" w:sz="2" w:space="0" w:color="auto"/>
              <w:bottom w:val="single" w:sz="2" w:space="0" w:color="auto"/>
              <w:right w:val="single" w:sz="2" w:space="0" w:color="auto"/>
            </w:tcBorders>
          </w:tcPr>
          <w:p w14:paraId="545E14EB" w14:textId="77777777" w:rsidR="00616968" w:rsidRPr="000F6836" w:rsidRDefault="00616968" w:rsidP="00915624">
            <w:pPr>
              <w:pStyle w:val="NormalLeft"/>
              <w:rPr>
                <w:lang w:val="en-GB"/>
              </w:rPr>
            </w:pPr>
            <w:r w:rsidRPr="000F6836">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38556313" w14:textId="77777777" w:rsidR="00616968" w:rsidRPr="000F6836" w:rsidRDefault="00616968" w:rsidP="00915624">
            <w:pPr>
              <w:pStyle w:val="NormalLeft"/>
              <w:rPr>
                <w:lang w:val="en-GB"/>
              </w:rPr>
            </w:pPr>
            <w:r w:rsidRPr="000F6836">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3EC6925D"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arising from all Health catastrophe risk sub–modules and taking into consideration the diversification effect between the sub–modules given in C0020/R0340.</w:t>
            </w:r>
          </w:p>
        </w:tc>
      </w:tr>
      <w:tr w:rsidR="00616968" w:rsidRPr="000F6836" w14:paraId="40711718" w14:textId="77777777" w:rsidTr="00915624">
        <w:tc>
          <w:tcPr>
            <w:tcW w:w="2507" w:type="dxa"/>
            <w:tcBorders>
              <w:top w:val="single" w:sz="2" w:space="0" w:color="auto"/>
              <w:left w:val="single" w:sz="2" w:space="0" w:color="auto"/>
              <w:bottom w:val="single" w:sz="2" w:space="0" w:color="auto"/>
              <w:right w:val="single" w:sz="2" w:space="0" w:color="auto"/>
            </w:tcBorders>
          </w:tcPr>
          <w:p w14:paraId="40120B2B" w14:textId="77777777" w:rsidR="00616968" w:rsidRPr="000F6836" w:rsidRDefault="00616968" w:rsidP="00915624">
            <w:pPr>
              <w:pStyle w:val="NormalLeft"/>
              <w:rPr>
                <w:lang w:val="en-GB"/>
              </w:rPr>
            </w:pPr>
            <w:r w:rsidRPr="000F6836">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0F433D0D" w14:textId="77777777" w:rsidR="00616968" w:rsidRPr="000F6836" w:rsidRDefault="00616968" w:rsidP="00915624">
            <w:pPr>
              <w:pStyle w:val="NormalLeft"/>
              <w:rPr>
                <w:lang w:val="en-GB"/>
              </w:rPr>
            </w:pPr>
            <w:r w:rsidRPr="000F6836">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2189D9B1" w14:textId="77777777" w:rsidR="00616968" w:rsidRPr="000F6836" w:rsidRDefault="00616968" w:rsidP="00915624">
            <w:pPr>
              <w:pStyle w:val="NormalLeft"/>
              <w:rPr>
                <w:lang w:val="en-GB"/>
              </w:rPr>
            </w:pPr>
            <w:r w:rsidRPr="000F6836">
              <w:rPr>
                <w:lang w:val="en-GB"/>
              </w:rPr>
              <w:t>This is the total risk mitigation effect of the group's specific reinsurance contracts and special purpose vehicles per Health catastrophe risk sub–module.</w:t>
            </w:r>
          </w:p>
        </w:tc>
      </w:tr>
      <w:tr w:rsidR="00616968" w:rsidRPr="000F6836" w14:paraId="7DB0D21E" w14:textId="77777777" w:rsidTr="00915624">
        <w:tc>
          <w:tcPr>
            <w:tcW w:w="2507" w:type="dxa"/>
            <w:tcBorders>
              <w:top w:val="single" w:sz="2" w:space="0" w:color="auto"/>
              <w:left w:val="single" w:sz="2" w:space="0" w:color="auto"/>
              <w:bottom w:val="single" w:sz="2" w:space="0" w:color="auto"/>
              <w:right w:val="single" w:sz="2" w:space="0" w:color="auto"/>
            </w:tcBorders>
          </w:tcPr>
          <w:p w14:paraId="4D8FCB9C" w14:textId="77777777" w:rsidR="00616968" w:rsidRPr="000F6836" w:rsidRDefault="00616968" w:rsidP="00915624">
            <w:pPr>
              <w:pStyle w:val="NormalLeft"/>
              <w:rPr>
                <w:lang w:val="en-GB"/>
              </w:rPr>
            </w:pPr>
            <w:r w:rsidRPr="000F6836">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2082FBFC" w14:textId="77777777" w:rsidR="00616968" w:rsidRPr="000F6836" w:rsidRDefault="00616968" w:rsidP="00915624">
            <w:pPr>
              <w:pStyle w:val="NormalLeft"/>
              <w:rPr>
                <w:lang w:val="en-GB"/>
              </w:rPr>
            </w:pPr>
            <w:r w:rsidRPr="000F6836">
              <w:rPr>
                <w:lang w:val="en-GB"/>
              </w:rPr>
              <w:t xml:space="preserve">Total risk mitigation — Diversification </w:t>
            </w:r>
            <w:r w:rsidRPr="000F6836">
              <w:rPr>
                <w:lang w:val="en-GB"/>
              </w:rPr>
              <w:lastRenderedPageBreak/>
              <w:t>between sub–modules</w:t>
            </w:r>
          </w:p>
        </w:tc>
        <w:tc>
          <w:tcPr>
            <w:tcW w:w="4643" w:type="dxa"/>
            <w:tcBorders>
              <w:top w:val="single" w:sz="2" w:space="0" w:color="auto"/>
              <w:left w:val="single" w:sz="2" w:space="0" w:color="auto"/>
              <w:bottom w:val="single" w:sz="2" w:space="0" w:color="auto"/>
              <w:right w:val="single" w:sz="2" w:space="0" w:color="auto"/>
            </w:tcBorders>
          </w:tcPr>
          <w:p w14:paraId="5C09C3FE"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risk mitigation effect of the group's specific reinsurance contracts and </w:t>
            </w:r>
            <w:r w:rsidRPr="000F6836">
              <w:rPr>
                <w:lang w:val="en-GB"/>
              </w:rPr>
              <w:lastRenderedPageBreak/>
              <w:t>special purpose vehicles relating to different Health catastrophe risk sub–modules.</w:t>
            </w:r>
          </w:p>
        </w:tc>
      </w:tr>
      <w:tr w:rsidR="00616968" w:rsidRPr="000F6836" w14:paraId="145A0507" w14:textId="77777777" w:rsidTr="00915624">
        <w:tc>
          <w:tcPr>
            <w:tcW w:w="2507" w:type="dxa"/>
            <w:tcBorders>
              <w:top w:val="single" w:sz="2" w:space="0" w:color="auto"/>
              <w:left w:val="single" w:sz="2" w:space="0" w:color="auto"/>
              <w:bottom w:val="single" w:sz="2" w:space="0" w:color="auto"/>
              <w:right w:val="single" w:sz="2" w:space="0" w:color="auto"/>
            </w:tcBorders>
          </w:tcPr>
          <w:p w14:paraId="0379C9DB" w14:textId="77777777" w:rsidR="00616968" w:rsidRPr="000F6836" w:rsidRDefault="00616968" w:rsidP="00915624">
            <w:pPr>
              <w:pStyle w:val="NormalLeft"/>
              <w:rPr>
                <w:lang w:val="en-GB"/>
              </w:rPr>
            </w:pPr>
            <w:r w:rsidRPr="000F6836">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72417AE5" w14:textId="77777777" w:rsidR="00616968" w:rsidRPr="000F6836" w:rsidRDefault="00616968" w:rsidP="00915624">
            <w:pPr>
              <w:pStyle w:val="NormalLeft"/>
              <w:rPr>
                <w:lang w:val="en-GB"/>
              </w:rPr>
            </w:pPr>
            <w:r w:rsidRPr="000F6836">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514A710" w14:textId="77777777" w:rsidR="00616968" w:rsidRPr="000F6836" w:rsidRDefault="00616968" w:rsidP="00915624">
            <w:pPr>
              <w:pStyle w:val="NormalLeft"/>
              <w:rPr>
                <w:lang w:val="en-GB"/>
              </w:rPr>
            </w:pPr>
            <w:r w:rsidRPr="000F6836">
              <w:rPr>
                <w:lang w:val="en-GB"/>
              </w:rPr>
              <w:t>This is the total catastrophe risk after risk mitigation arising from all Health catastrophe risk sub–modules and taking into consideration the diversification effect between the sub–modules given in C0030/R0340.</w:t>
            </w:r>
          </w:p>
        </w:tc>
      </w:tr>
      <w:tr w:rsidR="00616968" w:rsidRPr="000F6836" w14:paraId="2E0AD4AE" w14:textId="77777777" w:rsidTr="00915624">
        <w:tc>
          <w:tcPr>
            <w:tcW w:w="2507" w:type="dxa"/>
            <w:tcBorders>
              <w:top w:val="single" w:sz="2" w:space="0" w:color="auto"/>
              <w:left w:val="single" w:sz="2" w:space="0" w:color="auto"/>
              <w:bottom w:val="single" w:sz="2" w:space="0" w:color="auto"/>
              <w:right w:val="single" w:sz="2" w:space="0" w:color="auto"/>
            </w:tcBorders>
          </w:tcPr>
          <w:p w14:paraId="5C7FACD1" w14:textId="77777777" w:rsidR="00616968" w:rsidRPr="000F6836" w:rsidRDefault="00616968" w:rsidP="00915624">
            <w:pPr>
              <w:pStyle w:val="NormalLeft"/>
              <w:rPr>
                <w:lang w:val="en-GB"/>
              </w:rPr>
            </w:pPr>
            <w:r w:rsidRPr="000F6836">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2915AE83" w14:textId="77777777" w:rsidR="00616968" w:rsidRPr="000F6836" w:rsidRDefault="00616968" w:rsidP="00915624">
            <w:pPr>
              <w:pStyle w:val="NormalLeft"/>
              <w:rPr>
                <w:lang w:val="en-GB"/>
              </w:rPr>
            </w:pPr>
            <w:r w:rsidRPr="000F6836">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FD4903C" w14:textId="77777777" w:rsidR="00616968" w:rsidRPr="000F6836" w:rsidRDefault="00616968" w:rsidP="00915624">
            <w:pPr>
              <w:pStyle w:val="NormalLeft"/>
              <w:rPr>
                <w:lang w:val="en-GB"/>
              </w:rPr>
            </w:pPr>
            <w:r w:rsidRPr="000F6836">
              <w:rPr>
                <w:lang w:val="en-GB"/>
              </w:rPr>
              <w:t>This is the total capital requirement after risk mitigation per Health catastrophe risk sub–module, taking into consideration the diversification effect between countries.</w:t>
            </w:r>
          </w:p>
          <w:p w14:paraId="58AE33EC" w14:textId="77777777" w:rsidR="00616968" w:rsidRPr="000F6836" w:rsidRDefault="00616968" w:rsidP="00915624">
            <w:pPr>
              <w:pStyle w:val="NormalLeft"/>
              <w:rPr>
                <w:lang w:val="en-GB"/>
              </w:rPr>
            </w:pPr>
            <w:r w:rsidRPr="000F6836">
              <w:rPr>
                <w:lang w:val="en-GB"/>
              </w:rPr>
              <w:t>Per Health catastrophe risk sub–module this amount is equal to the Catastrophe Risk Charge after risk mitigation.</w:t>
            </w:r>
          </w:p>
        </w:tc>
      </w:tr>
      <w:tr w:rsidR="00616968" w:rsidRPr="000F6836" w14:paraId="10FF3791" w14:textId="77777777" w:rsidTr="00915624">
        <w:tc>
          <w:tcPr>
            <w:tcW w:w="2507" w:type="dxa"/>
            <w:tcBorders>
              <w:top w:val="single" w:sz="2" w:space="0" w:color="auto"/>
              <w:left w:val="single" w:sz="2" w:space="0" w:color="auto"/>
              <w:bottom w:val="single" w:sz="2" w:space="0" w:color="auto"/>
              <w:right w:val="single" w:sz="2" w:space="0" w:color="auto"/>
            </w:tcBorders>
          </w:tcPr>
          <w:p w14:paraId="708DD8EC" w14:textId="77777777" w:rsidR="00616968" w:rsidRPr="000F6836" w:rsidRDefault="00616968" w:rsidP="00915624">
            <w:pPr>
              <w:pStyle w:val="NormalLeft"/>
              <w:rPr>
                <w:lang w:val="en-GB"/>
              </w:rPr>
            </w:pPr>
            <w:r w:rsidRPr="000F6836">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CC7BB0A" w14:textId="77777777" w:rsidR="00616968" w:rsidRPr="000F6836" w:rsidRDefault="00616968" w:rsidP="00915624">
            <w:pPr>
              <w:pStyle w:val="NormalLeft"/>
              <w:rPr>
                <w:lang w:val="en-GB"/>
              </w:rPr>
            </w:pPr>
            <w:r w:rsidRPr="000F6836">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55F3849"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Health catastrophe risk sub–modules.</w:t>
            </w:r>
          </w:p>
        </w:tc>
      </w:tr>
      <w:tr w:rsidR="00616968" w:rsidRPr="000F6836" w14:paraId="14C0753C" w14:textId="77777777" w:rsidTr="00915624">
        <w:tc>
          <w:tcPr>
            <w:tcW w:w="2507" w:type="dxa"/>
            <w:tcBorders>
              <w:top w:val="single" w:sz="2" w:space="0" w:color="auto"/>
              <w:left w:val="single" w:sz="2" w:space="0" w:color="auto"/>
              <w:bottom w:val="single" w:sz="2" w:space="0" w:color="auto"/>
              <w:right w:val="single" w:sz="2" w:space="0" w:color="auto"/>
            </w:tcBorders>
          </w:tcPr>
          <w:p w14:paraId="2A03707F" w14:textId="77777777" w:rsidR="00616968" w:rsidRPr="000F6836" w:rsidRDefault="00616968" w:rsidP="00915624">
            <w:pPr>
              <w:pStyle w:val="NormalCentered"/>
              <w:rPr>
                <w:lang w:val="en-GB"/>
              </w:rPr>
            </w:pPr>
            <w:r w:rsidRPr="000F6836">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60FF822A"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53170C8" w14:textId="77777777" w:rsidR="00616968" w:rsidRPr="000F6836" w:rsidRDefault="00616968" w:rsidP="00915624">
            <w:pPr>
              <w:pStyle w:val="NormalCentered"/>
              <w:rPr>
                <w:lang w:val="en-GB"/>
              </w:rPr>
            </w:pPr>
          </w:p>
        </w:tc>
      </w:tr>
      <w:tr w:rsidR="00616968" w:rsidRPr="000F6836" w14:paraId="682B0911" w14:textId="77777777" w:rsidTr="00915624">
        <w:tc>
          <w:tcPr>
            <w:tcW w:w="2507" w:type="dxa"/>
            <w:tcBorders>
              <w:top w:val="single" w:sz="2" w:space="0" w:color="auto"/>
              <w:left w:val="single" w:sz="2" w:space="0" w:color="auto"/>
              <w:bottom w:val="single" w:sz="2" w:space="0" w:color="auto"/>
              <w:right w:val="single" w:sz="2" w:space="0" w:color="auto"/>
            </w:tcBorders>
          </w:tcPr>
          <w:p w14:paraId="365E4AB3" w14:textId="77777777" w:rsidR="00616968" w:rsidRPr="000F6836" w:rsidRDefault="00616968" w:rsidP="00915624">
            <w:pPr>
              <w:pStyle w:val="NormalCentered"/>
              <w:rPr>
                <w:lang w:val="en-GB"/>
              </w:rPr>
            </w:pPr>
            <w:r w:rsidRPr="000F6836">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A648EF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ECC8C30" w14:textId="77777777" w:rsidR="00616968" w:rsidRPr="000F6836" w:rsidRDefault="00616968" w:rsidP="00915624">
            <w:pPr>
              <w:pStyle w:val="NormalCentered"/>
              <w:rPr>
                <w:lang w:val="en-GB"/>
              </w:rPr>
            </w:pPr>
          </w:p>
        </w:tc>
      </w:tr>
      <w:tr w:rsidR="00616968" w:rsidRPr="000F6836" w14:paraId="14562B8C" w14:textId="77777777" w:rsidTr="00915624">
        <w:tc>
          <w:tcPr>
            <w:tcW w:w="2507" w:type="dxa"/>
            <w:tcBorders>
              <w:top w:val="single" w:sz="2" w:space="0" w:color="auto"/>
              <w:left w:val="single" w:sz="2" w:space="0" w:color="auto"/>
              <w:bottom w:val="single" w:sz="2" w:space="0" w:color="auto"/>
              <w:right w:val="single" w:sz="2" w:space="0" w:color="auto"/>
            </w:tcBorders>
          </w:tcPr>
          <w:p w14:paraId="5607C623" w14:textId="77777777" w:rsidR="00616968" w:rsidRPr="000F6836" w:rsidRDefault="00616968" w:rsidP="00915624">
            <w:pPr>
              <w:pStyle w:val="NormalLeft"/>
              <w:rPr>
                <w:lang w:val="en-GB"/>
              </w:rPr>
            </w:pPr>
            <w:r w:rsidRPr="000F6836">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03491B50" w14:textId="77777777" w:rsidR="00616968" w:rsidRPr="000F6836" w:rsidRDefault="00616968" w:rsidP="00915624">
            <w:pPr>
              <w:pStyle w:val="NormalLeft"/>
              <w:rPr>
                <w:lang w:val="en-GB"/>
              </w:rPr>
            </w:pPr>
            <w:r w:rsidRPr="000F6836">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26A98370" w14:textId="535F5256" w:rsidR="00616968" w:rsidRPr="000F6836" w:rsidRDefault="00616968" w:rsidP="00915624">
            <w:pPr>
              <w:pStyle w:val="NormalLeft"/>
              <w:rPr>
                <w:lang w:val="en-GB"/>
              </w:rPr>
            </w:pPr>
            <w:r w:rsidRPr="000F6836">
              <w:rPr>
                <w:lang w:val="en-GB"/>
              </w:rPr>
              <w:t xml:space="preserve">An estimate of the premiums to be earned by the insurance or reinsurance group, during the following year in relation to the 14 regions other than the </w:t>
            </w:r>
            <w:r w:rsidR="00915624" w:rsidRPr="000F6836">
              <w:rPr>
                <w:lang w:val="en-GB"/>
              </w:rPr>
              <w:t>specified</w:t>
            </w:r>
            <w:r w:rsidRPr="000F6836">
              <w:rPr>
                <w:lang w:val="en-GB"/>
              </w:rPr>
              <w:t xml:space="preserve">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50241C15"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57CBEB09" w14:textId="77777777" w:rsidTr="00915624">
        <w:tc>
          <w:tcPr>
            <w:tcW w:w="2507" w:type="dxa"/>
            <w:tcBorders>
              <w:top w:val="single" w:sz="2" w:space="0" w:color="auto"/>
              <w:left w:val="single" w:sz="2" w:space="0" w:color="auto"/>
              <w:bottom w:val="single" w:sz="2" w:space="0" w:color="auto"/>
              <w:right w:val="single" w:sz="2" w:space="0" w:color="auto"/>
            </w:tcBorders>
          </w:tcPr>
          <w:p w14:paraId="48D14C23" w14:textId="77777777" w:rsidR="00616968" w:rsidRPr="000F6836" w:rsidRDefault="00616968" w:rsidP="00915624">
            <w:pPr>
              <w:pStyle w:val="NormalLeft"/>
              <w:rPr>
                <w:lang w:val="en-GB"/>
              </w:rPr>
            </w:pPr>
            <w:r w:rsidRPr="000F6836">
              <w:rPr>
                <w:lang w:val="en-GB"/>
              </w:rPr>
              <w:t>C0040/R0790</w:t>
            </w:r>
          </w:p>
        </w:tc>
        <w:tc>
          <w:tcPr>
            <w:tcW w:w="2136" w:type="dxa"/>
            <w:tcBorders>
              <w:top w:val="single" w:sz="2" w:space="0" w:color="auto"/>
              <w:left w:val="single" w:sz="2" w:space="0" w:color="auto"/>
              <w:bottom w:val="single" w:sz="2" w:space="0" w:color="auto"/>
              <w:right w:val="single" w:sz="2" w:space="0" w:color="auto"/>
            </w:tcBorders>
          </w:tcPr>
          <w:p w14:paraId="2062AFFC" w14:textId="77777777" w:rsidR="00616968" w:rsidRPr="000F6836" w:rsidRDefault="00616968" w:rsidP="00915624">
            <w:pPr>
              <w:pStyle w:val="NormalLeft"/>
              <w:rPr>
                <w:lang w:val="en-GB"/>
              </w:rPr>
            </w:pPr>
            <w:r w:rsidRPr="000F6836">
              <w:rPr>
                <w:lang w:val="en-GB"/>
              </w:rPr>
              <w:t xml:space="preserve">Estimation of the gross premium to be earned — Total </w:t>
            </w:r>
            <w:r w:rsidRPr="000F6836">
              <w:rPr>
                <w:lang w:val="en-GB"/>
              </w:rPr>
              <w:lastRenderedPageBreak/>
              <w:t>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5062527" w14:textId="0813AC36" w:rsidR="00616968" w:rsidRPr="000F6836" w:rsidRDefault="00616968" w:rsidP="00915624">
            <w:pPr>
              <w:pStyle w:val="NormalLeft"/>
              <w:rPr>
                <w:lang w:val="en-GB"/>
              </w:rPr>
            </w:pPr>
            <w:r w:rsidRPr="000F6836">
              <w:rPr>
                <w:lang w:val="en-GB"/>
              </w:rPr>
              <w:lastRenderedPageBreak/>
              <w:t xml:space="preserve">Total of the estimate of the premiums to be earned by the insurance or reinsurance group before diversification, during the following </w:t>
            </w:r>
            <w:r w:rsidRPr="000F6836">
              <w:rPr>
                <w:lang w:val="en-GB"/>
              </w:rPr>
              <w:lastRenderedPageBreak/>
              <w:t>year for the other 14 regions other than the specified regions.</w:t>
            </w:r>
          </w:p>
        </w:tc>
      </w:tr>
      <w:tr w:rsidR="00616968" w:rsidRPr="000F6836" w14:paraId="3DB16010" w14:textId="77777777" w:rsidTr="00915624">
        <w:tc>
          <w:tcPr>
            <w:tcW w:w="2507" w:type="dxa"/>
            <w:tcBorders>
              <w:top w:val="single" w:sz="2" w:space="0" w:color="auto"/>
              <w:left w:val="single" w:sz="2" w:space="0" w:color="auto"/>
              <w:bottom w:val="single" w:sz="2" w:space="0" w:color="auto"/>
              <w:right w:val="single" w:sz="2" w:space="0" w:color="auto"/>
            </w:tcBorders>
          </w:tcPr>
          <w:p w14:paraId="45049601" w14:textId="77777777" w:rsidR="00616968" w:rsidRPr="000F6836" w:rsidRDefault="00616968" w:rsidP="00915624">
            <w:pPr>
              <w:pStyle w:val="NormalLeft"/>
              <w:rPr>
                <w:lang w:val="en-GB"/>
              </w:rPr>
            </w:pPr>
            <w:r w:rsidRPr="000F6836">
              <w:rPr>
                <w:lang w:val="en-GB"/>
              </w:rPr>
              <w:lastRenderedPageBreak/>
              <w:t>C0050/R0400–R0590</w:t>
            </w:r>
          </w:p>
        </w:tc>
        <w:tc>
          <w:tcPr>
            <w:tcW w:w="2136" w:type="dxa"/>
            <w:tcBorders>
              <w:top w:val="single" w:sz="2" w:space="0" w:color="auto"/>
              <w:left w:val="single" w:sz="2" w:space="0" w:color="auto"/>
              <w:bottom w:val="single" w:sz="2" w:space="0" w:color="auto"/>
              <w:right w:val="single" w:sz="2" w:space="0" w:color="auto"/>
            </w:tcBorders>
          </w:tcPr>
          <w:p w14:paraId="5BFB871E" w14:textId="01126976" w:rsidR="00616968" w:rsidRPr="000F6836" w:rsidRDefault="00616968" w:rsidP="00915624">
            <w:pPr>
              <w:pStyle w:val="NormalLeft"/>
              <w:rPr>
                <w:lang w:val="en-GB"/>
              </w:rPr>
            </w:pPr>
            <w:r w:rsidRPr="000F6836">
              <w:rPr>
                <w:lang w:val="en-GB"/>
              </w:rPr>
              <w:t>Exposure —</w:t>
            </w:r>
            <w:r w:rsidR="00915624"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B7B732C" w14:textId="34E9A3F3" w:rsidR="00616968" w:rsidRPr="000F6836" w:rsidRDefault="00616968" w:rsidP="00915624">
            <w:pPr>
              <w:pStyle w:val="NormalLeft"/>
              <w:rPr>
                <w:lang w:val="en-GB"/>
              </w:rPr>
            </w:pPr>
            <w:r w:rsidRPr="000F6836">
              <w:rPr>
                <w:lang w:val="en-GB"/>
              </w:rPr>
              <w:t>The sum of the total insured per each of the 2</w:t>
            </w:r>
            <w:ins w:id="5383" w:author="Author">
              <w:r w:rsidR="005160F3" w:rsidRPr="000F6836">
                <w:rPr>
                  <w:lang w:val="en-GB"/>
                </w:rPr>
                <w:t>3</w:t>
              </w:r>
            </w:ins>
            <w:del w:id="5384" w:author="Author">
              <w:r w:rsidRPr="000F6836" w:rsidDel="005160F3">
                <w:rPr>
                  <w:lang w:val="en-GB"/>
                </w:rPr>
                <w:delText>0</w:delText>
              </w:r>
            </w:del>
            <w:r w:rsidRPr="000F6836">
              <w:rPr>
                <w:lang w:val="en-GB"/>
              </w:rPr>
              <w:t xml:space="preserve"> specified regions for lines of business:</w:t>
            </w:r>
          </w:p>
          <w:p w14:paraId="29FE40B1" w14:textId="7C362CB9"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windstorm risk and where the risk is situated in this particular specified region; and</w:t>
            </w:r>
          </w:p>
          <w:p w14:paraId="1A049ABF" w14:textId="75BC7692" w:rsidR="00616968" w:rsidRPr="000F6836" w:rsidRDefault="00616968" w:rsidP="00915624">
            <w:pPr>
              <w:pStyle w:val="NormalLeft"/>
              <w:rPr>
                <w:lang w:val="en-GB"/>
              </w:rPr>
            </w:pPr>
            <w:r w:rsidRPr="000F6836">
              <w:rPr>
                <w:lang w:val="en-GB"/>
              </w:rPr>
              <w:t>Marine, aviation and transport insurance, including the proportional reinsurance obligations, in relation to contracts that cover onshore property damage by Windstorm and where the risk is situated in this particular specified region.</w:t>
            </w:r>
          </w:p>
        </w:tc>
      </w:tr>
      <w:tr w:rsidR="00616968" w:rsidRPr="000F6836" w14:paraId="78F3D511" w14:textId="77777777" w:rsidTr="00915624">
        <w:tc>
          <w:tcPr>
            <w:tcW w:w="2507" w:type="dxa"/>
            <w:tcBorders>
              <w:top w:val="single" w:sz="2" w:space="0" w:color="auto"/>
              <w:left w:val="single" w:sz="2" w:space="0" w:color="auto"/>
              <w:bottom w:val="single" w:sz="2" w:space="0" w:color="auto"/>
              <w:right w:val="single" w:sz="2" w:space="0" w:color="auto"/>
            </w:tcBorders>
          </w:tcPr>
          <w:p w14:paraId="58BF1503" w14:textId="77777777" w:rsidR="00616968" w:rsidRPr="000F6836" w:rsidRDefault="00616968" w:rsidP="00915624">
            <w:pPr>
              <w:pStyle w:val="NormalLeft"/>
              <w:rPr>
                <w:lang w:val="en-GB"/>
              </w:rPr>
            </w:pPr>
            <w:r w:rsidRPr="000F6836">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3595EDB4" w14:textId="466C1AAF" w:rsidR="00616968" w:rsidRPr="000F6836" w:rsidRDefault="00616968" w:rsidP="00915624">
            <w:pPr>
              <w:pStyle w:val="NormalLeft"/>
              <w:rPr>
                <w:lang w:val="en-GB"/>
              </w:rPr>
            </w:pPr>
            <w:r w:rsidRPr="000F6836">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3CCF585" w14:textId="376BF973" w:rsidR="00616968" w:rsidRPr="000F6836" w:rsidRDefault="00616968" w:rsidP="00915624">
            <w:pPr>
              <w:pStyle w:val="NormalLeft"/>
              <w:rPr>
                <w:lang w:val="en-GB"/>
              </w:rPr>
            </w:pPr>
            <w:r w:rsidRPr="000F6836">
              <w:rPr>
                <w:lang w:val="en-GB"/>
              </w:rPr>
              <w:t>Total of the exposure before diversification for the 2</w:t>
            </w:r>
            <w:ins w:id="5385" w:author="Author">
              <w:r w:rsidR="005160F3" w:rsidRPr="000F6836">
                <w:rPr>
                  <w:lang w:val="en-GB"/>
                </w:rPr>
                <w:t>3</w:t>
              </w:r>
            </w:ins>
            <w:del w:id="5386" w:author="Author">
              <w:r w:rsidRPr="000F6836" w:rsidDel="005160F3">
                <w:rPr>
                  <w:lang w:val="en-GB"/>
                </w:rPr>
                <w:delText>0</w:delText>
              </w:r>
            </w:del>
            <w:r w:rsidRPr="000F6836">
              <w:rPr>
                <w:lang w:val="en-GB"/>
              </w:rPr>
              <w:t xml:space="preserve"> specified regions.</w:t>
            </w:r>
          </w:p>
        </w:tc>
      </w:tr>
      <w:tr w:rsidR="00616968" w:rsidRPr="000F6836" w14:paraId="7A76CDE9" w14:textId="77777777" w:rsidTr="00915624">
        <w:tc>
          <w:tcPr>
            <w:tcW w:w="2507" w:type="dxa"/>
            <w:tcBorders>
              <w:top w:val="single" w:sz="2" w:space="0" w:color="auto"/>
              <w:left w:val="single" w:sz="2" w:space="0" w:color="auto"/>
              <w:bottom w:val="single" w:sz="2" w:space="0" w:color="auto"/>
              <w:right w:val="single" w:sz="2" w:space="0" w:color="auto"/>
            </w:tcBorders>
          </w:tcPr>
          <w:p w14:paraId="3D41E0A4" w14:textId="77777777" w:rsidR="00616968" w:rsidRPr="000F6836" w:rsidRDefault="00616968" w:rsidP="00915624">
            <w:pPr>
              <w:pStyle w:val="NormalLeft"/>
              <w:rPr>
                <w:lang w:val="en-GB"/>
              </w:rPr>
            </w:pPr>
            <w:r w:rsidRPr="000F6836">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2353C9F9" w14:textId="78017010" w:rsidR="00616968" w:rsidRPr="000F6836" w:rsidRDefault="00616968" w:rsidP="00915624">
            <w:pPr>
              <w:pStyle w:val="NormalLeft"/>
              <w:rPr>
                <w:lang w:val="en-GB"/>
              </w:rPr>
            </w:pPr>
            <w:r w:rsidRPr="000F6836">
              <w:rPr>
                <w:lang w:val="en-GB"/>
              </w:rPr>
              <w:t>Specified Gross Loss —</w:t>
            </w:r>
            <w:r w:rsidR="00915624"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078197E" w14:textId="07C9D5DA" w:rsidR="00616968" w:rsidRPr="000F6836" w:rsidRDefault="00616968" w:rsidP="005160F3">
            <w:pPr>
              <w:pStyle w:val="NormalLeft"/>
              <w:rPr>
                <w:lang w:val="en-GB"/>
              </w:rPr>
            </w:pPr>
            <w:r w:rsidRPr="000F6836">
              <w:rPr>
                <w:lang w:val="en-GB"/>
              </w:rPr>
              <w:t>Specified gross windstorm loss per each of the 2</w:t>
            </w:r>
            <w:del w:id="5387" w:author="Author">
              <w:r w:rsidRPr="000F6836" w:rsidDel="005160F3">
                <w:rPr>
                  <w:lang w:val="en-GB"/>
                </w:rPr>
                <w:delText>0</w:delText>
              </w:r>
            </w:del>
            <w:ins w:id="5388" w:author="Author">
              <w:r w:rsidR="005160F3" w:rsidRPr="000F6836">
                <w:rPr>
                  <w:lang w:val="en-GB"/>
                </w:rPr>
                <w:t>3</w:t>
              </w:r>
            </w:ins>
            <w:r w:rsidRPr="000F6836">
              <w:rPr>
                <w:lang w:val="en-GB"/>
              </w:rPr>
              <w:t xml:space="preserve"> specified regions, taking into consideration the effect of diversification effect between zones.</w:t>
            </w:r>
          </w:p>
        </w:tc>
      </w:tr>
      <w:tr w:rsidR="00616968" w:rsidRPr="000F6836" w14:paraId="7152545E" w14:textId="77777777" w:rsidTr="00915624">
        <w:tc>
          <w:tcPr>
            <w:tcW w:w="2507" w:type="dxa"/>
            <w:tcBorders>
              <w:top w:val="single" w:sz="2" w:space="0" w:color="auto"/>
              <w:left w:val="single" w:sz="2" w:space="0" w:color="auto"/>
              <w:bottom w:val="single" w:sz="2" w:space="0" w:color="auto"/>
              <w:right w:val="single" w:sz="2" w:space="0" w:color="auto"/>
            </w:tcBorders>
          </w:tcPr>
          <w:p w14:paraId="3AC66D5D" w14:textId="77777777" w:rsidR="00616968" w:rsidRPr="000F6836" w:rsidRDefault="00616968" w:rsidP="00915624">
            <w:pPr>
              <w:pStyle w:val="NormalLeft"/>
              <w:rPr>
                <w:lang w:val="en-GB"/>
              </w:rPr>
            </w:pPr>
            <w:r w:rsidRPr="000F6836">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95E5D3A" w14:textId="6D17688D" w:rsidR="00616968" w:rsidRPr="000F6836" w:rsidRDefault="00616968" w:rsidP="00915624">
            <w:pPr>
              <w:pStyle w:val="NormalLeft"/>
              <w:rPr>
                <w:lang w:val="en-GB"/>
              </w:rPr>
            </w:pPr>
            <w:r w:rsidRPr="000F6836">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2B6F1B" w14:textId="0CE04C75" w:rsidR="00616968" w:rsidRPr="000F6836" w:rsidRDefault="00616968" w:rsidP="00915624">
            <w:pPr>
              <w:pStyle w:val="NormalLeft"/>
              <w:rPr>
                <w:lang w:val="en-GB"/>
              </w:rPr>
            </w:pPr>
            <w:r w:rsidRPr="000F6836">
              <w:rPr>
                <w:lang w:val="en-GB"/>
              </w:rPr>
              <w:t>Total of the specified gross loss before diversification for the 2</w:t>
            </w:r>
            <w:ins w:id="5389" w:author="Author">
              <w:r w:rsidR="005160F3" w:rsidRPr="000F6836">
                <w:rPr>
                  <w:lang w:val="en-GB"/>
                </w:rPr>
                <w:t>3</w:t>
              </w:r>
            </w:ins>
            <w:del w:id="5390" w:author="Author">
              <w:r w:rsidRPr="000F6836" w:rsidDel="005160F3">
                <w:rPr>
                  <w:lang w:val="en-GB"/>
                </w:rPr>
                <w:delText>0</w:delText>
              </w:r>
            </w:del>
            <w:r w:rsidRPr="000F6836">
              <w:rPr>
                <w:lang w:val="en-GB"/>
              </w:rPr>
              <w:t xml:space="preserve"> specified regions.</w:t>
            </w:r>
          </w:p>
        </w:tc>
      </w:tr>
      <w:tr w:rsidR="00616968" w:rsidRPr="000F6836" w14:paraId="45797E9F" w14:textId="77777777" w:rsidTr="00915624">
        <w:tc>
          <w:tcPr>
            <w:tcW w:w="2507" w:type="dxa"/>
            <w:tcBorders>
              <w:top w:val="single" w:sz="2" w:space="0" w:color="auto"/>
              <w:left w:val="single" w:sz="2" w:space="0" w:color="auto"/>
              <w:bottom w:val="single" w:sz="2" w:space="0" w:color="auto"/>
              <w:right w:val="single" w:sz="2" w:space="0" w:color="auto"/>
            </w:tcBorders>
          </w:tcPr>
          <w:p w14:paraId="7E7B9A1F" w14:textId="77777777" w:rsidR="00616968" w:rsidRPr="000F6836" w:rsidRDefault="00616968" w:rsidP="00915624">
            <w:pPr>
              <w:pStyle w:val="NormalLeft"/>
              <w:rPr>
                <w:lang w:val="en-GB"/>
              </w:rPr>
            </w:pPr>
            <w:r w:rsidRPr="000F6836">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66D4A0C1" w14:textId="5A8205CD" w:rsidR="00616968" w:rsidRPr="000F6836" w:rsidRDefault="00616968" w:rsidP="00915624">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0627F1F2" w14:textId="25E29E75" w:rsidR="00616968" w:rsidRPr="000F6836" w:rsidRDefault="00616968" w:rsidP="00915624">
            <w:pPr>
              <w:pStyle w:val="NormalLeft"/>
              <w:rPr>
                <w:lang w:val="en-GB"/>
              </w:rPr>
            </w:pPr>
            <w:r w:rsidRPr="000F6836">
              <w:rPr>
                <w:lang w:val="en-GB"/>
              </w:rPr>
              <w:t>The risk charge factor per each of the 2</w:t>
            </w:r>
            <w:ins w:id="5391" w:author="Author">
              <w:r w:rsidR="005160F3" w:rsidRPr="000F6836">
                <w:rPr>
                  <w:lang w:val="en-GB"/>
                </w:rPr>
                <w:t>3</w:t>
              </w:r>
            </w:ins>
            <w:del w:id="5392" w:author="Author">
              <w:r w:rsidRPr="000F6836" w:rsidDel="005160F3">
                <w:rPr>
                  <w:lang w:val="en-GB"/>
                </w:rPr>
                <w:delText>0</w:delText>
              </w:r>
            </w:del>
            <w:r w:rsidRPr="000F6836">
              <w:rPr>
                <w:lang w:val="en-GB"/>
              </w:rPr>
              <w:t xml:space="preserve"> specified regions for Windstorm, taking into consideration the effect of diversification effect between zones.</w:t>
            </w:r>
          </w:p>
        </w:tc>
      </w:tr>
      <w:tr w:rsidR="00616968" w:rsidRPr="000F6836" w14:paraId="5CECD8ED" w14:textId="77777777" w:rsidTr="00915624">
        <w:tc>
          <w:tcPr>
            <w:tcW w:w="2507" w:type="dxa"/>
            <w:tcBorders>
              <w:top w:val="single" w:sz="2" w:space="0" w:color="auto"/>
              <w:left w:val="single" w:sz="2" w:space="0" w:color="auto"/>
              <w:bottom w:val="single" w:sz="2" w:space="0" w:color="auto"/>
              <w:right w:val="single" w:sz="2" w:space="0" w:color="auto"/>
            </w:tcBorders>
          </w:tcPr>
          <w:p w14:paraId="60FB6BF5" w14:textId="77777777" w:rsidR="00616968" w:rsidRPr="000F6836" w:rsidRDefault="00616968" w:rsidP="00915624">
            <w:pPr>
              <w:pStyle w:val="NormalLeft"/>
              <w:rPr>
                <w:lang w:val="en-GB"/>
              </w:rPr>
            </w:pPr>
            <w:r w:rsidRPr="000F6836">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286979CF" w14:textId="060A19AA" w:rsidR="00616968" w:rsidRPr="000F6836" w:rsidRDefault="00616968" w:rsidP="00915624">
            <w:pPr>
              <w:pStyle w:val="NormalLeft"/>
              <w:rPr>
                <w:lang w:val="en-GB"/>
              </w:rPr>
            </w:pPr>
            <w:r w:rsidRPr="000F6836">
              <w:rPr>
                <w:lang w:val="en-GB"/>
              </w:rPr>
              <w:t>Catastrophe Risk Charge Factor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72D1F0"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448087A3" w14:textId="77777777" w:rsidTr="00915624">
        <w:tc>
          <w:tcPr>
            <w:tcW w:w="2507" w:type="dxa"/>
            <w:tcBorders>
              <w:top w:val="single" w:sz="2" w:space="0" w:color="auto"/>
              <w:left w:val="single" w:sz="2" w:space="0" w:color="auto"/>
              <w:bottom w:val="single" w:sz="2" w:space="0" w:color="auto"/>
              <w:right w:val="single" w:sz="2" w:space="0" w:color="auto"/>
            </w:tcBorders>
          </w:tcPr>
          <w:p w14:paraId="054AD5F1" w14:textId="77777777" w:rsidR="00616968" w:rsidRPr="000F6836" w:rsidRDefault="00616968" w:rsidP="00915624">
            <w:pPr>
              <w:pStyle w:val="NormalLeft"/>
              <w:rPr>
                <w:lang w:val="en-GB"/>
              </w:rPr>
            </w:pPr>
            <w:r w:rsidRPr="000F6836">
              <w:rPr>
                <w:lang w:val="en-GB"/>
              </w:rPr>
              <w:lastRenderedPageBreak/>
              <w:t>C0080/R0400–R0590</w:t>
            </w:r>
          </w:p>
        </w:tc>
        <w:tc>
          <w:tcPr>
            <w:tcW w:w="2136" w:type="dxa"/>
            <w:tcBorders>
              <w:top w:val="single" w:sz="2" w:space="0" w:color="auto"/>
              <w:left w:val="single" w:sz="2" w:space="0" w:color="auto"/>
              <w:bottom w:val="single" w:sz="2" w:space="0" w:color="auto"/>
              <w:right w:val="single" w:sz="2" w:space="0" w:color="auto"/>
            </w:tcBorders>
          </w:tcPr>
          <w:p w14:paraId="22FE29DD" w14:textId="2BDA34F3" w:rsidR="00616968" w:rsidRPr="000F6836" w:rsidRDefault="00616968" w:rsidP="00915624">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0B98B651" w14:textId="42BC3F79" w:rsidR="00616968" w:rsidRPr="000F6836" w:rsidRDefault="00616968" w:rsidP="00915624">
            <w:pPr>
              <w:pStyle w:val="NormalLeft"/>
              <w:rPr>
                <w:lang w:val="en-GB"/>
              </w:rPr>
            </w:pPr>
            <w:r w:rsidRPr="000F6836">
              <w:rPr>
                <w:lang w:val="en-GB"/>
              </w:rPr>
              <w:t>The larger of the capital requirement for Windstorm risk for each of the 2</w:t>
            </w:r>
            <w:ins w:id="5393" w:author="Author">
              <w:r w:rsidR="005160F3" w:rsidRPr="000F6836">
                <w:rPr>
                  <w:lang w:val="en-GB"/>
                </w:rPr>
                <w:t>3</w:t>
              </w:r>
            </w:ins>
            <w:del w:id="5394" w:author="Author">
              <w:r w:rsidRPr="000F6836" w:rsidDel="005160F3">
                <w:rPr>
                  <w:lang w:val="en-GB"/>
                </w:rPr>
                <w:delText>0</w:delText>
              </w:r>
            </w:del>
            <w:r w:rsidRPr="000F6836">
              <w:rPr>
                <w:lang w:val="en-GB"/>
              </w:rPr>
              <w:t xml:space="preserve"> specified</w:t>
            </w:r>
            <w:r w:rsidR="00AC2C5E" w:rsidRPr="000F6836">
              <w:rPr>
                <w:lang w:val="en-GB"/>
              </w:rPr>
              <w:t xml:space="preserve"> </w:t>
            </w:r>
            <w:r w:rsidR="00915624" w:rsidRPr="000F6836">
              <w:rPr>
                <w:lang w:val="en-GB"/>
              </w:rPr>
              <w:t>r</w:t>
            </w:r>
            <w:r w:rsidRPr="000F6836">
              <w:rPr>
                <w:lang w:val="en-GB"/>
              </w:rPr>
              <w:t>egions according to scenario A or scenario B.</w:t>
            </w:r>
          </w:p>
          <w:p w14:paraId="7C96E949"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shall be taken into account.</w:t>
            </w:r>
          </w:p>
        </w:tc>
      </w:tr>
      <w:tr w:rsidR="00616968" w:rsidRPr="000F6836" w14:paraId="5A5A2090" w14:textId="77777777" w:rsidTr="00915624">
        <w:tc>
          <w:tcPr>
            <w:tcW w:w="2507" w:type="dxa"/>
            <w:tcBorders>
              <w:top w:val="single" w:sz="2" w:space="0" w:color="auto"/>
              <w:left w:val="single" w:sz="2" w:space="0" w:color="auto"/>
              <w:bottom w:val="single" w:sz="2" w:space="0" w:color="auto"/>
              <w:right w:val="single" w:sz="2" w:space="0" w:color="auto"/>
            </w:tcBorders>
          </w:tcPr>
          <w:p w14:paraId="11E04445" w14:textId="77777777" w:rsidR="00616968" w:rsidRPr="000F6836" w:rsidRDefault="00616968" w:rsidP="00915624">
            <w:pPr>
              <w:pStyle w:val="NormalLeft"/>
              <w:rPr>
                <w:lang w:val="en-GB"/>
              </w:rPr>
            </w:pPr>
            <w:r w:rsidRPr="000F6836">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63A7CC8D" w14:textId="5B5BD23F"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75F33FC" w14:textId="014A0921" w:rsidR="00616968" w:rsidRPr="000F6836" w:rsidRDefault="00616968" w:rsidP="005160F3">
            <w:pPr>
              <w:pStyle w:val="NormalLeft"/>
              <w:rPr>
                <w:lang w:val="en-GB"/>
              </w:rPr>
            </w:pPr>
            <w:r w:rsidRPr="000F6836">
              <w:rPr>
                <w:lang w:val="en-GB"/>
              </w:rPr>
              <w:t>Capital requirement before risk mitigation arising from Windsto</w:t>
            </w:r>
            <w:r w:rsidR="00AC2C5E" w:rsidRPr="000F6836">
              <w:rPr>
                <w:lang w:val="en-GB"/>
              </w:rPr>
              <w:t>rm for each of the 2</w:t>
            </w:r>
            <w:del w:id="5395" w:author="Author">
              <w:r w:rsidR="00AC2C5E" w:rsidRPr="000F6836" w:rsidDel="005160F3">
                <w:rPr>
                  <w:lang w:val="en-GB"/>
                </w:rPr>
                <w:delText>0</w:delText>
              </w:r>
            </w:del>
            <w:ins w:id="5396" w:author="Author">
              <w:r w:rsidR="005160F3" w:rsidRPr="000F6836">
                <w:rPr>
                  <w:lang w:val="en-GB"/>
                </w:rPr>
                <w:t>3</w:t>
              </w:r>
            </w:ins>
            <w:r w:rsidR="00AC2C5E" w:rsidRPr="000F6836">
              <w:rPr>
                <w:lang w:val="en-GB"/>
              </w:rPr>
              <w:t xml:space="preserve"> specified </w:t>
            </w:r>
            <w:r w:rsidRPr="000F6836">
              <w:rPr>
                <w:lang w:val="en-GB"/>
              </w:rPr>
              <w:t>Regions corresponding to the larger of scenario A or B.</w:t>
            </w:r>
          </w:p>
        </w:tc>
      </w:tr>
      <w:tr w:rsidR="00616968" w:rsidRPr="000F6836" w14:paraId="5C64F0C7" w14:textId="77777777" w:rsidTr="00915624">
        <w:tc>
          <w:tcPr>
            <w:tcW w:w="2507" w:type="dxa"/>
            <w:tcBorders>
              <w:top w:val="single" w:sz="2" w:space="0" w:color="auto"/>
              <w:left w:val="single" w:sz="2" w:space="0" w:color="auto"/>
              <w:bottom w:val="single" w:sz="2" w:space="0" w:color="auto"/>
              <w:right w:val="single" w:sz="2" w:space="0" w:color="auto"/>
            </w:tcBorders>
          </w:tcPr>
          <w:p w14:paraId="4EA0223B" w14:textId="77777777" w:rsidR="00616968" w:rsidRPr="000F6836" w:rsidRDefault="00616968" w:rsidP="00915624">
            <w:pPr>
              <w:pStyle w:val="NormalLeft"/>
              <w:rPr>
                <w:lang w:val="en-GB"/>
              </w:rPr>
            </w:pPr>
            <w:r w:rsidRPr="000F6836">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704E1D2E" w14:textId="6CC1072F" w:rsidR="00616968" w:rsidRPr="000F6836" w:rsidRDefault="00616968" w:rsidP="00AC2C5E">
            <w:pPr>
              <w:pStyle w:val="NormalLeft"/>
              <w:rPr>
                <w:lang w:val="en-GB"/>
              </w:rPr>
            </w:pPr>
            <w:r w:rsidRPr="000F6836">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C24F30" w14:textId="32021E29" w:rsidR="00616968" w:rsidRPr="000F6836" w:rsidRDefault="00616968" w:rsidP="005160F3">
            <w:pPr>
              <w:pStyle w:val="NormalLeft"/>
              <w:rPr>
                <w:lang w:val="en-GB"/>
              </w:rPr>
            </w:pPr>
            <w:r w:rsidRPr="000F6836">
              <w:rPr>
                <w:lang w:val="en-GB"/>
              </w:rPr>
              <w:t>Total of the capital requirement before risk mitigation arising from Windstorm for the 2</w:t>
            </w:r>
            <w:del w:id="5397" w:author="Author">
              <w:r w:rsidRPr="000F6836" w:rsidDel="005160F3">
                <w:rPr>
                  <w:lang w:val="en-GB"/>
                </w:rPr>
                <w:delText>0</w:delText>
              </w:r>
            </w:del>
            <w:ins w:id="5398" w:author="Author">
              <w:r w:rsidR="005160F3" w:rsidRPr="000F6836">
                <w:rPr>
                  <w:lang w:val="en-GB"/>
                </w:rPr>
                <w:t>3</w:t>
              </w:r>
            </w:ins>
            <w:r w:rsidRPr="000F6836">
              <w:rPr>
                <w:lang w:val="en-GB"/>
              </w:rPr>
              <w:t xml:space="preserve"> specified regions.</w:t>
            </w:r>
          </w:p>
        </w:tc>
      </w:tr>
      <w:tr w:rsidR="00616968" w:rsidRPr="000F6836" w14:paraId="22458EA5" w14:textId="77777777" w:rsidTr="00915624">
        <w:tc>
          <w:tcPr>
            <w:tcW w:w="2507" w:type="dxa"/>
            <w:tcBorders>
              <w:top w:val="single" w:sz="2" w:space="0" w:color="auto"/>
              <w:left w:val="single" w:sz="2" w:space="0" w:color="auto"/>
              <w:bottom w:val="single" w:sz="2" w:space="0" w:color="auto"/>
              <w:right w:val="single" w:sz="2" w:space="0" w:color="auto"/>
            </w:tcBorders>
          </w:tcPr>
          <w:p w14:paraId="2775E460" w14:textId="77777777" w:rsidR="00616968" w:rsidRPr="000F6836" w:rsidRDefault="00616968" w:rsidP="00915624">
            <w:pPr>
              <w:pStyle w:val="NormalLeft"/>
              <w:rPr>
                <w:lang w:val="en-GB"/>
              </w:rPr>
            </w:pPr>
            <w:r w:rsidRPr="000F6836">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70C707CB" w14:textId="77777777" w:rsidR="00616968" w:rsidRPr="000F6836" w:rsidRDefault="00616968" w:rsidP="00915624">
            <w:pPr>
              <w:pStyle w:val="NormalLeft"/>
              <w:rPr>
                <w:lang w:val="en-GB"/>
              </w:rPr>
            </w:pPr>
            <w:r w:rsidRPr="000F6836">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1E82FD8B" w14:textId="7836CD37" w:rsidR="00616968" w:rsidRPr="000F6836" w:rsidRDefault="00616968" w:rsidP="00AC2C5E">
            <w:pPr>
              <w:pStyle w:val="NormalLeft"/>
              <w:rPr>
                <w:lang w:val="en-GB"/>
              </w:rPr>
            </w:pPr>
            <w:r w:rsidRPr="000F6836">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tc>
      </w:tr>
      <w:tr w:rsidR="00616968" w:rsidRPr="000F6836" w14:paraId="3FE6DF1B" w14:textId="77777777" w:rsidTr="00915624">
        <w:tc>
          <w:tcPr>
            <w:tcW w:w="2507" w:type="dxa"/>
            <w:tcBorders>
              <w:top w:val="single" w:sz="2" w:space="0" w:color="auto"/>
              <w:left w:val="single" w:sz="2" w:space="0" w:color="auto"/>
              <w:bottom w:val="single" w:sz="2" w:space="0" w:color="auto"/>
              <w:right w:val="single" w:sz="2" w:space="0" w:color="auto"/>
            </w:tcBorders>
          </w:tcPr>
          <w:p w14:paraId="617E1EEA" w14:textId="77777777" w:rsidR="00616968" w:rsidRPr="000F6836" w:rsidRDefault="00616968" w:rsidP="00915624">
            <w:pPr>
              <w:pStyle w:val="NormalLeft"/>
              <w:rPr>
                <w:lang w:val="en-GB"/>
              </w:rPr>
            </w:pPr>
            <w:r w:rsidRPr="000F6836">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3E74E215" w14:textId="77777777" w:rsidR="00616968" w:rsidRPr="000F6836" w:rsidRDefault="00616968" w:rsidP="00915624">
            <w:pPr>
              <w:pStyle w:val="NormalLeft"/>
              <w:rPr>
                <w:lang w:val="en-GB"/>
              </w:rPr>
            </w:pPr>
            <w:r w:rsidRPr="000F6836">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51208C3" w14:textId="77777777" w:rsidR="00616968" w:rsidRPr="000F6836" w:rsidRDefault="00616968" w:rsidP="00915624">
            <w:pPr>
              <w:pStyle w:val="NormalLeft"/>
              <w:rPr>
                <w:lang w:val="en-GB"/>
              </w:rPr>
            </w:pPr>
            <w:r w:rsidRPr="000F6836">
              <w:rPr>
                <w:lang w:val="en-GB"/>
              </w:rPr>
              <w:t>Total of the capital requirement before risk mitigation arising from Windstorm for all regions.</w:t>
            </w:r>
          </w:p>
        </w:tc>
      </w:tr>
      <w:tr w:rsidR="00616968" w:rsidRPr="000F6836" w14:paraId="304D60F7" w14:textId="77777777" w:rsidTr="00915624">
        <w:tc>
          <w:tcPr>
            <w:tcW w:w="2507" w:type="dxa"/>
            <w:tcBorders>
              <w:top w:val="single" w:sz="2" w:space="0" w:color="auto"/>
              <w:left w:val="single" w:sz="2" w:space="0" w:color="auto"/>
              <w:bottom w:val="single" w:sz="2" w:space="0" w:color="auto"/>
              <w:right w:val="single" w:sz="2" w:space="0" w:color="auto"/>
            </w:tcBorders>
          </w:tcPr>
          <w:p w14:paraId="1709E67A" w14:textId="77777777" w:rsidR="00616968" w:rsidRPr="000F6836" w:rsidRDefault="00616968" w:rsidP="00915624">
            <w:pPr>
              <w:pStyle w:val="NormalLeft"/>
              <w:rPr>
                <w:lang w:val="en-GB"/>
              </w:rPr>
            </w:pPr>
            <w:r w:rsidRPr="000F6836">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71DB9DB9"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13EC662" w14:textId="46D26632" w:rsidR="00616968" w:rsidRPr="000F6836" w:rsidRDefault="00616968" w:rsidP="00AC2C5E">
            <w:pPr>
              <w:pStyle w:val="NormalLeft"/>
              <w:rPr>
                <w:lang w:val="en-GB"/>
              </w:rPr>
            </w:pPr>
            <w:r w:rsidRPr="000F6836">
              <w:rPr>
                <w:lang w:val="en-GB"/>
              </w:rPr>
              <w:t>Diversification effect arising from the aggregation of the Windstorm risks relating to the different regions (both</w:t>
            </w:r>
            <w:r w:rsidR="00AC2C5E" w:rsidRPr="000F6836">
              <w:rPr>
                <w:lang w:val="en-GB"/>
              </w:rPr>
              <w:t> specified</w:t>
            </w:r>
            <w:r w:rsidRPr="000F6836">
              <w:rPr>
                <w:lang w:val="en-GB"/>
              </w:rPr>
              <w:t xml:space="preserve"> Regions and ‘other regions’)</w:t>
            </w:r>
          </w:p>
        </w:tc>
      </w:tr>
      <w:tr w:rsidR="00616968" w:rsidRPr="000F6836" w14:paraId="34C4E641" w14:textId="77777777" w:rsidTr="00915624">
        <w:tc>
          <w:tcPr>
            <w:tcW w:w="2507" w:type="dxa"/>
            <w:tcBorders>
              <w:top w:val="single" w:sz="2" w:space="0" w:color="auto"/>
              <w:left w:val="single" w:sz="2" w:space="0" w:color="auto"/>
              <w:bottom w:val="single" w:sz="2" w:space="0" w:color="auto"/>
              <w:right w:val="single" w:sz="2" w:space="0" w:color="auto"/>
            </w:tcBorders>
          </w:tcPr>
          <w:p w14:paraId="238DA286" w14:textId="77777777" w:rsidR="00616968" w:rsidRPr="000F6836" w:rsidRDefault="00616968" w:rsidP="00915624">
            <w:pPr>
              <w:pStyle w:val="NormalLeft"/>
              <w:rPr>
                <w:lang w:val="en-GB"/>
              </w:rPr>
            </w:pPr>
            <w:r w:rsidRPr="000F6836">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0BA0AA67" w14:textId="77777777" w:rsidR="00616968" w:rsidRPr="000F6836" w:rsidRDefault="00616968" w:rsidP="00915624">
            <w:pPr>
              <w:pStyle w:val="NormalLeft"/>
              <w:rPr>
                <w:lang w:val="en-GB"/>
              </w:rPr>
            </w:pPr>
            <w:r w:rsidRPr="000F6836">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2DB5DBFB" w14:textId="77777777" w:rsidR="00616968" w:rsidRPr="000F6836" w:rsidRDefault="00616968" w:rsidP="00915624">
            <w:pPr>
              <w:pStyle w:val="NormalLeft"/>
              <w:rPr>
                <w:lang w:val="en-GB"/>
              </w:rPr>
            </w:pPr>
            <w:r w:rsidRPr="000F6836">
              <w:rPr>
                <w:lang w:val="en-GB"/>
              </w:rPr>
              <w:t>This is the total capital requirement before risk mitigation for Windstorm risk, taking into consideration the diversification effect reported in item C0090/R0810.</w:t>
            </w:r>
          </w:p>
        </w:tc>
      </w:tr>
      <w:tr w:rsidR="00616968" w:rsidRPr="000F6836" w14:paraId="53F5FAA5" w14:textId="77777777" w:rsidTr="00915624">
        <w:tc>
          <w:tcPr>
            <w:tcW w:w="2507" w:type="dxa"/>
            <w:tcBorders>
              <w:top w:val="single" w:sz="2" w:space="0" w:color="auto"/>
              <w:left w:val="single" w:sz="2" w:space="0" w:color="auto"/>
              <w:bottom w:val="single" w:sz="2" w:space="0" w:color="auto"/>
              <w:right w:val="single" w:sz="2" w:space="0" w:color="auto"/>
            </w:tcBorders>
          </w:tcPr>
          <w:p w14:paraId="00C21CB1" w14:textId="77777777" w:rsidR="00616968" w:rsidRPr="000F6836" w:rsidRDefault="00616968" w:rsidP="00915624">
            <w:pPr>
              <w:pStyle w:val="NormalLeft"/>
              <w:rPr>
                <w:lang w:val="en-GB"/>
              </w:rPr>
            </w:pPr>
            <w:r w:rsidRPr="000F6836">
              <w:rPr>
                <w:lang w:val="en-GB"/>
              </w:rPr>
              <w:lastRenderedPageBreak/>
              <w:t>C0100/R0400–R0590</w:t>
            </w:r>
          </w:p>
        </w:tc>
        <w:tc>
          <w:tcPr>
            <w:tcW w:w="2136" w:type="dxa"/>
            <w:tcBorders>
              <w:top w:val="single" w:sz="2" w:space="0" w:color="auto"/>
              <w:left w:val="single" w:sz="2" w:space="0" w:color="auto"/>
              <w:bottom w:val="single" w:sz="2" w:space="0" w:color="auto"/>
              <w:right w:val="single" w:sz="2" w:space="0" w:color="auto"/>
            </w:tcBorders>
          </w:tcPr>
          <w:p w14:paraId="31D353F2" w14:textId="52E20415" w:rsidR="00616968" w:rsidRPr="000F6836" w:rsidRDefault="00616968" w:rsidP="00AC2C5E">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34833C0" w14:textId="066A0DBB" w:rsidR="00616968" w:rsidRPr="000F6836" w:rsidRDefault="00616968" w:rsidP="005160F3">
            <w:pPr>
              <w:pStyle w:val="NormalLeft"/>
              <w:rPr>
                <w:lang w:val="en-GB"/>
              </w:rPr>
            </w:pPr>
            <w:r w:rsidRPr="000F6836">
              <w:rPr>
                <w:lang w:val="en-GB"/>
              </w:rPr>
              <w:t>Per each of the 2</w:t>
            </w:r>
            <w:del w:id="5399" w:author="Author">
              <w:r w:rsidRPr="000F6836" w:rsidDel="005160F3">
                <w:rPr>
                  <w:lang w:val="en-GB"/>
                </w:rPr>
                <w:delText>0</w:delText>
              </w:r>
            </w:del>
            <w:ins w:id="5400" w:author="Author">
              <w:r w:rsidR="005160F3" w:rsidRPr="000F6836">
                <w:rPr>
                  <w:lang w:val="en-GB"/>
                </w:rPr>
                <w:t>3</w:t>
              </w:r>
            </w:ins>
            <w:r w:rsidRPr="000F6836">
              <w:rPr>
                <w:lang w:val="en-GB"/>
              </w:rPr>
              <w:t>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158FF21E" w14:textId="77777777" w:rsidTr="00915624">
        <w:tc>
          <w:tcPr>
            <w:tcW w:w="2507" w:type="dxa"/>
            <w:tcBorders>
              <w:top w:val="single" w:sz="2" w:space="0" w:color="auto"/>
              <w:left w:val="single" w:sz="2" w:space="0" w:color="auto"/>
              <w:bottom w:val="single" w:sz="2" w:space="0" w:color="auto"/>
              <w:right w:val="single" w:sz="2" w:space="0" w:color="auto"/>
            </w:tcBorders>
          </w:tcPr>
          <w:p w14:paraId="1E9D5C61" w14:textId="77777777" w:rsidR="00616968" w:rsidRPr="000F6836" w:rsidRDefault="00616968" w:rsidP="00915624">
            <w:pPr>
              <w:pStyle w:val="NormalLeft"/>
              <w:rPr>
                <w:lang w:val="en-GB"/>
              </w:rPr>
            </w:pPr>
            <w:r w:rsidRPr="000F6836">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15EDBB86" w14:textId="36561742" w:rsidR="00616968" w:rsidRPr="000F6836" w:rsidRDefault="00616968" w:rsidP="00AC2C5E">
            <w:pPr>
              <w:pStyle w:val="NormalLeft"/>
              <w:rPr>
                <w:lang w:val="en-GB"/>
              </w:rPr>
            </w:pPr>
            <w:r w:rsidRPr="000F6836">
              <w:rPr>
                <w:lang w:val="en-GB"/>
              </w:rPr>
              <w:t>Estimated Risk Mitigation — Total Windstorm</w:t>
            </w:r>
            <w:r w:rsidR="00AC2C5E" w:rsidRPr="000F6836">
              <w:rPr>
                <w:lang w:val="en-GB"/>
              </w:rPr>
              <w:t> 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3FC5B1" w14:textId="41745CCB" w:rsidR="00616968" w:rsidRPr="000F6836" w:rsidRDefault="00616968" w:rsidP="005160F3">
            <w:pPr>
              <w:pStyle w:val="NormalLeft"/>
              <w:rPr>
                <w:lang w:val="en-GB"/>
              </w:rPr>
            </w:pPr>
            <w:r w:rsidRPr="000F6836">
              <w:rPr>
                <w:lang w:val="en-GB"/>
              </w:rPr>
              <w:t>Total of the estimated risk mitigation arising from Windstorm for the 2</w:t>
            </w:r>
            <w:del w:id="5401" w:author="Author">
              <w:r w:rsidRPr="000F6836" w:rsidDel="005160F3">
                <w:rPr>
                  <w:lang w:val="en-GB"/>
                </w:rPr>
                <w:delText>0</w:delText>
              </w:r>
            </w:del>
            <w:ins w:id="5402" w:author="Author">
              <w:r w:rsidR="005160F3" w:rsidRPr="000F6836">
                <w:rPr>
                  <w:lang w:val="en-GB"/>
                </w:rPr>
                <w:t>3</w:t>
              </w:r>
            </w:ins>
            <w:r w:rsidRPr="000F6836">
              <w:rPr>
                <w:lang w:val="en-GB"/>
              </w:rPr>
              <w:t xml:space="preserve"> </w:t>
            </w:r>
            <w:r w:rsidR="00AC2C5E" w:rsidRPr="000F6836">
              <w:rPr>
                <w:lang w:val="en-GB"/>
              </w:rPr>
              <w:t>specified</w:t>
            </w:r>
            <w:r w:rsidRPr="000F6836">
              <w:rPr>
                <w:lang w:val="en-GB"/>
              </w:rPr>
              <w:t xml:space="preserve"> regions.</w:t>
            </w:r>
          </w:p>
        </w:tc>
      </w:tr>
      <w:tr w:rsidR="00616968" w:rsidRPr="000F6836" w14:paraId="118898E3" w14:textId="77777777" w:rsidTr="00915624">
        <w:tc>
          <w:tcPr>
            <w:tcW w:w="2507" w:type="dxa"/>
            <w:tcBorders>
              <w:top w:val="single" w:sz="2" w:space="0" w:color="auto"/>
              <w:left w:val="single" w:sz="2" w:space="0" w:color="auto"/>
              <w:bottom w:val="single" w:sz="2" w:space="0" w:color="auto"/>
              <w:right w:val="single" w:sz="2" w:space="0" w:color="auto"/>
            </w:tcBorders>
          </w:tcPr>
          <w:p w14:paraId="4E482211" w14:textId="77777777" w:rsidR="00616968" w:rsidRPr="000F6836" w:rsidRDefault="00616968" w:rsidP="00915624">
            <w:pPr>
              <w:pStyle w:val="NormalLeft"/>
              <w:rPr>
                <w:lang w:val="en-GB"/>
              </w:rPr>
            </w:pPr>
            <w:r w:rsidRPr="000F6836">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404FD6B8" w14:textId="77777777" w:rsidR="00616968" w:rsidRPr="000F6836" w:rsidRDefault="00616968" w:rsidP="00915624">
            <w:pPr>
              <w:pStyle w:val="NormalLeft"/>
              <w:rPr>
                <w:lang w:val="en-GB"/>
              </w:rPr>
            </w:pPr>
            <w:r w:rsidRPr="000F6836">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1ED23F0" w14:textId="4FA95B6A" w:rsidR="00616968" w:rsidRPr="000F6836" w:rsidRDefault="00616968" w:rsidP="00AC2C5E">
            <w:pPr>
              <w:pStyle w:val="NormalLeft"/>
              <w:rPr>
                <w:lang w:val="en-GB"/>
              </w:rPr>
            </w:pPr>
            <w:r w:rsidRPr="000F6836">
              <w:rPr>
                <w:lang w:val="en-GB"/>
              </w:rPr>
              <w:t>For all the regions other the specified Regions, the estimated risk mitigation effect of the group's specific reinsurance contracts and special purpose vehicles relating to this peril, excluding the estimated reinstatement premiums.</w:t>
            </w:r>
          </w:p>
        </w:tc>
      </w:tr>
      <w:tr w:rsidR="00616968" w:rsidRPr="000F6836" w14:paraId="5F437783" w14:textId="77777777" w:rsidTr="00915624">
        <w:tc>
          <w:tcPr>
            <w:tcW w:w="2507" w:type="dxa"/>
            <w:tcBorders>
              <w:top w:val="single" w:sz="2" w:space="0" w:color="auto"/>
              <w:left w:val="single" w:sz="2" w:space="0" w:color="auto"/>
              <w:bottom w:val="single" w:sz="2" w:space="0" w:color="auto"/>
              <w:right w:val="single" w:sz="2" w:space="0" w:color="auto"/>
            </w:tcBorders>
          </w:tcPr>
          <w:p w14:paraId="405E091E" w14:textId="77777777" w:rsidR="00616968" w:rsidRPr="000F6836" w:rsidRDefault="00616968" w:rsidP="00915624">
            <w:pPr>
              <w:pStyle w:val="NormalLeft"/>
              <w:rPr>
                <w:lang w:val="en-GB"/>
              </w:rPr>
            </w:pPr>
            <w:r w:rsidRPr="000F6836">
              <w:rPr>
                <w:lang w:val="en-GB"/>
              </w:rPr>
              <w:t>C0100/R0800</w:t>
            </w:r>
          </w:p>
        </w:tc>
        <w:tc>
          <w:tcPr>
            <w:tcW w:w="2136" w:type="dxa"/>
            <w:tcBorders>
              <w:top w:val="single" w:sz="2" w:space="0" w:color="auto"/>
              <w:left w:val="single" w:sz="2" w:space="0" w:color="auto"/>
              <w:bottom w:val="single" w:sz="2" w:space="0" w:color="auto"/>
              <w:right w:val="single" w:sz="2" w:space="0" w:color="auto"/>
            </w:tcBorders>
          </w:tcPr>
          <w:p w14:paraId="729096C4" w14:textId="77777777" w:rsidR="00616968" w:rsidRPr="000F6836" w:rsidRDefault="00616968" w:rsidP="00915624">
            <w:pPr>
              <w:pStyle w:val="NormalLeft"/>
              <w:rPr>
                <w:lang w:val="en-GB"/>
              </w:rPr>
            </w:pPr>
            <w:r w:rsidRPr="000F6836">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FF4D95C" w14:textId="77777777" w:rsidR="00616968" w:rsidRPr="000F6836" w:rsidRDefault="00616968" w:rsidP="00915624">
            <w:pPr>
              <w:pStyle w:val="NormalLeft"/>
              <w:rPr>
                <w:lang w:val="en-GB"/>
              </w:rPr>
            </w:pPr>
            <w:r w:rsidRPr="000F6836">
              <w:rPr>
                <w:lang w:val="en-GB"/>
              </w:rPr>
              <w:t>Total of the estimated risk mitigation arising from Windstorm for all regions.</w:t>
            </w:r>
          </w:p>
        </w:tc>
      </w:tr>
      <w:tr w:rsidR="00616968" w:rsidRPr="000F6836" w14:paraId="3B6408B5" w14:textId="77777777" w:rsidTr="00915624">
        <w:tc>
          <w:tcPr>
            <w:tcW w:w="2507" w:type="dxa"/>
            <w:tcBorders>
              <w:top w:val="single" w:sz="2" w:space="0" w:color="auto"/>
              <w:left w:val="single" w:sz="2" w:space="0" w:color="auto"/>
              <w:bottom w:val="single" w:sz="2" w:space="0" w:color="auto"/>
              <w:right w:val="single" w:sz="2" w:space="0" w:color="auto"/>
            </w:tcBorders>
          </w:tcPr>
          <w:p w14:paraId="3A4CB54E" w14:textId="77777777" w:rsidR="00616968" w:rsidRPr="000F6836" w:rsidRDefault="00616968" w:rsidP="00915624">
            <w:pPr>
              <w:pStyle w:val="NormalLeft"/>
              <w:rPr>
                <w:lang w:val="en-GB"/>
              </w:rPr>
            </w:pPr>
            <w:r w:rsidRPr="000F6836">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2BD44D93" w14:textId="7C65A125" w:rsidR="00616968" w:rsidRPr="000F6836" w:rsidRDefault="00616968" w:rsidP="00AC2C5E">
            <w:pPr>
              <w:pStyle w:val="NormalLeft"/>
              <w:rPr>
                <w:lang w:val="en-GB"/>
              </w:rPr>
            </w:pPr>
            <w:r w:rsidRPr="000F6836">
              <w:rPr>
                <w:lang w:val="en-GB"/>
              </w:rPr>
              <w:t>Estimated Reinstatement Premiums —</w:t>
            </w:r>
            <w:r w:rsidR="00AC2C5E" w:rsidRPr="000F6836">
              <w:rPr>
                <w:lang w:val="en-GB"/>
              </w:rPr>
              <w:t>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0AB0CAE2" w14:textId="6EF7252B" w:rsidR="00616968" w:rsidRPr="000F6836" w:rsidRDefault="00616968" w:rsidP="005160F3">
            <w:pPr>
              <w:pStyle w:val="NormalLeft"/>
              <w:rPr>
                <w:lang w:val="en-GB"/>
              </w:rPr>
            </w:pPr>
            <w:r w:rsidRPr="000F6836">
              <w:rPr>
                <w:lang w:val="en-GB"/>
              </w:rPr>
              <w:t>For each of the 2</w:t>
            </w:r>
            <w:del w:id="5403" w:author="Author">
              <w:r w:rsidRPr="000F6836" w:rsidDel="005160F3">
                <w:rPr>
                  <w:lang w:val="en-GB"/>
                </w:rPr>
                <w:delText>0</w:delText>
              </w:r>
            </w:del>
            <w:ins w:id="5404" w:author="Author">
              <w:r w:rsidR="005160F3" w:rsidRPr="000F6836">
                <w:rPr>
                  <w:lang w:val="en-GB"/>
                </w:rPr>
                <w:t>3</w:t>
              </w:r>
            </w:ins>
            <w:r w:rsidRPr="000F6836">
              <w:rPr>
                <w:lang w:val="en-GB"/>
              </w:rPr>
              <w:t xml:space="preserve"> specified Regions, the estimated reinstatement premiums, corresponding to the selected scenario, as a result of the group's specific reinsurance contracts and special purpose vehicles relating to this peril.</w:t>
            </w:r>
          </w:p>
        </w:tc>
      </w:tr>
      <w:tr w:rsidR="00616968" w:rsidRPr="000F6836" w14:paraId="3D9BF495" w14:textId="77777777" w:rsidTr="00915624">
        <w:tc>
          <w:tcPr>
            <w:tcW w:w="2507" w:type="dxa"/>
            <w:tcBorders>
              <w:top w:val="single" w:sz="2" w:space="0" w:color="auto"/>
              <w:left w:val="single" w:sz="2" w:space="0" w:color="auto"/>
              <w:bottom w:val="single" w:sz="2" w:space="0" w:color="auto"/>
              <w:right w:val="single" w:sz="2" w:space="0" w:color="auto"/>
            </w:tcBorders>
          </w:tcPr>
          <w:p w14:paraId="07AEE1F9" w14:textId="77777777" w:rsidR="00616968" w:rsidRPr="000F6836" w:rsidRDefault="00616968" w:rsidP="00915624">
            <w:pPr>
              <w:pStyle w:val="NormalLeft"/>
              <w:rPr>
                <w:lang w:val="en-GB"/>
              </w:rPr>
            </w:pPr>
            <w:r w:rsidRPr="000F6836">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5B1FB53E" w14:textId="72E4A95F" w:rsidR="00616968" w:rsidRPr="000F6836" w:rsidRDefault="00616968" w:rsidP="00AC2C5E">
            <w:pPr>
              <w:pStyle w:val="NormalLeft"/>
              <w:rPr>
                <w:lang w:val="en-GB"/>
              </w:rPr>
            </w:pPr>
            <w:r w:rsidRPr="000F6836">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78F6AB" w14:textId="07AA871E" w:rsidR="00616968" w:rsidRPr="000F6836" w:rsidRDefault="00616968" w:rsidP="005160F3">
            <w:pPr>
              <w:pStyle w:val="NormalLeft"/>
              <w:rPr>
                <w:lang w:val="en-GB"/>
              </w:rPr>
            </w:pPr>
            <w:r w:rsidRPr="000F6836">
              <w:rPr>
                <w:lang w:val="en-GB"/>
              </w:rPr>
              <w:t>Total of the estimated reinstatement premiums for the 2</w:t>
            </w:r>
            <w:del w:id="5405" w:author="Author">
              <w:r w:rsidRPr="000F6836" w:rsidDel="005160F3">
                <w:rPr>
                  <w:lang w:val="en-GB"/>
                </w:rPr>
                <w:delText>0</w:delText>
              </w:r>
            </w:del>
            <w:ins w:id="5406" w:author="Author">
              <w:r w:rsidR="005160F3" w:rsidRPr="000F6836">
                <w:rPr>
                  <w:lang w:val="en-GB"/>
                </w:rPr>
                <w:t>3</w:t>
              </w:r>
            </w:ins>
            <w:r w:rsidRPr="000F6836">
              <w:rPr>
                <w:lang w:val="en-GB"/>
              </w:rPr>
              <w:t xml:space="preserve"> specified regions.</w:t>
            </w:r>
          </w:p>
        </w:tc>
      </w:tr>
      <w:tr w:rsidR="00616968" w:rsidRPr="000F6836" w14:paraId="0E34F77E" w14:textId="77777777" w:rsidTr="00915624">
        <w:tc>
          <w:tcPr>
            <w:tcW w:w="2507" w:type="dxa"/>
            <w:tcBorders>
              <w:top w:val="single" w:sz="2" w:space="0" w:color="auto"/>
              <w:left w:val="single" w:sz="2" w:space="0" w:color="auto"/>
              <w:bottom w:val="single" w:sz="2" w:space="0" w:color="auto"/>
              <w:right w:val="single" w:sz="2" w:space="0" w:color="auto"/>
            </w:tcBorders>
          </w:tcPr>
          <w:p w14:paraId="2302D8A3" w14:textId="77777777" w:rsidR="00616968" w:rsidRPr="000F6836" w:rsidRDefault="00616968" w:rsidP="00915624">
            <w:pPr>
              <w:pStyle w:val="NormalLeft"/>
              <w:rPr>
                <w:lang w:val="en-GB"/>
              </w:rPr>
            </w:pPr>
            <w:r w:rsidRPr="000F6836">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F3DBD42" w14:textId="77777777" w:rsidR="00616968" w:rsidRPr="000F6836" w:rsidRDefault="00616968" w:rsidP="00915624">
            <w:pPr>
              <w:pStyle w:val="NormalLeft"/>
              <w:rPr>
                <w:lang w:val="en-GB"/>
              </w:rPr>
            </w:pPr>
            <w:r w:rsidRPr="000F6836">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E9250DD" w14:textId="1D47D4AD" w:rsidR="00616968" w:rsidRPr="000F6836" w:rsidRDefault="00616968" w:rsidP="00AC2C5E">
            <w:pPr>
              <w:pStyle w:val="NormalLeft"/>
              <w:rPr>
                <w:lang w:val="en-GB"/>
              </w:rPr>
            </w:pPr>
            <w:r w:rsidRPr="000F6836">
              <w:rPr>
                <w:lang w:val="en-GB"/>
              </w:rPr>
              <w:t xml:space="preserve">For all the regions other than the </w:t>
            </w:r>
            <w:r w:rsidR="00AC2C5E"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646A0CE7" w14:textId="77777777" w:rsidTr="00915624">
        <w:tc>
          <w:tcPr>
            <w:tcW w:w="2507" w:type="dxa"/>
            <w:tcBorders>
              <w:top w:val="single" w:sz="2" w:space="0" w:color="auto"/>
              <w:left w:val="single" w:sz="2" w:space="0" w:color="auto"/>
              <w:bottom w:val="single" w:sz="2" w:space="0" w:color="auto"/>
              <w:right w:val="single" w:sz="2" w:space="0" w:color="auto"/>
            </w:tcBorders>
          </w:tcPr>
          <w:p w14:paraId="21076202" w14:textId="77777777" w:rsidR="00616968" w:rsidRPr="000F6836" w:rsidRDefault="00616968" w:rsidP="00915624">
            <w:pPr>
              <w:pStyle w:val="NormalLeft"/>
              <w:rPr>
                <w:lang w:val="en-GB"/>
              </w:rPr>
            </w:pPr>
            <w:r w:rsidRPr="000F6836">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347BA46" w14:textId="77777777" w:rsidR="00616968" w:rsidRPr="000F6836" w:rsidRDefault="00616968" w:rsidP="00915624">
            <w:pPr>
              <w:pStyle w:val="NormalLeft"/>
              <w:rPr>
                <w:lang w:val="en-GB"/>
              </w:rPr>
            </w:pPr>
            <w:r w:rsidRPr="000F6836">
              <w:rPr>
                <w:lang w:val="en-GB"/>
              </w:rPr>
              <w:t xml:space="preserve">Estimated Reinstatement Premiums — Total </w:t>
            </w:r>
            <w:r w:rsidRPr="000F6836">
              <w:rPr>
                <w:lang w:val="en-GB"/>
              </w:rPr>
              <w:lastRenderedPageBreak/>
              <w:t>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C1D736" w14:textId="77777777" w:rsidR="00616968" w:rsidRPr="000F6836" w:rsidRDefault="00616968" w:rsidP="00915624">
            <w:pPr>
              <w:pStyle w:val="NormalLeft"/>
              <w:rPr>
                <w:lang w:val="en-GB"/>
              </w:rPr>
            </w:pPr>
            <w:r w:rsidRPr="000F6836">
              <w:rPr>
                <w:lang w:val="en-GB"/>
              </w:rPr>
              <w:lastRenderedPageBreak/>
              <w:t>Total of the estimated reinstatement premiums for all regions.</w:t>
            </w:r>
          </w:p>
        </w:tc>
      </w:tr>
      <w:tr w:rsidR="00616968" w:rsidRPr="000F6836" w14:paraId="2ED0996F" w14:textId="77777777" w:rsidTr="00915624">
        <w:tc>
          <w:tcPr>
            <w:tcW w:w="2507" w:type="dxa"/>
            <w:tcBorders>
              <w:top w:val="single" w:sz="2" w:space="0" w:color="auto"/>
              <w:left w:val="single" w:sz="2" w:space="0" w:color="auto"/>
              <w:bottom w:val="single" w:sz="2" w:space="0" w:color="auto"/>
              <w:right w:val="single" w:sz="2" w:space="0" w:color="auto"/>
            </w:tcBorders>
          </w:tcPr>
          <w:p w14:paraId="537DF566" w14:textId="77777777" w:rsidR="00616968" w:rsidRPr="000F6836" w:rsidRDefault="00616968" w:rsidP="00915624">
            <w:pPr>
              <w:pStyle w:val="NormalLeft"/>
              <w:rPr>
                <w:lang w:val="en-GB"/>
              </w:rPr>
            </w:pPr>
            <w:r w:rsidRPr="000F6836">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223C3115" w14:textId="0DD21562" w:rsidR="00616968" w:rsidRPr="000F6836" w:rsidRDefault="00616968" w:rsidP="00AC2C5E">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33C319" w14:textId="3FEB207E" w:rsidR="00616968" w:rsidRPr="000F6836" w:rsidRDefault="00616968" w:rsidP="00AC2C5E">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from Windstorms in each of the </w:t>
            </w:r>
            <w:r w:rsidR="00AC2C5E" w:rsidRPr="000F6836">
              <w:rPr>
                <w:lang w:val="en-GB"/>
              </w:rPr>
              <w:t>specified</w:t>
            </w:r>
            <w:r w:rsidRPr="000F6836">
              <w:rPr>
                <w:lang w:val="en-GB"/>
              </w:rPr>
              <w:t xml:space="preserve"> regions, corresponding to the selected scenario.</w:t>
            </w:r>
          </w:p>
        </w:tc>
      </w:tr>
      <w:tr w:rsidR="00616968" w:rsidRPr="000F6836" w14:paraId="24660500" w14:textId="77777777" w:rsidTr="00915624">
        <w:tc>
          <w:tcPr>
            <w:tcW w:w="2507" w:type="dxa"/>
            <w:tcBorders>
              <w:top w:val="single" w:sz="2" w:space="0" w:color="auto"/>
              <w:left w:val="single" w:sz="2" w:space="0" w:color="auto"/>
              <w:bottom w:val="single" w:sz="2" w:space="0" w:color="auto"/>
              <w:right w:val="single" w:sz="2" w:space="0" w:color="auto"/>
            </w:tcBorders>
          </w:tcPr>
          <w:p w14:paraId="139AFAD6" w14:textId="77777777" w:rsidR="00616968" w:rsidRPr="000F6836" w:rsidRDefault="00616968" w:rsidP="00915624">
            <w:pPr>
              <w:pStyle w:val="NormalLeft"/>
              <w:rPr>
                <w:lang w:val="en-GB"/>
              </w:rPr>
            </w:pPr>
            <w:r w:rsidRPr="000F6836">
              <w:rPr>
                <w:lang w:val="en-GB"/>
              </w:rPr>
              <w:t>C0120/R0600</w:t>
            </w:r>
          </w:p>
        </w:tc>
        <w:tc>
          <w:tcPr>
            <w:tcW w:w="2136" w:type="dxa"/>
            <w:tcBorders>
              <w:top w:val="single" w:sz="2" w:space="0" w:color="auto"/>
              <w:left w:val="single" w:sz="2" w:space="0" w:color="auto"/>
              <w:bottom w:val="single" w:sz="2" w:space="0" w:color="auto"/>
              <w:right w:val="single" w:sz="2" w:space="0" w:color="auto"/>
            </w:tcBorders>
          </w:tcPr>
          <w:p w14:paraId="3B95B078" w14:textId="7AAB5B53" w:rsidR="00616968" w:rsidRPr="000F6836" w:rsidRDefault="00616968" w:rsidP="00AC2C5E">
            <w:pPr>
              <w:pStyle w:val="NormalLeft"/>
              <w:rPr>
                <w:lang w:val="en-GB"/>
              </w:rPr>
            </w:pPr>
            <w:r w:rsidRPr="000F6836">
              <w:rPr>
                <w:lang w:val="en-GB"/>
              </w:rPr>
              <w:t>Catastrophe Risk Charge after ri</w:t>
            </w:r>
            <w:r w:rsidR="00AC2C5E" w:rsidRPr="000F6836">
              <w:rPr>
                <w:lang w:val="en-GB"/>
              </w:rPr>
              <w:t xml:space="preserve">sk mitigation — Total Windstorm </w:t>
            </w:r>
            <w:r w:rsidRPr="000F6836">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9FC56E" w14:textId="28DE0FB6" w:rsidR="00616968" w:rsidRPr="000F6836" w:rsidRDefault="00616968" w:rsidP="005160F3">
            <w:pPr>
              <w:pStyle w:val="NormalLeft"/>
              <w:rPr>
                <w:lang w:val="en-GB"/>
              </w:rPr>
            </w:pPr>
            <w:r w:rsidRPr="000F6836">
              <w:rPr>
                <w:lang w:val="en-GB"/>
              </w:rPr>
              <w:t>Total of the capital requirement, after the deduction of the risk mitigating effect of the group's specific reinsurance contracts and special purpose vehicles for the 2</w:t>
            </w:r>
            <w:del w:id="5407" w:author="Author">
              <w:r w:rsidRPr="000F6836" w:rsidDel="005160F3">
                <w:rPr>
                  <w:lang w:val="en-GB"/>
                </w:rPr>
                <w:delText>0</w:delText>
              </w:r>
            </w:del>
            <w:ins w:id="5408" w:author="Author">
              <w:r w:rsidR="005160F3" w:rsidRPr="000F6836">
                <w:rPr>
                  <w:lang w:val="en-GB"/>
                </w:rPr>
                <w:t>3</w:t>
              </w:r>
            </w:ins>
            <w:r w:rsidRPr="000F6836">
              <w:rPr>
                <w:lang w:val="en-GB"/>
              </w:rPr>
              <w:t xml:space="preserve"> specified regions.</w:t>
            </w:r>
          </w:p>
        </w:tc>
      </w:tr>
      <w:tr w:rsidR="00616968" w:rsidRPr="000F6836" w14:paraId="4553A0FD" w14:textId="77777777" w:rsidTr="00915624">
        <w:tc>
          <w:tcPr>
            <w:tcW w:w="2507" w:type="dxa"/>
            <w:tcBorders>
              <w:top w:val="single" w:sz="2" w:space="0" w:color="auto"/>
              <w:left w:val="single" w:sz="2" w:space="0" w:color="auto"/>
              <w:bottom w:val="single" w:sz="2" w:space="0" w:color="auto"/>
              <w:right w:val="single" w:sz="2" w:space="0" w:color="auto"/>
            </w:tcBorders>
          </w:tcPr>
          <w:p w14:paraId="78DA842C" w14:textId="77777777" w:rsidR="00616968" w:rsidRPr="000F6836" w:rsidRDefault="00616968" w:rsidP="00915624">
            <w:pPr>
              <w:pStyle w:val="NormalLeft"/>
              <w:rPr>
                <w:lang w:val="en-GB"/>
              </w:rPr>
            </w:pPr>
            <w:r w:rsidRPr="000F6836">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720D8E82" w14:textId="77777777" w:rsidR="00616968" w:rsidRPr="000F6836" w:rsidRDefault="00616968" w:rsidP="00915624">
            <w:pPr>
              <w:pStyle w:val="NormalLeft"/>
              <w:rPr>
                <w:lang w:val="en-GB"/>
              </w:rPr>
            </w:pPr>
            <w:r w:rsidRPr="000F6836">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D20FB41" w14:textId="0E59A923" w:rsidR="00616968" w:rsidRPr="000F6836" w:rsidRDefault="00616968" w:rsidP="00AC2C5E">
            <w:pPr>
              <w:pStyle w:val="NormalLeft"/>
              <w:rPr>
                <w:lang w:val="en-GB"/>
              </w:rPr>
            </w:pPr>
            <w:r w:rsidRPr="000F6836">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tc>
      </w:tr>
      <w:tr w:rsidR="00616968" w:rsidRPr="000F6836" w14:paraId="64ED5AE7" w14:textId="77777777" w:rsidTr="00915624">
        <w:tc>
          <w:tcPr>
            <w:tcW w:w="2507" w:type="dxa"/>
            <w:tcBorders>
              <w:top w:val="single" w:sz="2" w:space="0" w:color="auto"/>
              <w:left w:val="single" w:sz="2" w:space="0" w:color="auto"/>
              <w:bottom w:val="single" w:sz="2" w:space="0" w:color="auto"/>
              <w:right w:val="single" w:sz="2" w:space="0" w:color="auto"/>
            </w:tcBorders>
          </w:tcPr>
          <w:p w14:paraId="3453E27A" w14:textId="77777777" w:rsidR="00616968" w:rsidRPr="000F6836" w:rsidRDefault="00616968" w:rsidP="00915624">
            <w:pPr>
              <w:pStyle w:val="NormalLeft"/>
              <w:rPr>
                <w:lang w:val="en-GB"/>
              </w:rPr>
            </w:pPr>
            <w:r w:rsidRPr="000F6836">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112430A0" w14:textId="77777777" w:rsidR="00616968" w:rsidRPr="000F6836" w:rsidRDefault="00616968" w:rsidP="00915624">
            <w:pPr>
              <w:pStyle w:val="NormalLeft"/>
              <w:rPr>
                <w:lang w:val="en-GB"/>
              </w:rPr>
            </w:pPr>
            <w:r w:rsidRPr="000F6836">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46A167C"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for all regions.</w:t>
            </w:r>
          </w:p>
        </w:tc>
      </w:tr>
      <w:tr w:rsidR="00616968" w:rsidRPr="000F6836" w14:paraId="2C0FABF7" w14:textId="77777777" w:rsidTr="00915624">
        <w:tc>
          <w:tcPr>
            <w:tcW w:w="2507" w:type="dxa"/>
            <w:tcBorders>
              <w:top w:val="single" w:sz="2" w:space="0" w:color="auto"/>
              <w:left w:val="single" w:sz="2" w:space="0" w:color="auto"/>
              <w:bottom w:val="single" w:sz="2" w:space="0" w:color="auto"/>
              <w:right w:val="single" w:sz="2" w:space="0" w:color="auto"/>
            </w:tcBorders>
          </w:tcPr>
          <w:p w14:paraId="00C5312E" w14:textId="77777777" w:rsidR="00616968" w:rsidRPr="000F6836" w:rsidRDefault="00616968" w:rsidP="00915624">
            <w:pPr>
              <w:pStyle w:val="NormalLeft"/>
              <w:rPr>
                <w:lang w:val="en-GB"/>
              </w:rPr>
            </w:pPr>
            <w:r w:rsidRPr="000F6836">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27FC5C59"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6F8360" w14:textId="6FE32C64" w:rsidR="00616968" w:rsidRPr="000F6836" w:rsidRDefault="00616968" w:rsidP="00AC2C5E">
            <w:pPr>
              <w:pStyle w:val="NormalLeft"/>
              <w:rPr>
                <w:lang w:val="en-GB"/>
              </w:rPr>
            </w:pPr>
            <w:r w:rsidRPr="000F6836">
              <w:rPr>
                <w:lang w:val="en-GB"/>
              </w:rPr>
              <w:t xml:space="preserve">Diversification effect arising from the aggregation of the capital requirement after risk mitigations for Windstorm risks relating to the different regions (both </w:t>
            </w:r>
            <w:r w:rsidR="00AC2C5E" w:rsidRPr="000F6836">
              <w:rPr>
                <w:lang w:val="en-GB"/>
              </w:rPr>
              <w:t>specified</w:t>
            </w:r>
            <w:r w:rsidRPr="000F6836">
              <w:rPr>
                <w:lang w:val="en-GB"/>
              </w:rPr>
              <w:t xml:space="preserve"> Regions and ‘other regions’).</w:t>
            </w:r>
          </w:p>
        </w:tc>
      </w:tr>
      <w:tr w:rsidR="00616968" w:rsidRPr="000F6836" w14:paraId="3584CAA8" w14:textId="77777777" w:rsidTr="00915624">
        <w:tc>
          <w:tcPr>
            <w:tcW w:w="2507" w:type="dxa"/>
            <w:tcBorders>
              <w:top w:val="single" w:sz="2" w:space="0" w:color="auto"/>
              <w:left w:val="single" w:sz="2" w:space="0" w:color="auto"/>
              <w:bottom w:val="single" w:sz="2" w:space="0" w:color="auto"/>
              <w:right w:val="single" w:sz="2" w:space="0" w:color="auto"/>
            </w:tcBorders>
          </w:tcPr>
          <w:p w14:paraId="7044F9C2" w14:textId="77777777" w:rsidR="00616968" w:rsidRPr="000F6836" w:rsidRDefault="00616968" w:rsidP="00915624">
            <w:pPr>
              <w:pStyle w:val="NormalLeft"/>
              <w:rPr>
                <w:lang w:val="en-GB"/>
              </w:rPr>
            </w:pPr>
            <w:r w:rsidRPr="000F6836">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212E7390" w14:textId="77777777" w:rsidR="00616968" w:rsidRPr="000F6836" w:rsidRDefault="00616968" w:rsidP="00915624">
            <w:pPr>
              <w:pStyle w:val="NormalLeft"/>
              <w:rPr>
                <w:lang w:val="en-GB"/>
              </w:rPr>
            </w:pPr>
            <w:r w:rsidRPr="000F6836">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0E1422B9" w14:textId="77777777" w:rsidR="00616968" w:rsidRPr="000F6836" w:rsidRDefault="00616968" w:rsidP="00915624">
            <w:pPr>
              <w:pStyle w:val="NormalLeft"/>
              <w:rPr>
                <w:lang w:val="en-GB"/>
              </w:rPr>
            </w:pPr>
            <w:r w:rsidRPr="000F6836">
              <w:rPr>
                <w:lang w:val="en-GB"/>
              </w:rPr>
              <w:t>This is the total capital requirement after risk mitigation for Windstorm risk, taking into consideration the diversification effect given in item C0120/R0810.</w:t>
            </w:r>
          </w:p>
        </w:tc>
      </w:tr>
      <w:tr w:rsidR="00616968" w:rsidRPr="000F6836" w14:paraId="32578320" w14:textId="77777777" w:rsidTr="00915624">
        <w:tc>
          <w:tcPr>
            <w:tcW w:w="2507" w:type="dxa"/>
            <w:tcBorders>
              <w:top w:val="single" w:sz="2" w:space="0" w:color="auto"/>
              <w:left w:val="single" w:sz="2" w:space="0" w:color="auto"/>
              <w:bottom w:val="single" w:sz="2" w:space="0" w:color="auto"/>
              <w:right w:val="single" w:sz="2" w:space="0" w:color="auto"/>
            </w:tcBorders>
          </w:tcPr>
          <w:p w14:paraId="425F5264" w14:textId="77777777" w:rsidR="00616968" w:rsidRPr="000F6836" w:rsidRDefault="00616968" w:rsidP="00915624">
            <w:pPr>
              <w:pStyle w:val="NormalCentered"/>
              <w:rPr>
                <w:lang w:val="en-GB"/>
              </w:rPr>
            </w:pPr>
            <w:r w:rsidRPr="000F6836">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DE8AB7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2076FC4" w14:textId="77777777" w:rsidR="00616968" w:rsidRPr="000F6836" w:rsidRDefault="00616968" w:rsidP="00915624">
            <w:pPr>
              <w:pStyle w:val="NormalCentered"/>
              <w:rPr>
                <w:lang w:val="en-GB"/>
              </w:rPr>
            </w:pPr>
          </w:p>
        </w:tc>
      </w:tr>
      <w:tr w:rsidR="00616968" w:rsidRPr="000F6836" w14:paraId="66D8FDA9" w14:textId="77777777" w:rsidTr="00915624">
        <w:tc>
          <w:tcPr>
            <w:tcW w:w="2507" w:type="dxa"/>
            <w:tcBorders>
              <w:top w:val="single" w:sz="2" w:space="0" w:color="auto"/>
              <w:left w:val="single" w:sz="2" w:space="0" w:color="auto"/>
              <w:bottom w:val="single" w:sz="2" w:space="0" w:color="auto"/>
              <w:right w:val="single" w:sz="2" w:space="0" w:color="auto"/>
            </w:tcBorders>
          </w:tcPr>
          <w:p w14:paraId="624E430E" w14:textId="77777777" w:rsidR="00616968" w:rsidRPr="000F6836" w:rsidRDefault="00616968" w:rsidP="00915624">
            <w:pPr>
              <w:pStyle w:val="NormalLeft"/>
              <w:rPr>
                <w:lang w:val="en-GB"/>
              </w:rPr>
            </w:pPr>
            <w:r w:rsidRPr="000F6836">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F6F6785" w14:textId="77777777" w:rsidR="00616968" w:rsidRPr="000F6836" w:rsidRDefault="00616968" w:rsidP="00915624">
            <w:pPr>
              <w:pStyle w:val="NormalLeft"/>
              <w:rPr>
                <w:lang w:val="en-GB"/>
              </w:rPr>
            </w:pPr>
            <w:r w:rsidRPr="000F6836">
              <w:rPr>
                <w:lang w:val="en-GB"/>
              </w:rPr>
              <w:t xml:space="preserve">Estimation of the gross premium to </w:t>
            </w:r>
            <w:r w:rsidRPr="000F6836">
              <w:rPr>
                <w:lang w:val="en-GB"/>
              </w:rPr>
              <w:lastRenderedPageBreak/>
              <w:t>be earned — Other Regions</w:t>
            </w:r>
          </w:p>
        </w:tc>
        <w:tc>
          <w:tcPr>
            <w:tcW w:w="4643" w:type="dxa"/>
            <w:tcBorders>
              <w:top w:val="single" w:sz="2" w:space="0" w:color="auto"/>
              <w:left w:val="single" w:sz="2" w:space="0" w:color="auto"/>
              <w:bottom w:val="single" w:sz="2" w:space="0" w:color="auto"/>
              <w:right w:val="single" w:sz="2" w:space="0" w:color="auto"/>
            </w:tcBorders>
          </w:tcPr>
          <w:p w14:paraId="1FE347B0" w14:textId="59617387" w:rsidR="00616968" w:rsidRPr="000F6836" w:rsidRDefault="00616968" w:rsidP="00915624">
            <w:pPr>
              <w:pStyle w:val="NormalLeft"/>
              <w:rPr>
                <w:lang w:val="en-GB"/>
              </w:rPr>
            </w:pPr>
            <w:r w:rsidRPr="000F6836">
              <w:rPr>
                <w:lang w:val="en-GB"/>
              </w:rPr>
              <w:lastRenderedPageBreak/>
              <w:t xml:space="preserve">An estimate of the premiums to be earned by the insurance or reinsurance group, during the </w:t>
            </w:r>
            <w:r w:rsidRPr="000F6836">
              <w:rPr>
                <w:lang w:val="en-GB"/>
              </w:rPr>
              <w:lastRenderedPageBreak/>
              <w:t>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6D41F3D7" w14:textId="77777777" w:rsidR="00616968" w:rsidRPr="000F6836" w:rsidRDefault="00616968" w:rsidP="00915624">
            <w:pPr>
              <w:pStyle w:val="NormalLeft"/>
              <w:rPr>
                <w:lang w:val="en-GB"/>
              </w:rPr>
            </w:pPr>
            <w:r w:rsidRPr="000F6836">
              <w:rPr>
                <w:lang w:val="en-GB"/>
              </w:rPr>
              <w:t>Fire and other damage covering earthquake risk, including the proportional reinsurance obligations; and</w:t>
            </w:r>
          </w:p>
          <w:p w14:paraId="16347532" w14:textId="77777777" w:rsidR="00616968" w:rsidRPr="000F6836" w:rsidRDefault="00616968" w:rsidP="00915624">
            <w:pPr>
              <w:pStyle w:val="NormalLeft"/>
              <w:rPr>
                <w:lang w:val="en-GB"/>
              </w:rPr>
            </w:pPr>
            <w:r w:rsidRPr="000F6836">
              <w:rPr>
                <w:lang w:val="en-GB"/>
              </w:rPr>
              <w:t>Marine, aviation and transport insurance covering onshore property damage by earthquake, including the proportional reinsurance obligations.</w:t>
            </w:r>
          </w:p>
          <w:p w14:paraId="7580BCD4"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3515F284" w14:textId="77777777" w:rsidTr="00915624">
        <w:tc>
          <w:tcPr>
            <w:tcW w:w="2507" w:type="dxa"/>
            <w:tcBorders>
              <w:top w:val="single" w:sz="2" w:space="0" w:color="auto"/>
              <w:left w:val="single" w:sz="2" w:space="0" w:color="auto"/>
              <w:bottom w:val="single" w:sz="2" w:space="0" w:color="auto"/>
              <w:right w:val="single" w:sz="2" w:space="0" w:color="auto"/>
            </w:tcBorders>
          </w:tcPr>
          <w:p w14:paraId="2D8824EC" w14:textId="77777777" w:rsidR="00616968" w:rsidRPr="000F6836" w:rsidRDefault="00616968" w:rsidP="00915624">
            <w:pPr>
              <w:pStyle w:val="NormalLeft"/>
              <w:rPr>
                <w:lang w:val="en-GB"/>
              </w:rPr>
            </w:pPr>
            <w:r w:rsidRPr="000F6836">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AFD341F" w14:textId="77777777" w:rsidR="00616968" w:rsidRPr="000F6836" w:rsidRDefault="00616968" w:rsidP="00915624">
            <w:pPr>
              <w:pStyle w:val="NormalLeft"/>
              <w:rPr>
                <w:lang w:val="en-GB"/>
              </w:rPr>
            </w:pPr>
            <w:r w:rsidRPr="000F6836">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5608E"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28A15D28" w14:textId="77777777" w:rsidTr="00915624">
        <w:tc>
          <w:tcPr>
            <w:tcW w:w="2507" w:type="dxa"/>
            <w:tcBorders>
              <w:top w:val="single" w:sz="2" w:space="0" w:color="auto"/>
              <w:left w:val="single" w:sz="2" w:space="0" w:color="auto"/>
              <w:bottom w:val="single" w:sz="2" w:space="0" w:color="auto"/>
              <w:right w:val="single" w:sz="2" w:space="0" w:color="auto"/>
            </w:tcBorders>
          </w:tcPr>
          <w:p w14:paraId="26057E02" w14:textId="77777777" w:rsidR="00616968" w:rsidRPr="000F6836" w:rsidRDefault="00616968" w:rsidP="00915624">
            <w:pPr>
              <w:pStyle w:val="NormalLeft"/>
              <w:rPr>
                <w:lang w:val="en-GB"/>
              </w:rPr>
            </w:pPr>
            <w:r w:rsidRPr="000F6836">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3BBFD437" w14:textId="62D6E376" w:rsidR="00616968" w:rsidRPr="000F6836" w:rsidRDefault="00616968" w:rsidP="00AC2C5E">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493D1261" w14:textId="4AFFB6AA" w:rsidR="00616968" w:rsidRPr="000F6836" w:rsidRDefault="00616968" w:rsidP="00915624">
            <w:pPr>
              <w:pStyle w:val="NormalLeft"/>
              <w:rPr>
                <w:lang w:val="en-GB"/>
              </w:rPr>
            </w:pPr>
            <w:r w:rsidRPr="000F6836">
              <w:rPr>
                <w:lang w:val="en-GB"/>
              </w:rPr>
              <w:t>The sum of the total insured per each of the 20 specified regions for the lines of business:</w:t>
            </w:r>
          </w:p>
          <w:p w14:paraId="46F6E942" w14:textId="2960F597"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Earthquake risk and where the risk is situated in this particular specified region; and</w:t>
            </w:r>
          </w:p>
          <w:p w14:paraId="095F5089" w14:textId="715E42E0" w:rsidR="00616968" w:rsidRPr="000F6836" w:rsidRDefault="00616968" w:rsidP="00AC2C5E">
            <w:pPr>
              <w:pStyle w:val="NormalLeft"/>
              <w:rPr>
                <w:lang w:val="en-GB"/>
              </w:rPr>
            </w:pPr>
            <w:r w:rsidRPr="000F6836">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tc>
      </w:tr>
      <w:tr w:rsidR="00616968" w:rsidRPr="000F6836" w14:paraId="50D22752" w14:textId="77777777" w:rsidTr="00915624">
        <w:tc>
          <w:tcPr>
            <w:tcW w:w="2507" w:type="dxa"/>
            <w:tcBorders>
              <w:top w:val="single" w:sz="2" w:space="0" w:color="auto"/>
              <w:left w:val="single" w:sz="2" w:space="0" w:color="auto"/>
              <w:bottom w:val="single" w:sz="2" w:space="0" w:color="auto"/>
              <w:right w:val="single" w:sz="2" w:space="0" w:color="auto"/>
            </w:tcBorders>
          </w:tcPr>
          <w:p w14:paraId="517F82A6" w14:textId="77777777" w:rsidR="00616968" w:rsidRPr="000F6836" w:rsidRDefault="00616968" w:rsidP="00915624">
            <w:pPr>
              <w:pStyle w:val="NormalLeft"/>
              <w:rPr>
                <w:lang w:val="en-GB"/>
              </w:rPr>
            </w:pPr>
            <w:r w:rsidRPr="000F6836">
              <w:rPr>
                <w:lang w:val="en-GB"/>
              </w:rPr>
              <w:t>C0140/R1030</w:t>
            </w:r>
          </w:p>
        </w:tc>
        <w:tc>
          <w:tcPr>
            <w:tcW w:w="2136" w:type="dxa"/>
            <w:tcBorders>
              <w:top w:val="single" w:sz="2" w:space="0" w:color="auto"/>
              <w:left w:val="single" w:sz="2" w:space="0" w:color="auto"/>
              <w:bottom w:val="single" w:sz="2" w:space="0" w:color="auto"/>
              <w:right w:val="single" w:sz="2" w:space="0" w:color="auto"/>
            </w:tcBorders>
          </w:tcPr>
          <w:p w14:paraId="23C40036" w14:textId="607130F8" w:rsidR="00616968" w:rsidRPr="000F6836" w:rsidRDefault="00616968" w:rsidP="00AC2C5E">
            <w:pPr>
              <w:pStyle w:val="NormalLeft"/>
              <w:rPr>
                <w:lang w:val="en-GB"/>
              </w:rPr>
            </w:pPr>
            <w:r w:rsidRPr="000F6836">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148CC4B" w14:textId="2E2FFB8C" w:rsidR="00616968" w:rsidRPr="000F6836" w:rsidRDefault="00616968" w:rsidP="00AC2C5E">
            <w:pPr>
              <w:pStyle w:val="NormalLeft"/>
              <w:rPr>
                <w:lang w:val="en-GB"/>
              </w:rPr>
            </w:pPr>
            <w:r w:rsidRPr="000F6836">
              <w:rPr>
                <w:lang w:val="en-GB"/>
              </w:rPr>
              <w:t>Total of the exposure for the 20 specified regions.</w:t>
            </w:r>
          </w:p>
        </w:tc>
      </w:tr>
      <w:tr w:rsidR="00616968" w:rsidRPr="000F6836" w14:paraId="1B99C8BB" w14:textId="77777777" w:rsidTr="00915624">
        <w:tc>
          <w:tcPr>
            <w:tcW w:w="2507" w:type="dxa"/>
            <w:tcBorders>
              <w:top w:val="single" w:sz="2" w:space="0" w:color="auto"/>
              <w:left w:val="single" w:sz="2" w:space="0" w:color="auto"/>
              <w:bottom w:val="single" w:sz="2" w:space="0" w:color="auto"/>
              <w:right w:val="single" w:sz="2" w:space="0" w:color="auto"/>
            </w:tcBorders>
          </w:tcPr>
          <w:p w14:paraId="293B58F8" w14:textId="77777777" w:rsidR="00616968" w:rsidRPr="000F6836" w:rsidRDefault="00616968" w:rsidP="00915624">
            <w:pPr>
              <w:pStyle w:val="NormalLeft"/>
              <w:rPr>
                <w:lang w:val="en-GB"/>
              </w:rPr>
            </w:pPr>
            <w:r w:rsidRPr="000F6836">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64D0F650" w14:textId="219DA34B" w:rsidR="00616968" w:rsidRPr="000F6836" w:rsidRDefault="00616968" w:rsidP="00AC2C5E">
            <w:pPr>
              <w:pStyle w:val="NormalLeft"/>
              <w:rPr>
                <w:lang w:val="en-GB"/>
              </w:rPr>
            </w:pPr>
            <w:r w:rsidRPr="000F6836">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F863B32" w14:textId="302A8BBB" w:rsidR="00616968" w:rsidRPr="000F6836" w:rsidRDefault="00616968" w:rsidP="00AC2C5E">
            <w:pPr>
              <w:pStyle w:val="NormalLeft"/>
              <w:rPr>
                <w:lang w:val="en-GB"/>
              </w:rPr>
            </w:pPr>
            <w:r w:rsidRPr="000F6836">
              <w:rPr>
                <w:lang w:val="en-GB"/>
              </w:rPr>
              <w:t xml:space="preserve">Specified gross Earthquake loss for each of the 20 specified regions, taking into </w:t>
            </w:r>
            <w:r w:rsidRPr="000F6836">
              <w:rPr>
                <w:lang w:val="en-GB"/>
              </w:rPr>
              <w:lastRenderedPageBreak/>
              <w:t>consideration the effect of diversification effect between zones.</w:t>
            </w:r>
          </w:p>
        </w:tc>
      </w:tr>
      <w:tr w:rsidR="00616968" w:rsidRPr="000F6836" w14:paraId="19048714" w14:textId="77777777" w:rsidTr="00915624">
        <w:tc>
          <w:tcPr>
            <w:tcW w:w="2507" w:type="dxa"/>
            <w:tcBorders>
              <w:top w:val="single" w:sz="2" w:space="0" w:color="auto"/>
              <w:left w:val="single" w:sz="2" w:space="0" w:color="auto"/>
              <w:bottom w:val="single" w:sz="2" w:space="0" w:color="auto"/>
              <w:right w:val="single" w:sz="2" w:space="0" w:color="auto"/>
            </w:tcBorders>
          </w:tcPr>
          <w:p w14:paraId="75B6600F" w14:textId="77777777" w:rsidR="00616968" w:rsidRPr="000F6836" w:rsidRDefault="00616968" w:rsidP="00915624">
            <w:pPr>
              <w:pStyle w:val="NormalLeft"/>
              <w:rPr>
                <w:lang w:val="en-GB"/>
              </w:rPr>
            </w:pPr>
            <w:r w:rsidRPr="000F6836">
              <w:rPr>
                <w:lang w:val="en-GB"/>
              </w:rPr>
              <w:lastRenderedPageBreak/>
              <w:t>C0150/R1030</w:t>
            </w:r>
          </w:p>
        </w:tc>
        <w:tc>
          <w:tcPr>
            <w:tcW w:w="2136" w:type="dxa"/>
            <w:tcBorders>
              <w:top w:val="single" w:sz="2" w:space="0" w:color="auto"/>
              <w:left w:val="single" w:sz="2" w:space="0" w:color="auto"/>
              <w:bottom w:val="single" w:sz="2" w:space="0" w:color="auto"/>
              <w:right w:val="single" w:sz="2" w:space="0" w:color="auto"/>
            </w:tcBorders>
          </w:tcPr>
          <w:p w14:paraId="70900D24" w14:textId="0E9CE2C0" w:rsidR="00616968" w:rsidRPr="000F6836" w:rsidRDefault="00616968" w:rsidP="00AC2C5E">
            <w:pPr>
              <w:pStyle w:val="NormalLeft"/>
              <w:rPr>
                <w:lang w:val="en-GB"/>
              </w:rPr>
            </w:pPr>
            <w:r w:rsidRPr="000F6836">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551B48" w14:textId="1C76F8BB" w:rsidR="00616968" w:rsidRPr="000F6836" w:rsidRDefault="00616968" w:rsidP="00AC2C5E">
            <w:pPr>
              <w:pStyle w:val="NormalLeft"/>
              <w:rPr>
                <w:lang w:val="en-GB"/>
              </w:rPr>
            </w:pPr>
            <w:r w:rsidRPr="000F6836">
              <w:rPr>
                <w:lang w:val="en-GB"/>
              </w:rPr>
              <w:t>Total of the specified gross Earthquake loss for the 20 specified regions.</w:t>
            </w:r>
          </w:p>
        </w:tc>
      </w:tr>
      <w:tr w:rsidR="00616968" w:rsidRPr="000F6836" w14:paraId="0EFC40C7" w14:textId="77777777" w:rsidTr="00915624">
        <w:tc>
          <w:tcPr>
            <w:tcW w:w="2507" w:type="dxa"/>
            <w:tcBorders>
              <w:top w:val="single" w:sz="2" w:space="0" w:color="auto"/>
              <w:left w:val="single" w:sz="2" w:space="0" w:color="auto"/>
              <w:bottom w:val="single" w:sz="2" w:space="0" w:color="auto"/>
              <w:right w:val="single" w:sz="2" w:space="0" w:color="auto"/>
            </w:tcBorders>
          </w:tcPr>
          <w:p w14:paraId="5DBECFA6" w14:textId="77777777" w:rsidR="00616968" w:rsidRPr="000F6836" w:rsidRDefault="00616968" w:rsidP="00915624">
            <w:pPr>
              <w:pStyle w:val="NormalLeft"/>
              <w:rPr>
                <w:lang w:val="en-GB"/>
              </w:rPr>
            </w:pPr>
            <w:r w:rsidRPr="000F6836">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7C30F4C8" w14:textId="511ACA9E" w:rsidR="00616968" w:rsidRPr="000F6836" w:rsidRDefault="00616968" w:rsidP="00AC2C5E">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D2BA8EB" w14:textId="5EC93F25" w:rsidR="00616968" w:rsidRPr="000F6836" w:rsidRDefault="00616968" w:rsidP="00AC2C5E">
            <w:pPr>
              <w:pStyle w:val="NormalLeft"/>
              <w:rPr>
                <w:lang w:val="en-GB"/>
              </w:rPr>
            </w:pPr>
            <w:r w:rsidRPr="000F6836">
              <w:rPr>
                <w:lang w:val="en-GB"/>
              </w:rPr>
              <w:t>The Risk Charge Factor per each of the 20 specified regions for Earthquake according to the Standard Formula, taking into consideration the effect of diversification effect between zones.</w:t>
            </w:r>
          </w:p>
        </w:tc>
      </w:tr>
      <w:tr w:rsidR="00616968" w:rsidRPr="000F6836" w14:paraId="4B17E08F" w14:textId="77777777" w:rsidTr="00915624">
        <w:tc>
          <w:tcPr>
            <w:tcW w:w="2507" w:type="dxa"/>
            <w:tcBorders>
              <w:top w:val="single" w:sz="2" w:space="0" w:color="auto"/>
              <w:left w:val="single" w:sz="2" w:space="0" w:color="auto"/>
              <w:bottom w:val="single" w:sz="2" w:space="0" w:color="auto"/>
              <w:right w:val="single" w:sz="2" w:space="0" w:color="auto"/>
            </w:tcBorders>
          </w:tcPr>
          <w:p w14:paraId="7E4DBA14" w14:textId="77777777" w:rsidR="00616968" w:rsidRPr="000F6836" w:rsidRDefault="00616968" w:rsidP="00915624">
            <w:pPr>
              <w:pStyle w:val="NormalLeft"/>
              <w:rPr>
                <w:lang w:val="en-GB"/>
              </w:rPr>
            </w:pPr>
            <w:r w:rsidRPr="000F6836">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06E87C6B" w14:textId="425E44EE" w:rsidR="00616968" w:rsidRPr="000F6836" w:rsidRDefault="00616968" w:rsidP="00AC2C5E">
            <w:pPr>
              <w:pStyle w:val="NormalLeft"/>
              <w:rPr>
                <w:lang w:val="en-GB"/>
              </w:rPr>
            </w:pPr>
            <w:r w:rsidRPr="000F6836">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F9BEC2"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7918575F" w14:textId="77777777" w:rsidTr="00915624">
        <w:tc>
          <w:tcPr>
            <w:tcW w:w="2507" w:type="dxa"/>
            <w:tcBorders>
              <w:top w:val="single" w:sz="2" w:space="0" w:color="auto"/>
              <w:left w:val="single" w:sz="2" w:space="0" w:color="auto"/>
              <w:bottom w:val="single" w:sz="2" w:space="0" w:color="auto"/>
              <w:right w:val="single" w:sz="2" w:space="0" w:color="auto"/>
            </w:tcBorders>
          </w:tcPr>
          <w:p w14:paraId="6E0E9DBF" w14:textId="77777777" w:rsidR="00616968" w:rsidRPr="000F6836" w:rsidRDefault="00616968" w:rsidP="00915624">
            <w:pPr>
              <w:pStyle w:val="NormalLeft"/>
              <w:rPr>
                <w:lang w:val="en-GB"/>
              </w:rPr>
            </w:pPr>
            <w:r w:rsidRPr="000F6836">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41C69362" w14:textId="24F5AE41"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A10FF20" w14:textId="42A78A71" w:rsidR="00616968" w:rsidRPr="000F6836" w:rsidRDefault="00616968" w:rsidP="00AC2C5E">
            <w:pPr>
              <w:pStyle w:val="NormalLeft"/>
              <w:rPr>
                <w:lang w:val="en-GB"/>
              </w:rPr>
            </w:pPr>
            <w:r w:rsidRPr="000F6836">
              <w:rPr>
                <w:lang w:val="en-GB"/>
              </w:rPr>
              <w:t>Capital requirement before risk mitigation arising from Earthquakes in each of the 20 specified Regions.</w:t>
            </w:r>
          </w:p>
        </w:tc>
      </w:tr>
      <w:tr w:rsidR="00616968" w:rsidRPr="000F6836" w14:paraId="5095CDBA" w14:textId="77777777" w:rsidTr="00915624">
        <w:tc>
          <w:tcPr>
            <w:tcW w:w="2507" w:type="dxa"/>
            <w:tcBorders>
              <w:top w:val="single" w:sz="2" w:space="0" w:color="auto"/>
              <w:left w:val="single" w:sz="2" w:space="0" w:color="auto"/>
              <w:bottom w:val="single" w:sz="2" w:space="0" w:color="auto"/>
              <w:right w:val="single" w:sz="2" w:space="0" w:color="auto"/>
            </w:tcBorders>
          </w:tcPr>
          <w:p w14:paraId="35DCD551" w14:textId="77777777" w:rsidR="00616968" w:rsidRPr="000F6836" w:rsidRDefault="00616968" w:rsidP="00915624">
            <w:pPr>
              <w:pStyle w:val="NormalLeft"/>
              <w:rPr>
                <w:lang w:val="en-GB"/>
              </w:rPr>
            </w:pPr>
            <w:r w:rsidRPr="000F6836">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73F05D5D" w14:textId="6EC73B14" w:rsidR="00616968" w:rsidRPr="000F6836" w:rsidRDefault="00616968" w:rsidP="00AC2C5E">
            <w:pPr>
              <w:pStyle w:val="NormalLeft"/>
              <w:rPr>
                <w:lang w:val="en-GB"/>
              </w:rPr>
            </w:pPr>
            <w:r w:rsidRPr="000F6836">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3AA9ED" w14:textId="59B28663" w:rsidR="00616968" w:rsidRPr="000F6836" w:rsidRDefault="00616968" w:rsidP="00AC2C5E">
            <w:pPr>
              <w:pStyle w:val="NormalLeft"/>
              <w:rPr>
                <w:lang w:val="en-GB"/>
              </w:rPr>
            </w:pPr>
            <w:r w:rsidRPr="000F6836">
              <w:rPr>
                <w:lang w:val="en-GB"/>
              </w:rPr>
              <w:t>Total of the capital requirement before risk mitigation arising from Earthquakes for the 20 specified regions.</w:t>
            </w:r>
          </w:p>
        </w:tc>
      </w:tr>
      <w:tr w:rsidR="00616968" w:rsidRPr="000F6836" w14:paraId="3C8029C5" w14:textId="77777777" w:rsidTr="00915624">
        <w:tc>
          <w:tcPr>
            <w:tcW w:w="2507" w:type="dxa"/>
            <w:tcBorders>
              <w:top w:val="single" w:sz="2" w:space="0" w:color="auto"/>
              <w:left w:val="single" w:sz="2" w:space="0" w:color="auto"/>
              <w:bottom w:val="single" w:sz="2" w:space="0" w:color="auto"/>
              <w:right w:val="single" w:sz="2" w:space="0" w:color="auto"/>
            </w:tcBorders>
          </w:tcPr>
          <w:p w14:paraId="1E02303D" w14:textId="77777777" w:rsidR="00616968" w:rsidRPr="000F6836" w:rsidRDefault="00616968" w:rsidP="00915624">
            <w:pPr>
              <w:pStyle w:val="NormalLeft"/>
              <w:rPr>
                <w:lang w:val="en-GB"/>
              </w:rPr>
            </w:pPr>
            <w:r w:rsidRPr="000F6836">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55015B91" w14:textId="77777777" w:rsidR="00616968" w:rsidRPr="000F6836" w:rsidRDefault="00616968" w:rsidP="00915624">
            <w:pPr>
              <w:pStyle w:val="NormalLeft"/>
              <w:rPr>
                <w:lang w:val="en-GB"/>
              </w:rPr>
            </w:pPr>
            <w:r w:rsidRPr="000F6836">
              <w:rPr>
                <w:lang w:val="en-GB"/>
              </w:rPr>
              <w:t>Catastrophe Risk Charge before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022A77D" w14:textId="43E155B8" w:rsidR="00616968" w:rsidRPr="000F6836" w:rsidRDefault="00616968" w:rsidP="00AC2C5E">
            <w:pPr>
              <w:pStyle w:val="NormalLeft"/>
              <w:rPr>
                <w:lang w:val="en-GB"/>
              </w:rPr>
            </w:pPr>
            <w:r w:rsidRPr="000F6836">
              <w:rPr>
                <w:lang w:val="en-GB"/>
              </w:rPr>
              <w:t>The capital requirement before risk mitigation for Earthquake risk in regions other than the specified Regions. It is the amount of the instantaneous loss, without deduction of the amounts recoverable from reinsurance contracts and Special Purpose Vehicles.</w:t>
            </w:r>
          </w:p>
        </w:tc>
      </w:tr>
      <w:tr w:rsidR="00616968" w:rsidRPr="000F6836" w14:paraId="02662041" w14:textId="77777777" w:rsidTr="00915624">
        <w:tc>
          <w:tcPr>
            <w:tcW w:w="2507" w:type="dxa"/>
            <w:tcBorders>
              <w:top w:val="single" w:sz="2" w:space="0" w:color="auto"/>
              <w:left w:val="single" w:sz="2" w:space="0" w:color="auto"/>
              <w:bottom w:val="single" w:sz="2" w:space="0" w:color="auto"/>
              <w:right w:val="single" w:sz="2" w:space="0" w:color="auto"/>
            </w:tcBorders>
          </w:tcPr>
          <w:p w14:paraId="1BCF4FB9" w14:textId="77777777" w:rsidR="00616968" w:rsidRPr="000F6836" w:rsidRDefault="00616968" w:rsidP="00915624">
            <w:pPr>
              <w:pStyle w:val="NormalLeft"/>
              <w:rPr>
                <w:lang w:val="en-GB"/>
              </w:rPr>
            </w:pPr>
            <w:r w:rsidRPr="000F6836">
              <w:rPr>
                <w:lang w:val="en-GB"/>
              </w:rPr>
              <w:t>C0170/R1230</w:t>
            </w:r>
          </w:p>
        </w:tc>
        <w:tc>
          <w:tcPr>
            <w:tcW w:w="2136" w:type="dxa"/>
            <w:tcBorders>
              <w:top w:val="single" w:sz="2" w:space="0" w:color="auto"/>
              <w:left w:val="single" w:sz="2" w:space="0" w:color="auto"/>
              <w:bottom w:val="single" w:sz="2" w:space="0" w:color="auto"/>
              <w:right w:val="single" w:sz="2" w:space="0" w:color="auto"/>
            </w:tcBorders>
          </w:tcPr>
          <w:p w14:paraId="7B3227EC" w14:textId="77777777" w:rsidR="00616968" w:rsidRPr="000F6836" w:rsidRDefault="00616968" w:rsidP="00915624">
            <w:pPr>
              <w:pStyle w:val="NormalLeft"/>
              <w:rPr>
                <w:lang w:val="en-GB"/>
              </w:rPr>
            </w:pPr>
            <w:r w:rsidRPr="000F6836">
              <w:rPr>
                <w:lang w:val="en-GB"/>
              </w:rPr>
              <w:t>Catastrophe Risk Charge before risk mitigation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28005" w14:textId="77777777" w:rsidR="00616968" w:rsidRPr="000F6836" w:rsidRDefault="00616968" w:rsidP="00915624">
            <w:pPr>
              <w:pStyle w:val="NormalLeft"/>
              <w:rPr>
                <w:lang w:val="en-GB"/>
              </w:rPr>
            </w:pPr>
            <w:r w:rsidRPr="000F6836">
              <w:rPr>
                <w:lang w:val="en-GB"/>
              </w:rPr>
              <w:t>Total of the capital requirement before risk mitigation arising from Earthquakes for all regions.</w:t>
            </w:r>
          </w:p>
        </w:tc>
      </w:tr>
      <w:tr w:rsidR="00616968" w:rsidRPr="000F6836" w14:paraId="3DBE59B3" w14:textId="77777777" w:rsidTr="00915624">
        <w:tc>
          <w:tcPr>
            <w:tcW w:w="2507" w:type="dxa"/>
            <w:tcBorders>
              <w:top w:val="single" w:sz="2" w:space="0" w:color="auto"/>
              <w:left w:val="single" w:sz="2" w:space="0" w:color="auto"/>
              <w:bottom w:val="single" w:sz="2" w:space="0" w:color="auto"/>
              <w:right w:val="single" w:sz="2" w:space="0" w:color="auto"/>
            </w:tcBorders>
          </w:tcPr>
          <w:p w14:paraId="22F00853" w14:textId="77777777" w:rsidR="00616968" w:rsidRPr="000F6836" w:rsidRDefault="00616968" w:rsidP="00915624">
            <w:pPr>
              <w:pStyle w:val="NormalLeft"/>
              <w:rPr>
                <w:lang w:val="en-GB"/>
              </w:rPr>
            </w:pPr>
            <w:r w:rsidRPr="000F6836">
              <w:rPr>
                <w:lang w:val="en-GB"/>
              </w:rPr>
              <w:lastRenderedPageBreak/>
              <w:t>C0170/R1240</w:t>
            </w:r>
          </w:p>
        </w:tc>
        <w:tc>
          <w:tcPr>
            <w:tcW w:w="2136" w:type="dxa"/>
            <w:tcBorders>
              <w:top w:val="single" w:sz="2" w:space="0" w:color="auto"/>
              <w:left w:val="single" w:sz="2" w:space="0" w:color="auto"/>
              <w:bottom w:val="single" w:sz="2" w:space="0" w:color="auto"/>
              <w:right w:val="single" w:sz="2" w:space="0" w:color="auto"/>
            </w:tcBorders>
          </w:tcPr>
          <w:p w14:paraId="6D7C2029"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4DEAA4BA" w14:textId="7D567157" w:rsidR="00616968" w:rsidRPr="000F6836" w:rsidRDefault="00616968" w:rsidP="00AC2C5E">
            <w:pPr>
              <w:pStyle w:val="NormalLeft"/>
              <w:rPr>
                <w:lang w:val="en-GB"/>
              </w:rPr>
            </w:pPr>
            <w:r w:rsidRPr="000F6836">
              <w:rPr>
                <w:lang w:val="en-GB"/>
              </w:rPr>
              <w:t>Diversification effect arising from the aggregation of the Earthquake risks relating to the different regions (both specified Regions and Other regions).</w:t>
            </w:r>
          </w:p>
        </w:tc>
      </w:tr>
      <w:tr w:rsidR="00616968" w:rsidRPr="000F6836" w14:paraId="1280B8F0" w14:textId="77777777" w:rsidTr="00915624">
        <w:tc>
          <w:tcPr>
            <w:tcW w:w="2507" w:type="dxa"/>
            <w:tcBorders>
              <w:top w:val="single" w:sz="2" w:space="0" w:color="auto"/>
              <w:left w:val="single" w:sz="2" w:space="0" w:color="auto"/>
              <w:bottom w:val="single" w:sz="2" w:space="0" w:color="auto"/>
              <w:right w:val="single" w:sz="2" w:space="0" w:color="auto"/>
            </w:tcBorders>
          </w:tcPr>
          <w:p w14:paraId="4A83F19B" w14:textId="77777777" w:rsidR="00616968" w:rsidRPr="000F6836" w:rsidRDefault="00616968" w:rsidP="00915624">
            <w:pPr>
              <w:pStyle w:val="NormalLeft"/>
              <w:rPr>
                <w:lang w:val="en-GB"/>
              </w:rPr>
            </w:pPr>
            <w:r w:rsidRPr="000F6836">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42D8AF62" w14:textId="77777777" w:rsidR="00616968" w:rsidRPr="000F6836" w:rsidRDefault="00616968" w:rsidP="00915624">
            <w:pPr>
              <w:pStyle w:val="NormalLeft"/>
              <w:rPr>
                <w:lang w:val="en-GB"/>
              </w:rPr>
            </w:pPr>
            <w:r w:rsidRPr="000F6836">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0DCD27E8" w14:textId="77777777" w:rsidR="00616968" w:rsidRPr="000F6836" w:rsidRDefault="00616968" w:rsidP="00915624">
            <w:pPr>
              <w:pStyle w:val="NormalLeft"/>
              <w:rPr>
                <w:lang w:val="en-GB"/>
              </w:rPr>
            </w:pPr>
            <w:r w:rsidRPr="000F6836">
              <w:rPr>
                <w:lang w:val="en-GB"/>
              </w:rPr>
              <w:t>This is the total capital requirement before risk mitigation for Earthquake risk, taking into consideration the diversification effect given in C0170/R1240.</w:t>
            </w:r>
          </w:p>
        </w:tc>
      </w:tr>
      <w:tr w:rsidR="00616968" w:rsidRPr="000F6836" w14:paraId="1011222D" w14:textId="77777777" w:rsidTr="00915624">
        <w:tc>
          <w:tcPr>
            <w:tcW w:w="2507" w:type="dxa"/>
            <w:tcBorders>
              <w:top w:val="single" w:sz="2" w:space="0" w:color="auto"/>
              <w:left w:val="single" w:sz="2" w:space="0" w:color="auto"/>
              <w:bottom w:val="single" w:sz="2" w:space="0" w:color="auto"/>
              <w:right w:val="single" w:sz="2" w:space="0" w:color="auto"/>
            </w:tcBorders>
          </w:tcPr>
          <w:p w14:paraId="6F4397DE" w14:textId="77777777" w:rsidR="00616968" w:rsidRPr="000F6836" w:rsidRDefault="00616968" w:rsidP="00915624">
            <w:pPr>
              <w:pStyle w:val="NormalLeft"/>
              <w:rPr>
                <w:lang w:val="en-GB"/>
              </w:rPr>
            </w:pPr>
            <w:r w:rsidRPr="000F6836">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0F2600D5" w14:textId="7DB5CB8D" w:rsidR="00616968" w:rsidRPr="000F6836" w:rsidRDefault="00616968" w:rsidP="00AC2C5E">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FFAB57C" w14:textId="0A8874BD" w:rsidR="00616968" w:rsidRPr="000F6836" w:rsidRDefault="00616968" w:rsidP="00AC2C5E">
            <w:pPr>
              <w:pStyle w:val="NormalLeft"/>
              <w:rPr>
                <w:lang w:val="en-GB"/>
              </w:rPr>
            </w:pPr>
            <w:r w:rsidRPr="000F6836">
              <w:rPr>
                <w:lang w:val="en-GB"/>
              </w:rPr>
              <w:t>Per each of the 20 specified Regions the estimated risk mitigation effect of the group's specific reinsurance contracts and special purpose vehicles relating to this peril, excluding the estimated reinstatement premiums.</w:t>
            </w:r>
          </w:p>
        </w:tc>
      </w:tr>
      <w:tr w:rsidR="00616968" w:rsidRPr="000F6836" w14:paraId="218C8750" w14:textId="77777777" w:rsidTr="00915624">
        <w:tc>
          <w:tcPr>
            <w:tcW w:w="2507" w:type="dxa"/>
            <w:tcBorders>
              <w:top w:val="single" w:sz="2" w:space="0" w:color="auto"/>
              <w:left w:val="single" w:sz="2" w:space="0" w:color="auto"/>
              <w:bottom w:val="single" w:sz="2" w:space="0" w:color="auto"/>
              <w:right w:val="single" w:sz="2" w:space="0" w:color="auto"/>
            </w:tcBorders>
          </w:tcPr>
          <w:p w14:paraId="7C58E0CD" w14:textId="77777777" w:rsidR="00616968" w:rsidRPr="000F6836" w:rsidRDefault="00616968" w:rsidP="00915624">
            <w:pPr>
              <w:pStyle w:val="NormalLeft"/>
              <w:rPr>
                <w:lang w:val="en-GB"/>
              </w:rPr>
            </w:pPr>
            <w:r w:rsidRPr="000F6836">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78B50B1C" w14:textId="6F4C7A67" w:rsidR="00616968" w:rsidRPr="000F6836" w:rsidRDefault="00616968" w:rsidP="00AC2C5E">
            <w:pPr>
              <w:pStyle w:val="NormalLeft"/>
              <w:rPr>
                <w:lang w:val="en-GB"/>
              </w:rPr>
            </w:pPr>
            <w:r w:rsidRPr="000F6836">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4782E14" w14:textId="33A3BECF" w:rsidR="00616968" w:rsidRPr="000F6836" w:rsidRDefault="00616968" w:rsidP="00AC2C5E">
            <w:pPr>
              <w:pStyle w:val="NormalLeft"/>
              <w:rPr>
                <w:lang w:val="en-GB"/>
              </w:rPr>
            </w:pPr>
            <w:r w:rsidRPr="000F6836">
              <w:rPr>
                <w:lang w:val="en-GB"/>
              </w:rPr>
              <w:t>Total of the estimated Risk Mitigation for the 20 specified regions.</w:t>
            </w:r>
          </w:p>
        </w:tc>
      </w:tr>
      <w:tr w:rsidR="00616968" w:rsidRPr="000F6836" w14:paraId="5931825D" w14:textId="77777777" w:rsidTr="00915624">
        <w:tc>
          <w:tcPr>
            <w:tcW w:w="2507" w:type="dxa"/>
            <w:tcBorders>
              <w:top w:val="single" w:sz="2" w:space="0" w:color="auto"/>
              <w:left w:val="single" w:sz="2" w:space="0" w:color="auto"/>
              <w:bottom w:val="single" w:sz="2" w:space="0" w:color="auto"/>
              <w:right w:val="single" w:sz="2" w:space="0" w:color="auto"/>
            </w:tcBorders>
          </w:tcPr>
          <w:p w14:paraId="272FDDEF" w14:textId="77777777" w:rsidR="00616968" w:rsidRPr="000F6836" w:rsidRDefault="00616968" w:rsidP="00915624">
            <w:pPr>
              <w:pStyle w:val="NormalLeft"/>
              <w:rPr>
                <w:lang w:val="en-GB"/>
              </w:rPr>
            </w:pPr>
            <w:r w:rsidRPr="000F6836">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7261D371" w14:textId="77777777" w:rsidR="00616968" w:rsidRPr="000F6836" w:rsidRDefault="00616968" w:rsidP="00915624">
            <w:pPr>
              <w:pStyle w:val="NormalLeft"/>
              <w:rPr>
                <w:lang w:val="en-GB"/>
              </w:rPr>
            </w:pPr>
            <w:r w:rsidRPr="000F6836">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F98A0B" w14:textId="64C31C9E" w:rsidR="00616968" w:rsidRPr="000F6836" w:rsidRDefault="00616968" w:rsidP="00AC2C5E">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3FD5316E" w14:textId="77777777" w:rsidTr="00915624">
        <w:tc>
          <w:tcPr>
            <w:tcW w:w="2507" w:type="dxa"/>
            <w:tcBorders>
              <w:top w:val="single" w:sz="2" w:space="0" w:color="auto"/>
              <w:left w:val="single" w:sz="2" w:space="0" w:color="auto"/>
              <w:bottom w:val="single" w:sz="2" w:space="0" w:color="auto"/>
              <w:right w:val="single" w:sz="2" w:space="0" w:color="auto"/>
            </w:tcBorders>
          </w:tcPr>
          <w:p w14:paraId="5B6316BB" w14:textId="77777777" w:rsidR="00616968" w:rsidRPr="000F6836" w:rsidRDefault="00616968" w:rsidP="00915624">
            <w:pPr>
              <w:pStyle w:val="NormalLeft"/>
              <w:rPr>
                <w:lang w:val="en-GB"/>
              </w:rPr>
            </w:pPr>
            <w:r w:rsidRPr="000F6836">
              <w:rPr>
                <w:lang w:val="en-GB"/>
              </w:rPr>
              <w:t>C0180/R1230</w:t>
            </w:r>
          </w:p>
        </w:tc>
        <w:tc>
          <w:tcPr>
            <w:tcW w:w="2136" w:type="dxa"/>
            <w:tcBorders>
              <w:top w:val="single" w:sz="2" w:space="0" w:color="auto"/>
              <w:left w:val="single" w:sz="2" w:space="0" w:color="auto"/>
              <w:bottom w:val="single" w:sz="2" w:space="0" w:color="auto"/>
              <w:right w:val="single" w:sz="2" w:space="0" w:color="auto"/>
            </w:tcBorders>
          </w:tcPr>
          <w:p w14:paraId="036BE1D3" w14:textId="77777777" w:rsidR="00616968" w:rsidRPr="000F6836" w:rsidRDefault="00616968" w:rsidP="00915624">
            <w:pPr>
              <w:pStyle w:val="NormalLeft"/>
              <w:rPr>
                <w:lang w:val="en-GB"/>
              </w:rPr>
            </w:pPr>
            <w:r w:rsidRPr="000F6836">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C2FF9E"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1BCDF8CC" w14:textId="77777777" w:rsidTr="00915624">
        <w:tc>
          <w:tcPr>
            <w:tcW w:w="2507" w:type="dxa"/>
            <w:tcBorders>
              <w:top w:val="single" w:sz="2" w:space="0" w:color="auto"/>
              <w:left w:val="single" w:sz="2" w:space="0" w:color="auto"/>
              <w:bottom w:val="single" w:sz="2" w:space="0" w:color="auto"/>
              <w:right w:val="single" w:sz="2" w:space="0" w:color="auto"/>
            </w:tcBorders>
          </w:tcPr>
          <w:p w14:paraId="70D62B6A" w14:textId="77777777" w:rsidR="00616968" w:rsidRPr="000F6836" w:rsidRDefault="00616968" w:rsidP="00915624">
            <w:pPr>
              <w:pStyle w:val="NormalLeft"/>
              <w:rPr>
                <w:lang w:val="en-GB"/>
              </w:rPr>
            </w:pPr>
            <w:r w:rsidRPr="000F6836">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634C7545" w14:textId="63C9C8D9" w:rsidR="00616968" w:rsidRPr="000F6836" w:rsidRDefault="00616968" w:rsidP="00AC2C5E">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3BCA56" w14:textId="13A4357E" w:rsidR="00616968" w:rsidRPr="000F6836" w:rsidRDefault="00616968" w:rsidP="00AC2C5E">
            <w:pPr>
              <w:pStyle w:val="NormalLeft"/>
              <w:rPr>
                <w:lang w:val="en-GB"/>
              </w:rPr>
            </w:pPr>
            <w:r w:rsidRPr="000F6836">
              <w:rPr>
                <w:lang w:val="en-GB"/>
              </w:rPr>
              <w:t>Per each of the 20 specified Regions the estimated reinstatement premiums as a result of the group's specific reinsurance contracts and special purpose vehicles relating to this peril.</w:t>
            </w:r>
          </w:p>
        </w:tc>
      </w:tr>
      <w:tr w:rsidR="00616968" w:rsidRPr="000F6836" w14:paraId="6C2F3C48" w14:textId="77777777" w:rsidTr="00915624">
        <w:tc>
          <w:tcPr>
            <w:tcW w:w="2507" w:type="dxa"/>
            <w:tcBorders>
              <w:top w:val="single" w:sz="2" w:space="0" w:color="auto"/>
              <w:left w:val="single" w:sz="2" w:space="0" w:color="auto"/>
              <w:bottom w:val="single" w:sz="2" w:space="0" w:color="auto"/>
              <w:right w:val="single" w:sz="2" w:space="0" w:color="auto"/>
            </w:tcBorders>
          </w:tcPr>
          <w:p w14:paraId="47CE5C63" w14:textId="77777777" w:rsidR="00616968" w:rsidRPr="000F6836" w:rsidRDefault="00616968" w:rsidP="00915624">
            <w:pPr>
              <w:pStyle w:val="NormalLeft"/>
              <w:rPr>
                <w:lang w:val="en-GB"/>
              </w:rPr>
            </w:pPr>
            <w:r w:rsidRPr="000F6836">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52BB173C" w14:textId="69E19814" w:rsidR="00616968" w:rsidRPr="000F6836" w:rsidRDefault="00616968" w:rsidP="00AC2C5E">
            <w:pPr>
              <w:pStyle w:val="NormalLeft"/>
              <w:rPr>
                <w:lang w:val="en-GB"/>
              </w:rPr>
            </w:pPr>
            <w:r w:rsidRPr="000F6836">
              <w:rPr>
                <w:lang w:val="en-GB"/>
              </w:rPr>
              <w:t xml:space="preserve">Estimated Reinstatement Premiums — Total Earthquake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6E772765" w14:textId="72AB2C62" w:rsidR="00616968" w:rsidRPr="000F6836" w:rsidRDefault="00616968" w:rsidP="00AC2C5E">
            <w:pPr>
              <w:pStyle w:val="NormalLeft"/>
              <w:rPr>
                <w:lang w:val="en-GB"/>
              </w:rPr>
            </w:pPr>
            <w:r w:rsidRPr="000F6836">
              <w:rPr>
                <w:lang w:val="en-GB"/>
              </w:rPr>
              <w:lastRenderedPageBreak/>
              <w:t>Total of the estimated reinstatement premiums for the 20 specified regions.</w:t>
            </w:r>
          </w:p>
        </w:tc>
      </w:tr>
      <w:tr w:rsidR="00616968" w:rsidRPr="000F6836" w14:paraId="7B0D9FB3" w14:textId="77777777" w:rsidTr="00915624">
        <w:tc>
          <w:tcPr>
            <w:tcW w:w="2507" w:type="dxa"/>
            <w:tcBorders>
              <w:top w:val="single" w:sz="2" w:space="0" w:color="auto"/>
              <w:left w:val="single" w:sz="2" w:space="0" w:color="auto"/>
              <w:bottom w:val="single" w:sz="2" w:space="0" w:color="auto"/>
              <w:right w:val="single" w:sz="2" w:space="0" w:color="auto"/>
            </w:tcBorders>
          </w:tcPr>
          <w:p w14:paraId="6B289A41" w14:textId="77777777" w:rsidR="00616968" w:rsidRPr="000F6836" w:rsidRDefault="00616968" w:rsidP="00915624">
            <w:pPr>
              <w:pStyle w:val="NormalLeft"/>
              <w:rPr>
                <w:lang w:val="en-GB"/>
              </w:rPr>
            </w:pPr>
            <w:r w:rsidRPr="000F6836">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0FB29272" w14:textId="77777777" w:rsidR="00616968" w:rsidRPr="000F6836" w:rsidRDefault="00616968" w:rsidP="00915624">
            <w:pPr>
              <w:pStyle w:val="NormalLeft"/>
              <w:rPr>
                <w:lang w:val="en-GB"/>
              </w:rPr>
            </w:pPr>
            <w:r w:rsidRPr="000F6836">
              <w:rPr>
                <w:lang w:val="en-GB"/>
              </w:rPr>
              <w:t>Estimated Reinstatement Premiums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A8E95E" w14:textId="0B5D546F" w:rsidR="00616968" w:rsidRPr="000F6836" w:rsidRDefault="00616968" w:rsidP="00AC2C5E">
            <w:pPr>
              <w:pStyle w:val="NormalLeft"/>
              <w:rPr>
                <w:lang w:val="en-GB"/>
              </w:rPr>
            </w:pPr>
            <w:r w:rsidRPr="000F6836">
              <w:rPr>
                <w:lang w:val="en-GB"/>
              </w:rPr>
              <w:t xml:space="preserve">For all the regions other than the </w:t>
            </w:r>
            <w:r w:rsidR="00AC2C5E"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059B73E9" w14:textId="77777777" w:rsidTr="00915624">
        <w:tc>
          <w:tcPr>
            <w:tcW w:w="2507" w:type="dxa"/>
            <w:tcBorders>
              <w:top w:val="single" w:sz="2" w:space="0" w:color="auto"/>
              <w:left w:val="single" w:sz="2" w:space="0" w:color="auto"/>
              <w:bottom w:val="single" w:sz="2" w:space="0" w:color="auto"/>
              <w:right w:val="single" w:sz="2" w:space="0" w:color="auto"/>
            </w:tcBorders>
          </w:tcPr>
          <w:p w14:paraId="54B48D16" w14:textId="77777777" w:rsidR="00616968" w:rsidRPr="000F6836" w:rsidRDefault="00616968" w:rsidP="00915624">
            <w:pPr>
              <w:pStyle w:val="NormalLeft"/>
              <w:rPr>
                <w:lang w:val="en-GB"/>
              </w:rPr>
            </w:pPr>
            <w:r w:rsidRPr="000F6836">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2D9576F6" w14:textId="77777777" w:rsidR="00616968" w:rsidRPr="000F6836" w:rsidRDefault="00616968" w:rsidP="00915624">
            <w:pPr>
              <w:pStyle w:val="NormalLeft"/>
              <w:rPr>
                <w:lang w:val="en-GB"/>
              </w:rPr>
            </w:pPr>
            <w:r w:rsidRPr="000F6836">
              <w:rPr>
                <w:lang w:val="en-GB"/>
              </w:rPr>
              <w:t>Estimated Reinstatement Premiums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017968"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4D390CC8" w14:textId="77777777" w:rsidTr="00915624">
        <w:tc>
          <w:tcPr>
            <w:tcW w:w="2507" w:type="dxa"/>
            <w:tcBorders>
              <w:top w:val="single" w:sz="2" w:space="0" w:color="auto"/>
              <w:left w:val="single" w:sz="2" w:space="0" w:color="auto"/>
              <w:bottom w:val="single" w:sz="2" w:space="0" w:color="auto"/>
              <w:right w:val="single" w:sz="2" w:space="0" w:color="auto"/>
            </w:tcBorders>
          </w:tcPr>
          <w:p w14:paraId="37BA5F0D" w14:textId="77777777" w:rsidR="00616968" w:rsidRPr="000F6836" w:rsidRDefault="00616968" w:rsidP="00915624">
            <w:pPr>
              <w:pStyle w:val="NormalLeft"/>
              <w:rPr>
                <w:lang w:val="en-GB"/>
              </w:rPr>
            </w:pPr>
            <w:r w:rsidRPr="000F6836">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03DD526A" w14:textId="03355D9E" w:rsidR="00616968" w:rsidRPr="000F6836" w:rsidRDefault="00616968" w:rsidP="00AC2C5E">
            <w:pPr>
              <w:pStyle w:val="NormalLeft"/>
              <w:rPr>
                <w:lang w:val="en-GB"/>
              </w:rPr>
            </w:pPr>
            <w:r w:rsidRPr="000F6836">
              <w:rPr>
                <w:lang w:val="en-GB"/>
              </w:rPr>
              <w:t>Catastrophe Risk Charge after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5CAF5412" w14:textId="36355CCE" w:rsidR="00616968" w:rsidRPr="000F6836" w:rsidRDefault="00616968" w:rsidP="00AC2C5E">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Earthquake in each of the 20 specified regions.</w:t>
            </w:r>
          </w:p>
        </w:tc>
      </w:tr>
      <w:tr w:rsidR="00616968" w:rsidRPr="000F6836" w14:paraId="37F9532E" w14:textId="77777777" w:rsidTr="00915624">
        <w:tc>
          <w:tcPr>
            <w:tcW w:w="2507" w:type="dxa"/>
            <w:tcBorders>
              <w:top w:val="single" w:sz="2" w:space="0" w:color="auto"/>
              <w:left w:val="single" w:sz="2" w:space="0" w:color="auto"/>
              <w:bottom w:val="single" w:sz="2" w:space="0" w:color="auto"/>
              <w:right w:val="single" w:sz="2" w:space="0" w:color="auto"/>
            </w:tcBorders>
          </w:tcPr>
          <w:p w14:paraId="20AC311F" w14:textId="77777777" w:rsidR="00616968" w:rsidRPr="000F6836" w:rsidRDefault="00616968" w:rsidP="00915624">
            <w:pPr>
              <w:pStyle w:val="NormalLeft"/>
              <w:rPr>
                <w:lang w:val="en-GB"/>
              </w:rPr>
            </w:pPr>
            <w:r w:rsidRPr="000F6836">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08E52B49" w14:textId="1F004162" w:rsidR="00616968" w:rsidRPr="000F6836" w:rsidRDefault="00616968" w:rsidP="00AC2C5E">
            <w:pPr>
              <w:pStyle w:val="NormalLeft"/>
              <w:rPr>
                <w:lang w:val="en-GB"/>
              </w:rPr>
            </w:pPr>
            <w:r w:rsidRPr="000F6836">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BA4BC3" w14:textId="2A3FA607" w:rsidR="00616968" w:rsidRPr="000F6836" w:rsidRDefault="00616968" w:rsidP="00AC2C5E">
            <w:pPr>
              <w:pStyle w:val="NormalLeft"/>
              <w:rPr>
                <w:lang w:val="en-GB"/>
              </w:rPr>
            </w:pPr>
            <w:r w:rsidRPr="000F6836">
              <w:rPr>
                <w:lang w:val="en-GB"/>
              </w:rPr>
              <w:t>Total of the capital requirement, after the deduction of the risk mitigating effect of the group's specific reinsurance contracts and special purpose vehicles relating to this peril, arising from Earthquake for the 20 specified regions.</w:t>
            </w:r>
          </w:p>
        </w:tc>
      </w:tr>
      <w:tr w:rsidR="00616968" w:rsidRPr="000F6836" w14:paraId="0410B302" w14:textId="77777777" w:rsidTr="00915624">
        <w:tc>
          <w:tcPr>
            <w:tcW w:w="2507" w:type="dxa"/>
            <w:tcBorders>
              <w:top w:val="single" w:sz="2" w:space="0" w:color="auto"/>
              <w:left w:val="single" w:sz="2" w:space="0" w:color="auto"/>
              <w:bottom w:val="single" w:sz="2" w:space="0" w:color="auto"/>
              <w:right w:val="single" w:sz="2" w:space="0" w:color="auto"/>
            </w:tcBorders>
          </w:tcPr>
          <w:p w14:paraId="72F8CF4B" w14:textId="77777777" w:rsidR="00616968" w:rsidRPr="000F6836" w:rsidRDefault="00616968" w:rsidP="00915624">
            <w:pPr>
              <w:pStyle w:val="NormalLeft"/>
              <w:rPr>
                <w:lang w:val="en-GB"/>
              </w:rPr>
            </w:pPr>
            <w:r w:rsidRPr="000F6836">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E356A4E" w14:textId="77777777" w:rsidR="00616968" w:rsidRPr="000F6836" w:rsidRDefault="00616968" w:rsidP="00915624">
            <w:pPr>
              <w:pStyle w:val="NormalLeft"/>
              <w:rPr>
                <w:lang w:val="en-GB"/>
              </w:rPr>
            </w:pPr>
            <w:r w:rsidRPr="000F6836">
              <w:rPr>
                <w:lang w:val="en-GB"/>
              </w:rPr>
              <w:t>Catastrophe Risk Charge after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23C0820" w14:textId="645B84E5" w:rsidR="00616968" w:rsidRPr="000F6836" w:rsidRDefault="00616968" w:rsidP="00AC2C5E">
            <w:pPr>
              <w:pStyle w:val="NormalLeft"/>
              <w:rPr>
                <w:lang w:val="en-GB"/>
              </w:rPr>
            </w:pPr>
            <w:r w:rsidRPr="000F6836">
              <w:rPr>
                <w:lang w:val="en-GB"/>
              </w:rPr>
              <w:t>Capital requirement after risk mitigation for Earthquake risk in regions other than the specified Regions. It is the amount of the instantaneous loss, including the deduction of the amounts recoverable from reinsurance contracts and Special Purpose Vehicles.</w:t>
            </w:r>
          </w:p>
        </w:tc>
      </w:tr>
      <w:tr w:rsidR="00616968" w:rsidRPr="000F6836" w14:paraId="25E829CB" w14:textId="77777777" w:rsidTr="00915624">
        <w:tc>
          <w:tcPr>
            <w:tcW w:w="2507" w:type="dxa"/>
            <w:tcBorders>
              <w:top w:val="single" w:sz="2" w:space="0" w:color="auto"/>
              <w:left w:val="single" w:sz="2" w:space="0" w:color="auto"/>
              <w:bottom w:val="single" w:sz="2" w:space="0" w:color="auto"/>
              <w:right w:val="single" w:sz="2" w:space="0" w:color="auto"/>
            </w:tcBorders>
          </w:tcPr>
          <w:p w14:paraId="0FAFFF1D" w14:textId="77777777" w:rsidR="00616968" w:rsidRPr="000F6836" w:rsidRDefault="00616968" w:rsidP="00915624">
            <w:pPr>
              <w:pStyle w:val="NormalLeft"/>
              <w:rPr>
                <w:lang w:val="en-GB"/>
              </w:rPr>
            </w:pPr>
            <w:r w:rsidRPr="000F6836">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6DDAB587" w14:textId="77777777" w:rsidR="00616968" w:rsidRPr="000F6836" w:rsidRDefault="00616968" w:rsidP="00915624">
            <w:pPr>
              <w:pStyle w:val="NormalLeft"/>
              <w:rPr>
                <w:lang w:val="en-GB"/>
              </w:rPr>
            </w:pPr>
            <w:r w:rsidRPr="000F6836">
              <w:rPr>
                <w:lang w:val="en-GB"/>
              </w:rPr>
              <w:t>Catastrophe Risk Charge after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A72EC82"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relating to this peril, arising from Earthquake for all regions.</w:t>
            </w:r>
          </w:p>
        </w:tc>
      </w:tr>
      <w:tr w:rsidR="00616968" w:rsidRPr="000F6836" w14:paraId="42EA048C" w14:textId="77777777" w:rsidTr="00915624">
        <w:tc>
          <w:tcPr>
            <w:tcW w:w="2507" w:type="dxa"/>
            <w:tcBorders>
              <w:top w:val="single" w:sz="2" w:space="0" w:color="auto"/>
              <w:left w:val="single" w:sz="2" w:space="0" w:color="auto"/>
              <w:bottom w:val="single" w:sz="2" w:space="0" w:color="auto"/>
              <w:right w:val="single" w:sz="2" w:space="0" w:color="auto"/>
            </w:tcBorders>
          </w:tcPr>
          <w:p w14:paraId="5698203E" w14:textId="77777777" w:rsidR="00616968" w:rsidRPr="000F6836" w:rsidRDefault="00616968" w:rsidP="00915624">
            <w:pPr>
              <w:pStyle w:val="NormalLeft"/>
              <w:rPr>
                <w:lang w:val="en-GB"/>
              </w:rPr>
            </w:pPr>
            <w:r w:rsidRPr="000F6836">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2519E003" w14:textId="77777777" w:rsidR="00616968" w:rsidRPr="000F6836" w:rsidRDefault="00616968" w:rsidP="00915624">
            <w:pPr>
              <w:pStyle w:val="NormalLeft"/>
              <w:rPr>
                <w:lang w:val="en-GB"/>
              </w:rPr>
            </w:pPr>
            <w:r w:rsidRPr="000F6836">
              <w:rPr>
                <w:lang w:val="en-GB"/>
              </w:rPr>
              <w:t xml:space="preserve">Catastrophe Risk Charge after risk mitigation — Diversification </w:t>
            </w:r>
            <w:r w:rsidRPr="000F6836">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6CB3A5BC" w14:textId="4D21D8DC" w:rsidR="00616968" w:rsidRPr="000F6836" w:rsidRDefault="00616968" w:rsidP="00AC2C5E">
            <w:pPr>
              <w:pStyle w:val="NormalLeft"/>
              <w:rPr>
                <w:lang w:val="en-GB"/>
              </w:rPr>
            </w:pPr>
            <w:r w:rsidRPr="000F6836">
              <w:rPr>
                <w:lang w:val="en-GB"/>
              </w:rPr>
              <w:lastRenderedPageBreak/>
              <w:t xml:space="preserve">Diversification effect arising from the aggregation of the capital requirement after risk mitigations for Earthquake risks relating </w:t>
            </w:r>
            <w:r w:rsidRPr="000F6836">
              <w:rPr>
                <w:lang w:val="en-GB"/>
              </w:rPr>
              <w:lastRenderedPageBreak/>
              <w:t>to the different regions (both specified Regions and Other regions).</w:t>
            </w:r>
          </w:p>
        </w:tc>
      </w:tr>
      <w:tr w:rsidR="00616968" w:rsidRPr="000F6836" w14:paraId="4AB55EBA" w14:textId="77777777" w:rsidTr="00915624">
        <w:tc>
          <w:tcPr>
            <w:tcW w:w="2507" w:type="dxa"/>
            <w:tcBorders>
              <w:top w:val="single" w:sz="2" w:space="0" w:color="auto"/>
              <w:left w:val="single" w:sz="2" w:space="0" w:color="auto"/>
              <w:bottom w:val="single" w:sz="2" w:space="0" w:color="auto"/>
              <w:right w:val="single" w:sz="2" w:space="0" w:color="auto"/>
            </w:tcBorders>
          </w:tcPr>
          <w:p w14:paraId="26BD5464" w14:textId="77777777" w:rsidR="00616968" w:rsidRPr="000F6836" w:rsidRDefault="00616968" w:rsidP="00915624">
            <w:pPr>
              <w:pStyle w:val="NormalLeft"/>
              <w:rPr>
                <w:lang w:val="en-GB"/>
              </w:rPr>
            </w:pPr>
            <w:r w:rsidRPr="000F6836">
              <w:rPr>
                <w:lang w:val="en-GB"/>
              </w:rPr>
              <w:lastRenderedPageBreak/>
              <w:t>C0200/R1250</w:t>
            </w:r>
          </w:p>
        </w:tc>
        <w:tc>
          <w:tcPr>
            <w:tcW w:w="2136" w:type="dxa"/>
            <w:tcBorders>
              <w:top w:val="single" w:sz="2" w:space="0" w:color="auto"/>
              <w:left w:val="single" w:sz="2" w:space="0" w:color="auto"/>
              <w:bottom w:val="single" w:sz="2" w:space="0" w:color="auto"/>
              <w:right w:val="single" w:sz="2" w:space="0" w:color="auto"/>
            </w:tcBorders>
          </w:tcPr>
          <w:p w14:paraId="485B3886" w14:textId="77777777" w:rsidR="00616968" w:rsidRPr="000F6836" w:rsidRDefault="00616968" w:rsidP="00915624">
            <w:pPr>
              <w:pStyle w:val="NormalLeft"/>
              <w:rPr>
                <w:lang w:val="en-GB"/>
              </w:rPr>
            </w:pPr>
            <w:r w:rsidRPr="000F6836">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E944F5C" w14:textId="77777777" w:rsidR="00616968" w:rsidRPr="000F6836" w:rsidRDefault="00616968" w:rsidP="00915624">
            <w:pPr>
              <w:pStyle w:val="NormalLeft"/>
              <w:rPr>
                <w:lang w:val="en-GB"/>
              </w:rPr>
            </w:pPr>
            <w:r w:rsidRPr="000F6836">
              <w:rPr>
                <w:lang w:val="en-GB"/>
              </w:rPr>
              <w:t>This is the total capital requirement after risk mitigation for Earthquake risk, taking into consideration the diversification effect given in C0200/R1240</w:t>
            </w:r>
          </w:p>
        </w:tc>
      </w:tr>
      <w:tr w:rsidR="00616968" w:rsidRPr="000F6836" w14:paraId="32F3C118" w14:textId="77777777" w:rsidTr="00915624">
        <w:tc>
          <w:tcPr>
            <w:tcW w:w="2507" w:type="dxa"/>
            <w:tcBorders>
              <w:top w:val="single" w:sz="2" w:space="0" w:color="auto"/>
              <w:left w:val="single" w:sz="2" w:space="0" w:color="auto"/>
              <w:bottom w:val="single" w:sz="2" w:space="0" w:color="auto"/>
              <w:right w:val="single" w:sz="2" w:space="0" w:color="auto"/>
            </w:tcBorders>
          </w:tcPr>
          <w:p w14:paraId="2AFFEB66" w14:textId="77777777" w:rsidR="00616968" w:rsidRPr="000F6836" w:rsidRDefault="00616968" w:rsidP="00915624">
            <w:pPr>
              <w:pStyle w:val="NormalCentered"/>
              <w:rPr>
                <w:lang w:val="en-GB"/>
              </w:rPr>
            </w:pPr>
            <w:r w:rsidRPr="000F6836">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36F67C20"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904A9D3" w14:textId="77777777" w:rsidR="00616968" w:rsidRPr="000F6836" w:rsidRDefault="00616968" w:rsidP="00915624">
            <w:pPr>
              <w:pStyle w:val="NormalCentered"/>
              <w:rPr>
                <w:lang w:val="en-GB"/>
              </w:rPr>
            </w:pPr>
          </w:p>
        </w:tc>
      </w:tr>
      <w:tr w:rsidR="00616968" w:rsidRPr="000F6836" w14:paraId="6D96EB07" w14:textId="77777777" w:rsidTr="00915624">
        <w:tc>
          <w:tcPr>
            <w:tcW w:w="2507" w:type="dxa"/>
            <w:tcBorders>
              <w:top w:val="single" w:sz="2" w:space="0" w:color="auto"/>
              <w:left w:val="single" w:sz="2" w:space="0" w:color="auto"/>
              <w:bottom w:val="single" w:sz="2" w:space="0" w:color="auto"/>
              <w:right w:val="single" w:sz="2" w:space="0" w:color="auto"/>
            </w:tcBorders>
          </w:tcPr>
          <w:p w14:paraId="4C438D76" w14:textId="77777777" w:rsidR="00616968" w:rsidRPr="000F6836" w:rsidRDefault="00616968" w:rsidP="00915624">
            <w:pPr>
              <w:pStyle w:val="NormalLeft"/>
              <w:rPr>
                <w:lang w:val="en-GB"/>
              </w:rPr>
            </w:pPr>
            <w:r w:rsidRPr="000F6836">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5696B63E" w14:textId="77777777" w:rsidR="00616968" w:rsidRPr="000F6836" w:rsidRDefault="00616968" w:rsidP="00915624">
            <w:pPr>
              <w:pStyle w:val="NormalLeft"/>
              <w:rPr>
                <w:lang w:val="en-GB"/>
              </w:rPr>
            </w:pPr>
            <w:r w:rsidRPr="000F6836">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6EDA4236" w14:textId="33096C35"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462AFBB7" w14:textId="77777777" w:rsidR="00616968" w:rsidRPr="000F6836" w:rsidRDefault="00616968" w:rsidP="00915624">
            <w:pPr>
              <w:pStyle w:val="NormalLeft"/>
              <w:rPr>
                <w:lang w:val="en-GB"/>
              </w:rPr>
            </w:pPr>
            <w:r w:rsidRPr="000F6836">
              <w:rPr>
                <w:lang w:val="en-GB"/>
              </w:rPr>
              <w:t>Fire and other damage covering flood risk, including the proportional reinsurance obligations;</w:t>
            </w:r>
          </w:p>
          <w:p w14:paraId="7A077D1C" w14:textId="77777777" w:rsidR="00616968" w:rsidRPr="000F6836" w:rsidRDefault="00616968" w:rsidP="00915624">
            <w:pPr>
              <w:pStyle w:val="NormalLeft"/>
              <w:rPr>
                <w:lang w:val="en-GB"/>
              </w:rPr>
            </w:pPr>
            <w:r w:rsidRPr="000F6836">
              <w:rPr>
                <w:lang w:val="en-GB"/>
              </w:rPr>
              <w:t>Marine, aviation and transport insurance covering onshore property damage by flood, including the proportional reinsurance obligations;</w:t>
            </w:r>
          </w:p>
          <w:p w14:paraId="0C578F04" w14:textId="77777777" w:rsidR="00616968" w:rsidRPr="000F6836" w:rsidRDefault="00616968" w:rsidP="00915624">
            <w:pPr>
              <w:pStyle w:val="NormalLeft"/>
              <w:rPr>
                <w:lang w:val="en-GB"/>
              </w:rPr>
            </w:pPr>
            <w:r w:rsidRPr="000F6836">
              <w:rPr>
                <w:lang w:val="en-GB"/>
              </w:rPr>
              <w:t>Other motor insurance, including the proportional reinsurance obligations.</w:t>
            </w:r>
          </w:p>
          <w:p w14:paraId="1616390A"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72324AD6" w14:textId="77777777" w:rsidTr="00915624">
        <w:tc>
          <w:tcPr>
            <w:tcW w:w="2507" w:type="dxa"/>
            <w:tcBorders>
              <w:top w:val="single" w:sz="2" w:space="0" w:color="auto"/>
              <w:left w:val="single" w:sz="2" w:space="0" w:color="auto"/>
              <w:bottom w:val="single" w:sz="2" w:space="0" w:color="auto"/>
              <w:right w:val="single" w:sz="2" w:space="0" w:color="auto"/>
            </w:tcBorders>
          </w:tcPr>
          <w:p w14:paraId="51C366CD" w14:textId="77777777" w:rsidR="00616968" w:rsidRPr="000F6836" w:rsidRDefault="00616968" w:rsidP="00915624">
            <w:pPr>
              <w:pStyle w:val="NormalLeft"/>
              <w:rPr>
                <w:lang w:val="en-GB"/>
              </w:rPr>
            </w:pPr>
            <w:r w:rsidRPr="000F6836">
              <w:rPr>
                <w:lang w:val="en-GB"/>
              </w:rPr>
              <w:t>C0210/R1590</w:t>
            </w:r>
          </w:p>
        </w:tc>
        <w:tc>
          <w:tcPr>
            <w:tcW w:w="2136" w:type="dxa"/>
            <w:tcBorders>
              <w:top w:val="single" w:sz="2" w:space="0" w:color="auto"/>
              <w:left w:val="single" w:sz="2" w:space="0" w:color="auto"/>
              <w:bottom w:val="single" w:sz="2" w:space="0" w:color="auto"/>
              <w:right w:val="single" w:sz="2" w:space="0" w:color="auto"/>
            </w:tcBorders>
          </w:tcPr>
          <w:p w14:paraId="504B98AB" w14:textId="77777777" w:rsidR="00616968" w:rsidRPr="000F6836" w:rsidRDefault="00616968" w:rsidP="00915624">
            <w:pPr>
              <w:pStyle w:val="NormalLeft"/>
              <w:rPr>
                <w:lang w:val="en-GB"/>
              </w:rPr>
            </w:pPr>
            <w:r w:rsidRPr="000F6836">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2CBBEC"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3392A64F" w14:textId="77777777" w:rsidTr="00915624">
        <w:tc>
          <w:tcPr>
            <w:tcW w:w="2507" w:type="dxa"/>
            <w:tcBorders>
              <w:top w:val="single" w:sz="2" w:space="0" w:color="auto"/>
              <w:left w:val="single" w:sz="2" w:space="0" w:color="auto"/>
              <w:bottom w:val="single" w:sz="2" w:space="0" w:color="auto"/>
              <w:right w:val="single" w:sz="2" w:space="0" w:color="auto"/>
            </w:tcBorders>
          </w:tcPr>
          <w:p w14:paraId="0E6DE88F" w14:textId="77777777" w:rsidR="00616968" w:rsidRPr="000F6836" w:rsidRDefault="00616968" w:rsidP="00915624">
            <w:pPr>
              <w:pStyle w:val="NormalLeft"/>
              <w:rPr>
                <w:lang w:val="en-GB"/>
              </w:rPr>
            </w:pPr>
            <w:r w:rsidRPr="000F6836">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297F7052" w14:textId="25196CC9" w:rsidR="00616968" w:rsidRPr="000F6836" w:rsidRDefault="00616968" w:rsidP="00AC2C5E">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1904C060" w14:textId="7CBBABEB" w:rsidR="00616968" w:rsidRPr="000F6836" w:rsidRDefault="00616968" w:rsidP="00915624">
            <w:pPr>
              <w:pStyle w:val="NormalLeft"/>
              <w:rPr>
                <w:lang w:val="en-GB"/>
              </w:rPr>
            </w:pPr>
            <w:r w:rsidRPr="000F6836">
              <w:rPr>
                <w:lang w:val="en-GB"/>
              </w:rPr>
              <w:t>The sum of the total insured per each of the 14 specified regions of lines of business:</w:t>
            </w:r>
          </w:p>
          <w:p w14:paraId="6654DA65" w14:textId="3549EF76"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Flood risk and where the risk is situated in this particular specified region;</w:t>
            </w:r>
          </w:p>
          <w:p w14:paraId="604B4562" w14:textId="35E1E53D" w:rsidR="00616968" w:rsidRPr="000F6836" w:rsidRDefault="00616968" w:rsidP="00915624">
            <w:pPr>
              <w:pStyle w:val="NormalLeft"/>
              <w:rPr>
                <w:lang w:val="en-GB"/>
              </w:rPr>
            </w:pPr>
            <w:r w:rsidRPr="000F6836">
              <w:rPr>
                <w:lang w:val="en-GB"/>
              </w:rPr>
              <w:lastRenderedPageBreak/>
              <w:t>Marine, aviation and transport insurance, including the proportional reinsurance obligations, in relation to contracts that cover onshore property damage by Flood and where the risk is situated in this particular specified region; and</w:t>
            </w:r>
          </w:p>
          <w:p w14:paraId="42B1A1A2" w14:textId="4BD895C1" w:rsidR="00616968" w:rsidRPr="000F6836" w:rsidRDefault="00616968" w:rsidP="00AC2C5E">
            <w:pPr>
              <w:pStyle w:val="NormalLeft"/>
              <w:rPr>
                <w:lang w:val="en-GB"/>
              </w:rPr>
            </w:pPr>
            <w:r w:rsidRPr="000F6836">
              <w:rPr>
                <w:lang w:val="en-GB"/>
              </w:rPr>
              <w:t>Other motor insurance, including the proportional reinsurance obligations, multiplied by 1.5, in relation to contracts that cover onshore property damage by Flood and where the risk is situated in this particular specified region.</w:t>
            </w:r>
          </w:p>
        </w:tc>
      </w:tr>
      <w:tr w:rsidR="00616968" w:rsidRPr="000F6836" w14:paraId="595A02A3" w14:textId="77777777" w:rsidTr="00915624">
        <w:tc>
          <w:tcPr>
            <w:tcW w:w="2507" w:type="dxa"/>
            <w:tcBorders>
              <w:top w:val="single" w:sz="2" w:space="0" w:color="auto"/>
              <w:left w:val="single" w:sz="2" w:space="0" w:color="auto"/>
              <w:bottom w:val="single" w:sz="2" w:space="0" w:color="auto"/>
              <w:right w:val="single" w:sz="2" w:space="0" w:color="auto"/>
            </w:tcBorders>
          </w:tcPr>
          <w:p w14:paraId="1C02F21A" w14:textId="77777777" w:rsidR="00616968" w:rsidRPr="000F6836" w:rsidRDefault="00616968" w:rsidP="00915624">
            <w:pPr>
              <w:pStyle w:val="NormalLeft"/>
              <w:rPr>
                <w:lang w:val="en-GB"/>
              </w:rPr>
            </w:pPr>
            <w:r w:rsidRPr="000F6836">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380E9B46" w14:textId="325B1428" w:rsidR="00616968" w:rsidRPr="000F6836" w:rsidRDefault="00616968" w:rsidP="00AC2C5E">
            <w:pPr>
              <w:pStyle w:val="NormalLeft"/>
              <w:rPr>
                <w:lang w:val="en-GB"/>
              </w:rPr>
            </w:pPr>
            <w:r w:rsidRPr="000F6836">
              <w:rPr>
                <w:lang w:val="en-GB"/>
              </w:rPr>
              <w:t>Exposure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679F61" w14:textId="757DBAC2" w:rsidR="00616968" w:rsidRPr="000F6836" w:rsidRDefault="00616968" w:rsidP="00AC2C5E">
            <w:pPr>
              <w:pStyle w:val="NormalLeft"/>
              <w:rPr>
                <w:lang w:val="en-GB"/>
              </w:rPr>
            </w:pPr>
            <w:r w:rsidRPr="000F6836">
              <w:rPr>
                <w:lang w:val="en-GB"/>
              </w:rPr>
              <w:t>Total of the exposure for the 14 specified regions.</w:t>
            </w:r>
          </w:p>
        </w:tc>
      </w:tr>
      <w:tr w:rsidR="00616968" w:rsidRPr="000F6836" w14:paraId="4591837E" w14:textId="77777777" w:rsidTr="00915624">
        <w:tc>
          <w:tcPr>
            <w:tcW w:w="2507" w:type="dxa"/>
            <w:tcBorders>
              <w:top w:val="single" w:sz="2" w:space="0" w:color="auto"/>
              <w:left w:val="single" w:sz="2" w:space="0" w:color="auto"/>
              <w:bottom w:val="single" w:sz="2" w:space="0" w:color="auto"/>
              <w:right w:val="single" w:sz="2" w:space="0" w:color="auto"/>
            </w:tcBorders>
          </w:tcPr>
          <w:p w14:paraId="6D23FC1B" w14:textId="77777777" w:rsidR="00616968" w:rsidRPr="000F6836" w:rsidRDefault="00616968" w:rsidP="00915624">
            <w:pPr>
              <w:pStyle w:val="NormalLeft"/>
              <w:rPr>
                <w:lang w:val="en-GB"/>
              </w:rPr>
            </w:pPr>
            <w:r w:rsidRPr="000F6836">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188B904C" w14:textId="3A81514E" w:rsidR="00616968" w:rsidRPr="000F6836" w:rsidRDefault="00616968" w:rsidP="00AC2C5E">
            <w:pPr>
              <w:pStyle w:val="NormalLeft"/>
              <w:rPr>
                <w:lang w:val="en-GB"/>
              </w:rPr>
            </w:pPr>
            <w:r w:rsidRPr="000F6836">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3D2B6A15" w14:textId="080D7B01" w:rsidR="00616968" w:rsidRPr="000F6836" w:rsidRDefault="00616968" w:rsidP="00AC2C5E">
            <w:pPr>
              <w:pStyle w:val="NormalLeft"/>
              <w:rPr>
                <w:lang w:val="en-GB"/>
              </w:rPr>
            </w:pPr>
            <w:r w:rsidRPr="000F6836">
              <w:rPr>
                <w:lang w:val="en-GB"/>
              </w:rPr>
              <w:t xml:space="preserve">Specified gross Flood loss in each of the 14 </w:t>
            </w:r>
            <w:r w:rsidR="00AC2C5E" w:rsidRPr="000F6836">
              <w:rPr>
                <w:lang w:val="en-GB"/>
              </w:rPr>
              <w:t>specified</w:t>
            </w:r>
            <w:r w:rsidRPr="000F6836">
              <w:rPr>
                <w:lang w:val="en-GB"/>
              </w:rPr>
              <w:t xml:space="preserve"> regions, taking into consideration the effect of diversification effect between zones.</w:t>
            </w:r>
          </w:p>
        </w:tc>
      </w:tr>
      <w:tr w:rsidR="00616968" w:rsidRPr="000F6836" w14:paraId="552D00B4" w14:textId="77777777" w:rsidTr="00915624">
        <w:tc>
          <w:tcPr>
            <w:tcW w:w="2507" w:type="dxa"/>
            <w:tcBorders>
              <w:top w:val="single" w:sz="2" w:space="0" w:color="auto"/>
              <w:left w:val="single" w:sz="2" w:space="0" w:color="auto"/>
              <w:bottom w:val="single" w:sz="2" w:space="0" w:color="auto"/>
              <w:right w:val="single" w:sz="2" w:space="0" w:color="auto"/>
            </w:tcBorders>
          </w:tcPr>
          <w:p w14:paraId="7A6E46C5" w14:textId="77777777" w:rsidR="00616968" w:rsidRPr="000F6836" w:rsidRDefault="00616968" w:rsidP="00915624">
            <w:pPr>
              <w:pStyle w:val="NormalLeft"/>
              <w:rPr>
                <w:lang w:val="en-GB"/>
              </w:rPr>
            </w:pPr>
            <w:r w:rsidRPr="000F6836">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39DF723" w14:textId="0143E4D3" w:rsidR="00616968" w:rsidRPr="000F6836" w:rsidRDefault="00616968" w:rsidP="00AC2C5E">
            <w:pPr>
              <w:pStyle w:val="NormalLeft"/>
              <w:rPr>
                <w:lang w:val="en-GB"/>
              </w:rPr>
            </w:pPr>
            <w:r w:rsidRPr="000F6836">
              <w:rPr>
                <w:lang w:val="en-GB"/>
              </w:rPr>
              <w:t xml:space="preserve">Specified Gross Loss — Total Flood </w:t>
            </w:r>
            <w:r w:rsidR="00AC2C5E"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E1EF86C" w14:textId="0DD6D631" w:rsidR="00616968" w:rsidRPr="000F6836" w:rsidRDefault="00616968" w:rsidP="00AC2C5E">
            <w:pPr>
              <w:pStyle w:val="NormalLeft"/>
              <w:rPr>
                <w:lang w:val="en-GB"/>
              </w:rPr>
            </w:pPr>
            <w:r w:rsidRPr="000F6836">
              <w:rPr>
                <w:lang w:val="en-GB"/>
              </w:rPr>
              <w:t>Total of the specified gross Flood loss for the 14 specified regions.</w:t>
            </w:r>
          </w:p>
        </w:tc>
      </w:tr>
      <w:tr w:rsidR="00616968" w:rsidRPr="000F6836" w14:paraId="16EF84CE" w14:textId="77777777" w:rsidTr="00915624">
        <w:tc>
          <w:tcPr>
            <w:tcW w:w="2507" w:type="dxa"/>
            <w:tcBorders>
              <w:top w:val="single" w:sz="2" w:space="0" w:color="auto"/>
              <w:left w:val="single" w:sz="2" w:space="0" w:color="auto"/>
              <w:bottom w:val="single" w:sz="2" w:space="0" w:color="auto"/>
              <w:right w:val="single" w:sz="2" w:space="0" w:color="auto"/>
            </w:tcBorders>
          </w:tcPr>
          <w:p w14:paraId="3A80DF72" w14:textId="77777777" w:rsidR="00616968" w:rsidRPr="000F6836" w:rsidRDefault="00616968" w:rsidP="00915624">
            <w:pPr>
              <w:pStyle w:val="NormalLeft"/>
              <w:rPr>
                <w:lang w:val="en-GB"/>
              </w:rPr>
            </w:pPr>
            <w:r w:rsidRPr="000F6836">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D08DB06" w14:textId="5CB665E3" w:rsidR="00616968" w:rsidRPr="000F6836" w:rsidRDefault="00616968" w:rsidP="00AC2C5E">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7C76160" w14:textId="46FDC7CD" w:rsidR="00616968" w:rsidRPr="000F6836" w:rsidRDefault="00616968" w:rsidP="00AC2C5E">
            <w:pPr>
              <w:pStyle w:val="NormalLeft"/>
              <w:rPr>
                <w:lang w:val="en-GB"/>
              </w:rPr>
            </w:pPr>
            <w:r w:rsidRPr="000F6836">
              <w:rPr>
                <w:lang w:val="en-GB"/>
              </w:rPr>
              <w:t>The Risk Charge Factor per each of the 14 specified regions for Flood according to the Standard Formula, taking into consideration the effect of diversification effect between zones.</w:t>
            </w:r>
          </w:p>
        </w:tc>
      </w:tr>
      <w:tr w:rsidR="00616968" w:rsidRPr="000F6836" w14:paraId="432EB095" w14:textId="77777777" w:rsidTr="00915624">
        <w:tc>
          <w:tcPr>
            <w:tcW w:w="2507" w:type="dxa"/>
            <w:tcBorders>
              <w:top w:val="single" w:sz="2" w:space="0" w:color="auto"/>
              <w:left w:val="single" w:sz="2" w:space="0" w:color="auto"/>
              <w:bottom w:val="single" w:sz="2" w:space="0" w:color="auto"/>
              <w:right w:val="single" w:sz="2" w:space="0" w:color="auto"/>
            </w:tcBorders>
          </w:tcPr>
          <w:p w14:paraId="7DC6A002" w14:textId="77777777" w:rsidR="00616968" w:rsidRPr="000F6836" w:rsidRDefault="00616968" w:rsidP="00915624">
            <w:pPr>
              <w:pStyle w:val="NormalLeft"/>
              <w:rPr>
                <w:lang w:val="en-GB"/>
              </w:rPr>
            </w:pPr>
            <w:r w:rsidRPr="000F6836">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47F57060" w14:textId="7DDE8AF9" w:rsidR="00616968" w:rsidRPr="000F6836" w:rsidRDefault="00616968" w:rsidP="00AC2C5E">
            <w:pPr>
              <w:pStyle w:val="NormalLeft"/>
              <w:rPr>
                <w:lang w:val="en-GB"/>
              </w:rPr>
            </w:pPr>
            <w:r w:rsidRPr="000F6836">
              <w:rPr>
                <w:lang w:val="en-GB"/>
              </w:rPr>
              <w:t xml:space="preserve">Catastrophe Risk Charge Factor before risk mitigation — Total Flood </w:t>
            </w:r>
            <w:r w:rsidR="00AC2C5E"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E4F243"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67223553" w14:textId="77777777" w:rsidTr="00915624">
        <w:tc>
          <w:tcPr>
            <w:tcW w:w="2507" w:type="dxa"/>
            <w:tcBorders>
              <w:top w:val="single" w:sz="2" w:space="0" w:color="auto"/>
              <w:left w:val="single" w:sz="2" w:space="0" w:color="auto"/>
              <w:bottom w:val="single" w:sz="2" w:space="0" w:color="auto"/>
              <w:right w:val="single" w:sz="2" w:space="0" w:color="auto"/>
            </w:tcBorders>
          </w:tcPr>
          <w:p w14:paraId="71391F77" w14:textId="77777777" w:rsidR="00616968" w:rsidRPr="000F6836" w:rsidRDefault="00616968" w:rsidP="00915624">
            <w:pPr>
              <w:pStyle w:val="NormalLeft"/>
              <w:rPr>
                <w:lang w:val="en-GB"/>
              </w:rPr>
            </w:pPr>
            <w:r w:rsidRPr="000F6836">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779022E" w14:textId="6D0FEA8A" w:rsidR="00616968" w:rsidRPr="000F6836" w:rsidRDefault="00616968" w:rsidP="00AC2C5E">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3855728E" w14:textId="65E10491" w:rsidR="00616968" w:rsidRPr="000F6836" w:rsidRDefault="00616968" w:rsidP="00915624">
            <w:pPr>
              <w:pStyle w:val="NormalLeft"/>
              <w:rPr>
                <w:lang w:val="en-GB"/>
              </w:rPr>
            </w:pPr>
            <w:r w:rsidRPr="000F6836">
              <w:rPr>
                <w:lang w:val="en-GB"/>
              </w:rPr>
              <w:t xml:space="preserve">The larger of the capital requirement for Flood risk in each of the 14 </w:t>
            </w:r>
            <w:r w:rsidR="00AC2C5E" w:rsidRPr="000F6836">
              <w:rPr>
                <w:lang w:val="en-GB"/>
              </w:rPr>
              <w:t>specified</w:t>
            </w:r>
            <w:r w:rsidRPr="000F6836">
              <w:rPr>
                <w:lang w:val="en-GB"/>
              </w:rPr>
              <w:t xml:space="preserve"> regions according to scenario A or scenario B.</w:t>
            </w:r>
          </w:p>
          <w:p w14:paraId="4118953E"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must be taken into account.</w:t>
            </w:r>
          </w:p>
        </w:tc>
      </w:tr>
      <w:tr w:rsidR="00616968" w:rsidRPr="000F6836" w14:paraId="24E351CF" w14:textId="77777777" w:rsidTr="00915624">
        <w:tc>
          <w:tcPr>
            <w:tcW w:w="2507" w:type="dxa"/>
            <w:tcBorders>
              <w:top w:val="single" w:sz="2" w:space="0" w:color="auto"/>
              <w:left w:val="single" w:sz="2" w:space="0" w:color="auto"/>
              <w:bottom w:val="single" w:sz="2" w:space="0" w:color="auto"/>
              <w:right w:val="single" w:sz="2" w:space="0" w:color="auto"/>
            </w:tcBorders>
          </w:tcPr>
          <w:p w14:paraId="2664AE22" w14:textId="77777777" w:rsidR="00616968" w:rsidRPr="000F6836" w:rsidRDefault="00616968" w:rsidP="00915624">
            <w:pPr>
              <w:pStyle w:val="NormalLeft"/>
              <w:rPr>
                <w:lang w:val="en-GB"/>
              </w:rPr>
            </w:pPr>
            <w:r w:rsidRPr="000F6836">
              <w:rPr>
                <w:lang w:val="en-GB"/>
              </w:rPr>
              <w:lastRenderedPageBreak/>
              <w:t>C0260/R1260–R1390</w:t>
            </w:r>
          </w:p>
        </w:tc>
        <w:tc>
          <w:tcPr>
            <w:tcW w:w="2136" w:type="dxa"/>
            <w:tcBorders>
              <w:top w:val="single" w:sz="2" w:space="0" w:color="auto"/>
              <w:left w:val="single" w:sz="2" w:space="0" w:color="auto"/>
              <w:bottom w:val="single" w:sz="2" w:space="0" w:color="auto"/>
              <w:right w:val="single" w:sz="2" w:space="0" w:color="auto"/>
            </w:tcBorders>
          </w:tcPr>
          <w:p w14:paraId="7F79274A" w14:textId="24A5DF4F" w:rsidR="00616968" w:rsidRPr="000F6836" w:rsidRDefault="00616968" w:rsidP="00AC2C5E">
            <w:pPr>
              <w:pStyle w:val="NormalLeft"/>
              <w:rPr>
                <w:lang w:val="en-GB"/>
              </w:rPr>
            </w:pPr>
            <w:r w:rsidRPr="000F6836">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5E53306" w14:textId="1DBA5A78" w:rsidR="00616968" w:rsidRPr="000F6836" w:rsidRDefault="00616968" w:rsidP="00AC2C5E">
            <w:pPr>
              <w:pStyle w:val="NormalLeft"/>
              <w:rPr>
                <w:lang w:val="en-GB"/>
              </w:rPr>
            </w:pPr>
            <w:r w:rsidRPr="000F6836">
              <w:rPr>
                <w:lang w:val="en-GB"/>
              </w:rPr>
              <w:t>Capital requirement before risk mitigation arising from Floods in each of the 14 specified Regions, corresponding to the larger of scenario A or B.</w:t>
            </w:r>
          </w:p>
        </w:tc>
      </w:tr>
      <w:tr w:rsidR="00616968" w:rsidRPr="000F6836" w14:paraId="450D71EA" w14:textId="77777777" w:rsidTr="00915624">
        <w:tc>
          <w:tcPr>
            <w:tcW w:w="2507" w:type="dxa"/>
            <w:tcBorders>
              <w:top w:val="single" w:sz="2" w:space="0" w:color="auto"/>
              <w:left w:val="single" w:sz="2" w:space="0" w:color="auto"/>
              <w:bottom w:val="single" w:sz="2" w:space="0" w:color="auto"/>
              <w:right w:val="single" w:sz="2" w:space="0" w:color="auto"/>
            </w:tcBorders>
          </w:tcPr>
          <w:p w14:paraId="3FC649DE" w14:textId="77777777" w:rsidR="00616968" w:rsidRPr="000F6836" w:rsidRDefault="00616968" w:rsidP="00915624">
            <w:pPr>
              <w:pStyle w:val="NormalLeft"/>
              <w:rPr>
                <w:lang w:val="en-GB"/>
              </w:rPr>
            </w:pPr>
            <w:r w:rsidRPr="000F6836">
              <w:rPr>
                <w:lang w:val="en-GB"/>
              </w:rPr>
              <w:t>C0260/1400</w:t>
            </w:r>
          </w:p>
        </w:tc>
        <w:tc>
          <w:tcPr>
            <w:tcW w:w="2136" w:type="dxa"/>
            <w:tcBorders>
              <w:top w:val="single" w:sz="2" w:space="0" w:color="auto"/>
              <w:left w:val="single" w:sz="2" w:space="0" w:color="auto"/>
              <w:bottom w:val="single" w:sz="2" w:space="0" w:color="auto"/>
              <w:right w:val="single" w:sz="2" w:space="0" w:color="auto"/>
            </w:tcBorders>
          </w:tcPr>
          <w:p w14:paraId="350C910E" w14:textId="59CB4A63" w:rsidR="00616968" w:rsidRPr="000F6836" w:rsidRDefault="00616968" w:rsidP="00AC2C5E">
            <w:pPr>
              <w:pStyle w:val="NormalLeft"/>
              <w:rPr>
                <w:lang w:val="en-GB"/>
              </w:rPr>
            </w:pPr>
            <w:r w:rsidRPr="000F6836">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25A3E6" w14:textId="5F44E12A" w:rsidR="00616968" w:rsidRPr="000F6836" w:rsidRDefault="00616968" w:rsidP="00AC2C5E">
            <w:pPr>
              <w:pStyle w:val="NormalLeft"/>
              <w:rPr>
                <w:lang w:val="en-GB"/>
              </w:rPr>
            </w:pPr>
            <w:r w:rsidRPr="000F6836">
              <w:rPr>
                <w:lang w:val="en-GB"/>
              </w:rPr>
              <w:t>Total of the capital requirement before risk mitigation arising from Floods for the 14 specified regions.</w:t>
            </w:r>
          </w:p>
        </w:tc>
      </w:tr>
      <w:tr w:rsidR="00616968" w:rsidRPr="000F6836" w14:paraId="64E4E974" w14:textId="77777777" w:rsidTr="00915624">
        <w:tc>
          <w:tcPr>
            <w:tcW w:w="2507" w:type="dxa"/>
            <w:tcBorders>
              <w:top w:val="single" w:sz="2" w:space="0" w:color="auto"/>
              <w:left w:val="single" w:sz="2" w:space="0" w:color="auto"/>
              <w:bottom w:val="single" w:sz="2" w:space="0" w:color="auto"/>
              <w:right w:val="single" w:sz="2" w:space="0" w:color="auto"/>
            </w:tcBorders>
          </w:tcPr>
          <w:p w14:paraId="2FD8032A" w14:textId="77777777" w:rsidR="00616968" w:rsidRPr="000F6836" w:rsidRDefault="00616968" w:rsidP="00915624">
            <w:pPr>
              <w:pStyle w:val="NormalLeft"/>
              <w:rPr>
                <w:lang w:val="en-GB"/>
              </w:rPr>
            </w:pPr>
            <w:r w:rsidRPr="000F6836">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0CFE1DFB" w14:textId="77777777" w:rsidR="00616968" w:rsidRPr="000F6836" w:rsidRDefault="00616968" w:rsidP="00915624">
            <w:pPr>
              <w:pStyle w:val="NormalLeft"/>
              <w:rPr>
                <w:lang w:val="en-GB"/>
              </w:rPr>
            </w:pPr>
            <w:r w:rsidRPr="000F6836">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D0D0BF" w14:textId="0AB62029" w:rsidR="00616968" w:rsidRPr="000F6836" w:rsidRDefault="00616968" w:rsidP="00AC2C5E">
            <w:pPr>
              <w:pStyle w:val="NormalLeft"/>
              <w:rPr>
                <w:lang w:val="en-GB"/>
              </w:rPr>
            </w:pPr>
            <w:r w:rsidRPr="000F6836">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tc>
      </w:tr>
      <w:tr w:rsidR="00616968" w:rsidRPr="000F6836" w14:paraId="5FE27898" w14:textId="77777777" w:rsidTr="00915624">
        <w:tc>
          <w:tcPr>
            <w:tcW w:w="2507" w:type="dxa"/>
            <w:tcBorders>
              <w:top w:val="single" w:sz="2" w:space="0" w:color="auto"/>
              <w:left w:val="single" w:sz="2" w:space="0" w:color="auto"/>
              <w:bottom w:val="single" w:sz="2" w:space="0" w:color="auto"/>
              <w:right w:val="single" w:sz="2" w:space="0" w:color="auto"/>
            </w:tcBorders>
          </w:tcPr>
          <w:p w14:paraId="3CDCFE94" w14:textId="77777777" w:rsidR="00616968" w:rsidRPr="000F6836" w:rsidRDefault="00616968" w:rsidP="00915624">
            <w:pPr>
              <w:pStyle w:val="NormalLeft"/>
              <w:rPr>
                <w:lang w:val="en-GB"/>
              </w:rPr>
            </w:pPr>
            <w:r w:rsidRPr="000F6836">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051F3BC7" w14:textId="77777777" w:rsidR="00616968" w:rsidRPr="000F6836" w:rsidRDefault="00616968" w:rsidP="00915624">
            <w:pPr>
              <w:pStyle w:val="NormalLeft"/>
              <w:rPr>
                <w:lang w:val="en-GB"/>
              </w:rPr>
            </w:pPr>
            <w:r w:rsidRPr="000F6836">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A44E3C3" w14:textId="77777777" w:rsidR="00616968" w:rsidRPr="000F6836" w:rsidRDefault="00616968" w:rsidP="00915624">
            <w:pPr>
              <w:pStyle w:val="NormalLeft"/>
              <w:rPr>
                <w:lang w:val="en-GB"/>
              </w:rPr>
            </w:pPr>
            <w:r w:rsidRPr="000F6836">
              <w:rPr>
                <w:lang w:val="en-GB"/>
              </w:rPr>
              <w:t>Total of the capital requirement before risk mitigation arising from Floods for all regions.</w:t>
            </w:r>
          </w:p>
        </w:tc>
      </w:tr>
      <w:tr w:rsidR="00616968" w:rsidRPr="000F6836" w14:paraId="032BE7A0" w14:textId="77777777" w:rsidTr="00915624">
        <w:tc>
          <w:tcPr>
            <w:tcW w:w="2507" w:type="dxa"/>
            <w:tcBorders>
              <w:top w:val="single" w:sz="2" w:space="0" w:color="auto"/>
              <w:left w:val="single" w:sz="2" w:space="0" w:color="auto"/>
              <w:bottom w:val="single" w:sz="2" w:space="0" w:color="auto"/>
              <w:right w:val="single" w:sz="2" w:space="0" w:color="auto"/>
            </w:tcBorders>
          </w:tcPr>
          <w:p w14:paraId="0E39475F" w14:textId="77777777" w:rsidR="00616968" w:rsidRPr="000F6836" w:rsidRDefault="00616968" w:rsidP="00915624">
            <w:pPr>
              <w:pStyle w:val="NormalLeft"/>
              <w:rPr>
                <w:lang w:val="en-GB"/>
              </w:rPr>
            </w:pPr>
            <w:r w:rsidRPr="000F6836">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4673CD6B"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39C6DC4" w14:textId="44DBCCB5" w:rsidR="00616968" w:rsidRPr="000F6836" w:rsidRDefault="00616968" w:rsidP="00AC2C5E">
            <w:pPr>
              <w:pStyle w:val="NormalLeft"/>
              <w:rPr>
                <w:lang w:val="en-GB"/>
              </w:rPr>
            </w:pPr>
            <w:r w:rsidRPr="000F6836">
              <w:rPr>
                <w:lang w:val="en-GB"/>
              </w:rPr>
              <w:t>Diversification effect arising from the aggregation of the Flood risks relating to the different regions (both specified Regions and Other regions).</w:t>
            </w:r>
          </w:p>
        </w:tc>
      </w:tr>
      <w:tr w:rsidR="00616968" w:rsidRPr="000F6836" w14:paraId="1FE1F940" w14:textId="77777777" w:rsidTr="00915624">
        <w:tc>
          <w:tcPr>
            <w:tcW w:w="2507" w:type="dxa"/>
            <w:tcBorders>
              <w:top w:val="single" w:sz="2" w:space="0" w:color="auto"/>
              <w:left w:val="single" w:sz="2" w:space="0" w:color="auto"/>
              <w:bottom w:val="single" w:sz="2" w:space="0" w:color="auto"/>
              <w:right w:val="single" w:sz="2" w:space="0" w:color="auto"/>
            </w:tcBorders>
          </w:tcPr>
          <w:p w14:paraId="46619C6C" w14:textId="77777777" w:rsidR="00616968" w:rsidRPr="000F6836" w:rsidRDefault="00616968" w:rsidP="00915624">
            <w:pPr>
              <w:pStyle w:val="NormalLeft"/>
              <w:rPr>
                <w:lang w:val="en-GB"/>
              </w:rPr>
            </w:pPr>
            <w:r w:rsidRPr="000F6836">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29BAB707" w14:textId="77777777" w:rsidR="00616968" w:rsidRPr="000F6836" w:rsidRDefault="00616968" w:rsidP="00915624">
            <w:pPr>
              <w:pStyle w:val="NormalLeft"/>
              <w:rPr>
                <w:lang w:val="en-GB"/>
              </w:rPr>
            </w:pPr>
            <w:r w:rsidRPr="000F6836">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7B0C3F36" w14:textId="77777777" w:rsidR="00616968" w:rsidRPr="000F6836" w:rsidRDefault="00616968" w:rsidP="00915624">
            <w:pPr>
              <w:pStyle w:val="NormalLeft"/>
              <w:rPr>
                <w:lang w:val="en-GB"/>
              </w:rPr>
            </w:pPr>
            <w:r w:rsidRPr="000F6836">
              <w:rPr>
                <w:lang w:val="en-GB"/>
              </w:rPr>
              <w:t>This is the total capital requirement before risk mitigation for Flood risk, taking into consideration the diversification effect given in C0260/R1610.</w:t>
            </w:r>
          </w:p>
        </w:tc>
      </w:tr>
      <w:tr w:rsidR="00616968" w:rsidRPr="000F6836" w14:paraId="026387CE" w14:textId="77777777" w:rsidTr="00915624">
        <w:tc>
          <w:tcPr>
            <w:tcW w:w="2507" w:type="dxa"/>
            <w:tcBorders>
              <w:top w:val="single" w:sz="2" w:space="0" w:color="auto"/>
              <w:left w:val="single" w:sz="2" w:space="0" w:color="auto"/>
              <w:bottom w:val="single" w:sz="2" w:space="0" w:color="auto"/>
              <w:right w:val="single" w:sz="2" w:space="0" w:color="auto"/>
            </w:tcBorders>
          </w:tcPr>
          <w:p w14:paraId="3B23BED4" w14:textId="77777777" w:rsidR="00616968" w:rsidRPr="000F6836" w:rsidRDefault="00616968" w:rsidP="00915624">
            <w:pPr>
              <w:pStyle w:val="NormalLeft"/>
              <w:rPr>
                <w:lang w:val="en-GB"/>
              </w:rPr>
            </w:pPr>
            <w:r w:rsidRPr="000F6836">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655C95CB" w14:textId="0C6AD557" w:rsidR="00616968" w:rsidRPr="000F6836" w:rsidRDefault="00616968" w:rsidP="00AC2C5E">
            <w:pPr>
              <w:pStyle w:val="NormalLeft"/>
              <w:rPr>
                <w:lang w:val="en-GB"/>
              </w:rPr>
            </w:pPr>
            <w:r w:rsidRPr="000F6836">
              <w:rPr>
                <w:lang w:val="en-GB"/>
              </w:rPr>
              <w:t>Estimated Risk Mitigation —specified</w:t>
            </w:r>
            <w:r w:rsidR="00AC2C5E" w:rsidRPr="000F6836">
              <w:rPr>
                <w:lang w:val="en-GB"/>
              </w:rPr>
              <w:t xml:space="preserve"> </w:t>
            </w:r>
            <w:r w:rsidRPr="000F6836">
              <w:rPr>
                <w:lang w:val="en-GB"/>
              </w:rPr>
              <w:t>Region</w:t>
            </w:r>
          </w:p>
        </w:tc>
        <w:tc>
          <w:tcPr>
            <w:tcW w:w="4643" w:type="dxa"/>
            <w:tcBorders>
              <w:top w:val="single" w:sz="2" w:space="0" w:color="auto"/>
              <w:left w:val="single" w:sz="2" w:space="0" w:color="auto"/>
              <w:bottom w:val="single" w:sz="2" w:space="0" w:color="auto"/>
              <w:right w:val="single" w:sz="2" w:space="0" w:color="auto"/>
            </w:tcBorders>
          </w:tcPr>
          <w:p w14:paraId="2BEB713A" w14:textId="1A21267F" w:rsidR="00616968" w:rsidRPr="000F6836" w:rsidRDefault="00616968" w:rsidP="00AC2C5E">
            <w:pPr>
              <w:pStyle w:val="NormalLeft"/>
              <w:rPr>
                <w:lang w:val="en-GB"/>
              </w:rPr>
            </w:pPr>
            <w:r w:rsidRPr="000F6836">
              <w:rPr>
                <w:lang w:val="en-GB"/>
              </w:rPr>
              <w:t>Per each of the 14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61BFAAE2" w14:textId="77777777" w:rsidTr="00915624">
        <w:tc>
          <w:tcPr>
            <w:tcW w:w="2507" w:type="dxa"/>
            <w:tcBorders>
              <w:top w:val="single" w:sz="2" w:space="0" w:color="auto"/>
              <w:left w:val="single" w:sz="2" w:space="0" w:color="auto"/>
              <w:bottom w:val="single" w:sz="2" w:space="0" w:color="auto"/>
              <w:right w:val="single" w:sz="2" w:space="0" w:color="auto"/>
            </w:tcBorders>
          </w:tcPr>
          <w:p w14:paraId="3F5D931F" w14:textId="77777777" w:rsidR="00616968" w:rsidRPr="000F6836" w:rsidRDefault="00616968" w:rsidP="00915624">
            <w:pPr>
              <w:pStyle w:val="NormalLeft"/>
              <w:rPr>
                <w:lang w:val="en-GB"/>
              </w:rPr>
            </w:pPr>
            <w:r w:rsidRPr="000F6836">
              <w:rPr>
                <w:lang w:val="en-GB"/>
              </w:rPr>
              <w:t>C0270/R1400</w:t>
            </w:r>
          </w:p>
        </w:tc>
        <w:tc>
          <w:tcPr>
            <w:tcW w:w="2136" w:type="dxa"/>
            <w:tcBorders>
              <w:top w:val="single" w:sz="2" w:space="0" w:color="auto"/>
              <w:left w:val="single" w:sz="2" w:space="0" w:color="auto"/>
              <w:bottom w:val="single" w:sz="2" w:space="0" w:color="auto"/>
              <w:right w:val="single" w:sz="2" w:space="0" w:color="auto"/>
            </w:tcBorders>
          </w:tcPr>
          <w:p w14:paraId="03E1E954" w14:textId="7F393D4C" w:rsidR="00616968" w:rsidRPr="000F6836" w:rsidRDefault="00616968" w:rsidP="0036410B">
            <w:pPr>
              <w:pStyle w:val="NormalLeft"/>
              <w:rPr>
                <w:lang w:val="en-GB"/>
              </w:rPr>
            </w:pPr>
            <w:r w:rsidRPr="000F6836">
              <w:rPr>
                <w:lang w:val="en-GB"/>
              </w:rPr>
              <w:t xml:space="preserve">Estimated Risk Mitigation — Total Flood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0CC0F690" w14:textId="6DA20548" w:rsidR="00616968" w:rsidRPr="000F6836" w:rsidRDefault="00616968" w:rsidP="00AC2C5E">
            <w:pPr>
              <w:pStyle w:val="NormalLeft"/>
              <w:rPr>
                <w:lang w:val="en-GB"/>
              </w:rPr>
            </w:pPr>
            <w:r w:rsidRPr="000F6836">
              <w:rPr>
                <w:lang w:val="en-GB"/>
              </w:rPr>
              <w:lastRenderedPageBreak/>
              <w:t>Total of the estimated Risk Mitigation for the 14 specified regions.</w:t>
            </w:r>
          </w:p>
        </w:tc>
      </w:tr>
      <w:tr w:rsidR="00616968" w:rsidRPr="000F6836" w14:paraId="5A7823B4" w14:textId="77777777" w:rsidTr="00915624">
        <w:tc>
          <w:tcPr>
            <w:tcW w:w="2507" w:type="dxa"/>
            <w:tcBorders>
              <w:top w:val="single" w:sz="2" w:space="0" w:color="auto"/>
              <w:left w:val="single" w:sz="2" w:space="0" w:color="auto"/>
              <w:bottom w:val="single" w:sz="2" w:space="0" w:color="auto"/>
              <w:right w:val="single" w:sz="2" w:space="0" w:color="auto"/>
            </w:tcBorders>
          </w:tcPr>
          <w:p w14:paraId="110B7F44" w14:textId="77777777" w:rsidR="00616968" w:rsidRPr="000F6836" w:rsidRDefault="00616968" w:rsidP="00915624">
            <w:pPr>
              <w:pStyle w:val="NormalLeft"/>
              <w:rPr>
                <w:lang w:val="en-GB"/>
              </w:rPr>
            </w:pPr>
            <w:r w:rsidRPr="000F6836">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011DFB0B" w14:textId="77777777" w:rsidR="00616968" w:rsidRPr="000F6836" w:rsidRDefault="00616968" w:rsidP="00915624">
            <w:pPr>
              <w:pStyle w:val="NormalLeft"/>
              <w:rPr>
                <w:lang w:val="en-GB"/>
              </w:rPr>
            </w:pPr>
            <w:r w:rsidRPr="000F6836">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349655" w14:textId="5B90EF7B" w:rsidR="00616968" w:rsidRPr="000F6836" w:rsidRDefault="00616968" w:rsidP="0036410B">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2C901225" w14:textId="77777777" w:rsidTr="00915624">
        <w:tc>
          <w:tcPr>
            <w:tcW w:w="2507" w:type="dxa"/>
            <w:tcBorders>
              <w:top w:val="single" w:sz="2" w:space="0" w:color="auto"/>
              <w:left w:val="single" w:sz="2" w:space="0" w:color="auto"/>
              <w:bottom w:val="single" w:sz="2" w:space="0" w:color="auto"/>
              <w:right w:val="single" w:sz="2" w:space="0" w:color="auto"/>
            </w:tcBorders>
          </w:tcPr>
          <w:p w14:paraId="4DFE9A44" w14:textId="77777777" w:rsidR="00616968" w:rsidRPr="000F6836" w:rsidRDefault="00616968" w:rsidP="00915624">
            <w:pPr>
              <w:pStyle w:val="NormalLeft"/>
              <w:rPr>
                <w:lang w:val="en-GB"/>
              </w:rPr>
            </w:pPr>
            <w:r w:rsidRPr="000F6836">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3B70EF6E" w14:textId="77777777" w:rsidR="00616968" w:rsidRPr="000F6836" w:rsidRDefault="00616968" w:rsidP="00915624">
            <w:pPr>
              <w:pStyle w:val="NormalLeft"/>
              <w:rPr>
                <w:lang w:val="en-GB"/>
              </w:rPr>
            </w:pPr>
            <w:r w:rsidRPr="000F6836">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9E28CC"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22ACE746" w14:textId="77777777" w:rsidTr="00915624">
        <w:tc>
          <w:tcPr>
            <w:tcW w:w="2507" w:type="dxa"/>
            <w:tcBorders>
              <w:top w:val="single" w:sz="2" w:space="0" w:color="auto"/>
              <w:left w:val="single" w:sz="2" w:space="0" w:color="auto"/>
              <w:bottom w:val="single" w:sz="2" w:space="0" w:color="auto"/>
              <w:right w:val="single" w:sz="2" w:space="0" w:color="auto"/>
            </w:tcBorders>
          </w:tcPr>
          <w:p w14:paraId="2E14EEFB" w14:textId="77777777" w:rsidR="00616968" w:rsidRPr="000F6836" w:rsidRDefault="00616968" w:rsidP="00915624">
            <w:pPr>
              <w:pStyle w:val="NormalLeft"/>
              <w:rPr>
                <w:lang w:val="en-GB"/>
              </w:rPr>
            </w:pPr>
            <w:r w:rsidRPr="000F6836">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7420EF58" w14:textId="5CFA639F" w:rsidR="00616968" w:rsidRPr="000F6836" w:rsidRDefault="00616968" w:rsidP="0036410B">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2E8AECD8" w14:textId="7FA6DFCE" w:rsidR="00616968" w:rsidRPr="000F6836" w:rsidRDefault="00616968" w:rsidP="0036410B">
            <w:pPr>
              <w:pStyle w:val="NormalLeft"/>
              <w:rPr>
                <w:lang w:val="en-GB"/>
              </w:rPr>
            </w:pPr>
            <w:r w:rsidRPr="000F6836">
              <w:rPr>
                <w:lang w:val="en-GB"/>
              </w:rPr>
              <w:t>Per each of the 14 specified Regions the estimated reinstatement premiums, corresponding to the selected scenario, as a result of the group's specific reinsurance contracts and special purpose vehicles relating to this peril.</w:t>
            </w:r>
          </w:p>
        </w:tc>
      </w:tr>
      <w:tr w:rsidR="00616968" w:rsidRPr="000F6836" w14:paraId="1DE129FE" w14:textId="77777777" w:rsidTr="00915624">
        <w:tc>
          <w:tcPr>
            <w:tcW w:w="2507" w:type="dxa"/>
            <w:tcBorders>
              <w:top w:val="single" w:sz="2" w:space="0" w:color="auto"/>
              <w:left w:val="single" w:sz="2" w:space="0" w:color="auto"/>
              <w:bottom w:val="single" w:sz="2" w:space="0" w:color="auto"/>
              <w:right w:val="single" w:sz="2" w:space="0" w:color="auto"/>
            </w:tcBorders>
          </w:tcPr>
          <w:p w14:paraId="5E3122DF" w14:textId="77777777" w:rsidR="00616968" w:rsidRPr="000F6836" w:rsidRDefault="00616968" w:rsidP="00915624">
            <w:pPr>
              <w:pStyle w:val="NormalLeft"/>
              <w:rPr>
                <w:lang w:val="en-GB"/>
              </w:rPr>
            </w:pPr>
            <w:r w:rsidRPr="000F6836">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1E13B8EE" w14:textId="0638577A" w:rsidR="00616968" w:rsidRPr="000F6836" w:rsidRDefault="00616968" w:rsidP="0036410B">
            <w:pPr>
              <w:pStyle w:val="NormalLeft"/>
              <w:rPr>
                <w:lang w:val="en-GB"/>
              </w:rPr>
            </w:pPr>
            <w:r w:rsidRPr="000F6836">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AA35DC" w14:textId="344A9574" w:rsidR="00616968" w:rsidRPr="000F6836" w:rsidRDefault="00616968" w:rsidP="0036410B">
            <w:pPr>
              <w:pStyle w:val="NormalLeft"/>
              <w:rPr>
                <w:lang w:val="en-GB"/>
              </w:rPr>
            </w:pPr>
            <w:r w:rsidRPr="000F6836">
              <w:rPr>
                <w:lang w:val="en-GB"/>
              </w:rPr>
              <w:t>Total of the estimated reinstatement premiums for the 14 specified regions.</w:t>
            </w:r>
          </w:p>
        </w:tc>
      </w:tr>
      <w:tr w:rsidR="00616968" w:rsidRPr="000F6836" w14:paraId="1F92317E" w14:textId="77777777" w:rsidTr="00915624">
        <w:tc>
          <w:tcPr>
            <w:tcW w:w="2507" w:type="dxa"/>
            <w:tcBorders>
              <w:top w:val="single" w:sz="2" w:space="0" w:color="auto"/>
              <w:left w:val="single" w:sz="2" w:space="0" w:color="auto"/>
              <w:bottom w:val="single" w:sz="2" w:space="0" w:color="auto"/>
              <w:right w:val="single" w:sz="2" w:space="0" w:color="auto"/>
            </w:tcBorders>
          </w:tcPr>
          <w:p w14:paraId="6214AC7E" w14:textId="77777777" w:rsidR="00616968" w:rsidRPr="000F6836" w:rsidRDefault="00616968" w:rsidP="00915624">
            <w:pPr>
              <w:pStyle w:val="NormalLeft"/>
              <w:rPr>
                <w:lang w:val="en-GB"/>
              </w:rPr>
            </w:pPr>
            <w:r w:rsidRPr="000F6836">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4E2A58F4" w14:textId="77777777" w:rsidR="00616968" w:rsidRPr="000F6836" w:rsidRDefault="00616968" w:rsidP="00915624">
            <w:pPr>
              <w:pStyle w:val="NormalLeft"/>
              <w:rPr>
                <w:lang w:val="en-GB"/>
              </w:rPr>
            </w:pPr>
            <w:r w:rsidRPr="000F6836">
              <w:rPr>
                <w:lang w:val="en-GB"/>
              </w:rPr>
              <w:t>Estimated Reinstatement Premiums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A37A28" w14:textId="31278287" w:rsidR="00616968" w:rsidRPr="000F6836" w:rsidRDefault="00616968" w:rsidP="0036410B">
            <w:pPr>
              <w:pStyle w:val="NormalLeft"/>
              <w:rPr>
                <w:lang w:val="en-GB"/>
              </w:rPr>
            </w:pPr>
            <w:r w:rsidRPr="000F6836">
              <w:rPr>
                <w:lang w:val="en-GB"/>
              </w:rPr>
              <w:t xml:space="preserve">For all the regions other than the </w:t>
            </w:r>
            <w:r w:rsidR="0036410B"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0EC50B64" w14:textId="77777777" w:rsidTr="00915624">
        <w:tc>
          <w:tcPr>
            <w:tcW w:w="2507" w:type="dxa"/>
            <w:tcBorders>
              <w:top w:val="single" w:sz="2" w:space="0" w:color="auto"/>
              <w:left w:val="single" w:sz="2" w:space="0" w:color="auto"/>
              <w:bottom w:val="single" w:sz="2" w:space="0" w:color="auto"/>
              <w:right w:val="single" w:sz="2" w:space="0" w:color="auto"/>
            </w:tcBorders>
          </w:tcPr>
          <w:p w14:paraId="468163E6" w14:textId="77777777" w:rsidR="00616968" w:rsidRPr="000F6836" w:rsidRDefault="00616968" w:rsidP="00915624">
            <w:pPr>
              <w:pStyle w:val="NormalLeft"/>
              <w:rPr>
                <w:lang w:val="en-GB"/>
              </w:rPr>
            </w:pPr>
            <w:r w:rsidRPr="000F6836">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6CE24013" w14:textId="77777777" w:rsidR="00616968" w:rsidRPr="000F6836" w:rsidRDefault="00616968" w:rsidP="00915624">
            <w:pPr>
              <w:pStyle w:val="NormalLeft"/>
              <w:rPr>
                <w:lang w:val="en-GB"/>
              </w:rPr>
            </w:pPr>
            <w:r w:rsidRPr="000F6836">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C10AB8"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69D8B055" w14:textId="77777777" w:rsidTr="00915624">
        <w:tc>
          <w:tcPr>
            <w:tcW w:w="2507" w:type="dxa"/>
            <w:tcBorders>
              <w:top w:val="single" w:sz="2" w:space="0" w:color="auto"/>
              <w:left w:val="single" w:sz="2" w:space="0" w:color="auto"/>
              <w:bottom w:val="single" w:sz="2" w:space="0" w:color="auto"/>
              <w:right w:val="single" w:sz="2" w:space="0" w:color="auto"/>
            </w:tcBorders>
          </w:tcPr>
          <w:p w14:paraId="3852A6F0" w14:textId="77777777" w:rsidR="00616968" w:rsidRPr="000F6836" w:rsidRDefault="00616968" w:rsidP="00915624">
            <w:pPr>
              <w:pStyle w:val="NormalLeft"/>
              <w:rPr>
                <w:lang w:val="en-GB"/>
              </w:rPr>
            </w:pPr>
            <w:r w:rsidRPr="000F6836">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55DB1416" w14:textId="565C47BA" w:rsidR="00616968" w:rsidRPr="000F6836" w:rsidRDefault="00616968" w:rsidP="0036410B">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09E7418" w14:textId="1759D292" w:rsidR="00616968" w:rsidRPr="000F6836" w:rsidRDefault="00616968" w:rsidP="0036410B">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Flood in each of the 14 specified regions, corresponding to the selected scenario.</w:t>
            </w:r>
          </w:p>
        </w:tc>
      </w:tr>
      <w:tr w:rsidR="00616968" w:rsidRPr="000F6836" w14:paraId="183C2962" w14:textId="77777777" w:rsidTr="00915624">
        <w:tc>
          <w:tcPr>
            <w:tcW w:w="2507" w:type="dxa"/>
            <w:tcBorders>
              <w:top w:val="single" w:sz="2" w:space="0" w:color="auto"/>
              <w:left w:val="single" w:sz="2" w:space="0" w:color="auto"/>
              <w:bottom w:val="single" w:sz="2" w:space="0" w:color="auto"/>
              <w:right w:val="single" w:sz="2" w:space="0" w:color="auto"/>
            </w:tcBorders>
          </w:tcPr>
          <w:p w14:paraId="38F19122" w14:textId="77777777" w:rsidR="00616968" w:rsidRPr="000F6836" w:rsidRDefault="00616968" w:rsidP="00915624">
            <w:pPr>
              <w:pStyle w:val="NormalLeft"/>
              <w:rPr>
                <w:lang w:val="en-GB"/>
              </w:rPr>
            </w:pPr>
            <w:r w:rsidRPr="000F6836">
              <w:rPr>
                <w:lang w:val="en-GB"/>
              </w:rPr>
              <w:lastRenderedPageBreak/>
              <w:t>C0290/R1400</w:t>
            </w:r>
          </w:p>
        </w:tc>
        <w:tc>
          <w:tcPr>
            <w:tcW w:w="2136" w:type="dxa"/>
            <w:tcBorders>
              <w:top w:val="single" w:sz="2" w:space="0" w:color="auto"/>
              <w:left w:val="single" w:sz="2" w:space="0" w:color="auto"/>
              <w:bottom w:val="single" w:sz="2" w:space="0" w:color="auto"/>
              <w:right w:val="single" w:sz="2" w:space="0" w:color="auto"/>
            </w:tcBorders>
          </w:tcPr>
          <w:p w14:paraId="2659A08B" w14:textId="32C7DD6D" w:rsidR="00616968" w:rsidRPr="000F6836" w:rsidRDefault="00616968" w:rsidP="0036410B">
            <w:pPr>
              <w:pStyle w:val="NormalLeft"/>
              <w:rPr>
                <w:lang w:val="en-GB"/>
              </w:rPr>
            </w:pPr>
            <w:r w:rsidRPr="000F6836">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770AA25" w14:textId="3A2E67CB" w:rsidR="00616968" w:rsidRPr="000F6836" w:rsidRDefault="00616968" w:rsidP="0036410B">
            <w:pPr>
              <w:pStyle w:val="NormalLeft"/>
              <w:rPr>
                <w:lang w:val="en-GB"/>
              </w:rPr>
            </w:pPr>
            <w:r w:rsidRPr="000F6836">
              <w:rPr>
                <w:lang w:val="en-GB"/>
              </w:rPr>
              <w:t>Total of the capital requirement, after the deduction of the risk mitigating effect of the group's specific reinsurance contracts and special purpose vehicles for the 14 specified regions.</w:t>
            </w:r>
          </w:p>
        </w:tc>
      </w:tr>
      <w:tr w:rsidR="00616968" w:rsidRPr="000F6836" w14:paraId="23D5E6D0" w14:textId="77777777" w:rsidTr="00915624">
        <w:tc>
          <w:tcPr>
            <w:tcW w:w="2507" w:type="dxa"/>
            <w:tcBorders>
              <w:top w:val="single" w:sz="2" w:space="0" w:color="auto"/>
              <w:left w:val="single" w:sz="2" w:space="0" w:color="auto"/>
              <w:bottom w:val="single" w:sz="2" w:space="0" w:color="auto"/>
              <w:right w:val="single" w:sz="2" w:space="0" w:color="auto"/>
            </w:tcBorders>
          </w:tcPr>
          <w:p w14:paraId="570C4335" w14:textId="77777777" w:rsidR="00616968" w:rsidRPr="000F6836" w:rsidRDefault="00616968" w:rsidP="00915624">
            <w:pPr>
              <w:pStyle w:val="NormalLeft"/>
              <w:rPr>
                <w:lang w:val="en-GB"/>
              </w:rPr>
            </w:pPr>
            <w:r w:rsidRPr="000F6836">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0C7B2159" w14:textId="77777777" w:rsidR="00616968" w:rsidRPr="000F6836" w:rsidRDefault="00616968" w:rsidP="00915624">
            <w:pPr>
              <w:pStyle w:val="NormalLeft"/>
              <w:rPr>
                <w:lang w:val="en-GB"/>
              </w:rPr>
            </w:pPr>
            <w:r w:rsidRPr="000F6836">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BB05AE" w14:textId="778ADEA9" w:rsidR="00616968" w:rsidRPr="000F6836" w:rsidRDefault="00616968" w:rsidP="0036410B">
            <w:pPr>
              <w:pStyle w:val="NormalLeft"/>
              <w:rPr>
                <w:lang w:val="en-GB"/>
              </w:rPr>
            </w:pPr>
            <w:r w:rsidRPr="000F6836">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tc>
      </w:tr>
      <w:tr w:rsidR="00616968" w:rsidRPr="000F6836" w14:paraId="77355B0B" w14:textId="77777777" w:rsidTr="00915624">
        <w:tc>
          <w:tcPr>
            <w:tcW w:w="2507" w:type="dxa"/>
            <w:tcBorders>
              <w:top w:val="single" w:sz="2" w:space="0" w:color="auto"/>
              <w:left w:val="single" w:sz="2" w:space="0" w:color="auto"/>
              <w:bottom w:val="single" w:sz="2" w:space="0" w:color="auto"/>
              <w:right w:val="single" w:sz="2" w:space="0" w:color="auto"/>
            </w:tcBorders>
          </w:tcPr>
          <w:p w14:paraId="6004840A" w14:textId="77777777" w:rsidR="00616968" w:rsidRPr="000F6836" w:rsidRDefault="00616968" w:rsidP="00915624">
            <w:pPr>
              <w:pStyle w:val="NormalLeft"/>
              <w:rPr>
                <w:lang w:val="en-GB"/>
              </w:rPr>
            </w:pPr>
            <w:r w:rsidRPr="000F6836">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A629A" w14:textId="77777777" w:rsidR="00616968" w:rsidRPr="000F6836" w:rsidRDefault="00616968" w:rsidP="00915624">
            <w:pPr>
              <w:pStyle w:val="NormalLeft"/>
              <w:rPr>
                <w:lang w:val="en-GB"/>
              </w:rPr>
            </w:pPr>
            <w:r w:rsidRPr="000F6836">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8B58829"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all regions.</w:t>
            </w:r>
          </w:p>
        </w:tc>
      </w:tr>
      <w:tr w:rsidR="00616968" w:rsidRPr="000F6836" w14:paraId="174C688E" w14:textId="77777777" w:rsidTr="00915624">
        <w:tc>
          <w:tcPr>
            <w:tcW w:w="2507" w:type="dxa"/>
            <w:tcBorders>
              <w:top w:val="single" w:sz="2" w:space="0" w:color="auto"/>
              <w:left w:val="single" w:sz="2" w:space="0" w:color="auto"/>
              <w:bottom w:val="single" w:sz="2" w:space="0" w:color="auto"/>
              <w:right w:val="single" w:sz="2" w:space="0" w:color="auto"/>
            </w:tcBorders>
          </w:tcPr>
          <w:p w14:paraId="54F2A025" w14:textId="77777777" w:rsidR="00616968" w:rsidRPr="000F6836" w:rsidRDefault="00616968" w:rsidP="00915624">
            <w:pPr>
              <w:pStyle w:val="NormalLeft"/>
              <w:rPr>
                <w:lang w:val="en-GB"/>
              </w:rPr>
            </w:pPr>
            <w:r w:rsidRPr="000F6836">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7AF67BB0"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CF3FD61" w14:textId="151D25B8" w:rsidR="00616968" w:rsidRPr="000F6836" w:rsidRDefault="00616968" w:rsidP="0036410B">
            <w:pPr>
              <w:pStyle w:val="NormalLeft"/>
              <w:rPr>
                <w:lang w:val="en-GB"/>
              </w:rPr>
            </w:pPr>
            <w:r w:rsidRPr="000F6836">
              <w:rPr>
                <w:lang w:val="en-GB"/>
              </w:rPr>
              <w:t>Diversification effect arising from the aggregation of the capital requirement after risk mitigations for Flood risks relating to the different regions (both specified Regions and Other regions).</w:t>
            </w:r>
          </w:p>
        </w:tc>
      </w:tr>
      <w:tr w:rsidR="00616968" w:rsidRPr="000F6836" w14:paraId="1B7A273F" w14:textId="77777777" w:rsidTr="00915624">
        <w:tc>
          <w:tcPr>
            <w:tcW w:w="2507" w:type="dxa"/>
            <w:tcBorders>
              <w:top w:val="single" w:sz="2" w:space="0" w:color="auto"/>
              <w:left w:val="single" w:sz="2" w:space="0" w:color="auto"/>
              <w:bottom w:val="single" w:sz="2" w:space="0" w:color="auto"/>
              <w:right w:val="single" w:sz="2" w:space="0" w:color="auto"/>
            </w:tcBorders>
          </w:tcPr>
          <w:p w14:paraId="6953BBCB" w14:textId="77777777" w:rsidR="00616968" w:rsidRPr="000F6836" w:rsidRDefault="00616968" w:rsidP="00915624">
            <w:pPr>
              <w:pStyle w:val="NormalLeft"/>
              <w:rPr>
                <w:lang w:val="en-GB"/>
              </w:rPr>
            </w:pPr>
            <w:r w:rsidRPr="000F6836">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4C583B07" w14:textId="77777777" w:rsidR="00616968" w:rsidRPr="000F6836" w:rsidRDefault="00616968" w:rsidP="00915624">
            <w:pPr>
              <w:pStyle w:val="NormalLeft"/>
              <w:rPr>
                <w:lang w:val="en-GB"/>
              </w:rPr>
            </w:pPr>
            <w:r w:rsidRPr="000F6836">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FDD650A" w14:textId="77777777" w:rsidR="00616968" w:rsidRPr="000F6836" w:rsidRDefault="00616968" w:rsidP="00915624">
            <w:pPr>
              <w:pStyle w:val="NormalLeft"/>
              <w:rPr>
                <w:lang w:val="en-GB"/>
              </w:rPr>
            </w:pPr>
            <w:r w:rsidRPr="000F6836">
              <w:rPr>
                <w:lang w:val="en-GB"/>
              </w:rPr>
              <w:t>This is the total capital requirement after risk mitigation for Flood risk, taking into consideration the diversification effect given in C0290/R1610.</w:t>
            </w:r>
          </w:p>
        </w:tc>
      </w:tr>
      <w:tr w:rsidR="00616968" w:rsidRPr="000F6836" w14:paraId="015CE862" w14:textId="77777777" w:rsidTr="00915624">
        <w:tc>
          <w:tcPr>
            <w:tcW w:w="2507" w:type="dxa"/>
            <w:tcBorders>
              <w:top w:val="single" w:sz="2" w:space="0" w:color="auto"/>
              <w:left w:val="single" w:sz="2" w:space="0" w:color="auto"/>
              <w:bottom w:val="single" w:sz="2" w:space="0" w:color="auto"/>
              <w:right w:val="single" w:sz="2" w:space="0" w:color="auto"/>
            </w:tcBorders>
          </w:tcPr>
          <w:p w14:paraId="3840640B" w14:textId="77777777" w:rsidR="00616968" w:rsidRPr="000F6836" w:rsidRDefault="00616968" w:rsidP="00915624">
            <w:pPr>
              <w:pStyle w:val="NormalCentered"/>
              <w:rPr>
                <w:lang w:val="en-GB"/>
              </w:rPr>
            </w:pPr>
            <w:r w:rsidRPr="000F6836">
              <w:rPr>
                <w:i/>
                <w:iCs/>
                <w:lang w:val="en-GB"/>
              </w:rPr>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194AD0C4"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637AFB7" w14:textId="77777777" w:rsidR="00616968" w:rsidRPr="000F6836" w:rsidRDefault="00616968" w:rsidP="00915624">
            <w:pPr>
              <w:pStyle w:val="NormalCentered"/>
              <w:rPr>
                <w:lang w:val="en-GB"/>
              </w:rPr>
            </w:pPr>
          </w:p>
        </w:tc>
      </w:tr>
      <w:tr w:rsidR="00616968" w:rsidRPr="000F6836" w14:paraId="05A95B40" w14:textId="77777777" w:rsidTr="00915624">
        <w:tc>
          <w:tcPr>
            <w:tcW w:w="2507" w:type="dxa"/>
            <w:tcBorders>
              <w:top w:val="single" w:sz="2" w:space="0" w:color="auto"/>
              <w:left w:val="single" w:sz="2" w:space="0" w:color="auto"/>
              <w:bottom w:val="single" w:sz="2" w:space="0" w:color="auto"/>
              <w:right w:val="single" w:sz="2" w:space="0" w:color="auto"/>
            </w:tcBorders>
          </w:tcPr>
          <w:p w14:paraId="644BB677" w14:textId="77777777" w:rsidR="00616968" w:rsidRPr="000F6836" w:rsidRDefault="00616968" w:rsidP="00915624">
            <w:pPr>
              <w:pStyle w:val="NormalLeft"/>
              <w:rPr>
                <w:lang w:val="en-GB"/>
              </w:rPr>
            </w:pPr>
            <w:r w:rsidRPr="000F6836">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47A3DC48" w14:textId="77777777" w:rsidR="00616968" w:rsidRPr="000F6836" w:rsidRDefault="00616968" w:rsidP="00915624">
            <w:pPr>
              <w:pStyle w:val="NormalLeft"/>
              <w:rPr>
                <w:lang w:val="en-GB"/>
              </w:rPr>
            </w:pPr>
            <w:r w:rsidRPr="000F6836">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74468E6B" w14:textId="55F59302"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and in relation to each of the 9 regions other than the specified Regions(include regions as specified in Annex III, except the ones specified in Annex V or in Annex XIII of Delegated Regulation (EU) 2015/35), for the contract in relation to the obligations of lines of business:</w:t>
            </w:r>
          </w:p>
          <w:p w14:paraId="51D29E06" w14:textId="77777777" w:rsidR="00616968" w:rsidRPr="000F6836" w:rsidRDefault="00616968" w:rsidP="00915624">
            <w:pPr>
              <w:pStyle w:val="NormalLeft"/>
              <w:rPr>
                <w:lang w:val="en-GB"/>
              </w:rPr>
            </w:pPr>
            <w:r w:rsidRPr="000F6836">
              <w:rPr>
                <w:lang w:val="en-GB"/>
              </w:rPr>
              <w:t>Fire and other damage covering hail risk, including the proportional reinsurance obligations;</w:t>
            </w:r>
          </w:p>
          <w:p w14:paraId="18052F76" w14:textId="77777777" w:rsidR="00616968" w:rsidRPr="000F6836" w:rsidRDefault="00616968" w:rsidP="00915624">
            <w:pPr>
              <w:pStyle w:val="NormalLeft"/>
              <w:rPr>
                <w:lang w:val="en-GB"/>
              </w:rPr>
            </w:pPr>
            <w:r w:rsidRPr="000F6836">
              <w:rPr>
                <w:lang w:val="en-GB"/>
              </w:rPr>
              <w:lastRenderedPageBreak/>
              <w:t>Marine, aviation and transport insurance covering onshore property damage by hail, including the proportional reinsurance obligations; and</w:t>
            </w:r>
          </w:p>
          <w:p w14:paraId="19FA8F32" w14:textId="77777777" w:rsidR="00616968" w:rsidRPr="000F6836" w:rsidRDefault="00616968" w:rsidP="00915624">
            <w:pPr>
              <w:pStyle w:val="NormalLeft"/>
              <w:rPr>
                <w:lang w:val="en-GB"/>
              </w:rPr>
            </w:pPr>
            <w:r w:rsidRPr="000F6836">
              <w:rPr>
                <w:lang w:val="en-GB"/>
              </w:rPr>
              <w:t>Other motor insurance, including the proportional reinsurance obligations.</w:t>
            </w:r>
          </w:p>
          <w:p w14:paraId="3C543606"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2A4EF321" w14:textId="77777777" w:rsidTr="00915624">
        <w:tc>
          <w:tcPr>
            <w:tcW w:w="2507" w:type="dxa"/>
            <w:tcBorders>
              <w:top w:val="single" w:sz="2" w:space="0" w:color="auto"/>
              <w:left w:val="single" w:sz="2" w:space="0" w:color="auto"/>
              <w:bottom w:val="single" w:sz="2" w:space="0" w:color="auto"/>
              <w:right w:val="single" w:sz="2" w:space="0" w:color="auto"/>
            </w:tcBorders>
          </w:tcPr>
          <w:p w14:paraId="4D1E5C46" w14:textId="77777777" w:rsidR="00616968" w:rsidRPr="000F6836" w:rsidRDefault="00616968" w:rsidP="00915624">
            <w:pPr>
              <w:pStyle w:val="NormalLeft"/>
              <w:rPr>
                <w:lang w:val="en-GB"/>
              </w:rPr>
            </w:pPr>
            <w:r w:rsidRPr="000F6836">
              <w:rPr>
                <w:lang w:val="en-GB"/>
              </w:rPr>
              <w:lastRenderedPageBreak/>
              <w:t>C0300/R1910</w:t>
            </w:r>
          </w:p>
        </w:tc>
        <w:tc>
          <w:tcPr>
            <w:tcW w:w="2136" w:type="dxa"/>
            <w:tcBorders>
              <w:top w:val="single" w:sz="2" w:space="0" w:color="auto"/>
              <w:left w:val="single" w:sz="2" w:space="0" w:color="auto"/>
              <w:bottom w:val="single" w:sz="2" w:space="0" w:color="auto"/>
              <w:right w:val="single" w:sz="2" w:space="0" w:color="auto"/>
            </w:tcBorders>
          </w:tcPr>
          <w:p w14:paraId="20C6C1D9" w14:textId="77777777" w:rsidR="00616968" w:rsidRPr="000F6836" w:rsidRDefault="00616968" w:rsidP="00915624">
            <w:pPr>
              <w:pStyle w:val="NormalLeft"/>
              <w:rPr>
                <w:lang w:val="en-GB"/>
              </w:rPr>
            </w:pPr>
            <w:r w:rsidRPr="000F6836">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076233" w14:textId="77777777" w:rsidR="00616968" w:rsidRPr="000F6836" w:rsidRDefault="00616968" w:rsidP="00915624">
            <w:pPr>
              <w:pStyle w:val="NormalLeft"/>
              <w:rPr>
                <w:lang w:val="en-GB"/>
              </w:rPr>
            </w:pPr>
            <w:r w:rsidRPr="000F6836">
              <w:rPr>
                <w:lang w:val="en-GB"/>
              </w:rPr>
              <w:t>Total of the estimate of the premiums to be earned, by the insurance or reinsurance group, during the following year for the other regions.</w:t>
            </w:r>
          </w:p>
        </w:tc>
      </w:tr>
      <w:tr w:rsidR="00616968" w:rsidRPr="000F6836" w14:paraId="3E837856" w14:textId="77777777" w:rsidTr="00915624">
        <w:tc>
          <w:tcPr>
            <w:tcW w:w="2507" w:type="dxa"/>
            <w:tcBorders>
              <w:top w:val="single" w:sz="2" w:space="0" w:color="auto"/>
              <w:left w:val="single" w:sz="2" w:space="0" w:color="auto"/>
              <w:bottom w:val="single" w:sz="2" w:space="0" w:color="auto"/>
              <w:right w:val="single" w:sz="2" w:space="0" w:color="auto"/>
            </w:tcBorders>
          </w:tcPr>
          <w:p w14:paraId="31D20019" w14:textId="77777777" w:rsidR="00616968" w:rsidRPr="000F6836" w:rsidRDefault="00616968" w:rsidP="00915624">
            <w:pPr>
              <w:pStyle w:val="NormalLeft"/>
              <w:rPr>
                <w:lang w:val="en-GB"/>
              </w:rPr>
            </w:pPr>
            <w:r w:rsidRPr="000F6836">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605A8104" w14:textId="2731CDD9" w:rsidR="00616968" w:rsidRPr="000F6836" w:rsidRDefault="00616968" w:rsidP="0036410B">
            <w:pPr>
              <w:pStyle w:val="NormalLeft"/>
              <w:rPr>
                <w:lang w:val="en-GB"/>
              </w:rPr>
            </w:pPr>
            <w:r w:rsidRPr="000F6836">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B1470AA" w14:textId="7C4439F9" w:rsidR="00616968" w:rsidRPr="000F6836" w:rsidRDefault="00616968" w:rsidP="00915624">
            <w:pPr>
              <w:pStyle w:val="NormalLeft"/>
              <w:rPr>
                <w:lang w:val="en-GB"/>
              </w:rPr>
            </w:pPr>
            <w:r w:rsidRPr="000F6836">
              <w:rPr>
                <w:lang w:val="en-GB"/>
              </w:rPr>
              <w:t xml:space="preserve">The sum of the total insured per each of the </w:t>
            </w:r>
            <w:del w:id="5409" w:author="Author">
              <w:r w:rsidRPr="000F6836" w:rsidDel="005160F3">
                <w:rPr>
                  <w:lang w:val="en-GB"/>
                </w:rPr>
                <w:delText>9</w:delText>
              </w:r>
            </w:del>
            <w:ins w:id="5410" w:author="Author">
              <w:r w:rsidR="005160F3" w:rsidRPr="000F6836">
                <w:rPr>
                  <w:lang w:val="en-GB"/>
                </w:rPr>
                <w:t>11</w:t>
              </w:r>
            </w:ins>
            <w:r w:rsidRPr="000F6836">
              <w:rPr>
                <w:lang w:val="en-GB"/>
              </w:rPr>
              <w:t xml:space="preserve"> specified regions for lines of business:</w:t>
            </w:r>
          </w:p>
          <w:p w14:paraId="2A32E70D" w14:textId="1502FC6E" w:rsidR="00616968" w:rsidRPr="000F6836" w:rsidRDefault="00616968" w:rsidP="00915624">
            <w:pPr>
              <w:pStyle w:val="NormalLeft"/>
              <w:rPr>
                <w:lang w:val="en-GB"/>
              </w:rPr>
            </w:pPr>
            <w:r w:rsidRPr="000F6836">
              <w:rPr>
                <w:lang w:val="en-GB"/>
              </w:rPr>
              <w:t>Fire and other damage, including the proportional reinsurance obligations, in relation to contracts that cover Hail risk and where the risk is situated in this particular specified region;</w:t>
            </w:r>
          </w:p>
          <w:p w14:paraId="7DD6A786" w14:textId="596BCD14" w:rsidR="00616968" w:rsidRPr="000F6836" w:rsidRDefault="00616968" w:rsidP="00915624">
            <w:pPr>
              <w:pStyle w:val="NormalLeft"/>
              <w:rPr>
                <w:lang w:val="en-GB"/>
              </w:rPr>
            </w:pPr>
            <w:r w:rsidRPr="000F6836">
              <w:rPr>
                <w:lang w:val="en-GB"/>
              </w:rPr>
              <w:t>Marine, aviation and transport insurance, including the proportional reinsurance obligations, in relation to contracts that cover onshore property damage by Hail and where the risk is situated in this particular specified region; and</w:t>
            </w:r>
          </w:p>
          <w:p w14:paraId="2EE5BCA9" w14:textId="2F9EB97D" w:rsidR="00616968" w:rsidRPr="000F6836" w:rsidRDefault="00616968" w:rsidP="0036410B">
            <w:pPr>
              <w:pStyle w:val="NormalLeft"/>
              <w:rPr>
                <w:lang w:val="en-GB"/>
              </w:rPr>
            </w:pPr>
            <w:r w:rsidRPr="000F6836">
              <w:rPr>
                <w:lang w:val="en-GB"/>
              </w:rPr>
              <w:t>Other motor insurance, including the proportional reinsurance obligations, multiplied by 5, in relation to contracts that cover onshore property damage by Hail and where the risk is situated in this particular specified region.</w:t>
            </w:r>
          </w:p>
        </w:tc>
      </w:tr>
      <w:tr w:rsidR="00616968" w:rsidRPr="000F6836" w14:paraId="25675442" w14:textId="77777777" w:rsidTr="00915624">
        <w:tc>
          <w:tcPr>
            <w:tcW w:w="2507" w:type="dxa"/>
            <w:tcBorders>
              <w:top w:val="single" w:sz="2" w:space="0" w:color="auto"/>
              <w:left w:val="single" w:sz="2" w:space="0" w:color="auto"/>
              <w:bottom w:val="single" w:sz="2" w:space="0" w:color="auto"/>
              <w:right w:val="single" w:sz="2" w:space="0" w:color="auto"/>
            </w:tcBorders>
          </w:tcPr>
          <w:p w14:paraId="54AC4605" w14:textId="77777777" w:rsidR="00616968" w:rsidRPr="000F6836" w:rsidRDefault="00616968" w:rsidP="00915624">
            <w:pPr>
              <w:pStyle w:val="NormalLeft"/>
              <w:rPr>
                <w:lang w:val="en-GB"/>
              </w:rPr>
            </w:pPr>
            <w:r w:rsidRPr="000F6836">
              <w:rPr>
                <w:lang w:val="en-GB"/>
              </w:rPr>
              <w:t>C0310/R1720</w:t>
            </w:r>
          </w:p>
        </w:tc>
        <w:tc>
          <w:tcPr>
            <w:tcW w:w="2136" w:type="dxa"/>
            <w:tcBorders>
              <w:top w:val="single" w:sz="2" w:space="0" w:color="auto"/>
              <w:left w:val="single" w:sz="2" w:space="0" w:color="auto"/>
              <w:bottom w:val="single" w:sz="2" w:space="0" w:color="auto"/>
              <w:right w:val="single" w:sz="2" w:space="0" w:color="auto"/>
            </w:tcBorders>
          </w:tcPr>
          <w:p w14:paraId="7007124B" w14:textId="37533D95" w:rsidR="00616968" w:rsidRPr="000F6836" w:rsidRDefault="00616968" w:rsidP="0036410B">
            <w:pPr>
              <w:pStyle w:val="NormalLeft"/>
              <w:rPr>
                <w:lang w:val="en-GB"/>
              </w:rPr>
            </w:pPr>
            <w:r w:rsidRPr="000F6836">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55B756" w14:textId="5B2379AF" w:rsidR="00616968" w:rsidRPr="000F6836" w:rsidRDefault="00616968" w:rsidP="005160F3">
            <w:pPr>
              <w:pStyle w:val="NormalLeft"/>
              <w:rPr>
                <w:lang w:val="en-GB"/>
              </w:rPr>
            </w:pPr>
            <w:r w:rsidRPr="000F6836">
              <w:rPr>
                <w:lang w:val="en-GB"/>
              </w:rPr>
              <w:t xml:space="preserve">Total of the exposure for the </w:t>
            </w:r>
            <w:del w:id="5411" w:author="Author">
              <w:r w:rsidRPr="000F6836" w:rsidDel="005160F3">
                <w:rPr>
                  <w:lang w:val="en-GB"/>
                </w:rPr>
                <w:delText>9</w:delText>
              </w:r>
            </w:del>
            <w:ins w:id="5412" w:author="Author">
              <w:r w:rsidR="005160F3" w:rsidRPr="000F6836">
                <w:rPr>
                  <w:lang w:val="en-GB"/>
                </w:rPr>
                <w:t>11</w:t>
              </w:r>
            </w:ins>
            <w:r w:rsidRPr="000F6836">
              <w:rPr>
                <w:lang w:val="en-GB"/>
              </w:rPr>
              <w:t xml:space="preserve"> specified regions.</w:t>
            </w:r>
          </w:p>
        </w:tc>
      </w:tr>
      <w:tr w:rsidR="00616968" w:rsidRPr="000F6836" w14:paraId="7285DD95" w14:textId="77777777" w:rsidTr="00915624">
        <w:tc>
          <w:tcPr>
            <w:tcW w:w="2507" w:type="dxa"/>
            <w:tcBorders>
              <w:top w:val="single" w:sz="2" w:space="0" w:color="auto"/>
              <w:left w:val="single" w:sz="2" w:space="0" w:color="auto"/>
              <w:bottom w:val="single" w:sz="2" w:space="0" w:color="auto"/>
              <w:right w:val="single" w:sz="2" w:space="0" w:color="auto"/>
            </w:tcBorders>
          </w:tcPr>
          <w:p w14:paraId="08181EAE" w14:textId="77777777" w:rsidR="00616968" w:rsidRPr="000F6836" w:rsidRDefault="00616968" w:rsidP="00915624">
            <w:pPr>
              <w:pStyle w:val="NormalLeft"/>
              <w:rPr>
                <w:lang w:val="en-GB"/>
              </w:rPr>
            </w:pPr>
            <w:r w:rsidRPr="000F6836">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205D9D41" w14:textId="1DE5828F" w:rsidR="00616968" w:rsidRPr="000F6836" w:rsidRDefault="00616968" w:rsidP="0036410B">
            <w:pPr>
              <w:pStyle w:val="NormalLeft"/>
              <w:rPr>
                <w:lang w:val="en-GB"/>
              </w:rPr>
            </w:pPr>
            <w:r w:rsidRPr="000F6836">
              <w:rPr>
                <w:lang w:val="en-GB"/>
              </w:rPr>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42668840" w14:textId="2B7C148B" w:rsidR="00616968" w:rsidRPr="000F6836" w:rsidRDefault="00616968" w:rsidP="005160F3">
            <w:pPr>
              <w:pStyle w:val="NormalLeft"/>
              <w:rPr>
                <w:lang w:val="en-GB"/>
              </w:rPr>
            </w:pPr>
            <w:r w:rsidRPr="000F6836">
              <w:rPr>
                <w:lang w:val="en-GB"/>
              </w:rPr>
              <w:t xml:space="preserve">Specified gross Hail loss in each of the </w:t>
            </w:r>
            <w:del w:id="5413" w:author="Author">
              <w:r w:rsidRPr="000F6836" w:rsidDel="005160F3">
                <w:rPr>
                  <w:lang w:val="en-GB"/>
                </w:rPr>
                <w:delText>9</w:delText>
              </w:r>
            </w:del>
            <w:ins w:id="5414" w:author="Author">
              <w:r w:rsidR="005160F3" w:rsidRPr="000F6836">
                <w:rPr>
                  <w:lang w:val="en-GB"/>
                </w:rPr>
                <w:t>11</w:t>
              </w:r>
            </w:ins>
            <w:r w:rsidRPr="000F6836">
              <w:rPr>
                <w:lang w:val="en-GB"/>
              </w:rPr>
              <w:t xml:space="preserve"> specified regions, taking into consideration the effect of diversification effect between zones.</w:t>
            </w:r>
          </w:p>
        </w:tc>
      </w:tr>
      <w:tr w:rsidR="00616968" w:rsidRPr="000F6836" w14:paraId="3A921966" w14:textId="77777777" w:rsidTr="00915624">
        <w:tc>
          <w:tcPr>
            <w:tcW w:w="2507" w:type="dxa"/>
            <w:tcBorders>
              <w:top w:val="single" w:sz="2" w:space="0" w:color="auto"/>
              <w:left w:val="single" w:sz="2" w:space="0" w:color="auto"/>
              <w:bottom w:val="single" w:sz="2" w:space="0" w:color="auto"/>
              <w:right w:val="single" w:sz="2" w:space="0" w:color="auto"/>
            </w:tcBorders>
          </w:tcPr>
          <w:p w14:paraId="14929145" w14:textId="77777777" w:rsidR="00616968" w:rsidRPr="000F6836" w:rsidRDefault="00616968" w:rsidP="00915624">
            <w:pPr>
              <w:pStyle w:val="NormalLeft"/>
              <w:rPr>
                <w:lang w:val="en-GB"/>
              </w:rPr>
            </w:pPr>
            <w:r w:rsidRPr="000F6836">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55DBCC85" w14:textId="07EB9A8A" w:rsidR="00616968" w:rsidRPr="000F6836" w:rsidRDefault="00616968" w:rsidP="0036410B">
            <w:pPr>
              <w:pStyle w:val="NormalLeft"/>
              <w:rPr>
                <w:lang w:val="en-GB"/>
              </w:rPr>
            </w:pPr>
            <w:r w:rsidRPr="000F6836">
              <w:rPr>
                <w:lang w:val="en-GB"/>
              </w:rPr>
              <w:t xml:space="preserve">Specified Gross Loss — Total Hail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6C41FCF4" w14:textId="65B87B9D" w:rsidR="00616968" w:rsidRPr="000F6836" w:rsidRDefault="00616968" w:rsidP="005160F3">
            <w:pPr>
              <w:pStyle w:val="NormalLeft"/>
              <w:rPr>
                <w:lang w:val="en-GB"/>
              </w:rPr>
            </w:pPr>
            <w:r w:rsidRPr="000F6836">
              <w:rPr>
                <w:lang w:val="en-GB"/>
              </w:rPr>
              <w:lastRenderedPageBreak/>
              <w:t xml:space="preserve">Total of the specified gross Hail loss for the </w:t>
            </w:r>
            <w:del w:id="5415" w:author="Author">
              <w:r w:rsidRPr="000F6836" w:rsidDel="005160F3">
                <w:rPr>
                  <w:lang w:val="en-GB"/>
                </w:rPr>
                <w:delText>9</w:delText>
              </w:r>
            </w:del>
            <w:ins w:id="5416" w:author="Author">
              <w:r w:rsidR="005160F3" w:rsidRPr="000F6836">
                <w:rPr>
                  <w:lang w:val="en-GB"/>
                </w:rPr>
                <w:t>11</w:t>
              </w:r>
            </w:ins>
            <w:r w:rsidRPr="000F6836">
              <w:rPr>
                <w:lang w:val="en-GB"/>
              </w:rPr>
              <w:t xml:space="preserve"> </w:t>
            </w:r>
            <w:r w:rsidR="0036410B" w:rsidRPr="000F6836">
              <w:rPr>
                <w:lang w:val="en-GB"/>
              </w:rPr>
              <w:t>specified</w:t>
            </w:r>
            <w:r w:rsidRPr="000F6836">
              <w:rPr>
                <w:lang w:val="en-GB"/>
              </w:rPr>
              <w:t xml:space="preserve"> regions.</w:t>
            </w:r>
          </w:p>
        </w:tc>
      </w:tr>
      <w:tr w:rsidR="00616968" w:rsidRPr="000F6836" w14:paraId="549E6045" w14:textId="77777777" w:rsidTr="00915624">
        <w:tc>
          <w:tcPr>
            <w:tcW w:w="2507" w:type="dxa"/>
            <w:tcBorders>
              <w:top w:val="single" w:sz="2" w:space="0" w:color="auto"/>
              <w:left w:val="single" w:sz="2" w:space="0" w:color="auto"/>
              <w:bottom w:val="single" w:sz="2" w:space="0" w:color="auto"/>
              <w:right w:val="single" w:sz="2" w:space="0" w:color="auto"/>
            </w:tcBorders>
          </w:tcPr>
          <w:p w14:paraId="11E5222B" w14:textId="77777777" w:rsidR="00616968" w:rsidRPr="000F6836" w:rsidRDefault="00616968" w:rsidP="00915624">
            <w:pPr>
              <w:pStyle w:val="NormalLeft"/>
              <w:rPr>
                <w:lang w:val="en-GB"/>
              </w:rPr>
            </w:pPr>
            <w:r w:rsidRPr="000F6836">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E5C835F" w14:textId="29EFFFBB" w:rsidR="00616968" w:rsidRPr="000F6836" w:rsidRDefault="00616968" w:rsidP="0036410B">
            <w:pPr>
              <w:pStyle w:val="NormalLeft"/>
              <w:rPr>
                <w:lang w:val="en-GB"/>
              </w:rPr>
            </w:pPr>
            <w:r w:rsidRPr="000F6836">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288C61" w14:textId="42DC22DC" w:rsidR="00616968" w:rsidRPr="000F6836" w:rsidRDefault="00616968" w:rsidP="0036410B">
            <w:pPr>
              <w:pStyle w:val="NormalLeft"/>
              <w:rPr>
                <w:lang w:val="en-GB"/>
              </w:rPr>
            </w:pPr>
            <w:r w:rsidRPr="000F6836">
              <w:rPr>
                <w:lang w:val="en-GB"/>
              </w:rPr>
              <w:t>The Risk Charge Factor per each of the 9 specified regions for Hail according to the Standard Formula, taking into consideration the effect of diversification effect between zones.</w:t>
            </w:r>
          </w:p>
        </w:tc>
      </w:tr>
      <w:tr w:rsidR="00616968" w:rsidRPr="000F6836" w14:paraId="25BB8A7E" w14:textId="77777777" w:rsidTr="00915624">
        <w:tc>
          <w:tcPr>
            <w:tcW w:w="2507" w:type="dxa"/>
            <w:tcBorders>
              <w:top w:val="single" w:sz="2" w:space="0" w:color="auto"/>
              <w:left w:val="single" w:sz="2" w:space="0" w:color="auto"/>
              <w:bottom w:val="single" w:sz="2" w:space="0" w:color="auto"/>
              <w:right w:val="single" w:sz="2" w:space="0" w:color="auto"/>
            </w:tcBorders>
          </w:tcPr>
          <w:p w14:paraId="5AE01AA5" w14:textId="77777777" w:rsidR="00616968" w:rsidRPr="000F6836" w:rsidRDefault="00616968" w:rsidP="00915624">
            <w:pPr>
              <w:pStyle w:val="NormalLeft"/>
              <w:rPr>
                <w:lang w:val="en-GB"/>
              </w:rPr>
            </w:pPr>
            <w:r w:rsidRPr="000F6836">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626B1524" w14:textId="4E8065DC" w:rsidR="00616968" w:rsidRPr="000F6836" w:rsidRDefault="00616968" w:rsidP="0036410B">
            <w:pPr>
              <w:pStyle w:val="NormalLeft"/>
              <w:rPr>
                <w:lang w:val="en-GB"/>
              </w:rPr>
            </w:pPr>
            <w:r w:rsidRPr="000F6836">
              <w:rPr>
                <w:lang w:val="en-GB"/>
              </w:rPr>
              <w:t xml:space="preserve">Catastrophe Risk Charge Factor before risk mitigation — Total Hail </w:t>
            </w:r>
            <w:r w:rsidR="0036410B" w:rsidRPr="000F6836">
              <w:rPr>
                <w:lang w:val="en-GB"/>
              </w:rPr>
              <w:t>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16E0D1" w14:textId="77777777" w:rsidR="00616968" w:rsidRPr="000F6836" w:rsidRDefault="00616968" w:rsidP="00915624">
            <w:pPr>
              <w:pStyle w:val="NormalLeft"/>
              <w:rPr>
                <w:lang w:val="en-GB"/>
              </w:rPr>
            </w:pPr>
            <w:r w:rsidRPr="000F6836">
              <w:rPr>
                <w:lang w:val="en-GB"/>
              </w:rPr>
              <w:t>Ratio between total specified gross loss and total exposure.</w:t>
            </w:r>
          </w:p>
        </w:tc>
      </w:tr>
      <w:tr w:rsidR="00616968" w:rsidRPr="000F6836" w14:paraId="7B0DD80C" w14:textId="77777777" w:rsidTr="00915624">
        <w:tc>
          <w:tcPr>
            <w:tcW w:w="2507" w:type="dxa"/>
            <w:tcBorders>
              <w:top w:val="single" w:sz="2" w:space="0" w:color="auto"/>
              <w:left w:val="single" w:sz="2" w:space="0" w:color="auto"/>
              <w:bottom w:val="single" w:sz="2" w:space="0" w:color="auto"/>
              <w:right w:val="single" w:sz="2" w:space="0" w:color="auto"/>
            </w:tcBorders>
          </w:tcPr>
          <w:p w14:paraId="26BCD213" w14:textId="77777777" w:rsidR="00616968" w:rsidRPr="000F6836" w:rsidRDefault="00616968" w:rsidP="00915624">
            <w:pPr>
              <w:pStyle w:val="NormalLeft"/>
              <w:rPr>
                <w:lang w:val="en-GB"/>
              </w:rPr>
            </w:pPr>
            <w:r w:rsidRPr="000F6836">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34D3F5A0" w14:textId="4E432E8A" w:rsidR="00616968" w:rsidRPr="000F6836" w:rsidRDefault="00616968" w:rsidP="0036410B">
            <w:pPr>
              <w:pStyle w:val="NormalLeft"/>
              <w:rPr>
                <w:lang w:val="en-GB"/>
              </w:rPr>
            </w:pPr>
            <w:r w:rsidRPr="000F6836">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4282C2FB" w14:textId="76BE1D5E" w:rsidR="00616968" w:rsidRPr="000F6836" w:rsidRDefault="00616968" w:rsidP="00915624">
            <w:pPr>
              <w:pStyle w:val="NormalLeft"/>
              <w:rPr>
                <w:lang w:val="en-GB"/>
              </w:rPr>
            </w:pPr>
            <w:r w:rsidRPr="000F6836">
              <w:rPr>
                <w:lang w:val="en-GB"/>
              </w:rPr>
              <w:t xml:space="preserve">The larger of the capital requirement for Hail risk in each of the </w:t>
            </w:r>
            <w:ins w:id="5417" w:author="Author">
              <w:r w:rsidR="005160F3" w:rsidRPr="000F6836">
                <w:rPr>
                  <w:lang w:val="en-GB"/>
                </w:rPr>
                <w:t>11</w:t>
              </w:r>
            </w:ins>
            <w:del w:id="5418" w:author="Author">
              <w:r w:rsidRPr="000F6836" w:rsidDel="005160F3">
                <w:rPr>
                  <w:lang w:val="en-GB"/>
                </w:rPr>
                <w:delText>9</w:delText>
              </w:r>
            </w:del>
            <w:r w:rsidRPr="000F6836">
              <w:rPr>
                <w:lang w:val="en-GB"/>
              </w:rPr>
              <w:t xml:space="preserve"> specified regions according to scenario A or scenario B.</w:t>
            </w:r>
          </w:p>
          <w:p w14:paraId="2D7EF871" w14:textId="77777777" w:rsidR="00616968" w:rsidRPr="000F6836" w:rsidRDefault="00616968" w:rsidP="00915624">
            <w:pPr>
              <w:pStyle w:val="NormalLeft"/>
              <w:rPr>
                <w:lang w:val="en-GB"/>
              </w:rPr>
            </w:pPr>
            <w:r w:rsidRPr="000F6836">
              <w:rPr>
                <w:lang w:val="en-GB"/>
              </w:rPr>
              <w:t>When determining the largest amount of scenario A and B, the risk mitigation effect of the group's specific reinsurance contracts and special purpose vehicles relating to this peril, must be taken into account.</w:t>
            </w:r>
          </w:p>
        </w:tc>
      </w:tr>
      <w:tr w:rsidR="00616968" w:rsidRPr="000F6836" w14:paraId="0C815F4D" w14:textId="77777777" w:rsidTr="00915624">
        <w:tc>
          <w:tcPr>
            <w:tcW w:w="2507" w:type="dxa"/>
            <w:tcBorders>
              <w:top w:val="single" w:sz="2" w:space="0" w:color="auto"/>
              <w:left w:val="single" w:sz="2" w:space="0" w:color="auto"/>
              <w:bottom w:val="single" w:sz="2" w:space="0" w:color="auto"/>
              <w:right w:val="single" w:sz="2" w:space="0" w:color="auto"/>
            </w:tcBorders>
          </w:tcPr>
          <w:p w14:paraId="5D262BC2" w14:textId="77777777" w:rsidR="00616968" w:rsidRPr="000F6836" w:rsidRDefault="00616968" w:rsidP="00915624">
            <w:pPr>
              <w:pStyle w:val="NormalLeft"/>
              <w:rPr>
                <w:lang w:val="en-GB"/>
              </w:rPr>
            </w:pPr>
            <w:r w:rsidRPr="000F6836">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1C69A4CB" w14:textId="54EFBEF1" w:rsidR="00616968" w:rsidRPr="000F6836" w:rsidRDefault="00616968" w:rsidP="0036410B">
            <w:pPr>
              <w:pStyle w:val="NormalLeft"/>
              <w:rPr>
                <w:lang w:val="en-GB"/>
              </w:rPr>
            </w:pPr>
            <w:r w:rsidRPr="000F6836">
              <w:rPr>
                <w:lang w:val="en-GB"/>
              </w:rPr>
              <w:t>Catastrophe Risk Charge before risk mitigation —</w:t>
            </w:r>
            <w:r w:rsidR="0036410B" w:rsidRPr="000F6836">
              <w:rPr>
                <w:lang w:val="en-GB"/>
              </w:rPr>
              <w:t> specified</w:t>
            </w:r>
            <w:r w:rsidRPr="000F6836">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E3C821" w14:textId="65C3901A" w:rsidR="00616968" w:rsidRPr="000F6836" w:rsidRDefault="00616968" w:rsidP="005160F3">
            <w:pPr>
              <w:pStyle w:val="NormalLeft"/>
              <w:rPr>
                <w:lang w:val="en-GB"/>
              </w:rPr>
            </w:pPr>
            <w:r w:rsidRPr="000F6836">
              <w:rPr>
                <w:lang w:val="en-GB"/>
              </w:rPr>
              <w:t xml:space="preserve">Capital requirement before risk mitigation arising from Hails in each of the </w:t>
            </w:r>
            <w:del w:id="5419" w:author="Author">
              <w:r w:rsidRPr="000F6836" w:rsidDel="005160F3">
                <w:rPr>
                  <w:lang w:val="en-GB"/>
                </w:rPr>
                <w:delText>9</w:delText>
              </w:r>
            </w:del>
            <w:ins w:id="5420" w:author="Author">
              <w:r w:rsidR="005160F3" w:rsidRPr="000F6836">
                <w:rPr>
                  <w:lang w:val="en-GB"/>
                </w:rPr>
                <w:t>11</w:t>
              </w:r>
            </w:ins>
            <w:r w:rsidRPr="000F6836">
              <w:rPr>
                <w:lang w:val="en-GB"/>
              </w:rPr>
              <w:t xml:space="preserve"> specified Regions corresponding to the larger of scenario A or B.</w:t>
            </w:r>
          </w:p>
        </w:tc>
      </w:tr>
      <w:tr w:rsidR="00616968" w:rsidRPr="000F6836" w14:paraId="17F7A7AD" w14:textId="77777777" w:rsidTr="00915624">
        <w:tc>
          <w:tcPr>
            <w:tcW w:w="2507" w:type="dxa"/>
            <w:tcBorders>
              <w:top w:val="single" w:sz="2" w:space="0" w:color="auto"/>
              <w:left w:val="single" w:sz="2" w:space="0" w:color="auto"/>
              <w:bottom w:val="single" w:sz="2" w:space="0" w:color="auto"/>
              <w:right w:val="single" w:sz="2" w:space="0" w:color="auto"/>
            </w:tcBorders>
          </w:tcPr>
          <w:p w14:paraId="5A31C11F" w14:textId="77777777" w:rsidR="00616968" w:rsidRPr="000F6836" w:rsidRDefault="00616968" w:rsidP="00915624">
            <w:pPr>
              <w:pStyle w:val="NormalLeft"/>
              <w:rPr>
                <w:lang w:val="en-GB"/>
              </w:rPr>
            </w:pPr>
            <w:r w:rsidRPr="000F6836">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1CAAC49" w14:textId="6D6DE868" w:rsidR="00616968" w:rsidRPr="000F6836" w:rsidRDefault="00616968" w:rsidP="0036410B">
            <w:pPr>
              <w:pStyle w:val="NormalLeft"/>
              <w:rPr>
                <w:lang w:val="en-GB"/>
              </w:rPr>
            </w:pPr>
            <w:r w:rsidRPr="000F6836">
              <w:rPr>
                <w:lang w:val="en-GB"/>
              </w:rPr>
              <w:t>Catastrophe Risk Charge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7404730" w14:textId="1884CF0F" w:rsidR="00616968" w:rsidRPr="000F6836" w:rsidRDefault="00616968" w:rsidP="005160F3">
            <w:pPr>
              <w:pStyle w:val="NormalLeft"/>
              <w:rPr>
                <w:lang w:val="en-GB"/>
              </w:rPr>
            </w:pPr>
            <w:r w:rsidRPr="000F6836">
              <w:rPr>
                <w:lang w:val="en-GB"/>
              </w:rPr>
              <w:t xml:space="preserve">Total of the capital requirement before risk mitigation arising from Hails for the </w:t>
            </w:r>
            <w:del w:id="5421" w:author="Author">
              <w:r w:rsidRPr="000F6836" w:rsidDel="005160F3">
                <w:rPr>
                  <w:lang w:val="en-GB"/>
                </w:rPr>
                <w:delText>9</w:delText>
              </w:r>
            </w:del>
            <w:ins w:id="5422" w:author="Author">
              <w:r w:rsidR="005160F3" w:rsidRPr="000F6836">
                <w:rPr>
                  <w:lang w:val="en-GB"/>
                </w:rPr>
                <w:t>11</w:t>
              </w:r>
            </w:ins>
            <w:r w:rsidRPr="000F6836">
              <w:rPr>
                <w:lang w:val="en-GB"/>
              </w:rPr>
              <w:t xml:space="preserve"> specified regions.</w:t>
            </w:r>
          </w:p>
        </w:tc>
      </w:tr>
      <w:tr w:rsidR="00616968" w:rsidRPr="000F6836" w14:paraId="6275884C" w14:textId="77777777" w:rsidTr="00915624">
        <w:tc>
          <w:tcPr>
            <w:tcW w:w="2507" w:type="dxa"/>
            <w:tcBorders>
              <w:top w:val="single" w:sz="2" w:space="0" w:color="auto"/>
              <w:left w:val="single" w:sz="2" w:space="0" w:color="auto"/>
              <w:bottom w:val="single" w:sz="2" w:space="0" w:color="auto"/>
              <w:right w:val="single" w:sz="2" w:space="0" w:color="auto"/>
            </w:tcBorders>
          </w:tcPr>
          <w:p w14:paraId="12E843E9" w14:textId="77777777" w:rsidR="00616968" w:rsidRPr="000F6836" w:rsidRDefault="00616968" w:rsidP="00915624">
            <w:pPr>
              <w:pStyle w:val="NormalLeft"/>
              <w:rPr>
                <w:lang w:val="en-GB"/>
              </w:rPr>
            </w:pPr>
            <w:r w:rsidRPr="000F6836">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7381EDA0" w14:textId="77777777" w:rsidR="00616968" w:rsidRPr="000F6836" w:rsidRDefault="00616968" w:rsidP="00915624">
            <w:pPr>
              <w:pStyle w:val="NormalLeft"/>
              <w:rPr>
                <w:lang w:val="en-GB"/>
              </w:rPr>
            </w:pPr>
            <w:r w:rsidRPr="000F6836">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8604DD" w14:textId="5F44DA2F" w:rsidR="00616968" w:rsidRPr="000F6836" w:rsidRDefault="00616968" w:rsidP="0036410B">
            <w:pPr>
              <w:pStyle w:val="NormalLeft"/>
              <w:rPr>
                <w:lang w:val="en-GB"/>
              </w:rPr>
            </w:pPr>
            <w:r w:rsidRPr="000F6836">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tc>
      </w:tr>
      <w:tr w:rsidR="00616968" w:rsidRPr="000F6836" w14:paraId="10EEC792" w14:textId="77777777" w:rsidTr="00915624">
        <w:tc>
          <w:tcPr>
            <w:tcW w:w="2507" w:type="dxa"/>
            <w:tcBorders>
              <w:top w:val="single" w:sz="2" w:space="0" w:color="auto"/>
              <w:left w:val="single" w:sz="2" w:space="0" w:color="auto"/>
              <w:bottom w:val="single" w:sz="2" w:space="0" w:color="auto"/>
              <w:right w:val="single" w:sz="2" w:space="0" w:color="auto"/>
            </w:tcBorders>
          </w:tcPr>
          <w:p w14:paraId="51FAA8AB" w14:textId="77777777" w:rsidR="00616968" w:rsidRPr="000F6836" w:rsidRDefault="00616968" w:rsidP="00915624">
            <w:pPr>
              <w:pStyle w:val="NormalLeft"/>
              <w:rPr>
                <w:lang w:val="en-GB"/>
              </w:rPr>
            </w:pPr>
            <w:r w:rsidRPr="000F6836">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182598E4" w14:textId="77777777" w:rsidR="00616968" w:rsidRPr="000F6836" w:rsidRDefault="00616968" w:rsidP="00915624">
            <w:pPr>
              <w:pStyle w:val="NormalLeft"/>
              <w:rPr>
                <w:lang w:val="en-GB"/>
              </w:rPr>
            </w:pPr>
            <w:r w:rsidRPr="000F6836">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672476" w14:textId="77777777" w:rsidR="00616968" w:rsidRPr="000F6836" w:rsidRDefault="00616968" w:rsidP="00915624">
            <w:pPr>
              <w:pStyle w:val="NormalLeft"/>
              <w:rPr>
                <w:lang w:val="en-GB"/>
              </w:rPr>
            </w:pPr>
            <w:r w:rsidRPr="000F6836">
              <w:rPr>
                <w:lang w:val="en-GB"/>
              </w:rPr>
              <w:t>Total of the capital requirement before risk mitigation arising from Hails for all regions.</w:t>
            </w:r>
          </w:p>
        </w:tc>
      </w:tr>
      <w:tr w:rsidR="00616968" w:rsidRPr="000F6836" w14:paraId="2FFC98BD" w14:textId="77777777" w:rsidTr="00915624">
        <w:tc>
          <w:tcPr>
            <w:tcW w:w="2507" w:type="dxa"/>
            <w:tcBorders>
              <w:top w:val="single" w:sz="2" w:space="0" w:color="auto"/>
              <w:left w:val="single" w:sz="2" w:space="0" w:color="auto"/>
              <w:bottom w:val="single" w:sz="2" w:space="0" w:color="auto"/>
              <w:right w:val="single" w:sz="2" w:space="0" w:color="auto"/>
            </w:tcBorders>
          </w:tcPr>
          <w:p w14:paraId="336AD387" w14:textId="77777777" w:rsidR="00616968" w:rsidRPr="000F6836" w:rsidRDefault="00616968" w:rsidP="00915624">
            <w:pPr>
              <w:pStyle w:val="NormalLeft"/>
              <w:rPr>
                <w:lang w:val="en-GB"/>
              </w:rPr>
            </w:pPr>
            <w:r w:rsidRPr="000F6836">
              <w:rPr>
                <w:lang w:val="en-GB"/>
              </w:rPr>
              <w:lastRenderedPageBreak/>
              <w:t>C0350/R1930</w:t>
            </w:r>
          </w:p>
        </w:tc>
        <w:tc>
          <w:tcPr>
            <w:tcW w:w="2136" w:type="dxa"/>
            <w:tcBorders>
              <w:top w:val="single" w:sz="2" w:space="0" w:color="auto"/>
              <w:left w:val="single" w:sz="2" w:space="0" w:color="auto"/>
              <w:bottom w:val="single" w:sz="2" w:space="0" w:color="auto"/>
              <w:right w:val="single" w:sz="2" w:space="0" w:color="auto"/>
            </w:tcBorders>
          </w:tcPr>
          <w:p w14:paraId="2441B152" w14:textId="77777777" w:rsidR="00616968" w:rsidRPr="000F6836" w:rsidRDefault="00616968" w:rsidP="00915624">
            <w:pPr>
              <w:pStyle w:val="NormalLeft"/>
              <w:rPr>
                <w:lang w:val="en-GB"/>
              </w:rPr>
            </w:pPr>
            <w:r w:rsidRPr="000F6836">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73C5103" w14:textId="7F782B59" w:rsidR="00616968" w:rsidRPr="000F6836" w:rsidRDefault="00616968" w:rsidP="0036410B">
            <w:pPr>
              <w:pStyle w:val="NormalLeft"/>
              <w:rPr>
                <w:lang w:val="en-GB"/>
              </w:rPr>
            </w:pPr>
            <w:r w:rsidRPr="000F6836">
              <w:rPr>
                <w:lang w:val="en-GB"/>
              </w:rPr>
              <w:t>Diversification effect arising from the aggregation of the Hail risks relating to the different regions (both specified Regions and other regions).</w:t>
            </w:r>
          </w:p>
        </w:tc>
      </w:tr>
      <w:tr w:rsidR="00616968" w:rsidRPr="000F6836" w14:paraId="08E22B8B" w14:textId="77777777" w:rsidTr="00915624">
        <w:tc>
          <w:tcPr>
            <w:tcW w:w="2507" w:type="dxa"/>
            <w:tcBorders>
              <w:top w:val="single" w:sz="2" w:space="0" w:color="auto"/>
              <w:left w:val="single" w:sz="2" w:space="0" w:color="auto"/>
              <w:bottom w:val="single" w:sz="2" w:space="0" w:color="auto"/>
              <w:right w:val="single" w:sz="2" w:space="0" w:color="auto"/>
            </w:tcBorders>
          </w:tcPr>
          <w:p w14:paraId="087C4A6E" w14:textId="77777777" w:rsidR="00616968" w:rsidRPr="000F6836" w:rsidRDefault="00616968" w:rsidP="00915624">
            <w:pPr>
              <w:pStyle w:val="NormalLeft"/>
              <w:rPr>
                <w:lang w:val="en-GB"/>
              </w:rPr>
            </w:pPr>
            <w:r w:rsidRPr="000F6836">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340012E" w14:textId="77777777" w:rsidR="00616968" w:rsidRPr="000F6836" w:rsidRDefault="00616968" w:rsidP="00915624">
            <w:pPr>
              <w:pStyle w:val="NormalLeft"/>
              <w:rPr>
                <w:lang w:val="en-GB"/>
              </w:rPr>
            </w:pPr>
            <w:r w:rsidRPr="000F6836">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697A036C" w14:textId="77777777" w:rsidR="00616968" w:rsidRPr="000F6836" w:rsidRDefault="00616968" w:rsidP="00915624">
            <w:pPr>
              <w:pStyle w:val="NormalLeft"/>
              <w:rPr>
                <w:lang w:val="en-GB"/>
              </w:rPr>
            </w:pPr>
            <w:r w:rsidRPr="000F6836">
              <w:rPr>
                <w:lang w:val="en-GB"/>
              </w:rPr>
              <w:t>This is the total capital requirement before risk mitigation for Hail risk, taking into consideration the diversification effect given in C0350/R1930.</w:t>
            </w:r>
          </w:p>
        </w:tc>
      </w:tr>
      <w:tr w:rsidR="00616968" w:rsidRPr="000F6836" w14:paraId="25D8DABE" w14:textId="77777777" w:rsidTr="00915624">
        <w:tc>
          <w:tcPr>
            <w:tcW w:w="2507" w:type="dxa"/>
            <w:tcBorders>
              <w:top w:val="single" w:sz="2" w:space="0" w:color="auto"/>
              <w:left w:val="single" w:sz="2" w:space="0" w:color="auto"/>
              <w:bottom w:val="single" w:sz="2" w:space="0" w:color="auto"/>
              <w:right w:val="single" w:sz="2" w:space="0" w:color="auto"/>
            </w:tcBorders>
          </w:tcPr>
          <w:p w14:paraId="67AD16C9" w14:textId="77777777" w:rsidR="00616968" w:rsidRPr="000F6836" w:rsidRDefault="00616968" w:rsidP="00915624">
            <w:pPr>
              <w:pStyle w:val="NormalLeft"/>
              <w:rPr>
                <w:lang w:val="en-GB"/>
              </w:rPr>
            </w:pPr>
            <w:r w:rsidRPr="000F6836">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76500C0F" w14:textId="22E5235C" w:rsidR="00616968" w:rsidRPr="000F6836" w:rsidRDefault="00616968" w:rsidP="0036410B">
            <w:pPr>
              <w:pStyle w:val="NormalLeft"/>
              <w:rPr>
                <w:lang w:val="en-GB"/>
              </w:rPr>
            </w:pPr>
            <w:r w:rsidRPr="000F6836">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7EBA2FE" w14:textId="40001656" w:rsidR="00616968" w:rsidRPr="000F6836" w:rsidRDefault="00616968" w:rsidP="005160F3">
            <w:pPr>
              <w:pStyle w:val="NormalLeft"/>
              <w:rPr>
                <w:lang w:val="en-GB"/>
              </w:rPr>
            </w:pPr>
            <w:r w:rsidRPr="000F6836">
              <w:rPr>
                <w:lang w:val="en-GB"/>
              </w:rPr>
              <w:t xml:space="preserve">Per each of the </w:t>
            </w:r>
            <w:del w:id="5423" w:author="Author">
              <w:r w:rsidRPr="000F6836" w:rsidDel="005160F3">
                <w:rPr>
                  <w:lang w:val="en-GB"/>
                </w:rPr>
                <w:delText>9</w:delText>
              </w:r>
            </w:del>
            <w:ins w:id="5424" w:author="Author">
              <w:r w:rsidR="005160F3" w:rsidRPr="000F6836">
                <w:rPr>
                  <w:lang w:val="en-GB"/>
                </w:rPr>
                <w:t>11</w:t>
              </w:r>
            </w:ins>
            <w:r w:rsidRPr="000F6836">
              <w:rPr>
                <w:lang w:val="en-GB"/>
              </w:rPr>
              <w:t xml:space="preserve"> specified Regions the estimated risk mitigation effect, corresponding to the selected scenario, of the group's specific reinsurance contracts and special purpose vehicles relating to this peril, excluding the estimated reinstatement premiums.</w:t>
            </w:r>
          </w:p>
        </w:tc>
      </w:tr>
      <w:tr w:rsidR="00616968" w:rsidRPr="000F6836" w14:paraId="5C5E7703" w14:textId="77777777" w:rsidTr="00915624">
        <w:tc>
          <w:tcPr>
            <w:tcW w:w="2507" w:type="dxa"/>
            <w:tcBorders>
              <w:top w:val="single" w:sz="2" w:space="0" w:color="auto"/>
              <w:left w:val="single" w:sz="2" w:space="0" w:color="auto"/>
              <w:bottom w:val="single" w:sz="2" w:space="0" w:color="auto"/>
              <w:right w:val="single" w:sz="2" w:space="0" w:color="auto"/>
            </w:tcBorders>
          </w:tcPr>
          <w:p w14:paraId="0B4C773B" w14:textId="77777777" w:rsidR="00616968" w:rsidRPr="000F6836" w:rsidRDefault="00616968" w:rsidP="00915624">
            <w:pPr>
              <w:pStyle w:val="NormalLeft"/>
              <w:rPr>
                <w:lang w:val="en-GB"/>
              </w:rPr>
            </w:pPr>
            <w:r w:rsidRPr="000F6836">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0F86BB7F" w14:textId="041FCF19" w:rsidR="00616968" w:rsidRPr="000F6836" w:rsidRDefault="00616968" w:rsidP="0036410B">
            <w:pPr>
              <w:pStyle w:val="NormalLeft"/>
              <w:rPr>
                <w:lang w:val="en-GB"/>
              </w:rPr>
            </w:pPr>
            <w:r w:rsidRPr="000F6836">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3ED3BF4B" w14:textId="343A8081" w:rsidR="00616968" w:rsidRPr="000F6836" w:rsidRDefault="00616968" w:rsidP="0036410B">
            <w:pPr>
              <w:pStyle w:val="NormalLeft"/>
              <w:rPr>
                <w:lang w:val="en-GB"/>
              </w:rPr>
            </w:pPr>
            <w:r w:rsidRPr="000F6836">
              <w:rPr>
                <w:lang w:val="en-GB"/>
              </w:rPr>
              <w:t xml:space="preserve">Total of the estimated risk mitigation for the </w:t>
            </w:r>
            <w:ins w:id="5425" w:author="Author">
              <w:r w:rsidR="005160F3" w:rsidRPr="000F6836">
                <w:rPr>
                  <w:lang w:val="en-GB"/>
                </w:rPr>
                <w:t>11</w:t>
              </w:r>
            </w:ins>
            <w:del w:id="5426" w:author="Author">
              <w:r w:rsidRPr="000F6836" w:rsidDel="005160F3">
                <w:rPr>
                  <w:lang w:val="en-GB"/>
                </w:rPr>
                <w:delText>9</w:delText>
              </w:r>
            </w:del>
            <w:r w:rsidRPr="000F6836">
              <w:rPr>
                <w:lang w:val="en-GB"/>
              </w:rPr>
              <w:t xml:space="preserve"> specified regions.</w:t>
            </w:r>
          </w:p>
        </w:tc>
      </w:tr>
      <w:tr w:rsidR="00616968" w:rsidRPr="000F6836" w14:paraId="5A92569B" w14:textId="77777777" w:rsidTr="00915624">
        <w:tc>
          <w:tcPr>
            <w:tcW w:w="2507" w:type="dxa"/>
            <w:tcBorders>
              <w:top w:val="single" w:sz="2" w:space="0" w:color="auto"/>
              <w:left w:val="single" w:sz="2" w:space="0" w:color="auto"/>
              <w:bottom w:val="single" w:sz="2" w:space="0" w:color="auto"/>
              <w:right w:val="single" w:sz="2" w:space="0" w:color="auto"/>
            </w:tcBorders>
          </w:tcPr>
          <w:p w14:paraId="2F0894F8" w14:textId="77777777" w:rsidR="00616968" w:rsidRPr="000F6836" w:rsidRDefault="00616968" w:rsidP="00915624">
            <w:pPr>
              <w:pStyle w:val="NormalLeft"/>
              <w:rPr>
                <w:lang w:val="en-GB"/>
              </w:rPr>
            </w:pPr>
            <w:r w:rsidRPr="000F6836">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7747B0A1" w14:textId="77777777" w:rsidR="00616968" w:rsidRPr="000F6836" w:rsidRDefault="00616968" w:rsidP="00915624">
            <w:pPr>
              <w:pStyle w:val="NormalLeft"/>
              <w:rPr>
                <w:lang w:val="en-GB"/>
              </w:rPr>
            </w:pPr>
            <w:r w:rsidRPr="000F6836">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FF5B8" w14:textId="014512CD" w:rsidR="00616968" w:rsidRPr="000F6836" w:rsidRDefault="00616968" w:rsidP="0036410B">
            <w:pPr>
              <w:pStyle w:val="NormalLeft"/>
              <w:rPr>
                <w:lang w:val="en-GB"/>
              </w:rPr>
            </w:pPr>
            <w:r w:rsidRPr="000F6836">
              <w:rPr>
                <w:lang w:val="en-GB"/>
              </w:rPr>
              <w:t>For all the regions other than the specified Regions, the estimated risk mitigation effect of the group's specific reinsurance contracts and special purpose vehicles relating to this peril, excluding the estimated reinstatement premiums.</w:t>
            </w:r>
          </w:p>
        </w:tc>
      </w:tr>
      <w:tr w:rsidR="00616968" w:rsidRPr="000F6836" w14:paraId="77DE25EA" w14:textId="77777777" w:rsidTr="00915624">
        <w:tc>
          <w:tcPr>
            <w:tcW w:w="2507" w:type="dxa"/>
            <w:tcBorders>
              <w:top w:val="single" w:sz="2" w:space="0" w:color="auto"/>
              <w:left w:val="single" w:sz="2" w:space="0" w:color="auto"/>
              <w:bottom w:val="single" w:sz="2" w:space="0" w:color="auto"/>
              <w:right w:val="single" w:sz="2" w:space="0" w:color="auto"/>
            </w:tcBorders>
          </w:tcPr>
          <w:p w14:paraId="3B114C14" w14:textId="77777777" w:rsidR="00616968" w:rsidRPr="000F6836" w:rsidRDefault="00616968" w:rsidP="00915624">
            <w:pPr>
              <w:pStyle w:val="NormalLeft"/>
              <w:rPr>
                <w:lang w:val="en-GB"/>
              </w:rPr>
            </w:pPr>
            <w:r w:rsidRPr="000F6836">
              <w:rPr>
                <w:lang w:val="en-GB"/>
              </w:rPr>
              <w:t>C0360/R1820</w:t>
            </w:r>
          </w:p>
        </w:tc>
        <w:tc>
          <w:tcPr>
            <w:tcW w:w="2136" w:type="dxa"/>
            <w:tcBorders>
              <w:top w:val="single" w:sz="2" w:space="0" w:color="auto"/>
              <w:left w:val="single" w:sz="2" w:space="0" w:color="auto"/>
              <w:bottom w:val="single" w:sz="2" w:space="0" w:color="auto"/>
              <w:right w:val="single" w:sz="2" w:space="0" w:color="auto"/>
            </w:tcBorders>
          </w:tcPr>
          <w:p w14:paraId="21A077F4" w14:textId="77777777" w:rsidR="00616968" w:rsidRPr="000F6836" w:rsidRDefault="00616968" w:rsidP="00915624">
            <w:pPr>
              <w:pStyle w:val="NormalLeft"/>
              <w:rPr>
                <w:lang w:val="en-GB"/>
              </w:rPr>
            </w:pPr>
            <w:r w:rsidRPr="000F6836">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4269991" w14:textId="77777777" w:rsidR="00616968" w:rsidRPr="000F6836" w:rsidRDefault="00616968" w:rsidP="00915624">
            <w:pPr>
              <w:pStyle w:val="NormalLeft"/>
              <w:rPr>
                <w:lang w:val="en-GB"/>
              </w:rPr>
            </w:pPr>
            <w:r w:rsidRPr="000F6836">
              <w:rPr>
                <w:lang w:val="en-GB"/>
              </w:rPr>
              <w:t>Total of the estimated risk mitigation for all regions.</w:t>
            </w:r>
          </w:p>
        </w:tc>
      </w:tr>
      <w:tr w:rsidR="00616968" w:rsidRPr="000F6836" w14:paraId="504CC188" w14:textId="77777777" w:rsidTr="00915624">
        <w:tc>
          <w:tcPr>
            <w:tcW w:w="2507" w:type="dxa"/>
            <w:tcBorders>
              <w:top w:val="single" w:sz="2" w:space="0" w:color="auto"/>
              <w:left w:val="single" w:sz="2" w:space="0" w:color="auto"/>
              <w:bottom w:val="single" w:sz="2" w:space="0" w:color="auto"/>
              <w:right w:val="single" w:sz="2" w:space="0" w:color="auto"/>
            </w:tcBorders>
          </w:tcPr>
          <w:p w14:paraId="206184D6" w14:textId="77777777" w:rsidR="00616968" w:rsidRPr="000F6836" w:rsidRDefault="00616968" w:rsidP="00915624">
            <w:pPr>
              <w:pStyle w:val="NormalLeft"/>
              <w:rPr>
                <w:lang w:val="en-GB"/>
              </w:rPr>
            </w:pPr>
            <w:r w:rsidRPr="000F6836">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5831BEE9" w14:textId="153FE292" w:rsidR="00616968" w:rsidRPr="000F6836" w:rsidRDefault="00616968" w:rsidP="0036410B">
            <w:pPr>
              <w:pStyle w:val="NormalLeft"/>
              <w:rPr>
                <w:lang w:val="en-GB"/>
              </w:rPr>
            </w:pPr>
            <w:r w:rsidRPr="000F6836">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75E131" w14:textId="43C402A8" w:rsidR="00616968" w:rsidRPr="000F6836" w:rsidRDefault="00616968" w:rsidP="005160F3">
            <w:pPr>
              <w:pStyle w:val="NormalLeft"/>
              <w:rPr>
                <w:lang w:val="en-GB"/>
              </w:rPr>
            </w:pPr>
            <w:r w:rsidRPr="000F6836">
              <w:rPr>
                <w:lang w:val="en-GB"/>
              </w:rPr>
              <w:t xml:space="preserve">Per each of the </w:t>
            </w:r>
            <w:del w:id="5427" w:author="Author">
              <w:r w:rsidRPr="000F6836" w:rsidDel="005160F3">
                <w:rPr>
                  <w:lang w:val="en-GB"/>
                </w:rPr>
                <w:delText>9</w:delText>
              </w:r>
            </w:del>
            <w:ins w:id="5428" w:author="Author">
              <w:r w:rsidR="005160F3" w:rsidRPr="000F6836">
                <w:rPr>
                  <w:lang w:val="en-GB"/>
                </w:rPr>
                <w:t>11</w:t>
              </w:r>
            </w:ins>
            <w:r w:rsidRPr="000F6836">
              <w:rPr>
                <w:lang w:val="en-GB"/>
              </w:rPr>
              <w:t xml:space="preserve"> specified Regions the estimated reinstatement premiums, corresponding to the selected scenario, as a result of the group's specific reinsurance contracts and special purpose vehicles relating to this peril.</w:t>
            </w:r>
          </w:p>
        </w:tc>
      </w:tr>
      <w:tr w:rsidR="00616968" w:rsidRPr="000F6836" w14:paraId="136CAA75" w14:textId="77777777" w:rsidTr="00915624">
        <w:tc>
          <w:tcPr>
            <w:tcW w:w="2507" w:type="dxa"/>
            <w:tcBorders>
              <w:top w:val="single" w:sz="2" w:space="0" w:color="auto"/>
              <w:left w:val="single" w:sz="2" w:space="0" w:color="auto"/>
              <w:bottom w:val="single" w:sz="2" w:space="0" w:color="auto"/>
              <w:right w:val="single" w:sz="2" w:space="0" w:color="auto"/>
            </w:tcBorders>
          </w:tcPr>
          <w:p w14:paraId="2BA9691B" w14:textId="77777777" w:rsidR="00616968" w:rsidRPr="000F6836" w:rsidRDefault="00616968" w:rsidP="00915624">
            <w:pPr>
              <w:pStyle w:val="NormalLeft"/>
              <w:rPr>
                <w:lang w:val="en-GB"/>
              </w:rPr>
            </w:pPr>
            <w:r w:rsidRPr="000F6836">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D31FD76" w14:textId="5CDEAF90" w:rsidR="00616968" w:rsidRPr="000F6836" w:rsidRDefault="00616968" w:rsidP="00D96F94">
            <w:pPr>
              <w:pStyle w:val="NormalLeft"/>
              <w:rPr>
                <w:lang w:val="en-GB"/>
              </w:rPr>
            </w:pPr>
            <w:r w:rsidRPr="000F6836">
              <w:rPr>
                <w:lang w:val="en-GB"/>
              </w:rPr>
              <w:t xml:space="preserve">Estimated Reinstatement Premiums — Total Hail specified Regions </w:t>
            </w:r>
            <w:r w:rsidRPr="000F6836">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21D56ABD" w14:textId="3DCD9936" w:rsidR="00616968" w:rsidRPr="000F6836" w:rsidRDefault="00616968" w:rsidP="00D96F94">
            <w:pPr>
              <w:pStyle w:val="NormalLeft"/>
              <w:rPr>
                <w:lang w:val="en-GB"/>
              </w:rPr>
            </w:pPr>
            <w:r w:rsidRPr="000F6836">
              <w:rPr>
                <w:lang w:val="en-GB"/>
              </w:rPr>
              <w:lastRenderedPageBreak/>
              <w:t xml:space="preserve">Total of the estimated reinstatement premiums for the </w:t>
            </w:r>
            <w:ins w:id="5429" w:author="Author">
              <w:r w:rsidR="005160F3" w:rsidRPr="000F6836">
                <w:rPr>
                  <w:lang w:val="en-GB"/>
                </w:rPr>
                <w:t>11</w:t>
              </w:r>
            </w:ins>
            <w:del w:id="5430" w:author="Author">
              <w:r w:rsidRPr="000F6836" w:rsidDel="005160F3">
                <w:rPr>
                  <w:lang w:val="en-GB"/>
                </w:rPr>
                <w:delText>9</w:delText>
              </w:r>
            </w:del>
            <w:r w:rsidRPr="000F6836">
              <w:rPr>
                <w:lang w:val="en-GB"/>
              </w:rPr>
              <w:t xml:space="preserve"> specified regions.</w:t>
            </w:r>
          </w:p>
        </w:tc>
      </w:tr>
      <w:tr w:rsidR="00616968" w:rsidRPr="000F6836" w14:paraId="6056D745" w14:textId="77777777" w:rsidTr="00915624">
        <w:tc>
          <w:tcPr>
            <w:tcW w:w="2507" w:type="dxa"/>
            <w:tcBorders>
              <w:top w:val="single" w:sz="2" w:space="0" w:color="auto"/>
              <w:left w:val="single" w:sz="2" w:space="0" w:color="auto"/>
              <w:bottom w:val="single" w:sz="2" w:space="0" w:color="auto"/>
              <w:right w:val="single" w:sz="2" w:space="0" w:color="auto"/>
            </w:tcBorders>
          </w:tcPr>
          <w:p w14:paraId="4AD3FD28" w14:textId="77777777" w:rsidR="00616968" w:rsidRPr="000F6836" w:rsidRDefault="00616968" w:rsidP="00915624">
            <w:pPr>
              <w:pStyle w:val="NormalLeft"/>
              <w:rPr>
                <w:lang w:val="en-GB"/>
              </w:rPr>
            </w:pPr>
            <w:r w:rsidRPr="000F6836">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41A3B947" w14:textId="77777777" w:rsidR="00616968" w:rsidRPr="000F6836" w:rsidRDefault="00616968" w:rsidP="00915624">
            <w:pPr>
              <w:pStyle w:val="NormalLeft"/>
              <w:rPr>
                <w:lang w:val="en-GB"/>
              </w:rPr>
            </w:pPr>
            <w:r w:rsidRPr="000F6836">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07B927" w14:textId="7A012011" w:rsidR="00616968" w:rsidRPr="000F6836" w:rsidRDefault="00616968" w:rsidP="00D96F94">
            <w:pPr>
              <w:pStyle w:val="NormalLeft"/>
              <w:rPr>
                <w:lang w:val="en-GB"/>
              </w:rPr>
            </w:pPr>
            <w:r w:rsidRPr="000F6836">
              <w:rPr>
                <w:lang w:val="en-GB"/>
              </w:rPr>
              <w:t xml:space="preserve">For all the regions other than the </w:t>
            </w:r>
            <w:r w:rsidR="00D96F94" w:rsidRPr="000F6836">
              <w:rPr>
                <w:lang w:val="en-GB"/>
              </w:rPr>
              <w:t>specified</w:t>
            </w:r>
            <w:r w:rsidRPr="000F6836">
              <w:rPr>
                <w:lang w:val="en-GB"/>
              </w:rPr>
              <w:t xml:space="preserve"> Regions, the estimated reinstatement premiums, as a result of the group's specific reinsurance contracts and special purpose vehicles relating to this peril.</w:t>
            </w:r>
          </w:p>
        </w:tc>
      </w:tr>
      <w:tr w:rsidR="00616968" w:rsidRPr="000F6836" w14:paraId="5F8AE9B6" w14:textId="77777777" w:rsidTr="00915624">
        <w:tc>
          <w:tcPr>
            <w:tcW w:w="2507" w:type="dxa"/>
            <w:tcBorders>
              <w:top w:val="single" w:sz="2" w:space="0" w:color="auto"/>
              <w:left w:val="single" w:sz="2" w:space="0" w:color="auto"/>
              <w:bottom w:val="single" w:sz="2" w:space="0" w:color="auto"/>
              <w:right w:val="single" w:sz="2" w:space="0" w:color="auto"/>
            </w:tcBorders>
          </w:tcPr>
          <w:p w14:paraId="7E8D648E" w14:textId="77777777" w:rsidR="00616968" w:rsidRPr="000F6836" w:rsidRDefault="00616968" w:rsidP="00915624">
            <w:pPr>
              <w:pStyle w:val="NormalLeft"/>
              <w:rPr>
                <w:lang w:val="en-GB"/>
              </w:rPr>
            </w:pPr>
            <w:r w:rsidRPr="000F6836">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11578A68" w14:textId="77777777" w:rsidR="00616968" w:rsidRPr="000F6836" w:rsidRDefault="00616968" w:rsidP="00915624">
            <w:pPr>
              <w:pStyle w:val="NormalLeft"/>
              <w:rPr>
                <w:lang w:val="en-GB"/>
              </w:rPr>
            </w:pPr>
            <w:r w:rsidRPr="000F6836">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658422" w14:textId="77777777" w:rsidR="00616968" w:rsidRPr="000F6836" w:rsidRDefault="00616968" w:rsidP="00915624">
            <w:pPr>
              <w:pStyle w:val="NormalLeft"/>
              <w:rPr>
                <w:lang w:val="en-GB"/>
              </w:rPr>
            </w:pPr>
            <w:r w:rsidRPr="000F6836">
              <w:rPr>
                <w:lang w:val="en-GB"/>
              </w:rPr>
              <w:t>Total of the estimated reinstatement premiums for all regions.</w:t>
            </w:r>
          </w:p>
        </w:tc>
      </w:tr>
      <w:tr w:rsidR="00616968" w:rsidRPr="000F6836" w14:paraId="317F7E0C" w14:textId="77777777" w:rsidTr="00915624">
        <w:tc>
          <w:tcPr>
            <w:tcW w:w="2507" w:type="dxa"/>
            <w:tcBorders>
              <w:top w:val="single" w:sz="2" w:space="0" w:color="auto"/>
              <w:left w:val="single" w:sz="2" w:space="0" w:color="auto"/>
              <w:bottom w:val="single" w:sz="2" w:space="0" w:color="auto"/>
              <w:right w:val="single" w:sz="2" w:space="0" w:color="auto"/>
            </w:tcBorders>
          </w:tcPr>
          <w:p w14:paraId="6F34D164" w14:textId="77777777" w:rsidR="00616968" w:rsidRPr="000F6836" w:rsidRDefault="00616968" w:rsidP="00915624">
            <w:pPr>
              <w:pStyle w:val="NormalLeft"/>
              <w:rPr>
                <w:lang w:val="en-GB"/>
              </w:rPr>
            </w:pPr>
            <w:r w:rsidRPr="000F6836">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5851E735" w14:textId="3B9474BA" w:rsidR="00616968" w:rsidRPr="000F6836" w:rsidRDefault="00616968" w:rsidP="00D96F94">
            <w:pPr>
              <w:pStyle w:val="NormalLeft"/>
              <w:rPr>
                <w:lang w:val="en-GB"/>
              </w:rPr>
            </w:pPr>
            <w:r w:rsidRPr="000F6836">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1FBC16" w14:textId="6BDA14BD" w:rsidR="00616968" w:rsidRPr="000F6836" w:rsidRDefault="00616968" w:rsidP="007B0275">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from Hail in each of the </w:t>
            </w:r>
            <w:del w:id="5431" w:author="Author">
              <w:r w:rsidRPr="000F6836" w:rsidDel="007B0275">
                <w:rPr>
                  <w:lang w:val="en-GB"/>
                </w:rPr>
                <w:delText>9</w:delText>
              </w:r>
            </w:del>
            <w:ins w:id="5432" w:author="Author">
              <w:r w:rsidR="007B0275" w:rsidRPr="000F6836">
                <w:rPr>
                  <w:lang w:val="en-GB"/>
                </w:rPr>
                <w:t>11</w:t>
              </w:r>
            </w:ins>
            <w:r w:rsidRPr="000F6836">
              <w:rPr>
                <w:lang w:val="en-GB"/>
              </w:rPr>
              <w:t xml:space="preserve"> specified Regions, corresponding to the selected scenario.</w:t>
            </w:r>
          </w:p>
        </w:tc>
      </w:tr>
      <w:tr w:rsidR="00616968" w:rsidRPr="000F6836" w14:paraId="25B628BE" w14:textId="77777777" w:rsidTr="00915624">
        <w:tc>
          <w:tcPr>
            <w:tcW w:w="2507" w:type="dxa"/>
            <w:tcBorders>
              <w:top w:val="single" w:sz="2" w:space="0" w:color="auto"/>
              <w:left w:val="single" w:sz="2" w:space="0" w:color="auto"/>
              <w:bottom w:val="single" w:sz="2" w:space="0" w:color="auto"/>
              <w:right w:val="single" w:sz="2" w:space="0" w:color="auto"/>
            </w:tcBorders>
          </w:tcPr>
          <w:p w14:paraId="031354FA" w14:textId="77777777" w:rsidR="00616968" w:rsidRPr="000F6836" w:rsidRDefault="00616968" w:rsidP="00915624">
            <w:pPr>
              <w:pStyle w:val="NormalLeft"/>
              <w:rPr>
                <w:lang w:val="en-GB"/>
              </w:rPr>
            </w:pPr>
            <w:r w:rsidRPr="000F6836">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17AF9A4B" w14:textId="5AE54256" w:rsidR="00616968" w:rsidRPr="000F6836" w:rsidRDefault="00616968" w:rsidP="00D96F94">
            <w:pPr>
              <w:pStyle w:val="NormalLeft"/>
              <w:rPr>
                <w:lang w:val="en-GB"/>
              </w:rPr>
            </w:pPr>
            <w:r w:rsidRPr="000F6836">
              <w:rPr>
                <w:lang w:val="en-GB"/>
              </w:rPr>
              <w:t>Catastrophe Risk Charge after risk mitigation — Total Hail</w:t>
            </w:r>
            <w:r w:rsidR="00D96F94" w:rsidRPr="000F6836">
              <w:rPr>
                <w:lang w:val="en-GB"/>
              </w:rPr>
              <w:t> specified</w:t>
            </w:r>
            <w:r w:rsidRPr="000F6836">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6BEEDD0" w14:textId="0A68B454" w:rsidR="00616968" w:rsidRPr="000F6836" w:rsidRDefault="00616968" w:rsidP="007B0275">
            <w:pPr>
              <w:pStyle w:val="NormalLeft"/>
              <w:rPr>
                <w:lang w:val="en-GB"/>
              </w:rPr>
            </w:pPr>
            <w:r w:rsidRPr="000F6836">
              <w:rPr>
                <w:lang w:val="en-GB"/>
              </w:rPr>
              <w:t xml:space="preserve">Total of the capital requirement, after the deduction of the risk mitigating effect of the group's specific reinsurance contracts and special purpose vehicles for the </w:t>
            </w:r>
            <w:del w:id="5433" w:author="Author">
              <w:r w:rsidRPr="000F6836" w:rsidDel="007B0275">
                <w:rPr>
                  <w:lang w:val="en-GB"/>
                </w:rPr>
                <w:delText>9</w:delText>
              </w:r>
            </w:del>
            <w:ins w:id="5434" w:author="Author">
              <w:r w:rsidR="007B0275" w:rsidRPr="000F6836">
                <w:rPr>
                  <w:lang w:val="en-GB"/>
                </w:rPr>
                <w:t>11</w:t>
              </w:r>
            </w:ins>
            <w:r w:rsidRPr="000F6836">
              <w:rPr>
                <w:lang w:val="en-GB"/>
              </w:rPr>
              <w:t xml:space="preserve"> specified regions.</w:t>
            </w:r>
          </w:p>
        </w:tc>
      </w:tr>
      <w:tr w:rsidR="00616968" w:rsidRPr="000F6836" w14:paraId="6B52AAB5" w14:textId="77777777" w:rsidTr="00915624">
        <w:tc>
          <w:tcPr>
            <w:tcW w:w="2507" w:type="dxa"/>
            <w:tcBorders>
              <w:top w:val="single" w:sz="2" w:space="0" w:color="auto"/>
              <w:left w:val="single" w:sz="2" w:space="0" w:color="auto"/>
              <w:bottom w:val="single" w:sz="2" w:space="0" w:color="auto"/>
              <w:right w:val="single" w:sz="2" w:space="0" w:color="auto"/>
            </w:tcBorders>
          </w:tcPr>
          <w:p w14:paraId="5845D53E" w14:textId="77777777" w:rsidR="00616968" w:rsidRPr="000F6836" w:rsidRDefault="00616968" w:rsidP="00915624">
            <w:pPr>
              <w:pStyle w:val="NormalLeft"/>
              <w:rPr>
                <w:lang w:val="en-GB"/>
              </w:rPr>
            </w:pPr>
            <w:r w:rsidRPr="000F6836">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0A128BA9" w14:textId="77777777" w:rsidR="00616968" w:rsidRPr="000F6836" w:rsidRDefault="00616968" w:rsidP="00915624">
            <w:pPr>
              <w:pStyle w:val="NormalLeft"/>
              <w:rPr>
                <w:lang w:val="en-GB"/>
              </w:rPr>
            </w:pPr>
            <w:r w:rsidRPr="000F6836">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848799" w14:textId="5D895879" w:rsidR="00616968" w:rsidRPr="000F6836" w:rsidRDefault="00616968" w:rsidP="00D96F94">
            <w:pPr>
              <w:pStyle w:val="NormalLeft"/>
              <w:rPr>
                <w:lang w:val="en-GB"/>
              </w:rPr>
            </w:pPr>
            <w:r w:rsidRPr="000F6836">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tc>
      </w:tr>
      <w:tr w:rsidR="00616968" w:rsidRPr="000F6836" w14:paraId="7C1DAB4C" w14:textId="77777777" w:rsidTr="00915624">
        <w:tc>
          <w:tcPr>
            <w:tcW w:w="2507" w:type="dxa"/>
            <w:tcBorders>
              <w:top w:val="single" w:sz="2" w:space="0" w:color="auto"/>
              <w:left w:val="single" w:sz="2" w:space="0" w:color="auto"/>
              <w:bottom w:val="single" w:sz="2" w:space="0" w:color="auto"/>
              <w:right w:val="single" w:sz="2" w:space="0" w:color="auto"/>
            </w:tcBorders>
          </w:tcPr>
          <w:p w14:paraId="5D6BCF73" w14:textId="77777777" w:rsidR="00616968" w:rsidRPr="000F6836" w:rsidRDefault="00616968" w:rsidP="00915624">
            <w:pPr>
              <w:pStyle w:val="NormalLeft"/>
              <w:rPr>
                <w:lang w:val="en-GB"/>
              </w:rPr>
            </w:pPr>
            <w:r w:rsidRPr="000F6836">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0C02459F" w14:textId="77777777" w:rsidR="00616968" w:rsidRPr="000F6836" w:rsidRDefault="00616968" w:rsidP="00915624">
            <w:pPr>
              <w:pStyle w:val="NormalLeft"/>
              <w:rPr>
                <w:lang w:val="en-GB"/>
              </w:rPr>
            </w:pPr>
            <w:r w:rsidRPr="000F6836">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35AC3E" w14:textId="77777777" w:rsidR="00616968" w:rsidRPr="000F6836" w:rsidRDefault="00616968" w:rsidP="00915624">
            <w:pPr>
              <w:pStyle w:val="NormalLeft"/>
              <w:rPr>
                <w:lang w:val="en-GB"/>
              </w:rPr>
            </w:pPr>
            <w:r w:rsidRPr="000F6836">
              <w:rPr>
                <w:lang w:val="en-GB"/>
              </w:rPr>
              <w:t>Total of the capital requirement, after the deduction of the risk mitigating effect of the group's specific reinsurance contracts and special purpose vehicles for all regions.</w:t>
            </w:r>
          </w:p>
        </w:tc>
      </w:tr>
      <w:tr w:rsidR="00616968" w:rsidRPr="000F6836" w14:paraId="19E47981" w14:textId="77777777" w:rsidTr="00915624">
        <w:tc>
          <w:tcPr>
            <w:tcW w:w="2507" w:type="dxa"/>
            <w:tcBorders>
              <w:top w:val="single" w:sz="2" w:space="0" w:color="auto"/>
              <w:left w:val="single" w:sz="2" w:space="0" w:color="auto"/>
              <w:bottom w:val="single" w:sz="2" w:space="0" w:color="auto"/>
              <w:right w:val="single" w:sz="2" w:space="0" w:color="auto"/>
            </w:tcBorders>
          </w:tcPr>
          <w:p w14:paraId="19418E94" w14:textId="77777777" w:rsidR="00616968" w:rsidRPr="000F6836" w:rsidRDefault="00616968" w:rsidP="00915624">
            <w:pPr>
              <w:pStyle w:val="NormalLeft"/>
              <w:rPr>
                <w:lang w:val="en-GB"/>
              </w:rPr>
            </w:pPr>
            <w:r w:rsidRPr="000F6836">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030782EF" w14:textId="77777777" w:rsidR="00616968" w:rsidRPr="000F6836" w:rsidRDefault="00616968" w:rsidP="00915624">
            <w:pPr>
              <w:pStyle w:val="NormalLeft"/>
              <w:rPr>
                <w:lang w:val="en-GB"/>
              </w:rPr>
            </w:pPr>
            <w:r w:rsidRPr="000F6836">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36C305" w14:textId="03BB9817" w:rsidR="00616968" w:rsidRPr="000F6836" w:rsidRDefault="00616968" w:rsidP="00D96F94">
            <w:pPr>
              <w:pStyle w:val="NormalLeft"/>
              <w:rPr>
                <w:lang w:val="en-GB"/>
              </w:rPr>
            </w:pPr>
            <w:r w:rsidRPr="000F6836">
              <w:rPr>
                <w:lang w:val="en-GB"/>
              </w:rPr>
              <w:t>Diversification effect arising from the aggregation of the capital requirement after risk mitigations for Hail risks relating to the different regions (both specified Regions and Other regions).</w:t>
            </w:r>
          </w:p>
        </w:tc>
      </w:tr>
      <w:tr w:rsidR="00616968" w:rsidRPr="000F6836" w14:paraId="58D51376" w14:textId="77777777" w:rsidTr="00915624">
        <w:tc>
          <w:tcPr>
            <w:tcW w:w="2507" w:type="dxa"/>
            <w:tcBorders>
              <w:top w:val="single" w:sz="2" w:space="0" w:color="auto"/>
              <w:left w:val="single" w:sz="2" w:space="0" w:color="auto"/>
              <w:bottom w:val="single" w:sz="2" w:space="0" w:color="auto"/>
              <w:right w:val="single" w:sz="2" w:space="0" w:color="auto"/>
            </w:tcBorders>
          </w:tcPr>
          <w:p w14:paraId="6D15F671" w14:textId="77777777" w:rsidR="00616968" w:rsidRPr="000F6836" w:rsidRDefault="00616968" w:rsidP="00915624">
            <w:pPr>
              <w:pStyle w:val="NormalLeft"/>
              <w:rPr>
                <w:lang w:val="en-GB"/>
              </w:rPr>
            </w:pPr>
            <w:r w:rsidRPr="000F6836">
              <w:rPr>
                <w:lang w:val="en-GB"/>
              </w:rPr>
              <w:lastRenderedPageBreak/>
              <w:t>C0380/R1940</w:t>
            </w:r>
          </w:p>
        </w:tc>
        <w:tc>
          <w:tcPr>
            <w:tcW w:w="2136" w:type="dxa"/>
            <w:tcBorders>
              <w:top w:val="single" w:sz="2" w:space="0" w:color="auto"/>
              <w:left w:val="single" w:sz="2" w:space="0" w:color="auto"/>
              <w:bottom w:val="single" w:sz="2" w:space="0" w:color="auto"/>
              <w:right w:val="single" w:sz="2" w:space="0" w:color="auto"/>
            </w:tcBorders>
          </w:tcPr>
          <w:p w14:paraId="7E9C502C" w14:textId="77777777" w:rsidR="00616968" w:rsidRPr="000F6836" w:rsidRDefault="00616968" w:rsidP="00915624">
            <w:pPr>
              <w:pStyle w:val="NormalLeft"/>
              <w:rPr>
                <w:lang w:val="en-GB"/>
              </w:rPr>
            </w:pPr>
            <w:r w:rsidRPr="000F6836">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4DBCA364" w14:textId="77777777" w:rsidR="00616968" w:rsidRPr="000F6836" w:rsidRDefault="00616968" w:rsidP="00915624">
            <w:pPr>
              <w:pStyle w:val="NormalLeft"/>
              <w:rPr>
                <w:lang w:val="en-GB"/>
              </w:rPr>
            </w:pPr>
            <w:r w:rsidRPr="000F6836">
              <w:rPr>
                <w:lang w:val="en-GB"/>
              </w:rPr>
              <w:t>This is the total capital requirement after risk mitigation for Hail risk, taking into consideration the diversification effect given in C0380/R1930.</w:t>
            </w:r>
          </w:p>
        </w:tc>
      </w:tr>
      <w:tr w:rsidR="00616968" w:rsidRPr="000F6836" w14:paraId="4E371243" w14:textId="77777777" w:rsidTr="00915624">
        <w:tc>
          <w:tcPr>
            <w:tcW w:w="2507" w:type="dxa"/>
            <w:tcBorders>
              <w:top w:val="single" w:sz="2" w:space="0" w:color="auto"/>
              <w:left w:val="single" w:sz="2" w:space="0" w:color="auto"/>
              <w:bottom w:val="single" w:sz="2" w:space="0" w:color="auto"/>
              <w:right w:val="single" w:sz="2" w:space="0" w:color="auto"/>
            </w:tcBorders>
          </w:tcPr>
          <w:p w14:paraId="0158716F" w14:textId="77777777" w:rsidR="00616968" w:rsidRPr="000F6836" w:rsidRDefault="00616968" w:rsidP="00915624">
            <w:pPr>
              <w:pStyle w:val="NormalCentered"/>
              <w:rPr>
                <w:lang w:val="en-GB"/>
              </w:rPr>
            </w:pPr>
            <w:r w:rsidRPr="000F6836">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39046174"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81B6678" w14:textId="77777777" w:rsidR="00616968" w:rsidRPr="000F6836" w:rsidRDefault="00616968" w:rsidP="00915624">
            <w:pPr>
              <w:pStyle w:val="NormalCentered"/>
              <w:rPr>
                <w:lang w:val="en-GB"/>
              </w:rPr>
            </w:pPr>
          </w:p>
        </w:tc>
      </w:tr>
      <w:tr w:rsidR="00616968" w:rsidRPr="000F6836" w14:paraId="024D8EA0" w14:textId="77777777" w:rsidTr="00915624">
        <w:tc>
          <w:tcPr>
            <w:tcW w:w="2507" w:type="dxa"/>
            <w:tcBorders>
              <w:top w:val="single" w:sz="2" w:space="0" w:color="auto"/>
              <w:left w:val="single" w:sz="2" w:space="0" w:color="auto"/>
              <w:bottom w:val="single" w:sz="2" w:space="0" w:color="auto"/>
              <w:right w:val="single" w:sz="2" w:space="0" w:color="auto"/>
            </w:tcBorders>
          </w:tcPr>
          <w:p w14:paraId="31C47A2B" w14:textId="77777777" w:rsidR="00616968" w:rsidRPr="000F6836" w:rsidRDefault="00616968" w:rsidP="00915624">
            <w:pPr>
              <w:pStyle w:val="NormalLeft"/>
              <w:rPr>
                <w:lang w:val="en-GB"/>
              </w:rPr>
            </w:pPr>
            <w:r w:rsidRPr="000F6836">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598F97B0" w14:textId="77777777" w:rsidR="00616968" w:rsidRPr="000F6836" w:rsidRDefault="00616968" w:rsidP="00915624">
            <w:pPr>
              <w:pStyle w:val="NormalLeft"/>
              <w:rPr>
                <w:lang w:val="en-GB"/>
              </w:rPr>
            </w:pPr>
            <w:r w:rsidRPr="000F6836">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4BB337F"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 in relation to the obligations of fire and other damage, including the proportional reinsurance obligations.</w:t>
            </w:r>
          </w:p>
          <w:p w14:paraId="4CB372F1" w14:textId="77777777" w:rsidR="00616968" w:rsidRPr="000F6836" w:rsidRDefault="00616968" w:rsidP="00915624">
            <w:pPr>
              <w:pStyle w:val="NormalLeft"/>
              <w:rPr>
                <w:lang w:val="en-GB"/>
              </w:rPr>
            </w:pPr>
          </w:p>
          <w:p w14:paraId="1B4D5F4B" w14:textId="77777777" w:rsidR="00616968" w:rsidRPr="000F6836" w:rsidRDefault="00616968" w:rsidP="00915624">
            <w:pPr>
              <w:pStyle w:val="NormalLeft"/>
              <w:rPr>
                <w:lang w:val="en-GB"/>
              </w:rPr>
            </w:pPr>
            <w:r w:rsidRPr="000F6836">
              <w:rPr>
                <w:lang w:val="en-GB"/>
              </w:rPr>
              <w:t>Premiums shall be gross, without deduction of premiums for reinsurance contracts, and in relation to the territory of France.</w:t>
            </w:r>
          </w:p>
        </w:tc>
      </w:tr>
      <w:tr w:rsidR="00616968" w:rsidRPr="000F6836" w14:paraId="25C29572" w14:textId="77777777" w:rsidTr="00915624">
        <w:tc>
          <w:tcPr>
            <w:tcW w:w="2507" w:type="dxa"/>
            <w:tcBorders>
              <w:top w:val="single" w:sz="2" w:space="0" w:color="auto"/>
              <w:left w:val="single" w:sz="2" w:space="0" w:color="auto"/>
              <w:bottom w:val="single" w:sz="2" w:space="0" w:color="auto"/>
              <w:right w:val="single" w:sz="2" w:space="0" w:color="auto"/>
            </w:tcBorders>
          </w:tcPr>
          <w:p w14:paraId="74654373" w14:textId="77777777" w:rsidR="00616968" w:rsidRPr="000F6836" w:rsidRDefault="00616968" w:rsidP="00915624">
            <w:pPr>
              <w:pStyle w:val="NormalLeft"/>
              <w:rPr>
                <w:lang w:val="en-GB"/>
              </w:rPr>
            </w:pPr>
            <w:r w:rsidRPr="000F6836">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6BD97CE0" w14:textId="77777777" w:rsidR="00616968" w:rsidRPr="000F6836" w:rsidRDefault="00616968" w:rsidP="00915624">
            <w:pPr>
              <w:pStyle w:val="NormalLeft"/>
              <w:rPr>
                <w:lang w:val="en-GB"/>
              </w:rPr>
            </w:pPr>
            <w:r w:rsidRPr="000F6836">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989616" w14:textId="77777777" w:rsidR="00616968" w:rsidRPr="000F6836" w:rsidRDefault="00616968" w:rsidP="00915624">
            <w:pPr>
              <w:pStyle w:val="NormalLeft"/>
              <w:rPr>
                <w:lang w:val="en-GB"/>
              </w:rPr>
            </w:pPr>
            <w:r w:rsidRPr="000F6836">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616968" w:rsidRPr="000F6836" w14:paraId="28A53BBF" w14:textId="77777777" w:rsidTr="00915624">
        <w:tc>
          <w:tcPr>
            <w:tcW w:w="2507" w:type="dxa"/>
            <w:tcBorders>
              <w:top w:val="single" w:sz="2" w:space="0" w:color="auto"/>
              <w:left w:val="single" w:sz="2" w:space="0" w:color="auto"/>
              <w:bottom w:val="single" w:sz="2" w:space="0" w:color="auto"/>
              <w:right w:val="single" w:sz="2" w:space="0" w:color="auto"/>
            </w:tcBorders>
          </w:tcPr>
          <w:p w14:paraId="34EC0CE2" w14:textId="77777777" w:rsidR="00616968" w:rsidRPr="000F6836" w:rsidRDefault="00616968" w:rsidP="00915624">
            <w:pPr>
              <w:pStyle w:val="NormalLeft"/>
              <w:rPr>
                <w:lang w:val="en-GB"/>
              </w:rPr>
            </w:pPr>
            <w:r w:rsidRPr="000F6836">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5EB7051A" w14:textId="77777777" w:rsidR="00616968" w:rsidRPr="000F6836" w:rsidRDefault="00616968" w:rsidP="00915624">
            <w:pPr>
              <w:pStyle w:val="NormalLeft"/>
              <w:rPr>
                <w:lang w:val="en-GB"/>
              </w:rPr>
            </w:pPr>
            <w:r w:rsidRPr="000F6836">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2E4BAFD5" w14:textId="1CF0204E" w:rsidR="00616968" w:rsidRPr="000F6836" w:rsidRDefault="00616968" w:rsidP="00D96F94">
            <w:pPr>
              <w:pStyle w:val="NormalLeft"/>
              <w:rPr>
                <w:lang w:val="en-GB"/>
              </w:rPr>
            </w:pPr>
            <w:r w:rsidRPr="000F6836">
              <w:rPr>
                <w:lang w:val="en-GB"/>
              </w:rPr>
              <w:t>Specified gross subsidence loss, before taking into consideration the effect of diversification effect between zones. </w:t>
            </w:r>
            <w:r w:rsidR="00D96F94" w:rsidRPr="000F6836">
              <w:rPr>
                <w:lang w:val="en-GB"/>
              </w:rPr>
              <w:t xml:space="preserve"> </w:t>
            </w:r>
          </w:p>
        </w:tc>
      </w:tr>
      <w:tr w:rsidR="00616968" w:rsidRPr="000F6836" w14:paraId="62102C32" w14:textId="77777777" w:rsidTr="00915624">
        <w:tc>
          <w:tcPr>
            <w:tcW w:w="2507" w:type="dxa"/>
            <w:tcBorders>
              <w:top w:val="single" w:sz="2" w:space="0" w:color="auto"/>
              <w:left w:val="single" w:sz="2" w:space="0" w:color="auto"/>
              <w:bottom w:val="single" w:sz="2" w:space="0" w:color="auto"/>
              <w:right w:val="single" w:sz="2" w:space="0" w:color="auto"/>
            </w:tcBorders>
          </w:tcPr>
          <w:p w14:paraId="65F1DF28" w14:textId="77777777" w:rsidR="00616968" w:rsidRPr="000F6836" w:rsidRDefault="00616968" w:rsidP="00915624">
            <w:pPr>
              <w:pStyle w:val="NormalLeft"/>
              <w:rPr>
                <w:lang w:val="en-GB"/>
              </w:rPr>
            </w:pPr>
            <w:r w:rsidRPr="000F6836">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0AFA65" w14:textId="77777777" w:rsidR="00616968" w:rsidRPr="000F6836" w:rsidRDefault="00616968" w:rsidP="00915624">
            <w:pPr>
              <w:pStyle w:val="NormalLeft"/>
              <w:rPr>
                <w:lang w:val="en-GB"/>
              </w:rPr>
            </w:pPr>
            <w:r w:rsidRPr="000F6836">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F34A7A5" w14:textId="357FF367" w:rsidR="00616968" w:rsidRPr="000F6836" w:rsidRDefault="00616968" w:rsidP="00D96F94">
            <w:pPr>
              <w:pStyle w:val="NormalLeft"/>
              <w:rPr>
                <w:lang w:val="en-GB"/>
              </w:rPr>
            </w:pPr>
            <w:r w:rsidRPr="000F6836">
              <w:rPr>
                <w:lang w:val="en-GB"/>
              </w:rPr>
              <w:t>The Risk Charge Factor of the territory of France for subsidence, before taking into consideration the effect of diversification effect between zones. </w:t>
            </w:r>
            <w:r w:rsidR="00D96F94" w:rsidRPr="000F6836">
              <w:rPr>
                <w:lang w:val="en-GB"/>
              </w:rPr>
              <w:t xml:space="preserve"> </w:t>
            </w:r>
          </w:p>
        </w:tc>
      </w:tr>
      <w:tr w:rsidR="00616968" w:rsidRPr="000F6836" w14:paraId="4A096478" w14:textId="77777777" w:rsidTr="00915624">
        <w:tc>
          <w:tcPr>
            <w:tcW w:w="2507" w:type="dxa"/>
            <w:tcBorders>
              <w:top w:val="single" w:sz="2" w:space="0" w:color="auto"/>
              <w:left w:val="single" w:sz="2" w:space="0" w:color="auto"/>
              <w:bottom w:val="single" w:sz="2" w:space="0" w:color="auto"/>
              <w:right w:val="single" w:sz="2" w:space="0" w:color="auto"/>
            </w:tcBorders>
          </w:tcPr>
          <w:p w14:paraId="217C7067" w14:textId="77777777" w:rsidR="00616968" w:rsidRPr="000F6836" w:rsidRDefault="00616968" w:rsidP="00915624">
            <w:pPr>
              <w:pStyle w:val="NormalLeft"/>
              <w:rPr>
                <w:lang w:val="en-GB"/>
              </w:rPr>
            </w:pPr>
            <w:r w:rsidRPr="000F6836">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3DF0EB05" w14:textId="77777777" w:rsidR="00616968" w:rsidRPr="000F6836" w:rsidRDefault="00616968" w:rsidP="00915624">
            <w:pPr>
              <w:pStyle w:val="NormalLeft"/>
              <w:rPr>
                <w:lang w:val="en-GB"/>
              </w:rPr>
            </w:pPr>
            <w:r w:rsidRPr="000F6836">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E750338" w14:textId="77777777" w:rsidR="00616968" w:rsidRPr="000F6836" w:rsidRDefault="00616968" w:rsidP="00915624">
            <w:pPr>
              <w:pStyle w:val="NormalLeft"/>
              <w:rPr>
                <w:lang w:val="en-GB"/>
              </w:rPr>
            </w:pPr>
            <w:r w:rsidRPr="000F6836">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616968" w:rsidRPr="000F6836" w14:paraId="40C46258" w14:textId="77777777" w:rsidTr="00915624">
        <w:tc>
          <w:tcPr>
            <w:tcW w:w="2507" w:type="dxa"/>
            <w:tcBorders>
              <w:top w:val="single" w:sz="2" w:space="0" w:color="auto"/>
              <w:left w:val="single" w:sz="2" w:space="0" w:color="auto"/>
              <w:bottom w:val="single" w:sz="2" w:space="0" w:color="auto"/>
              <w:right w:val="single" w:sz="2" w:space="0" w:color="auto"/>
            </w:tcBorders>
          </w:tcPr>
          <w:p w14:paraId="6560235D" w14:textId="77777777" w:rsidR="00616968" w:rsidRPr="000F6836" w:rsidRDefault="00616968" w:rsidP="00915624">
            <w:pPr>
              <w:pStyle w:val="NormalLeft"/>
              <w:rPr>
                <w:lang w:val="en-GB"/>
              </w:rPr>
            </w:pPr>
            <w:r w:rsidRPr="000F6836">
              <w:rPr>
                <w:lang w:val="en-GB"/>
              </w:rPr>
              <w:lastRenderedPageBreak/>
              <w:t>C0430/R1960</w:t>
            </w:r>
          </w:p>
        </w:tc>
        <w:tc>
          <w:tcPr>
            <w:tcW w:w="2136" w:type="dxa"/>
            <w:tcBorders>
              <w:top w:val="single" w:sz="2" w:space="0" w:color="auto"/>
              <w:left w:val="single" w:sz="2" w:space="0" w:color="auto"/>
              <w:bottom w:val="single" w:sz="2" w:space="0" w:color="auto"/>
              <w:right w:val="single" w:sz="2" w:space="0" w:color="auto"/>
            </w:tcBorders>
          </w:tcPr>
          <w:p w14:paraId="34398379" w14:textId="77777777" w:rsidR="00616968" w:rsidRPr="000F6836" w:rsidRDefault="00616968" w:rsidP="00915624">
            <w:pPr>
              <w:pStyle w:val="NormalLeft"/>
              <w:rPr>
                <w:lang w:val="en-GB"/>
              </w:rPr>
            </w:pPr>
            <w:r w:rsidRPr="000F6836">
              <w:rPr>
                <w:lang w:val="en-GB"/>
              </w:rPr>
              <w:t>Catastrophe Risk Charge before risk mitigation — Diversification effect between zones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D7586E3" w14:textId="77777777" w:rsidR="00616968" w:rsidRPr="000F6836" w:rsidRDefault="00616968" w:rsidP="00915624">
            <w:pPr>
              <w:pStyle w:val="NormalLeft"/>
              <w:rPr>
                <w:lang w:val="en-GB"/>
              </w:rPr>
            </w:pPr>
            <w:r w:rsidRPr="000F6836">
              <w:rPr>
                <w:lang w:val="en-GB"/>
              </w:rPr>
              <w:t>Diversification effect arising from the aggregation of the Subsidence risks relating to the different zones of the territory of France.</w:t>
            </w:r>
          </w:p>
        </w:tc>
      </w:tr>
      <w:tr w:rsidR="00616968" w:rsidRPr="000F6836" w14:paraId="16271DBE" w14:textId="77777777" w:rsidTr="00915624">
        <w:tc>
          <w:tcPr>
            <w:tcW w:w="2507" w:type="dxa"/>
            <w:tcBorders>
              <w:top w:val="single" w:sz="2" w:space="0" w:color="auto"/>
              <w:left w:val="single" w:sz="2" w:space="0" w:color="auto"/>
              <w:bottom w:val="single" w:sz="2" w:space="0" w:color="auto"/>
              <w:right w:val="single" w:sz="2" w:space="0" w:color="auto"/>
            </w:tcBorders>
          </w:tcPr>
          <w:p w14:paraId="48FDA66E" w14:textId="77777777" w:rsidR="00616968" w:rsidRPr="000F6836" w:rsidRDefault="00616968" w:rsidP="00915624">
            <w:pPr>
              <w:pStyle w:val="NormalLeft"/>
              <w:rPr>
                <w:lang w:val="en-GB"/>
              </w:rPr>
            </w:pPr>
            <w:r w:rsidRPr="000F6836">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45E6A958" w14:textId="77777777" w:rsidR="00616968" w:rsidRPr="000F6836" w:rsidRDefault="00616968" w:rsidP="00915624">
            <w:pPr>
              <w:pStyle w:val="NormalLeft"/>
              <w:rPr>
                <w:lang w:val="en-GB"/>
              </w:rPr>
            </w:pPr>
            <w:r w:rsidRPr="000F6836">
              <w:rPr>
                <w:lang w:val="en-GB"/>
              </w:rPr>
              <w:t>Catastrophe Risk Charge before risk mitigation — Total Subsidence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CFB7793" w14:textId="77777777" w:rsidR="00616968" w:rsidRPr="000F6836" w:rsidRDefault="00616968" w:rsidP="00915624">
            <w:pPr>
              <w:pStyle w:val="NormalLeft"/>
              <w:rPr>
                <w:lang w:val="en-GB"/>
              </w:rPr>
            </w:pPr>
            <w:r w:rsidRPr="000F6836">
              <w:rPr>
                <w:lang w:val="en-GB"/>
              </w:rPr>
              <w:t>This is the total capital requirement before risk mitigation for subsidence risk, taking into consideration the diversification effect given in item C0430/R1960.</w:t>
            </w:r>
          </w:p>
        </w:tc>
      </w:tr>
      <w:tr w:rsidR="00616968" w:rsidRPr="000F6836" w14:paraId="6DF30291" w14:textId="77777777" w:rsidTr="00915624">
        <w:tc>
          <w:tcPr>
            <w:tcW w:w="2507" w:type="dxa"/>
            <w:tcBorders>
              <w:top w:val="single" w:sz="2" w:space="0" w:color="auto"/>
              <w:left w:val="single" w:sz="2" w:space="0" w:color="auto"/>
              <w:bottom w:val="single" w:sz="2" w:space="0" w:color="auto"/>
              <w:right w:val="single" w:sz="2" w:space="0" w:color="auto"/>
            </w:tcBorders>
          </w:tcPr>
          <w:p w14:paraId="75ACC59B" w14:textId="77777777" w:rsidR="00616968" w:rsidRPr="000F6836" w:rsidRDefault="00616968" w:rsidP="00915624">
            <w:pPr>
              <w:pStyle w:val="NormalLeft"/>
              <w:rPr>
                <w:lang w:val="en-GB"/>
              </w:rPr>
            </w:pPr>
            <w:r w:rsidRPr="000F6836">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0025C55F" w14:textId="77777777" w:rsidR="00616968" w:rsidRPr="000F6836" w:rsidRDefault="00616968" w:rsidP="00915624">
            <w:pPr>
              <w:pStyle w:val="NormalLeft"/>
              <w:rPr>
                <w:lang w:val="en-GB"/>
              </w:rPr>
            </w:pPr>
            <w:r w:rsidRPr="000F6836">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4117CF1" w14:textId="77777777" w:rsidR="00616968" w:rsidRPr="000F6836" w:rsidRDefault="00616968" w:rsidP="00915624">
            <w:pPr>
              <w:pStyle w:val="NormalLeft"/>
              <w:rPr>
                <w:lang w:val="en-GB"/>
              </w:rPr>
            </w:pPr>
            <w:r w:rsidRPr="000F6836">
              <w:rPr>
                <w:lang w:val="en-GB"/>
              </w:rPr>
              <w:t>The estimated risk mitigation effect of the group's specific reinsurance contracts and special purpose vehicles relating to this peril, excluding the estimated reinstatement premiums.</w:t>
            </w:r>
          </w:p>
        </w:tc>
      </w:tr>
      <w:tr w:rsidR="00616968" w:rsidRPr="000F6836" w14:paraId="47309F1A" w14:textId="77777777" w:rsidTr="00915624">
        <w:tc>
          <w:tcPr>
            <w:tcW w:w="2507" w:type="dxa"/>
            <w:tcBorders>
              <w:top w:val="single" w:sz="2" w:space="0" w:color="auto"/>
              <w:left w:val="single" w:sz="2" w:space="0" w:color="auto"/>
              <w:bottom w:val="single" w:sz="2" w:space="0" w:color="auto"/>
              <w:right w:val="single" w:sz="2" w:space="0" w:color="auto"/>
            </w:tcBorders>
          </w:tcPr>
          <w:p w14:paraId="1EB654D0" w14:textId="77777777" w:rsidR="00616968" w:rsidRPr="000F6836" w:rsidRDefault="00616968" w:rsidP="00915624">
            <w:pPr>
              <w:pStyle w:val="NormalLeft"/>
              <w:rPr>
                <w:lang w:val="en-GB"/>
              </w:rPr>
            </w:pPr>
            <w:r w:rsidRPr="000F6836">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53E064D6" w14:textId="77777777" w:rsidR="00616968" w:rsidRPr="000F6836" w:rsidRDefault="00616968" w:rsidP="00915624">
            <w:pPr>
              <w:pStyle w:val="NormalLeft"/>
              <w:rPr>
                <w:lang w:val="en-GB"/>
              </w:rPr>
            </w:pPr>
            <w:r w:rsidRPr="000F6836">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2894533"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this peril.</w:t>
            </w:r>
          </w:p>
        </w:tc>
      </w:tr>
      <w:tr w:rsidR="00616968" w:rsidRPr="000F6836" w14:paraId="2358D7EE" w14:textId="77777777" w:rsidTr="00915624">
        <w:tc>
          <w:tcPr>
            <w:tcW w:w="2507" w:type="dxa"/>
            <w:tcBorders>
              <w:top w:val="single" w:sz="2" w:space="0" w:color="auto"/>
              <w:left w:val="single" w:sz="2" w:space="0" w:color="auto"/>
              <w:bottom w:val="single" w:sz="2" w:space="0" w:color="auto"/>
              <w:right w:val="single" w:sz="2" w:space="0" w:color="auto"/>
            </w:tcBorders>
          </w:tcPr>
          <w:p w14:paraId="2F547FAA" w14:textId="77777777" w:rsidR="00616968" w:rsidRPr="000F6836" w:rsidRDefault="00616968" w:rsidP="00915624">
            <w:pPr>
              <w:pStyle w:val="NormalLeft"/>
              <w:rPr>
                <w:lang w:val="en-GB"/>
              </w:rPr>
            </w:pPr>
            <w:r w:rsidRPr="000F6836">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57B260B7" w14:textId="77777777" w:rsidR="00616968" w:rsidRPr="000F6836" w:rsidRDefault="00616968" w:rsidP="00915624">
            <w:pPr>
              <w:pStyle w:val="NormalLeft"/>
              <w:rPr>
                <w:lang w:val="en-GB"/>
              </w:rPr>
            </w:pPr>
            <w:r w:rsidRPr="000F6836">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354304"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subsidence.</w:t>
            </w:r>
          </w:p>
        </w:tc>
      </w:tr>
      <w:tr w:rsidR="00616968" w:rsidRPr="000F6836" w14:paraId="65BB105C" w14:textId="77777777" w:rsidTr="00915624">
        <w:tc>
          <w:tcPr>
            <w:tcW w:w="2507" w:type="dxa"/>
            <w:tcBorders>
              <w:top w:val="single" w:sz="2" w:space="0" w:color="auto"/>
              <w:left w:val="single" w:sz="2" w:space="0" w:color="auto"/>
              <w:bottom w:val="single" w:sz="2" w:space="0" w:color="auto"/>
              <w:right w:val="single" w:sz="2" w:space="0" w:color="auto"/>
            </w:tcBorders>
          </w:tcPr>
          <w:p w14:paraId="22609975" w14:textId="77777777" w:rsidR="00616968" w:rsidRPr="000F6836" w:rsidRDefault="00616968" w:rsidP="00915624">
            <w:pPr>
              <w:pStyle w:val="NormalLeft"/>
              <w:rPr>
                <w:lang w:val="en-GB"/>
              </w:rPr>
            </w:pPr>
            <w:r w:rsidRPr="000F6836">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6EEBE8BB" w14:textId="77777777" w:rsidR="00616968" w:rsidRPr="000F6836" w:rsidRDefault="00616968" w:rsidP="00915624">
            <w:pPr>
              <w:pStyle w:val="NormalLeft"/>
              <w:rPr>
                <w:lang w:val="en-GB"/>
              </w:rPr>
            </w:pPr>
            <w:r w:rsidRPr="000F6836">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6B4C35DB"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Subsidence risks relating to the different zones of the territory of France.</w:t>
            </w:r>
          </w:p>
        </w:tc>
      </w:tr>
      <w:tr w:rsidR="00616968" w:rsidRPr="000F6836" w14:paraId="23AC794B" w14:textId="77777777" w:rsidTr="00915624">
        <w:tc>
          <w:tcPr>
            <w:tcW w:w="2507" w:type="dxa"/>
            <w:tcBorders>
              <w:top w:val="single" w:sz="2" w:space="0" w:color="auto"/>
              <w:left w:val="single" w:sz="2" w:space="0" w:color="auto"/>
              <w:bottom w:val="single" w:sz="2" w:space="0" w:color="auto"/>
              <w:right w:val="single" w:sz="2" w:space="0" w:color="auto"/>
            </w:tcBorders>
          </w:tcPr>
          <w:p w14:paraId="546F98B9" w14:textId="77777777" w:rsidR="00616968" w:rsidRPr="000F6836" w:rsidRDefault="00616968" w:rsidP="00915624">
            <w:pPr>
              <w:pStyle w:val="NormalLeft"/>
              <w:rPr>
                <w:lang w:val="en-GB"/>
              </w:rPr>
            </w:pPr>
            <w:r w:rsidRPr="000F6836">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5842E259" w14:textId="77777777" w:rsidR="00616968" w:rsidRPr="000F6836" w:rsidRDefault="00616968" w:rsidP="00915624">
            <w:pPr>
              <w:pStyle w:val="NormalLeft"/>
              <w:rPr>
                <w:lang w:val="en-GB"/>
              </w:rPr>
            </w:pPr>
            <w:r w:rsidRPr="000F6836">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18F254D0" w14:textId="77777777" w:rsidR="00616968" w:rsidRPr="000F6836" w:rsidRDefault="00616968" w:rsidP="00915624">
            <w:pPr>
              <w:pStyle w:val="NormalLeft"/>
              <w:rPr>
                <w:lang w:val="en-GB"/>
              </w:rPr>
            </w:pPr>
            <w:r w:rsidRPr="000F6836">
              <w:rPr>
                <w:lang w:val="en-GB"/>
              </w:rPr>
              <w:t>This is the total capital requirement after risk mitigation for subsidence risk, taking into consideration the diversification effect given in item C0460/R1960.</w:t>
            </w:r>
          </w:p>
        </w:tc>
      </w:tr>
      <w:tr w:rsidR="00616968" w:rsidRPr="000F6836" w14:paraId="22C40C75" w14:textId="77777777" w:rsidTr="00915624">
        <w:tc>
          <w:tcPr>
            <w:tcW w:w="2507" w:type="dxa"/>
            <w:tcBorders>
              <w:top w:val="single" w:sz="2" w:space="0" w:color="auto"/>
              <w:left w:val="single" w:sz="2" w:space="0" w:color="auto"/>
              <w:bottom w:val="single" w:sz="2" w:space="0" w:color="auto"/>
              <w:right w:val="single" w:sz="2" w:space="0" w:color="auto"/>
            </w:tcBorders>
          </w:tcPr>
          <w:p w14:paraId="2AB601E6" w14:textId="77777777" w:rsidR="00616968" w:rsidRPr="000F6836" w:rsidRDefault="00616968" w:rsidP="00915624">
            <w:pPr>
              <w:pStyle w:val="NormalCentered"/>
              <w:rPr>
                <w:lang w:val="en-GB"/>
              </w:rPr>
            </w:pPr>
            <w:r w:rsidRPr="000F6836">
              <w:rPr>
                <w:i/>
                <w:iCs/>
                <w:lang w:val="en-GB"/>
              </w:rPr>
              <w:t>Natural catastrophe risk — Non–</w:t>
            </w:r>
            <w:r w:rsidRPr="000F6836">
              <w:rPr>
                <w:i/>
                <w:iCs/>
                <w:lang w:val="en-GB"/>
              </w:rPr>
              <w:lastRenderedPageBreak/>
              <w:t>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23738B4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2B20705" w14:textId="77777777" w:rsidR="00616968" w:rsidRPr="000F6836" w:rsidRDefault="00616968" w:rsidP="00915624">
            <w:pPr>
              <w:pStyle w:val="NormalCentered"/>
              <w:rPr>
                <w:lang w:val="en-GB"/>
              </w:rPr>
            </w:pPr>
          </w:p>
        </w:tc>
      </w:tr>
      <w:tr w:rsidR="00616968" w:rsidRPr="000F6836" w14:paraId="5109B9A0" w14:textId="77777777" w:rsidTr="00915624">
        <w:tc>
          <w:tcPr>
            <w:tcW w:w="2507" w:type="dxa"/>
            <w:tcBorders>
              <w:top w:val="single" w:sz="2" w:space="0" w:color="auto"/>
              <w:left w:val="single" w:sz="2" w:space="0" w:color="auto"/>
              <w:bottom w:val="single" w:sz="2" w:space="0" w:color="auto"/>
              <w:right w:val="single" w:sz="2" w:space="0" w:color="auto"/>
            </w:tcBorders>
          </w:tcPr>
          <w:p w14:paraId="561E9C79" w14:textId="77777777" w:rsidR="00616968" w:rsidRPr="000F6836" w:rsidRDefault="00616968" w:rsidP="00915624">
            <w:pPr>
              <w:pStyle w:val="NormalLeft"/>
              <w:rPr>
                <w:lang w:val="en-GB"/>
              </w:rPr>
            </w:pPr>
            <w:r w:rsidRPr="000F6836">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6F65C218" w14:textId="77777777" w:rsidR="00616968" w:rsidRPr="000F6836" w:rsidRDefault="00616968" w:rsidP="00915624">
            <w:pPr>
              <w:pStyle w:val="NormalLeft"/>
              <w:rPr>
                <w:lang w:val="en-GB"/>
              </w:rPr>
            </w:pPr>
            <w:r w:rsidRPr="000F6836">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2DD40164"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 in relation to the obligations of the line of business non–proportional property reinsurance, as defined in Annex I to Delegated Regulation (EU) 2015/35.</w:t>
            </w:r>
          </w:p>
          <w:p w14:paraId="394617BE"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20F8FFCD" w14:textId="77777777" w:rsidTr="00915624">
        <w:tc>
          <w:tcPr>
            <w:tcW w:w="2507" w:type="dxa"/>
            <w:tcBorders>
              <w:top w:val="single" w:sz="2" w:space="0" w:color="auto"/>
              <w:left w:val="single" w:sz="2" w:space="0" w:color="auto"/>
              <w:bottom w:val="single" w:sz="2" w:space="0" w:color="auto"/>
              <w:right w:val="single" w:sz="2" w:space="0" w:color="auto"/>
            </w:tcBorders>
          </w:tcPr>
          <w:p w14:paraId="7D2314A6" w14:textId="77777777" w:rsidR="00616968" w:rsidRPr="000F6836" w:rsidRDefault="00616968" w:rsidP="00915624">
            <w:pPr>
              <w:pStyle w:val="NormalLeft"/>
              <w:rPr>
                <w:lang w:val="en-GB"/>
              </w:rPr>
            </w:pPr>
            <w:r w:rsidRPr="000F6836">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45DC293A"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2A2678E7" w14:textId="77777777" w:rsidR="00616968" w:rsidRPr="000F6836" w:rsidRDefault="00616968" w:rsidP="00915624">
            <w:pPr>
              <w:pStyle w:val="NormalLeft"/>
              <w:rPr>
                <w:lang w:val="en-GB"/>
              </w:rPr>
            </w:pPr>
            <w:r w:rsidRPr="000F6836">
              <w:rPr>
                <w:lang w:val="en-GB"/>
              </w:rPr>
              <w:t>The capital requirement before risk mitigation for non–proportional property reinsurance. It is the amount of the instantaneous loss, without deduction of the amounts recoverable from reinsurance contracts and Special Purpose Vehicles.</w:t>
            </w:r>
          </w:p>
        </w:tc>
      </w:tr>
      <w:tr w:rsidR="00616968" w:rsidRPr="000F6836" w14:paraId="466E087C" w14:textId="77777777" w:rsidTr="00915624">
        <w:tc>
          <w:tcPr>
            <w:tcW w:w="2507" w:type="dxa"/>
            <w:tcBorders>
              <w:top w:val="single" w:sz="2" w:space="0" w:color="auto"/>
              <w:left w:val="single" w:sz="2" w:space="0" w:color="auto"/>
              <w:bottom w:val="single" w:sz="2" w:space="0" w:color="auto"/>
              <w:right w:val="single" w:sz="2" w:space="0" w:color="auto"/>
            </w:tcBorders>
          </w:tcPr>
          <w:p w14:paraId="0B7A12B3" w14:textId="77777777" w:rsidR="00616968" w:rsidRPr="000F6836" w:rsidRDefault="00616968" w:rsidP="00915624">
            <w:pPr>
              <w:pStyle w:val="NormalLeft"/>
              <w:rPr>
                <w:lang w:val="en-GB"/>
              </w:rPr>
            </w:pPr>
            <w:r w:rsidRPr="000F6836">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652C0B7B"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5C15F33"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accepted non–proportional property reinsurance, excluding the estimated reinstatement premiums.</w:t>
            </w:r>
          </w:p>
        </w:tc>
      </w:tr>
      <w:tr w:rsidR="00616968" w:rsidRPr="000F6836" w14:paraId="03202A80" w14:textId="77777777" w:rsidTr="00915624">
        <w:tc>
          <w:tcPr>
            <w:tcW w:w="2507" w:type="dxa"/>
            <w:tcBorders>
              <w:top w:val="single" w:sz="2" w:space="0" w:color="auto"/>
              <w:left w:val="single" w:sz="2" w:space="0" w:color="auto"/>
              <w:bottom w:val="single" w:sz="2" w:space="0" w:color="auto"/>
              <w:right w:val="single" w:sz="2" w:space="0" w:color="auto"/>
            </w:tcBorders>
          </w:tcPr>
          <w:p w14:paraId="0648588A" w14:textId="77777777" w:rsidR="00616968" w:rsidRPr="000F6836" w:rsidRDefault="00616968" w:rsidP="00915624">
            <w:pPr>
              <w:pStyle w:val="NormalLeft"/>
              <w:rPr>
                <w:lang w:val="en-GB"/>
              </w:rPr>
            </w:pPr>
            <w:r w:rsidRPr="000F6836">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2079514B"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3075B2" w14:textId="77777777" w:rsidR="00616968" w:rsidRPr="000F6836" w:rsidRDefault="00616968" w:rsidP="00915624">
            <w:pPr>
              <w:pStyle w:val="NormalLeft"/>
              <w:rPr>
                <w:lang w:val="en-GB"/>
              </w:rPr>
            </w:pPr>
            <w:r w:rsidRPr="000F6836">
              <w:rPr>
                <w:lang w:val="en-GB"/>
              </w:rPr>
              <w:t>The estimated reinstatement premiums as a result of the group's specific retrocession contracts and special purpose vehicles relating to risks arising from accepted non–proportional property reinsurance.</w:t>
            </w:r>
          </w:p>
        </w:tc>
      </w:tr>
      <w:tr w:rsidR="00616968" w:rsidRPr="000F6836" w14:paraId="73FA539E" w14:textId="77777777" w:rsidTr="00915624">
        <w:tc>
          <w:tcPr>
            <w:tcW w:w="2507" w:type="dxa"/>
            <w:tcBorders>
              <w:top w:val="single" w:sz="2" w:space="0" w:color="auto"/>
              <w:left w:val="single" w:sz="2" w:space="0" w:color="auto"/>
              <w:bottom w:val="single" w:sz="2" w:space="0" w:color="auto"/>
              <w:right w:val="single" w:sz="2" w:space="0" w:color="auto"/>
            </w:tcBorders>
          </w:tcPr>
          <w:p w14:paraId="040B1525" w14:textId="77777777" w:rsidR="00616968" w:rsidRPr="000F6836" w:rsidRDefault="00616968" w:rsidP="00915624">
            <w:pPr>
              <w:pStyle w:val="NormalLeft"/>
              <w:rPr>
                <w:lang w:val="en-GB"/>
              </w:rPr>
            </w:pPr>
            <w:r w:rsidRPr="000F6836">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3836D91A" w14:textId="77777777" w:rsidR="00616968" w:rsidRPr="000F6836" w:rsidRDefault="00616968" w:rsidP="00915624">
            <w:pPr>
              <w:pStyle w:val="NormalLeft"/>
              <w:rPr>
                <w:lang w:val="en-GB"/>
              </w:rPr>
            </w:pPr>
            <w:r w:rsidRPr="000F6836">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B338ECF"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accepted non–proportional property reinsurance.</w:t>
            </w:r>
          </w:p>
        </w:tc>
      </w:tr>
      <w:tr w:rsidR="00616968" w:rsidRPr="000F6836" w14:paraId="1EEDAB4B" w14:textId="77777777" w:rsidTr="00915624">
        <w:tc>
          <w:tcPr>
            <w:tcW w:w="2507" w:type="dxa"/>
            <w:tcBorders>
              <w:top w:val="single" w:sz="2" w:space="0" w:color="auto"/>
              <w:left w:val="single" w:sz="2" w:space="0" w:color="auto"/>
              <w:bottom w:val="single" w:sz="2" w:space="0" w:color="auto"/>
              <w:right w:val="single" w:sz="2" w:space="0" w:color="auto"/>
            </w:tcBorders>
          </w:tcPr>
          <w:p w14:paraId="6566CBFB" w14:textId="77777777" w:rsidR="00616968" w:rsidRPr="000F6836" w:rsidRDefault="00616968" w:rsidP="00915624">
            <w:pPr>
              <w:pStyle w:val="NormalCentered"/>
              <w:rPr>
                <w:lang w:val="en-GB"/>
              </w:rPr>
            </w:pPr>
            <w:r w:rsidRPr="000F6836">
              <w:rPr>
                <w:i/>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33AC587E"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5CB9A5C" w14:textId="77777777" w:rsidR="00616968" w:rsidRPr="000F6836" w:rsidRDefault="00616968" w:rsidP="00915624">
            <w:pPr>
              <w:pStyle w:val="NormalCentered"/>
              <w:rPr>
                <w:lang w:val="en-GB"/>
              </w:rPr>
            </w:pPr>
          </w:p>
        </w:tc>
      </w:tr>
      <w:tr w:rsidR="00616968" w:rsidRPr="000F6836" w14:paraId="293CC616" w14:textId="77777777" w:rsidTr="00915624">
        <w:tc>
          <w:tcPr>
            <w:tcW w:w="2507" w:type="dxa"/>
            <w:tcBorders>
              <w:top w:val="single" w:sz="2" w:space="0" w:color="auto"/>
              <w:left w:val="single" w:sz="2" w:space="0" w:color="auto"/>
              <w:bottom w:val="single" w:sz="2" w:space="0" w:color="auto"/>
              <w:right w:val="single" w:sz="2" w:space="0" w:color="auto"/>
            </w:tcBorders>
          </w:tcPr>
          <w:p w14:paraId="1ED11711" w14:textId="77777777" w:rsidR="00616968" w:rsidRPr="000F6836" w:rsidRDefault="00616968" w:rsidP="00915624">
            <w:pPr>
              <w:pStyle w:val="NormalLeft"/>
              <w:rPr>
                <w:lang w:val="en-GB"/>
              </w:rPr>
            </w:pPr>
            <w:r w:rsidRPr="000F6836">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566EB134" w14:textId="77777777" w:rsidR="00616968" w:rsidRPr="000F6836" w:rsidRDefault="00616968" w:rsidP="00915624">
            <w:pPr>
              <w:pStyle w:val="NormalLeft"/>
              <w:rPr>
                <w:lang w:val="en-GB"/>
              </w:rPr>
            </w:pPr>
            <w:r w:rsidRPr="000F6836">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F910369" w14:textId="77777777" w:rsidR="00616968" w:rsidRPr="000F6836" w:rsidRDefault="00616968" w:rsidP="00915624">
            <w:pPr>
              <w:pStyle w:val="NormalLeft"/>
              <w:rPr>
                <w:lang w:val="en-GB"/>
              </w:rPr>
            </w:pPr>
            <w:r w:rsidRPr="000F6836">
              <w:rPr>
                <w:lang w:val="en-GB"/>
              </w:rPr>
              <w:t>Number of vehicles insured by the insurance or reinsurance group in lines of business Motor vehicle liability insurance, including proportional reinsurance obligations, with a deemed policy limit above 24,000,000 Euro.</w:t>
            </w:r>
          </w:p>
        </w:tc>
      </w:tr>
      <w:tr w:rsidR="00616968" w:rsidRPr="000F6836" w14:paraId="25096174" w14:textId="77777777" w:rsidTr="00915624">
        <w:tc>
          <w:tcPr>
            <w:tcW w:w="2507" w:type="dxa"/>
            <w:tcBorders>
              <w:top w:val="single" w:sz="2" w:space="0" w:color="auto"/>
              <w:left w:val="single" w:sz="2" w:space="0" w:color="auto"/>
              <w:bottom w:val="single" w:sz="2" w:space="0" w:color="auto"/>
              <w:right w:val="single" w:sz="2" w:space="0" w:color="auto"/>
            </w:tcBorders>
          </w:tcPr>
          <w:p w14:paraId="1B88060C" w14:textId="77777777" w:rsidR="00616968" w:rsidRPr="000F6836" w:rsidRDefault="00616968" w:rsidP="00915624">
            <w:pPr>
              <w:pStyle w:val="NormalLeft"/>
              <w:rPr>
                <w:lang w:val="en-GB"/>
              </w:rPr>
            </w:pPr>
            <w:r w:rsidRPr="000F6836">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4C5CBBD9" w14:textId="77777777" w:rsidR="00616968" w:rsidRPr="000F6836" w:rsidRDefault="00616968" w:rsidP="00915624">
            <w:pPr>
              <w:pStyle w:val="NormalLeft"/>
              <w:rPr>
                <w:lang w:val="en-GB"/>
              </w:rPr>
            </w:pPr>
            <w:r w:rsidRPr="000F6836">
              <w:rPr>
                <w:lang w:val="en-GB"/>
              </w:rPr>
              <w:t xml:space="preserve">Number of vehicles policy limit below </w:t>
            </w:r>
            <w:r w:rsidRPr="000F6836">
              <w:rPr>
                <w:lang w:val="en-GB"/>
              </w:rPr>
              <w:lastRenderedPageBreak/>
              <w:t>or equal to 24M EUR</w:t>
            </w:r>
          </w:p>
        </w:tc>
        <w:tc>
          <w:tcPr>
            <w:tcW w:w="4643" w:type="dxa"/>
            <w:tcBorders>
              <w:top w:val="single" w:sz="2" w:space="0" w:color="auto"/>
              <w:left w:val="single" w:sz="2" w:space="0" w:color="auto"/>
              <w:bottom w:val="single" w:sz="2" w:space="0" w:color="auto"/>
              <w:right w:val="single" w:sz="2" w:space="0" w:color="auto"/>
            </w:tcBorders>
          </w:tcPr>
          <w:p w14:paraId="1C9F443C" w14:textId="77777777" w:rsidR="00616968" w:rsidRPr="000F6836" w:rsidRDefault="00616968" w:rsidP="00915624">
            <w:pPr>
              <w:pStyle w:val="NormalLeft"/>
              <w:rPr>
                <w:lang w:val="en-GB"/>
              </w:rPr>
            </w:pPr>
            <w:r w:rsidRPr="000F6836">
              <w:rPr>
                <w:lang w:val="en-GB"/>
              </w:rPr>
              <w:lastRenderedPageBreak/>
              <w:t xml:space="preserve">Number of vehicles insured by the insurance or reinsurance group in lines of business lines </w:t>
            </w:r>
            <w:r w:rsidRPr="000F6836">
              <w:rPr>
                <w:lang w:val="en-GB"/>
              </w:rPr>
              <w:lastRenderedPageBreak/>
              <w:t>of business Motor vehicle liability insurance, including proportional reinsurance obligations, with a deemed policy limit below or equal to 24,000,000 Euro.</w:t>
            </w:r>
          </w:p>
        </w:tc>
      </w:tr>
      <w:tr w:rsidR="00616968" w:rsidRPr="000F6836" w14:paraId="2E79FEC5" w14:textId="77777777" w:rsidTr="00915624">
        <w:tc>
          <w:tcPr>
            <w:tcW w:w="2507" w:type="dxa"/>
            <w:tcBorders>
              <w:top w:val="single" w:sz="2" w:space="0" w:color="auto"/>
              <w:left w:val="single" w:sz="2" w:space="0" w:color="auto"/>
              <w:bottom w:val="single" w:sz="2" w:space="0" w:color="auto"/>
              <w:right w:val="single" w:sz="2" w:space="0" w:color="auto"/>
            </w:tcBorders>
          </w:tcPr>
          <w:p w14:paraId="73EC66B2" w14:textId="77777777" w:rsidR="00616968" w:rsidRPr="000F6836" w:rsidRDefault="00616968" w:rsidP="00915624">
            <w:pPr>
              <w:pStyle w:val="NormalLeft"/>
              <w:rPr>
                <w:lang w:val="en-GB"/>
              </w:rPr>
            </w:pPr>
            <w:r w:rsidRPr="000F6836">
              <w:rPr>
                <w:lang w:val="en-GB"/>
              </w:rPr>
              <w:lastRenderedPageBreak/>
              <w:t>C0540/R2100</w:t>
            </w:r>
          </w:p>
        </w:tc>
        <w:tc>
          <w:tcPr>
            <w:tcW w:w="2136" w:type="dxa"/>
            <w:tcBorders>
              <w:top w:val="single" w:sz="2" w:space="0" w:color="auto"/>
              <w:left w:val="single" w:sz="2" w:space="0" w:color="auto"/>
              <w:bottom w:val="single" w:sz="2" w:space="0" w:color="auto"/>
              <w:right w:val="single" w:sz="2" w:space="0" w:color="auto"/>
            </w:tcBorders>
          </w:tcPr>
          <w:p w14:paraId="4F2CA669" w14:textId="77777777" w:rsidR="00616968" w:rsidRPr="000F6836" w:rsidRDefault="00616968" w:rsidP="00915624">
            <w:pPr>
              <w:pStyle w:val="NormalLeft"/>
              <w:rPr>
                <w:lang w:val="en-GB"/>
              </w:rPr>
            </w:pPr>
            <w:r w:rsidRPr="000F6836">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7EF8EBC6" w14:textId="77777777" w:rsidR="00616968" w:rsidRPr="000F6836" w:rsidRDefault="00616968" w:rsidP="00915624">
            <w:pPr>
              <w:pStyle w:val="NormalLeft"/>
              <w:rPr>
                <w:lang w:val="en-GB"/>
              </w:rPr>
            </w:pPr>
            <w:r w:rsidRPr="000F6836">
              <w:rPr>
                <w:lang w:val="en-GB"/>
              </w:rPr>
              <w:t>This is the total capital requirement before risk mitigation for Motor Vehicle Liability risk.</w:t>
            </w:r>
          </w:p>
        </w:tc>
      </w:tr>
      <w:tr w:rsidR="00616968" w:rsidRPr="000F6836" w14:paraId="129FE3FB" w14:textId="77777777" w:rsidTr="00915624">
        <w:tc>
          <w:tcPr>
            <w:tcW w:w="2507" w:type="dxa"/>
            <w:tcBorders>
              <w:top w:val="single" w:sz="2" w:space="0" w:color="auto"/>
              <w:left w:val="single" w:sz="2" w:space="0" w:color="auto"/>
              <w:bottom w:val="single" w:sz="2" w:space="0" w:color="auto"/>
              <w:right w:val="single" w:sz="2" w:space="0" w:color="auto"/>
            </w:tcBorders>
          </w:tcPr>
          <w:p w14:paraId="192F9E84" w14:textId="77777777" w:rsidR="00616968" w:rsidRPr="000F6836" w:rsidRDefault="00616968" w:rsidP="00915624">
            <w:pPr>
              <w:pStyle w:val="NormalLeft"/>
              <w:rPr>
                <w:lang w:val="en-GB"/>
              </w:rPr>
            </w:pPr>
            <w:r w:rsidRPr="000F6836">
              <w:rPr>
                <w:lang w:val="en-GB"/>
              </w:rPr>
              <w:t>C0550/R2100</w:t>
            </w:r>
          </w:p>
        </w:tc>
        <w:tc>
          <w:tcPr>
            <w:tcW w:w="2136" w:type="dxa"/>
            <w:tcBorders>
              <w:top w:val="single" w:sz="2" w:space="0" w:color="auto"/>
              <w:left w:val="single" w:sz="2" w:space="0" w:color="auto"/>
              <w:bottom w:val="single" w:sz="2" w:space="0" w:color="auto"/>
              <w:right w:val="single" w:sz="2" w:space="0" w:color="auto"/>
            </w:tcBorders>
          </w:tcPr>
          <w:p w14:paraId="52E0E45A"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18A52597"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Motor Vehicle Liability, excluding the estimated reinstatement premiums.</w:t>
            </w:r>
          </w:p>
        </w:tc>
      </w:tr>
      <w:tr w:rsidR="00616968" w:rsidRPr="000F6836" w14:paraId="0141B217" w14:textId="77777777" w:rsidTr="00915624">
        <w:tc>
          <w:tcPr>
            <w:tcW w:w="2507" w:type="dxa"/>
            <w:tcBorders>
              <w:top w:val="single" w:sz="2" w:space="0" w:color="auto"/>
              <w:left w:val="single" w:sz="2" w:space="0" w:color="auto"/>
              <w:bottom w:val="single" w:sz="2" w:space="0" w:color="auto"/>
              <w:right w:val="single" w:sz="2" w:space="0" w:color="auto"/>
            </w:tcBorders>
          </w:tcPr>
          <w:p w14:paraId="1AF9CAA9" w14:textId="77777777" w:rsidR="00616968" w:rsidRPr="000F6836" w:rsidRDefault="00616968" w:rsidP="00915624">
            <w:pPr>
              <w:pStyle w:val="NormalLeft"/>
              <w:rPr>
                <w:lang w:val="en-GB"/>
              </w:rPr>
            </w:pPr>
            <w:r w:rsidRPr="000F6836">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7BE06AE4"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B71A130"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Motor Vehicle Liability.</w:t>
            </w:r>
          </w:p>
        </w:tc>
      </w:tr>
      <w:tr w:rsidR="00616968" w:rsidRPr="000F6836" w14:paraId="50A2ADFA" w14:textId="77777777" w:rsidTr="00915624">
        <w:tc>
          <w:tcPr>
            <w:tcW w:w="2507" w:type="dxa"/>
            <w:tcBorders>
              <w:top w:val="single" w:sz="2" w:space="0" w:color="auto"/>
              <w:left w:val="single" w:sz="2" w:space="0" w:color="auto"/>
              <w:bottom w:val="single" w:sz="2" w:space="0" w:color="auto"/>
              <w:right w:val="single" w:sz="2" w:space="0" w:color="auto"/>
            </w:tcBorders>
          </w:tcPr>
          <w:p w14:paraId="5059D560" w14:textId="77777777" w:rsidR="00616968" w:rsidRPr="000F6836" w:rsidRDefault="00616968" w:rsidP="00915624">
            <w:pPr>
              <w:pStyle w:val="NormalLeft"/>
              <w:rPr>
                <w:lang w:val="en-GB"/>
              </w:rPr>
            </w:pPr>
            <w:r w:rsidRPr="000F6836">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215BA67C" w14:textId="77777777" w:rsidR="00616968" w:rsidRPr="000F6836" w:rsidRDefault="00616968" w:rsidP="00915624">
            <w:pPr>
              <w:pStyle w:val="NormalLeft"/>
              <w:rPr>
                <w:lang w:val="en-GB"/>
              </w:rPr>
            </w:pPr>
            <w:r w:rsidRPr="000F6836">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540EA37C"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Motor Vehicle Liability.</w:t>
            </w:r>
          </w:p>
        </w:tc>
      </w:tr>
      <w:tr w:rsidR="00616968" w:rsidRPr="000F6836" w14:paraId="2796EDE0" w14:textId="77777777" w:rsidTr="00915624">
        <w:tc>
          <w:tcPr>
            <w:tcW w:w="2507" w:type="dxa"/>
            <w:tcBorders>
              <w:top w:val="single" w:sz="2" w:space="0" w:color="auto"/>
              <w:left w:val="single" w:sz="2" w:space="0" w:color="auto"/>
              <w:bottom w:val="single" w:sz="2" w:space="0" w:color="auto"/>
              <w:right w:val="single" w:sz="2" w:space="0" w:color="auto"/>
            </w:tcBorders>
          </w:tcPr>
          <w:p w14:paraId="0BF9392C" w14:textId="77777777" w:rsidR="00616968" w:rsidRPr="000F6836" w:rsidRDefault="00616968" w:rsidP="00915624">
            <w:pPr>
              <w:pStyle w:val="NormalCentered"/>
              <w:rPr>
                <w:lang w:val="en-GB"/>
              </w:rPr>
            </w:pPr>
            <w:r w:rsidRPr="000F6836">
              <w:rPr>
                <w:i/>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73130F4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EA6EF" w14:textId="77777777" w:rsidR="00616968" w:rsidRPr="000F6836" w:rsidRDefault="00616968" w:rsidP="00915624">
            <w:pPr>
              <w:pStyle w:val="NormalCentered"/>
              <w:rPr>
                <w:lang w:val="en-GB"/>
              </w:rPr>
            </w:pPr>
          </w:p>
        </w:tc>
      </w:tr>
      <w:tr w:rsidR="00616968" w:rsidRPr="000F6836" w14:paraId="0AA55474" w14:textId="77777777" w:rsidTr="00915624">
        <w:tc>
          <w:tcPr>
            <w:tcW w:w="2507" w:type="dxa"/>
            <w:tcBorders>
              <w:top w:val="single" w:sz="2" w:space="0" w:color="auto"/>
              <w:left w:val="single" w:sz="2" w:space="0" w:color="auto"/>
              <w:bottom w:val="single" w:sz="2" w:space="0" w:color="auto"/>
              <w:right w:val="single" w:sz="2" w:space="0" w:color="auto"/>
            </w:tcBorders>
          </w:tcPr>
          <w:p w14:paraId="6430760D" w14:textId="77777777" w:rsidR="00616968" w:rsidRPr="000F6836" w:rsidRDefault="00616968" w:rsidP="00915624">
            <w:pPr>
              <w:pStyle w:val="NormalLeft"/>
              <w:rPr>
                <w:lang w:val="en-GB"/>
              </w:rPr>
            </w:pPr>
            <w:r w:rsidRPr="000F6836">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322DBC19" w14:textId="77777777" w:rsidR="00616968" w:rsidRPr="000F6836" w:rsidRDefault="00616968" w:rsidP="00915624">
            <w:pPr>
              <w:pStyle w:val="NormalLeft"/>
              <w:rPr>
                <w:lang w:val="en-GB"/>
              </w:rPr>
            </w:pPr>
            <w:r w:rsidRPr="000F6836">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F95C9B9" w14:textId="77777777" w:rsidR="00616968" w:rsidRPr="000F6836" w:rsidRDefault="00616968" w:rsidP="00915624">
            <w:pPr>
              <w:pStyle w:val="NormalLeft"/>
              <w:rPr>
                <w:lang w:val="en-GB"/>
              </w:rPr>
            </w:pPr>
            <w:r w:rsidRPr="000F6836">
              <w:rPr>
                <w:lang w:val="en-GB"/>
              </w:rPr>
              <w:t>This is the capital requirement before risk mitigation, per each marine hull cover, for risks arising from Marine Tanker Collision.</w:t>
            </w:r>
          </w:p>
          <w:p w14:paraId="5068925A"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56C35FDC"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20415A9C" w14:textId="77777777" w:rsidR="00616968" w:rsidRPr="000F6836" w:rsidRDefault="00616968" w:rsidP="00915624">
            <w:pPr>
              <w:pStyle w:val="NormalLeft"/>
              <w:rPr>
                <w:lang w:val="en-GB"/>
              </w:rPr>
            </w:pPr>
            <w:r w:rsidRPr="000F6836">
              <w:rPr>
                <w:lang w:val="en-GB"/>
              </w:rPr>
              <w:t>Non–proportional marine, aviation and transport reinsurance.</w:t>
            </w:r>
          </w:p>
          <w:p w14:paraId="063DC46E"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4551464C" w14:textId="77777777" w:rsidTr="00915624">
        <w:tc>
          <w:tcPr>
            <w:tcW w:w="2507" w:type="dxa"/>
            <w:tcBorders>
              <w:top w:val="single" w:sz="2" w:space="0" w:color="auto"/>
              <w:left w:val="single" w:sz="2" w:space="0" w:color="auto"/>
              <w:bottom w:val="single" w:sz="2" w:space="0" w:color="auto"/>
              <w:right w:val="single" w:sz="2" w:space="0" w:color="auto"/>
            </w:tcBorders>
          </w:tcPr>
          <w:p w14:paraId="03A5AB3B" w14:textId="77777777" w:rsidR="00616968" w:rsidRPr="000F6836" w:rsidRDefault="00616968" w:rsidP="00915624">
            <w:pPr>
              <w:pStyle w:val="NormalLeft"/>
              <w:rPr>
                <w:lang w:val="en-GB"/>
              </w:rPr>
            </w:pPr>
            <w:r w:rsidRPr="000F6836">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05A695AF" w14:textId="77777777" w:rsidR="00616968" w:rsidRPr="000F6836" w:rsidRDefault="00616968" w:rsidP="00915624">
            <w:pPr>
              <w:pStyle w:val="NormalLeft"/>
              <w:rPr>
                <w:lang w:val="en-GB"/>
              </w:rPr>
            </w:pPr>
            <w:r w:rsidRPr="000F6836">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62C9043C" w14:textId="77777777" w:rsidR="00616968" w:rsidRPr="000F6836" w:rsidRDefault="00616968" w:rsidP="00915624">
            <w:pPr>
              <w:pStyle w:val="NormalLeft"/>
              <w:rPr>
                <w:lang w:val="en-GB"/>
              </w:rPr>
            </w:pPr>
            <w:r w:rsidRPr="000F6836">
              <w:rPr>
                <w:lang w:val="en-GB"/>
              </w:rPr>
              <w:t>This is the capital requirement before risk mitigation, per marine liability cover, for risks arising from Marine Tanker Collision.</w:t>
            </w:r>
          </w:p>
          <w:p w14:paraId="54B44B56"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23BAFE68"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57BE9F4A" w14:textId="77777777" w:rsidR="00616968" w:rsidRPr="000F6836" w:rsidRDefault="00616968" w:rsidP="00915624">
            <w:pPr>
              <w:pStyle w:val="NormalLeft"/>
              <w:rPr>
                <w:lang w:val="en-GB"/>
              </w:rPr>
            </w:pPr>
            <w:r w:rsidRPr="000F6836">
              <w:rPr>
                <w:lang w:val="en-GB"/>
              </w:rPr>
              <w:t>Non–proportional marine, aviation and transport reinsurance.</w:t>
            </w:r>
          </w:p>
          <w:p w14:paraId="46F1CCF9"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1A70EE01" w14:textId="77777777" w:rsidTr="00915624">
        <w:tc>
          <w:tcPr>
            <w:tcW w:w="2507" w:type="dxa"/>
            <w:tcBorders>
              <w:top w:val="single" w:sz="2" w:space="0" w:color="auto"/>
              <w:left w:val="single" w:sz="2" w:space="0" w:color="auto"/>
              <w:bottom w:val="single" w:sz="2" w:space="0" w:color="auto"/>
              <w:right w:val="single" w:sz="2" w:space="0" w:color="auto"/>
            </w:tcBorders>
          </w:tcPr>
          <w:p w14:paraId="5A02A348" w14:textId="77777777" w:rsidR="00616968" w:rsidRPr="000F6836" w:rsidRDefault="00616968" w:rsidP="00915624">
            <w:pPr>
              <w:pStyle w:val="NormalLeft"/>
              <w:rPr>
                <w:lang w:val="en-GB"/>
              </w:rPr>
            </w:pPr>
            <w:r w:rsidRPr="000F6836">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323EDA8C" w14:textId="77777777" w:rsidR="00616968" w:rsidRPr="000F6836" w:rsidRDefault="00616968" w:rsidP="00915624">
            <w:pPr>
              <w:pStyle w:val="NormalLeft"/>
              <w:rPr>
                <w:lang w:val="en-GB"/>
              </w:rPr>
            </w:pPr>
            <w:r w:rsidRPr="000F6836">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3052FB16" w14:textId="6DB50A3E" w:rsidR="00616968" w:rsidRPr="000F6836" w:rsidRDefault="00616968" w:rsidP="00915624">
            <w:pPr>
              <w:pStyle w:val="NormalLeft"/>
              <w:rPr>
                <w:lang w:val="en-GB"/>
              </w:rPr>
            </w:pPr>
            <w:r w:rsidRPr="000F6836">
              <w:rPr>
                <w:lang w:val="en-GB"/>
              </w:rPr>
              <w:t xml:space="preserve">This is the capital requirement before risk mitigation, per marine oil </w:t>
            </w:r>
            <w:del w:id="5435" w:author="Author">
              <w:r w:rsidRPr="000F6836" w:rsidDel="00F95B17">
                <w:rPr>
                  <w:lang w:val="en-GB"/>
                </w:rPr>
                <w:delText>polution</w:delText>
              </w:r>
            </w:del>
            <w:ins w:id="5436" w:author="Author">
              <w:r w:rsidR="00F95B17" w:rsidRPr="000F6836">
                <w:rPr>
                  <w:lang w:val="en-GB"/>
                </w:rPr>
                <w:t>pollution</w:t>
              </w:r>
            </w:ins>
            <w:r w:rsidRPr="000F6836">
              <w:rPr>
                <w:lang w:val="en-GB"/>
              </w:rPr>
              <w:t xml:space="preserve"> liability cover, for risks arising from Marine Tanker Collision.</w:t>
            </w:r>
          </w:p>
          <w:p w14:paraId="7A7746BE" w14:textId="77777777" w:rsidR="00616968" w:rsidRPr="000F6836" w:rsidRDefault="00616968" w:rsidP="00915624">
            <w:pPr>
              <w:pStyle w:val="NormalLeft"/>
              <w:rPr>
                <w:lang w:val="en-GB"/>
              </w:rPr>
            </w:pPr>
            <w:r w:rsidRPr="000F6836">
              <w:rPr>
                <w:lang w:val="en-GB"/>
              </w:rPr>
              <w:t>The maximum relates to all oil and gas tankers insured by the insurance or reinsurance group in respect of tanker collision in lines of business:</w:t>
            </w:r>
          </w:p>
          <w:p w14:paraId="4CE1D95D"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0F5CA5D2" w14:textId="77777777" w:rsidR="00616968" w:rsidRPr="000F6836" w:rsidRDefault="00616968" w:rsidP="00915624">
            <w:pPr>
              <w:pStyle w:val="NormalLeft"/>
              <w:rPr>
                <w:lang w:val="en-GB"/>
              </w:rPr>
            </w:pPr>
            <w:r w:rsidRPr="000F6836">
              <w:rPr>
                <w:lang w:val="en-GB"/>
              </w:rPr>
              <w:t>Non–proportional marine, aviation and transport reinsurance.</w:t>
            </w:r>
          </w:p>
          <w:p w14:paraId="70522561" w14:textId="77777777" w:rsidR="00616968" w:rsidRPr="000F6836" w:rsidRDefault="00616968" w:rsidP="00915624">
            <w:pPr>
              <w:pStyle w:val="NormalLeft"/>
              <w:rPr>
                <w:lang w:val="en-GB"/>
              </w:rPr>
            </w:pPr>
            <w:r w:rsidRPr="000F6836">
              <w:rPr>
                <w:lang w:val="en-GB"/>
              </w:rPr>
              <w:t>The amount for this cover is equal to the sum insured accepted by the insurance or reinsurance group for marine insurance and reinsurance in relation to each tanker.</w:t>
            </w:r>
          </w:p>
        </w:tc>
      </w:tr>
      <w:tr w:rsidR="00616968" w:rsidRPr="000F6836" w14:paraId="00F4E4E8" w14:textId="77777777" w:rsidTr="00915624">
        <w:tc>
          <w:tcPr>
            <w:tcW w:w="2507" w:type="dxa"/>
            <w:tcBorders>
              <w:top w:val="single" w:sz="2" w:space="0" w:color="auto"/>
              <w:left w:val="single" w:sz="2" w:space="0" w:color="auto"/>
              <w:bottom w:val="single" w:sz="2" w:space="0" w:color="auto"/>
              <w:right w:val="single" w:sz="2" w:space="0" w:color="auto"/>
            </w:tcBorders>
          </w:tcPr>
          <w:p w14:paraId="79676843" w14:textId="77777777" w:rsidR="00616968" w:rsidRPr="000F6836" w:rsidRDefault="00616968" w:rsidP="00915624">
            <w:pPr>
              <w:pStyle w:val="NormalLeft"/>
              <w:rPr>
                <w:lang w:val="en-GB"/>
              </w:rPr>
            </w:pPr>
            <w:r w:rsidRPr="000F6836">
              <w:rPr>
                <w:lang w:val="en-GB"/>
              </w:rPr>
              <w:t>C0610/R2200</w:t>
            </w:r>
          </w:p>
        </w:tc>
        <w:tc>
          <w:tcPr>
            <w:tcW w:w="2136" w:type="dxa"/>
            <w:tcBorders>
              <w:top w:val="single" w:sz="2" w:space="0" w:color="auto"/>
              <w:left w:val="single" w:sz="2" w:space="0" w:color="auto"/>
              <w:bottom w:val="single" w:sz="2" w:space="0" w:color="auto"/>
              <w:right w:val="single" w:sz="2" w:space="0" w:color="auto"/>
            </w:tcBorders>
          </w:tcPr>
          <w:p w14:paraId="0F17D29F" w14:textId="77777777" w:rsidR="00616968" w:rsidRPr="000F6836" w:rsidRDefault="00616968" w:rsidP="00915624">
            <w:pPr>
              <w:pStyle w:val="NormalLeft"/>
              <w:rPr>
                <w:lang w:val="en-GB"/>
              </w:rPr>
            </w:pPr>
            <w:r w:rsidRPr="000F6836">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1FF7D00A" w14:textId="77777777" w:rsidR="00616968" w:rsidRPr="000F6836" w:rsidRDefault="00616968" w:rsidP="00915624">
            <w:pPr>
              <w:pStyle w:val="NormalLeft"/>
              <w:rPr>
                <w:lang w:val="en-GB"/>
              </w:rPr>
            </w:pPr>
            <w:r w:rsidRPr="000F6836">
              <w:rPr>
                <w:lang w:val="en-GB"/>
              </w:rPr>
              <w:t>This is the total capital requirement before risk mitigation for risks arising from Marine Tanker Collision.</w:t>
            </w:r>
          </w:p>
        </w:tc>
      </w:tr>
      <w:tr w:rsidR="00616968" w:rsidRPr="000F6836" w14:paraId="233B1431" w14:textId="77777777" w:rsidTr="00915624">
        <w:tc>
          <w:tcPr>
            <w:tcW w:w="2507" w:type="dxa"/>
            <w:tcBorders>
              <w:top w:val="single" w:sz="2" w:space="0" w:color="auto"/>
              <w:left w:val="single" w:sz="2" w:space="0" w:color="auto"/>
              <w:bottom w:val="single" w:sz="2" w:space="0" w:color="auto"/>
              <w:right w:val="single" w:sz="2" w:space="0" w:color="auto"/>
            </w:tcBorders>
          </w:tcPr>
          <w:p w14:paraId="4DFE4084" w14:textId="77777777" w:rsidR="00616968" w:rsidRPr="000F6836" w:rsidRDefault="00616968" w:rsidP="00915624">
            <w:pPr>
              <w:pStyle w:val="NormalLeft"/>
              <w:rPr>
                <w:lang w:val="en-GB"/>
              </w:rPr>
            </w:pPr>
            <w:r w:rsidRPr="000F6836">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2DFDF68D"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E84210" w14:textId="77777777" w:rsidR="00616968" w:rsidRPr="000F6836" w:rsidRDefault="00616968" w:rsidP="00915624">
            <w:pPr>
              <w:pStyle w:val="NormalLeft"/>
              <w:rPr>
                <w:lang w:val="en-GB"/>
              </w:rPr>
            </w:pPr>
            <w:r w:rsidRPr="000F6836">
              <w:rPr>
                <w:lang w:val="en-GB"/>
              </w:rPr>
              <w:t>The estimated risk mitigation effect of the group's specific reinsurance contracts and special purpose vehicles relating to risks arising from Marine Tanker Collision, excluding the estimated reinstatement premiums.</w:t>
            </w:r>
          </w:p>
        </w:tc>
      </w:tr>
      <w:tr w:rsidR="00616968" w:rsidRPr="000F6836" w14:paraId="348CE8F9" w14:textId="77777777" w:rsidTr="00915624">
        <w:tc>
          <w:tcPr>
            <w:tcW w:w="2507" w:type="dxa"/>
            <w:tcBorders>
              <w:top w:val="single" w:sz="2" w:space="0" w:color="auto"/>
              <w:left w:val="single" w:sz="2" w:space="0" w:color="auto"/>
              <w:bottom w:val="single" w:sz="2" w:space="0" w:color="auto"/>
              <w:right w:val="single" w:sz="2" w:space="0" w:color="auto"/>
            </w:tcBorders>
          </w:tcPr>
          <w:p w14:paraId="2C824E02" w14:textId="77777777" w:rsidR="00616968" w:rsidRPr="000F6836" w:rsidRDefault="00616968" w:rsidP="00915624">
            <w:pPr>
              <w:pStyle w:val="NormalLeft"/>
              <w:rPr>
                <w:lang w:val="en-GB"/>
              </w:rPr>
            </w:pPr>
            <w:r w:rsidRPr="000F6836">
              <w:rPr>
                <w:lang w:val="en-GB"/>
              </w:rPr>
              <w:lastRenderedPageBreak/>
              <w:t>C0630/R2200</w:t>
            </w:r>
          </w:p>
        </w:tc>
        <w:tc>
          <w:tcPr>
            <w:tcW w:w="2136" w:type="dxa"/>
            <w:tcBorders>
              <w:top w:val="single" w:sz="2" w:space="0" w:color="auto"/>
              <w:left w:val="single" w:sz="2" w:space="0" w:color="auto"/>
              <w:bottom w:val="single" w:sz="2" w:space="0" w:color="auto"/>
              <w:right w:val="single" w:sz="2" w:space="0" w:color="auto"/>
            </w:tcBorders>
          </w:tcPr>
          <w:p w14:paraId="1DF761AB"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66AA6C7"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Marine Tanker Collision.</w:t>
            </w:r>
          </w:p>
        </w:tc>
      </w:tr>
      <w:tr w:rsidR="00616968" w:rsidRPr="000F6836" w14:paraId="576F8AF4" w14:textId="77777777" w:rsidTr="00915624">
        <w:tc>
          <w:tcPr>
            <w:tcW w:w="2507" w:type="dxa"/>
            <w:tcBorders>
              <w:top w:val="single" w:sz="2" w:space="0" w:color="auto"/>
              <w:left w:val="single" w:sz="2" w:space="0" w:color="auto"/>
              <w:bottom w:val="single" w:sz="2" w:space="0" w:color="auto"/>
              <w:right w:val="single" w:sz="2" w:space="0" w:color="auto"/>
            </w:tcBorders>
          </w:tcPr>
          <w:p w14:paraId="1CD279A4" w14:textId="77777777" w:rsidR="00616968" w:rsidRPr="000F6836" w:rsidRDefault="00616968" w:rsidP="00915624">
            <w:pPr>
              <w:pStyle w:val="NormalLeft"/>
              <w:rPr>
                <w:lang w:val="en-GB"/>
              </w:rPr>
            </w:pPr>
            <w:r w:rsidRPr="000F6836">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5191529B" w14:textId="77777777" w:rsidR="00616968" w:rsidRPr="000F6836" w:rsidRDefault="00616968" w:rsidP="00915624">
            <w:pPr>
              <w:pStyle w:val="NormalLeft"/>
              <w:rPr>
                <w:lang w:val="en-GB"/>
              </w:rPr>
            </w:pPr>
            <w:r w:rsidRPr="000F6836">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4F1AEFD5"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Marine Tanker Collision.</w:t>
            </w:r>
          </w:p>
        </w:tc>
      </w:tr>
      <w:tr w:rsidR="00616968" w:rsidRPr="000F6836" w14:paraId="3679341B" w14:textId="77777777" w:rsidTr="00915624">
        <w:tc>
          <w:tcPr>
            <w:tcW w:w="2507" w:type="dxa"/>
            <w:tcBorders>
              <w:top w:val="single" w:sz="2" w:space="0" w:color="auto"/>
              <w:left w:val="single" w:sz="2" w:space="0" w:color="auto"/>
              <w:bottom w:val="single" w:sz="2" w:space="0" w:color="auto"/>
              <w:right w:val="single" w:sz="2" w:space="0" w:color="auto"/>
            </w:tcBorders>
          </w:tcPr>
          <w:p w14:paraId="6D32A4E7" w14:textId="77777777" w:rsidR="00616968" w:rsidRPr="000F6836" w:rsidRDefault="00616968" w:rsidP="00915624">
            <w:pPr>
              <w:pStyle w:val="NormalLeft"/>
              <w:rPr>
                <w:lang w:val="en-GB"/>
              </w:rPr>
            </w:pPr>
            <w:r w:rsidRPr="000F6836">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4AED3232" w14:textId="77777777" w:rsidR="00616968" w:rsidRPr="000F6836" w:rsidRDefault="00616968" w:rsidP="00915624">
            <w:pPr>
              <w:pStyle w:val="NormalLeft"/>
              <w:rPr>
                <w:lang w:val="en-GB"/>
              </w:rPr>
            </w:pPr>
            <w:r w:rsidRPr="000F6836">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08AB80CF" w14:textId="77777777" w:rsidR="00616968" w:rsidRPr="000F6836" w:rsidRDefault="00616968" w:rsidP="00915624">
            <w:pPr>
              <w:pStyle w:val="NormalLeft"/>
              <w:rPr>
                <w:lang w:val="en-GB"/>
              </w:rPr>
            </w:pPr>
            <w:r w:rsidRPr="000F6836">
              <w:rPr>
                <w:lang w:val="en-GB"/>
              </w:rPr>
              <w:t>Name of the corresponding vessel.</w:t>
            </w:r>
          </w:p>
        </w:tc>
      </w:tr>
      <w:tr w:rsidR="00616968" w:rsidRPr="000F6836" w14:paraId="6EE5DD80" w14:textId="77777777" w:rsidTr="00915624">
        <w:tc>
          <w:tcPr>
            <w:tcW w:w="2507" w:type="dxa"/>
            <w:tcBorders>
              <w:top w:val="single" w:sz="2" w:space="0" w:color="auto"/>
              <w:left w:val="single" w:sz="2" w:space="0" w:color="auto"/>
              <w:bottom w:val="single" w:sz="2" w:space="0" w:color="auto"/>
              <w:right w:val="single" w:sz="2" w:space="0" w:color="auto"/>
            </w:tcBorders>
          </w:tcPr>
          <w:p w14:paraId="62D0BE68" w14:textId="77777777" w:rsidR="00616968" w:rsidRPr="000F6836" w:rsidRDefault="00616968" w:rsidP="00915624">
            <w:pPr>
              <w:pStyle w:val="NormalCentered"/>
              <w:rPr>
                <w:lang w:val="en-GB"/>
              </w:rPr>
            </w:pPr>
            <w:r w:rsidRPr="000F6836">
              <w:rPr>
                <w:i/>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7D258A5F"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43A629D" w14:textId="77777777" w:rsidR="00616968" w:rsidRPr="000F6836" w:rsidRDefault="00616968" w:rsidP="00915624">
            <w:pPr>
              <w:pStyle w:val="NormalCentered"/>
              <w:rPr>
                <w:lang w:val="en-GB"/>
              </w:rPr>
            </w:pPr>
          </w:p>
        </w:tc>
      </w:tr>
      <w:tr w:rsidR="00616968" w:rsidRPr="000F6836" w14:paraId="38270ABB" w14:textId="77777777" w:rsidTr="00915624">
        <w:tc>
          <w:tcPr>
            <w:tcW w:w="2507" w:type="dxa"/>
            <w:tcBorders>
              <w:top w:val="single" w:sz="2" w:space="0" w:color="auto"/>
              <w:left w:val="single" w:sz="2" w:space="0" w:color="auto"/>
              <w:bottom w:val="single" w:sz="2" w:space="0" w:color="auto"/>
              <w:right w:val="single" w:sz="2" w:space="0" w:color="auto"/>
            </w:tcBorders>
          </w:tcPr>
          <w:p w14:paraId="036F67BF" w14:textId="77777777" w:rsidR="00616968" w:rsidRPr="000F6836" w:rsidRDefault="00616968" w:rsidP="00915624">
            <w:pPr>
              <w:pStyle w:val="NormalLeft"/>
              <w:rPr>
                <w:lang w:val="en-GB"/>
              </w:rPr>
            </w:pPr>
            <w:r w:rsidRPr="000F6836">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63EBC1C2" w14:textId="77777777" w:rsidR="00616968" w:rsidRPr="000F6836" w:rsidRDefault="00616968" w:rsidP="00915624">
            <w:pPr>
              <w:pStyle w:val="NormalLeft"/>
              <w:rPr>
                <w:lang w:val="en-GB"/>
              </w:rPr>
            </w:pPr>
            <w:r w:rsidRPr="000F6836">
              <w:rPr>
                <w:lang w:val="en-GB"/>
              </w:rPr>
              <w:t xml:space="preserve">Catastrophe Risk Charge Marine Platform Explosion — </w:t>
            </w:r>
            <w:r w:rsidRPr="000F6836">
              <w:rPr>
                <w:i/>
                <w:lang w:val="en-GB"/>
              </w:rPr>
              <w:t>Type of cover</w:t>
            </w:r>
            <w:r w:rsidRPr="000F6836">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675123B" w14:textId="77777777" w:rsidR="00616968" w:rsidRPr="000F6836" w:rsidRDefault="00616968" w:rsidP="00915624">
            <w:pPr>
              <w:pStyle w:val="NormalLeft"/>
              <w:rPr>
                <w:lang w:val="en-GB"/>
              </w:rPr>
            </w:pPr>
            <w:r w:rsidRPr="000F6836">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34494AB5" w14:textId="77777777" w:rsidR="00616968" w:rsidRPr="000F6836" w:rsidRDefault="00616968" w:rsidP="00915624">
            <w:pPr>
              <w:pStyle w:val="NormalLeft"/>
              <w:rPr>
                <w:lang w:val="en-GB"/>
              </w:rPr>
            </w:pPr>
            <w:r w:rsidRPr="000F6836">
              <w:rPr>
                <w:lang w:val="en-GB"/>
              </w:rPr>
              <w:t>The maximum relates to all oil and gas offshore platforms insured by the insurance or reinsurance group in respect of platform explosion in lines of business:</w:t>
            </w:r>
          </w:p>
          <w:p w14:paraId="7AC3E375"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47F9FA50" w14:textId="77777777" w:rsidR="00616968" w:rsidRPr="000F6836" w:rsidRDefault="00616968" w:rsidP="00915624">
            <w:pPr>
              <w:pStyle w:val="NormalLeft"/>
              <w:rPr>
                <w:lang w:val="en-GB"/>
              </w:rPr>
            </w:pPr>
            <w:r w:rsidRPr="000F6836">
              <w:rPr>
                <w:lang w:val="en-GB"/>
              </w:rPr>
              <w:t>Non–proportional marine, aviation and transport reinsurance.</w:t>
            </w:r>
          </w:p>
          <w:p w14:paraId="5C049DD0" w14:textId="77777777" w:rsidR="00616968" w:rsidRPr="000F6836" w:rsidRDefault="00616968" w:rsidP="00915624">
            <w:pPr>
              <w:pStyle w:val="NormalLeft"/>
              <w:rPr>
                <w:lang w:val="en-GB"/>
              </w:rPr>
            </w:pPr>
            <w:r w:rsidRPr="000F6836">
              <w:rPr>
                <w:lang w:val="en-GB"/>
              </w:rPr>
              <w:t>The amount per type of cover is equal to the sum insured for the specific type of cover accepted by the insurance or reinsurance group in relation to the selected platform.</w:t>
            </w:r>
          </w:p>
        </w:tc>
      </w:tr>
      <w:tr w:rsidR="00616968" w:rsidRPr="000F6836" w14:paraId="129948B6" w14:textId="77777777" w:rsidTr="00915624">
        <w:tc>
          <w:tcPr>
            <w:tcW w:w="2507" w:type="dxa"/>
            <w:tcBorders>
              <w:top w:val="single" w:sz="2" w:space="0" w:color="auto"/>
              <w:left w:val="single" w:sz="2" w:space="0" w:color="auto"/>
              <w:bottom w:val="single" w:sz="2" w:space="0" w:color="auto"/>
              <w:right w:val="single" w:sz="2" w:space="0" w:color="auto"/>
            </w:tcBorders>
          </w:tcPr>
          <w:p w14:paraId="4CD37D6D" w14:textId="77777777" w:rsidR="00616968" w:rsidRPr="000F6836" w:rsidRDefault="00616968" w:rsidP="00915624">
            <w:pPr>
              <w:pStyle w:val="NormalLeft"/>
              <w:rPr>
                <w:lang w:val="en-GB"/>
              </w:rPr>
            </w:pPr>
            <w:r w:rsidRPr="000F6836">
              <w:rPr>
                <w:lang w:val="en-GB"/>
              </w:rPr>
              <w:t>C0710/R2300</w:t>
            </w:r>
          </w:p>
        </w:tc>
        <w:tc>
          <w:tcPr>
            <w:tcW w:w="2136" w:type="dxa"/>
            <w:tcBorders>
              <w:top w:val="single" w:sz="2" w:space="0" w:color="auto"/>
              <w:left w:val="single" w:sz="2" w:space="0" w:color="auto"/>
              <w:bottom w:val="single" w:sz="2" w:space="0" w:color="auto"/>
              <w:right w:val="single" w:sz="2" w:space="0" w:color="auto"/>
            </w:tcBorders>
          </w:tcPr>
          <w:p w14:paraId="687FA21A" w14:textId="77777777" w:rsidR="00616968" w:rsidRPr="000F6836" w:rsidRDefault="00616968" w:rsidP="00915624">
            <w:pPr>
              <w:pStyle w:val="NormalLeft"/>
              <w:rPr>
                <w:lang w:val="en-GB"/>
              </w:rPr>
            </w:pPr>
            <w:r w:rsidRPr="000F6836">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037AA1AE" w14:textId="77777777" w:rsidR="00616968" w:rsidRPr="000F6836" w:rsidRDefault="00616968" w:rsidP="00915624">
            <w:pPr>
              <w:pStyle w:val="NormalLeft"/>
              <w:rPr>
                <w:lang w:val="en-GB"/>
              </w:rPr>
            </w:pPr>
            <w:r w:rsidRPr="000F6836">
              <w:rPr>
                <w:lang w:val="en-GB"/>
              </w:rPr>
              <w:t>This is the total capital requirement before risk mitigation for risks arising from Marine Platform Explosion.</w:t>
            </w:r>
          </w:p>
        </w:tc>
      </w:tr>
      <w:tr w:rsidR="00616968" w:rsidRPr="000F6836" w14:paraId="03C8BF1D" w14:textId="77777777" w:rsidTr="00915624">
        <w:tc>
          <w:tcPr>
            <w:tcW w:w="2507" w:type="dxa"/>
            <w:tcBorders>
              <w:top w:val="single" w:sz="2" w:space="0" w:color="auto"/>
              <w:left w:val="single" w:sz="2" w:space="0" w:color="auto"/>
              <w:bottom w:val="single" w:sz="2" w:space="0" w:color="auto"/>
              <w:right w:val="single" w:sz="2" w:space="0" w:color="auto"/>
            </w:tcBorders>
          </w:tcPr>
          <w:p w14:paraId="1D871FF2" w14:textId="77777777" w:rsidR="00616968" w:rsidRPr="000F6836" w:rsidRDefault="00616968" w:rsidP="00915624">
            <w:pPr>
              <w:pStyle w:val="NormalLeft"/>
              <w:rPr>
                <w:lang w:val="en-GB"/>
              </w:rPr>
            </w:pPr>
            <w:r w:rsidRPr="000F6836">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63E158BC"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7160B9F" w14:textId="77777777" w:rsidR="00616968" w:rsidRPr="000F6836" w:rsidRDefault="00616968" w:rsidP="00915624">
            <w:pPr>
              <w:pStyle w:val="NormalLeft"/>
              <w:rPr>
                <w:lang w:val="en-GB"/>
              </w:rPr>
            </w:pPr>
            <w:r w:rsidRPr="000F6836">
              <w:rPr>
                <w:lang w:val="en-GB"/>
              </w:rPr>
              <w:t xml:space="preserve">The estimated risk mitigation effect of the group's specific reinsurance contracts and special purpose vehicles relating to risks arising from Marine Platform Explosion, </w:t>
            </w:r>
            <w:r w:rsidRPr="000F6836">
              <w:rPr>
                <w:lang w:val="en-GB"/>
              </w:rPr>
              <w:lastRenderedPageBreak/>
              <w:t>excluding the estimated reinstatement premiums.</w:t>
            </w:r>
          </w:p>
        </w:tc>
      </w:tr>
      <w:tr w:rsidR="00616968" w:rsidRPr="000F6836" w14:paraId="2A0AFA91" w14:textId="77777777" w:rsidTr="00915624">
        <w:tc>
          <w:tcPr>
            <w:tcW w:w="2507" w:type="dxa"/>
            <w:tcBorders>
              <w:top w:val="single" w:sz="2" w:space="0" w:color="auto"/>
              <w:left w:val="single" w:sz="2" w:space="0" w:color="auto"/>
              <w:bottom w:val="single" w:sz="2" w:space="0" w:color="auto"/>
              <w:right w:val="single" w:sz="2" w:space="0" w:color="auto"/>
            </w:tcBorders>
          </w:tcPr>
          <w:p w14:paraId="475861AC" w14:textId="77777777" w:rsidR="00616968" w:rsidRPr="000F6836" w:rsidRDefault="00616968" w:rsidP="00915624">
            <w:pPr>
              <w:pStyle w:val="NormalLeft"/>
              <w:rPr>
                <w:lang w:val="en-GB"/>
              </w:rPr>
            </w:pPr>
            <w:r w:rsidRPr="000F6836">
              <w:rPr>
                <w:lang w:val="en-GB"/>
              </w:rPr>
              <w:lastRenderedPageBreak/>
              <w:t>C0730/R2300</w:t>
            </w:r>
          </w:p>
        </w:tc>
        <w:tc>
          <w:tcPr>
            <w:tcW w:w="2136" w:type="dxa"/>
            <w:tcBorders>
              <w:top w:val="single" w:sz="2" w:space="0" w:color="auto"/>
              <w:left w:val="single" w:sz="2" w:space="0" w:color="auto"/>
              <w:bottom w:val="single" w:sz="2" w:space="0" w:color="auto"/>
              <w:right w:val="single" w:sz="2" w:space="0" w:color="auto"/>
            </w:tcBorders>
          </w:tcPr>
          <w:p w14:paraId="24A7EEC9"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9804CB1"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Marine Platform Explosion.</w:t>
            </w:r>
          </w:p>
        </w:tc>
      </w:tr>
      <w:tr w:rsidR="00616968" w:rsidRPr="000F6836" w14:paraId="4A0D1058" w14:textId="77777777" w:rsidTr="00915624">
        <w:tc>
          <w:tcPr>
            <w:tcW w:w="2507" w:type="dxa"/>
            <w:tcBorders>
              <w:top w:val="single" w:sz="2" w:space="0" w:color="auto"/>
              <w:left w:val="single" w:sz="2" w:space="0" w:color="auto"/>
              <w:bottom w:val="single" w:sz="2" w:space="0" w:color="auto"/>
              <w:right w:val="single" w:sz="2" w:space="0" w:color="auto"/>
            </w:tcBorders>
          </w:tcPr>
          <w:p w14:paraId="023B6578" w14:textId="77777777" w:rsidR="00616968" w:rsidRPr="000F6836" w:rsidRDefault="00616968" w:rsidP="00915624">
            <w:pPr>
              <w:pStyle w:val="NormalLeft"/>
              <w:rPr>
                <w:lang w:val="en-GB"/>
              </w:rPr>
            </w:pPr>
            <w:r w:rsidRPr="000F6836">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3BB06970" w14:textId="77777777" w:rsidR="00616968" w:rsidRPr="000F6836" w:rsidRDefault="00616968" w:rsidP="00915624">
            <w:pPr>
              <w:pStyle w:val="NormalLeft"/>
              <w:rPr>
                <w:lang w:val="en-GB"/>
              </w:rPr>
            </w:pPr>
            <w:r w:rsidRPr="000F6836">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79C9B40B"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retrocession contracts and special purpose vehicles, relating to risks arising from Marine Platform Explosion.</w:t>
            </w:r>
          </w:p>
        </w:tc>
      </w:tr>
      <w:tr w:rsidR="00616968" w:rsidRPr="000F6836" w14:paraId="1EC573CC" w14:textId="77777777" w:rsidTr="00915624">
        <w:tc>
          <w:tcPr>
            <w:tcW w:w="2507" w:type="dxa"/>
            <w:tcBorders>
              <w:top w:val="single" w:sz="2" w:space="0" w:color="auto"/>
              <w:left w:val="single" w:sz="2" w:space="0" w:color="auto"/>
              <w:bottom w:val="single" w:sz="2" w:space="0" w:color="auto"/>
              <w:right w:val="single" w:sz="2" w:space="0" w:color="auto"/>
            </w:tcBorders>
          </w:tcPr>
          <w:p w14:paraId="7238CDAB" w14:textId="77777777" w:rsidR="00616968" w:rsidRPr="000F6836" w:rsidRDefault="00616968" w:rsidP="00915624">
            <w:pPr>
              <w:pStyle w:val="NormalLeft"/>
              <w:rPr>
                <w:lang w:val="en-GB"/>
              </w:rPr>
            </w:pPr>
            <w:r w:rsidRPr="000F6836">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083700D3" w14:textId="77777777" w:rsidR="00616968" w:rsidRPr="000F6836" w:rsidRDefault="00616968" w:rsidP="00915624">
            <w:pPr>
              <w:pStyle w:val="NormalLeft"/>
              <w:rPr>
                <w:lang w:val="en-GB"/>
              </w:rPr>
            </w:pPr>
            <w:r w:rsidRPr="000F6836">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4127611D" w14:textId="77777777" w:rsidR="00616968" w:rsidRPr="000F6836" w:rsidRDefault="00616968" w:rsidP="00915624">
            <w:pPr>
              <w:pStyle w:val="NormalLeft"/>
              <w:rPr>
                <w:lang w:val="en-GB"/>
              </w:rPr>
            </w:pPr>
            <w:r w:rsidRPr="000F6836">
              <w:rPr>
                <w:lang w:val="en-GB"/>
              </w:rPr>
              <w:t>Name of the corresponding platform.</w:t>
            </w:r>
          </w:p>
        </w:tc>
      </w:tr>
      <w:tr w:rsidR="00616968" w:rsidRPr="000F6836" w14:paraId="52657ED8" w14:textId="77777777" w:rsidTr="00915624">
        <w:tc>
          <w:tcPr>
            <w:tcW w:w="2507" w:type="dxa"/>
            <w:tcBorders>
              <w:top w:val="single" w:sz="2" w:space="0" w:color="auto"/>
              <w:left w:val="single" w:sz="2" w:space="0" w:color="auto"/>
              <w:bottom w:val="single" w:sz="2" w:space="0" w:color="auto"/>
              <w:right w:val="single" w:sz="2" w:space="0" w:color="auto"/>
            </w:tcBorders>
          </w:tcPr>
          <w:p w14:paraId="17F81FEB" w14:textId="77777777" w:rsidR="00616968" w:rsidRPr="000F6836" w:rsidRDefault="00616968" w:rsidP="00915624">
            <w:pPr>
              <w:pStyle w:val="NormalCentered"/>
              <w:rPr>
                <w:lang w:val="en-GB"/>
              </w:rPr>
            </w:pPr>
            <w:r w:rsidRPr="000F6836">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24ED46CD"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C1E470" w14:textId="77777777" w:rsidR="00616968" w:rsidRPr="000F6836" w:rsidRDefault="00616968" w:rsidP="00915624">
            <w:pPr>
              <w:pStyle w:val="NormalCentered"/>
              <w:rPr>
                <w:lang w:val="en-GB"/>
              </w:rPr>
            </w:pPr>
          </w:p>
        </w:tc>
      </w:tr>
      <w:tr w:rsidR="00616968" w:rsidRPr="000F6836" w14:paraId="53F7C5DF" w14:textId="77777777" w:rsidTr="00915624">
        <w:tc>
          <w:tcPr>
            <w:tcW w:w="2507" w:type="dxa"/>
            <w:tcBorders>
              <w:top w:val="single" w:sz="2" w:space="0" w:color="auto"/>
              <w:left w:val="single" w:sz="2" w:space="0" w:color="auto"/>
              <w:bottom w:val="single" w:sz="2" w:space="0" w:color="auto"/>
              <w:right w:val="single" w:sz="2" w:space="0" w:color="auto"/>
            </w:tcBorders>
          </w:tcPr>
          <w:p w14:paraId="1ABFFC5D" w14:textId="12BBDF04" w:rsidR="00616968" w:rsidRPr="000F6836" w:rsidRDefault="00616968" w:rsidP="00D96F94">
            <w:pPr>
              <w:pStyle w:val="NormalLeft"/>
              <w:rPr>
                <w:lang w:val="en-GB"/>
              </w:rPr>
            </w:pPr>
            <w:r w:rsidRPr="000F6836">
              <w:rPr>
                <w:lang w:val="en-GB"/>
              </w:rPr>
              <w:t>C0781/R2421 </w:t>
            </w:r>
            <w:r w:rsidR="00D96F94" w:rsidRPr="000F6836">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524131BC" w14:textId="74F93205" w:rsidR="00616968" w:rsidRPr="000F6836" w:rsidRDefault="00616968" w:rsidP="00D96F94">
            <w:pPr>
              <w:pStyle w:val="NormalLeft"/>
              <w:rPr>
                <w:lang w:val="en-GB"/>
              </w:rPr>
            </w:pPr>
            <w:r w:rsidRPr="000F6836">
              <w:rPr>
                <w:lang w:val="en-GB"/>
              </w:rPr>
              <w:t>Number of vessels below the threshold of EUR 250k </w:t>
            </w:r>
            <w:r w:rsidR="00D96F94" w:rsidRPr="000F6836">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2A1DCABF" w14:textId="74B0B9CA" w:rsidR="00616968" w:rsidRPr="000F6836" w:rsidRDefault="00616968" w:rsidP="00D96F94">
            <w:pPr>
              <w:pStyle w:val="NormalLeft"/>
              <w:rPr>
                <w:lang w:val="en-GB"/>
              </w:rPr>
            </w:pPr>
            <w:r w:rsidRPr="000F6836">
              <w:rPr>
                <w:lang w:val="en-GB"/>
              </w:rPr>
              <w:t>This is the number of vessels below the threshold of EUR 250k </w:t>
            </w:r>
            <w:r w:rsidR="00D96F94" w:rsidRPr="000F6836">
              <w:rPr>
                <w:lang w:val="en-GB"/>
              </w:rPr>
              <w:t xml:space="preserve"> </w:t>
            </w:r>
          </w:p>
        </w:tc>
      </w:tr>
      <w:tr w:rsidR="00616968" w:rsidRPr="000F6836" w14:paraId="7A12DAE2" w14:textId="77777777" w:rsidTr="00915624">
        <w:tc>
          <w:tcPr>
            <w:tcW w:w="2507" w:type="dxa"/>
            <w:tcBorders>
              <w:top w:val="single" w:sz="2" w:space="0" w:color="auto"/>
              <w:left w:val="single" w:sz="2" w:space="0" w:color="auto"/>
              <w:bottom w:val="single" w:sz="2" w:space="0" w:color="auto"/>
              <w:right w:val="single" w:sz="2" w:space="0" w:color="auto"/>
            </w:tcBorders>
          </w:tcPr>
          <w:p w14:paraId="636ED699" w14:textId="77777777" w:rsidR="00616968" w:rsidRPr="000F6836" w:rsidRDefault="00616968" w:rsidP="00915624">
            <w:pPr>
              <w:pStyle w:val="NormalCentered"/>
              <w:rPr>
                <w:lang w:val="en-GB"/>
              </w:rPr>
            </w:pPr>
            <w:r w:rsidRPr="000F6836">
              <w:rPr>
                <w:i/>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2B9C93"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A2289F1" w14:textId="77777777" w:rsidR="00616968" w:rsidRPr="000F6836" w:rsidRDefault="00616968" w:rsidP="00915624">
            <w:pPr>
              <w:pStyle w:val="NormalCentered"/>
              <w:rPr>
                <w:lang w:val="en-GB"/>
              </w:rPr>
            </w:pPr>
          </w:p>
        </w:tc>
      </w:tr>
      <w:tr w:rsidR="00616968" w:rsidRPr="000F6836" w14:paraId="69E92968" w14:textId="77777777" w:rsidTr="00915624">
        <w:tc>
          <w:tcPr>
            <w:tcW w:w="2507" w:type="dxa"/>
            <w:tcBorders>
              <w:top w:val="single" w:sz="2" w:space="0" w:color="auto"/>
              <w:left w:val="single" w:sz="2" w:space="0" w:color="auto"/>
              <w:bottom w:val="single" w:sz="2" w:space="0" w:color="auto"/>
              <w:right w:val="single" w:sz="2" w:space="0" w:color="auto"/>
            </w:tcBorders>
          </w:tcPr>
          <w:p w14:paraId="4064055D" w14:textId="77777777" w:rsidR="00616968" w:rsidRPr="000F6836" w:rsidRDefault="00616968" w:rsidP="00915624">
            <w:pPr>
              <w:pStyle w:val="NormalLeft"/>
              <w:rPr>
                <w:lang w:val="en-GB"/>
              </w:rPr>
            </w:pPr>
            <w:r w:rsidRPr="000F6836">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582EA4F7" w14:textId="77777777" w:rsidR="00616968" w:rsidRPr="000F6836" w:rsidRDefault="00616968" w:rsidP="00915624">
            <w:pPr>
              <w:pStyle w:val="NormalLeft"/>
              <w:rPr>
                <w:lang w:val="en-GB"/>
              </w:rPr>
            </w:pPr>
            <w:r w:rsidRPr="000F6836">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07B6BF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events, for marine risks.</w:t>
            </w:r>
          </w:p>
        </w:tc>
      </w:tr>
      <w:tr w:rsidR="00616968" w:rsidRPr="000F6836" w14:paraId="5451B72F" w14:textId="77777777" w:rsidTr="00915624">
        <w:tc>
          <w:tcPr>
            <w:tcW w:w="2507" w:type="dxa"/>
            <w:tcBorders>
              <w:top w:val="single" w:sz="2" w:space="0" w:color="auto"/>
              <w:left w:val="single" w:sz="2" w:space="0" w:color="auto"/>
              <w:bottom w:val="single" w:sz="2" w:space="0" w:color="auto"/>
              <w:right w:val="single" w:sz="2" w:space="0" w:color="auto"/>
            </w:tcBorders>
          </w:tcPr>
          <w:p w14:paraId="30E67CB5" w14:textId="77777777" w:rsidR="00616968" w:rsidRPr="000F6836" w:rsidRDefault="00616968" w:rsidP="00915624">
            <w:pPr>
              <w:pStyle w:val="NormalLeft"/>
              <w:rPr>
                <w:lang w:val="en-GB"/>
              </w:rPr>
            </w:pPr>
            <w:r w:rsidRPr="000F6836">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4B043F" w14:textId="77777777" w:rsidR="00616968" w:rsidRPr="000F6836" w:rsidRDefault="00616968" w:rsidP="00915624">
            <w:pPr>
              <w:pStyle w:val="NormalLeft"/>
              <w:rPr>
                <w:lang w:val="en-GB"/>
              </w:rPr>
            </w:pPr>
            <w:r w:rsidRPr="000F6836">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9EEAC37"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events for marine risks.</w:t>
            </w:r>
          </w:p>
        </w:tc>
      </w:tr>
      <w:tr w:rsidR="00616968" w:rsidRPr="000F6836" w14:paraId="1880E197" w14:textId="77777777" w:rsidTr="00915624">
        <w:tc>
          <w:tcPr>
            <w:tcW w:w="2507" w:type="dxa"/>
            <w:tcBorders>
              <w:top w:val="single" w:sz="2" w:space="0" w:color="auto"/>
              <w:left w:val="single" w:sz="2" w:space="0" w:color="auto"/>
              <w:bottom w:val="single" w:sz="2" w:space="0" w:color="auto"/>
              <w:right w:val="single" w:sz="2" w:space="0" w:color="auto"/>
            </w:tcBorders>
          </w:tcPr>
          <w:p w14:paraId="5DED73FE" w14:textId="77777777" w:rsidR="00616968" w:rsidRPr="000F6836" w:rsidRDefault="00616968" w:rsidP="00915624">
            <w:pPr>
              <w:pStyle w:val="NormalLeft"/>
              <w:rPr>
                <w:lang w:val="en-GB"/>
              </w:rPr>
            </w:pPr>
            <w:r w:rsidRPr="000F6836">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7987C304" w14:textId="77777777" w:rsidR="00616968" w:rsidRPr="000F6836" w:rsidRDefault="00616968" w:rsidP="00915624">
            <w:pPr>
              <w:pStyle w:val="NormalLeft"/>
              <w:rPr>
                <w:lang w:val="en-GB"/>
              </w:rPr>
            </w:pPr>
            <w:r w:rsidRPr="000F6836">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851784C"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events, for marine risks.</w:t>
            </w:r>
          </w:p>
        </w:tc>
      </w:tr>
      <w:tr w:rsidR="00616968" w:rsidRPr="000F6836" w14:paraId="590C2083" w14:textId="77777777" w:rsidTr="00915624">
        <w:tc>
          <w:tcPr>
            <w:tcW w:w="2507" w:type="dxa"/>
            <w:tcBorders>
              <w:top w:val="single" w:sz="2" w:space="0" w:color="auto"/>
              <w:left w:val="single" w:sz="2" w:space="0" w:color="auto"/>
              <w:bottom w:val="single" w:sz="2" w:space="0" w:color="auto"/>
              <w:right w:val="single" w:sz="2" w:space="0" w:color="auto"/>
            </w:tcBorders>
          </w:tcPr>
          <w:p w14:paraId="235B1980" w14:textId="77777777" w:rsidR="00616968" w:rsidRPr="000F6836" w:rsidRDefault="00616968" w:rsidP="00915624">
            <w:pPr>
              <w:pStyle w:val="NormalLeft"/>
              <w:rPr>
                <w:lang w:val="en-GB"/>
              </w:rPr>
            </w:pPr>
            <w:r w:rsidRPr="000F6836">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78EE0D73"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F86FFB1" w14:textId="77777777" w:rsidR="00616968" w:rsidRPr="000F6836" w:rsidRDefault="00616968" w:rsidP="00915624">
            <w:pPr>
              <w:pStyle w:val="NormalLeft"/>
              <w:rPr>
                <w:lang w:val="en-GB"/>
              </w:rPr>
            </w:pPr>
            <w:r w:rsidRPr="000F6836">
              <w:rPr>
                <w:lang w:val="en-GB"/>
              </w:rPr>
              <w:t>This is the total risk mitigation effect, before diversification effect between types of events, of the group's specific reinsurance contracts and special purpose vehicles arising from the marine risks.</w:t>
            </w:r>
          </w:p>
        </w:tc>
      </w:tr>
      <w:tr w:rsidR="00616968" w:rsidRPr="000F6836" w14:paraId="253023BD" w14:textId="77777777" w:rsidTr="00915624">
        <w:tc>
          <w:tcPr>
            <w:tcW w:w="2507" w:type="dxa"/>
            <w:tcBorders>
              <w:top w:val="single" w:sz="2" w:space="0" w:color="auto"/>
              <w:left w:val="single" w:sz="2" w:space="0" w:color="auto"/>
              <w:bottom w:val="single" w:sz="2" w:space="0" w:color="auto"/>
              <w:right w:val="single" w:sz="2" w:space="0" w:color="auto"/>
            </w:tcBorders>
          </w:tcPr>
          <w:p w14:paraId="41481B0E" w14:textId="77777777" w:rsidR="00616968" w:rsidRPr="000F6836" w:rsidRDefault="00616968" w:rsidP="00915624">
            <w:pPr>
              <w:pStyle w:val="NormalLeft"/>
              <w:rPr>
                <w:lang w:val="en-GB"/>
              </w:rPr>
            </w:pPr>
            <w:r w:rsidRPr="000F6836">
              <w:rPr>
                <w:lang w:val="en-GB"/>
              </w:rPr>
              <w:lastRenderedPageBreak/>
              <w:t>C0780/R2400</w:t>
            </w:r>
          </w:p>
        </w:tc>
        <w:tc>
          <w:tcPr>
            <w:tcW w:w="2136" w:type="dxa"/>
            <w:tcBorders>
              <w:top w:val="single" w:sz="2" w:space="0" w:color="auto"/>
              <w:left w:val="single" w:sz="2" w:space="0" w:color="auto"/>
              <w:bottom w:val="single" w:sz="2" w:space="0" w:color="auto"/>
              <w:right w:val="single" w:sz="2" w:space="0" w:color="auto"/>
            </w:tcBorders>
          </w:tcPr>
          <w:p w14:paraId="0642BD49" w14:textId="77777777" w:rsidR="00616968" w:rsidRPr="000F6836" w:rsidRDefault="00616968" w:rsidP="00915624">
            <w:pPr>
              <w:pStyle w:val="NormalLeft"/>
              <w:rPr>
                <w:lang w:val="en-GB"/>
              </w:rPr>
            </w:pPr>
            <w:r w:rsidRPr="000F6836">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9643ACA"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events, for marine risks.</w:t>
            </w:r>
          </w:p>
        </w:tc>
      </w:tr>
      <w:tr w:rsidR="00616968" w:rsidRPr="000F6836" w14:paraId="5302FED0" w14:textId="77777777" w:rsidTr="00915624">
        <w:tc>
          <w:tcPr>
            <w:tcW w:w="2507" w:type="dxa"/>
            <w:tcBorders>
              <w:top w:val="single" w:sz="2" w:space="0" w:color="auto"/>
              <w:left w:val="single" w:sz="2" w:space="0" w:color="auto"/>
              <w:bottom w:val="single" w:sz="2" w:space="0" w:color="auto"/>
              <w:right w:val="single" w:sz="2" w:space="0" w:color="auto"/>
            </w:tcBorders>
          </w:tcPr>
          <w:p w14:paraId="42D7C0A8" w14:textId="77777777" w:rsidR="00616968" w:rsidRPr="000F6836" w:rsidRDefault="00616968" w:rsidP="00915624">
            <w:pPr>
              <w:pStyle w:val="NormalLeft"/>
              <w:rPr>
                <w:lang w:val="en-GB"/>
              </w:rPr>
            </w:pPr>
            <w:r w:rsidRPr="000F6836">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6A06D34E" w14:textId="77777777" w:rsidR="00616968" w:rsidRPr="000F6836" w:rsidRDefault="00616968" w:rsidP="00915624">
            <w:pPr>
              <w:pStyle w:val="NormalLeft"/>
              <w:rPr>
                <w:lang w:val="en-GB"/>
              </w:rPr>
            </w:pPr>
            <w:r w:rsidRPr="000F6836">
              <w:rPr>
                <w:lang w:val="en-GB"/>
              </w:rPr>
              <w:t>Catastrophe Risk Charge Marine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2E55538"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type of events for marine risks.</w:t>
            </w:r>
          </w:p>
        </w:tc>
      </w:tr>
      <w:tr w:rsidR="00616968" w:rsidRPr="000F6836" w14:paraId="5D613DA9" w14:textId="77777777" w:rsidTr="00915624">
        <w:tc>
          <w:tcPr>
            <w:tcW w:w="2507" w:type="dxa"/>
            <w:tcBorders>
              <w:top w:val="single" w:sz="2" w:space="0" w:color="auto"/>
              <w:left w:val="single" w:sz="2" w:space="0" w:color="auto"/>
              <w:bottom w:val="single" w:sz="2" w:space="0" w:color="auto"/>
              <w:right w:val="single" w:sz="2" w:space="0" w:color="auto"/>
            </w:tcBorders>
          </w:tcPr>
          <w:p w14:paraId="34F6579E" w14:textId="77777777" w:rsidR="00616968" w:rsidRPr="000F6836" w:rsidRDefault="00616968" w:rsidP="00915624">
            <w:pPr>
              <w:pStyle w:val="NormalLeft"/>
              <w:rPr>
                <w:lang w:val="en-GB"/>
              </w:rPr>
            </w:pPr>
            <w:r w:rsidRPr="000F6836">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698C0B02" w14:textId="77777777" w:rsidR="00616968" w:rsidRPr="000F6836" w:rsidRDefault="00616968" w:rsidP="00915624">
            <w:pPr>
              <w:pStyle w:val="NormalLeft"/>
              <w:rPr>
                <w:lang w:val="en-GB"/>
              </w:rPr>
            </w:pPr>
            <w:r w:rsidRPr="000F6836">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F37EC"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events, for marine risks.</w:t>
            </w:r>
          </w:p>
        </w:tc>
      </w:tr>
      <w:tr w:rsidR="00616968" w:rsidRPr="000F6836" w14:paraId="30E72031" w14:textId="77777777" w:rsidTr="00915624">
        <w:tc>
          <w:tcPr>
            <w:tcW w:w="2507" w:type="dxa"/>
            <w:tcBorders>
              <w:top w:val="single" w:sz="2" w:space="0" w:color="auto"/>
              <w:left w:val="single" w:sz="2" w:space="0" w:color="auto"/>
              <w:bottom w:val="single" w:sz="2" w:space="0" w:color="auto"/>
              <w:right w:val="single" w:sz="2" w:space="0" w:color="auto"/>
            </w:tcBorders>
          </w:tcPr>
          <w:p w14:paraId="76876FEE" w14:textId="77777777" w:rsidR="00616968" w:rsidRPr="000F6836" w:rsidRDefault="00616968" w:rsidP="00915624">
            <w:pPr>
              <w:pStyle w:val="NormalCentered"/>
              <w:rPr>
                <w:lang w:val="en-GB"/>
              </w:rPr>
            </w:pPr>
            <w:r w:rsidRPr="000F6836">
              <w:rPr>
                <w:i/>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44DE011C"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3DD6E8F" w14:textId="77777777" w:rsidR="00616968" w:rsidRPr="000F6836" w:rsidRDefault="00616968" w:rsidP="00915624">
            <w:pPr>
              <w:pStyle w:val="NormalCentered"/>
              <w:rPr>
                <w:lang w:val="en-GB"/>
              </w:rPr>
            </w:pPr>
          </w:p>
        </w:tc>
      </w:tr>
      <w:tr w:rsidR="00616968" w:rsidRPr="000F6836" w14:paraId="04130078" w14:textId="77777777" w:rsidTr="00915624">
        <w:tc>
          <w:tcPr>
            <w:tcW w:w="2507" w:type="dxa"/>
            <w:tcBorders>
              <w:top w:val="single" w:sz="2" w:space="0" w:color="auto"/>
              <w:left w:val="single" w:sz="2" w:space="0" w:color="auto"/>
              <w:bottom w:val="single" w:sz="2" w:space="0" w:color="auto"/>
              <w:right w:val="single" w:sz="2" w:space="0" w:color="auto"/>
            </w:tcBorders>
          </w:tcPr>
          <w:p w14:paraId="2DCAD324" w14:textId="77777777" w:rsidR="00616968" w:rsidRPr="000F6836" w:rsidRDefault="00616968" w:rsidP="00915624">
            <w:pPr>
              <w:pStyle w:val="NormalLeft"/>
              <w:rPr>
                <w:lang w:val="en-GB"/>
              </w:rPr>
            </w:pPr>
            <w:r w:rsidRPr="000F6836">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5912CFAA" w14:textId="77777777" w:rsidR="00616968" w:rsidRPr="000F6836" w:rsidRDefault="00616968" w:rsidP="00915624">
            <w:pPr>
              <w:pStyle w:val="NormalLeft"/>
              <w:rPr>
                <w:lang w:val="en-GB"/>
              </w:rPr>
            </w:pPr>
            <w:r w:rsidRPr="000F6836">
              <w:rPr>
                <w:lang w:val="en-GB"/>
              </w:rPr>
              <w:t xml:space="preserve">Catastrophe Risk Charge Aviation before risk mitigation — </w:t>
            </w:r>
            <w:r w:rsidRPr="000F6836">
              <w:rPr>
                <w:i/>
                <w:lang w:val="en-GB"/>
              </w:rPr>
              <w:t>Type of cover</w:t>
            </w:r>
            <w:r w:rsidRPr="000F6836">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41B58074" w14:textId="77777777" w:rsidR="00616968" w:rsidRPr="000F6836" w:rsidRDefault="00616968" w:rsidP="00915624">
            <w:pPr>
              <w:pStyle w:val="NormalLeft"/>
              <w:rPr>
                <w:lang w:val="en-GB"/>
              </w:rPr>
            </w:pPr>
            <w:r w:rsidRPr="000F6836">
              <w:rPr>
                <w:lang w:val="en-GB"/>
              </w:rPr>
              <w:t>This is the capital requirement before risk mitigation, per type of cover (Aviation hull and Aviation liability), for risks arising from Aviation.</w:t>
            </w:r>
          </w:p>
          <w:p w14:paraId="6B0DB7DB" w14:textId="77777777" w:rsidR="00616968" w:rsidRPr="000F6836" w:rsidRDefault="00616968" w:rsidP="00915624">
            <w:pPr>
              <w:pStyle w:val="NormalLeft"/>
              <w:rPr>
                <w:lang w:val="en-GB"/>
              </w:rPr>
            </w:pPr>
            <w:r w:rsidRPr="000F6836">
              <w:rPr>
                <w:lang w:val="en-GB"/>
              </w:rPr>
              <w:t>The maximum relates to all aircrafts insured by the insurance or reinsurance group in lines of business:</w:t>
            </w:r>
          </w:p>
          <w:p w14:paraId="085344F9" w14:textId="77777777" w:rsidR="00616968" w:rsidRPr="000F6836" w:rsidRDefault="00616968" w:rsidP="00915624">
            <w:pPr>
              <w:pStyle w:val="NormalLeft"/>
              <w:rPr>
                <w:lang w:val="en-GB"/>
              </w:rPr>
            </w:pPr>
            <w:r w:rsidRPr="000F6836">
              <w:rPr>
                <w:lang w:val="en-GB"/>
              </w:rPr>
              <w:t>Marine, aviation and transport, including proportional reinsurance obligations; and</w:t>
            </w:r>
          </w:p>
          <w:p w14:paraId="7D89B408" w14:textId="77777777" w:rsidR="00616968" w:rsidRPr="000F6836" w:rsidRDefault="00616968" w:rsidP="00915624">
            <w:pPr>
              <w:pStyle w:val="NormalLeft"/>
              <w:rPr>
                <w:lang w:val="en-GB"/>
              </w:rPr>
            </w:pPr>
            <w:r w:rsidRPr="000F6836">
              <w:rPr>
                <w:lang w:val="en-GB"/>
              </w:rPr>
              <w:t>Non–proportional marine, aviation and transport reinsurance.</w:t>
            </w:r>
          </w:p>
          <w:p w14:paraId="26CCA439" w14:textId="77777777" w:rsidR="00616968" w:rsidRPr="000F6836" w:rsidRDefault="00616968" w:rsidP="00915624">
            <w:pPr>
              <w:pStyle w:val="NormalLeft"/>
              <w:rPr>
                <w:lang w:val="en-GB"/>
              </w:rPr>
            </w:pPr>
          </w:p>
          <w:p w14:paraId="13C4E85D" w14:textId="77777777" w:rsidR="00616968" w:rsidRPr="000F6836" w:rsidRDefault="00616968" w:rsidP="00915624">
            <w:pPr>
              <w:pStyle w:val="NormalLeft"/>
              <w:rPr>
                <w:lang w:val="en-GB"/>
              </w:rPr>
            </w:pPr>
            <w:r w:rsidRPr="000F6836">
              <w:rPr>
                <w:lang w:val="en-GB"/>
              </w:rPr>
              <w:t>The amount per type of cover is equal to the sum insured for the specific type of cover accepted by the insurance or reinsurance group for aviation insurance and reinsurance and in relation to the selected aircraft.</w:t>
            </w:r>
          </w:p>
        </w:tc>
      </w:tr>
      <w:tr w:rsidR="00616968" w:rsidRPr="000F6836" w14:paraId="361C6AD3" w14:textId="77777777" w:rsidTr="00915624">
        <w:tc>
          <w:tcPr>
            <w:tcW w:w="2507" w:type="dxa"/>
            <w:tcBorders>
              <w:top w:val="single" w:sz="2" w:space="0" w:color="auto"/>
              <w:left w:val="single" w:sz="2" w:space="0" w:color="auto"/>
              <w:bottom w:val="single" w:sz="2" w:space="0" w:color="auto"/>
              <w:right w:val="single" w:sz="2" w:space="0" w:color="auto"/>
            </w:tcBorders>
          </w:tcPr>
          <w:p w14:paraId="6805B669" w14:textId="77777777" w:rsidR="00616968" w:rsidRPr="000F6836" w:rsidRDefault="00616968" w:rsidP="00915624">
            <w:pPr>
              <w:pStyle w:val="NormalLeft"/>
              <w:rPr>
                <w:lang w:val="en-GB"/>
              </w:rPr>
            </w:pPr>
            <w:r w:rsidRPr="000F6836">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3E33CA8A" w14:textId="77777777" w:rsidR="00616968" w:rsidRPr="000F6836" w:rsidRDefault="00616968" w:rsidP="00915624">
            <w:pPr>
              <w:pStyle w:val="NormalLeft"/>
              <w:rPr>
                <w:lang w:val="en-GB"/>
              </w:rPr>
            </w:pPr>
            <w:r w:rsidRPr="000F6836">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63EDD54A" w14:textId="77777777" w:rsidR="00616968" w:rsidRPr="000F6836" w:rsidRDefault="00616968" w:rsidP="00915624">
            <w:pPr>
              <w:pStyle w:val="NormalLeft"/>
              <w:rPr>
                <w:lang w:val="en-GB"/>
              </w:rPr>
            </w:pPr>
            <w:r w:rsidRPr="000F6836">
              <w:rPr>
                <w:lang w:val="en-GB"/>
              </w:rPr>
              <w:t>This is the total capital requirement before risk mitigation for risks arising from Aviation.</w:t>
            </w:r>
          </w:p>
        </w:tc>
      </w:tr>
      <w:tr w:rsidR="00616968" w:rsidRPr="000F6836" w14:paraId="4A6E4A59" w14:textId="77777777" w:rsidTr="00915624">
        <w:tc>
          <w:tcPr>
            <w:tcW w:w="2507" w:type="dxa"/>
            <w:tcBorders>
              <w:top w:val="single" w:sz="2" w:space="0" w:color="auto"/>
              <w:left w:val="single" w:sz="2" w:space="0" w:color="auto"/>
              <w:bottom w:val="single" w:sz="2" w:space="0" w:color="auto"/>
              <w:right w:val="single" w:sz="2" w:space="0" w:color="auto"/>
            </w:tcBorders>
          </w:tcPr>
          <w:p w14:paraId="7B3AEC8D" w14:textId="77777777" w:rsidR="00616968" w:rsidRPr="000F6836" w:rsidRDefault="00616968" w:rsidP="00915624">
            <w:pPr>
              <w:pStyle w:val="NormalLeft"/>
              <w:rPr>
                <w:lang w:val="en-GB"/>
              </w:rPr>
            </w:pPr>
            <w:r w:rsidRPr="000F6836">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91DD81"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CEB5024" w14:textId="77777777" w:rsidR="00616968" w:rsidRPr="000F6836" w:rsidRDefault="00616968" w:rsidP="00915624">
            <w:pPr>
              <w:pStyle w:val="NormalLeft"/>
              <w:rPr>
                <w:lang w:val="en-GB"/>
              </w:rPr>
            </w:pPr>
            <w:r w:rsidRPr="000F6836">
              <w:rPr>
                <w:lang w:val="en-GB"/>
              </w:rPr>
              <w:t xml:space="preserve">The estimated risk mitigation effect of the group's specific reinsurance contracts and special purpose vehicles relating to risks </w:t>
            </w:r>
            <w:r w:rsidRPr="000F6836">
              <w:rPr>
                <w:lang w:val="en-GB"/>
              </w:rPr>
              <w:lastRenderedPageBreak/>
              <w:t>arising from Aviation, excluding the estimated reinstatement premiums.</w:t>
            </w:r>
          </w:p>
        </w:tc>
      </w:tr>
      <w:tr w:rsidR="00616968" w:rsidRPr="000F6836" w14:paraId="0CAFF80C" w14:textId="77777777" w:rsidTr="00915624">
        <w:tc>
          <w:tcPr>
            <w:tcW w:w="2507" w:type="dxa"/>
            <w:tcBorders>
              <w:top w:val="single" w:sz="2" w:space="0" w:color="auto"/>
              <w:left w:val="single" w:sz="2" w:space="0" w:color="auto"/>
              <w:bottom w:val="single" w:sz="2" w:space="0" w:color="auto"/>
              <w:right w:val="single" w:sz="2" w:space="0" w:color="auto"/>
            </w:tcBorders>
          </w:tcPr>
          <w:p w14:paraId="042706F0" w14:textId="77777777" w:rsidR="00616968" w:rsidRPr="000F6836" w:rsidRDefault="00616968" w:rsidP="00915624">
            <w:pPr>
              <w:pStyle w:val="NormalLeft"/>
              <w:rPr>
                <w:lang w:val="en-GB"/>
              </w:rPr>
            </w:pPr>
            <w:r w:rsidRPr="000F6836">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6841C70E"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E7E41D2"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Aviation.</w:t>
            </w:r>
          </w:p>
        </w:tc>
      </w:tr>
      <w:tr w:rsidR="00616968" w:rsidRPr="000F6836" w14:paraId="6690EC8D" w14:textId="77777777" w:rsidTr="00915624">
        <w:tc>
          <w:tcPr>
            <w:tcW w:w="2507" w:type="dxa"/>
            <w:tcBorders>
              <w:top w:val="single" w:sz="2" w:space="0" w:color="auto"/>
              <w:left w:val="single" w:sz="2" w:space="0" w:color="auto"/>
              <w:bottom w:val="single" w:sz="2" w:space="0" w:color="auto"/>
              <w:right w:val="single" w:sz="2" w:space="0" w:color="auto"/>
            </w:tcBorders>
          </w:tcPr>
          <w:p w14:paraId="55CBA745" w14:textId="77777777" w:rsidR="00616968" w:rsidRPr="000F6836" w:rsidRDefault="00616968" w:rsidP="00915624">
            <w:pPr>
              <w:pStyle w:val="NormalLeft"/>
              <w:rPr>
                <w:lang w:val="en-GB"/>
              </w:rPr>
            </w:pPr>
            <w:r w:rsidRPr="000F6836">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00DCE3C7" w14:textId="77777777" w:rsidR="00616968" w:rsidRPr="000F6836" w:rsidRDefault="00616968" w:rsidP="00915624">
            <w:pPr>
              <w:pStyle w:val="NormalLeft"/>
              <w:rPr>
                <w:lang w:val="en-GB"/>
              </w:rPr>
            </w:pPr>
            <w:r w:rsidRPr="000F6836">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351AF760"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Aviation.</w:t>
            </w:r>
          </w:p>
        </w:tc>
      </w:tr>
      <w:tr w:rsidR="00616968" w:rsidRPr="000F6836" w14:paraId="40811E31" w14:textId="77777777" w:rsidTr="00915624">
        <w:tc>
          <w:tcPr>
            <w:tcW w:w="2507" w:type="dxa"/>
            <w:tcBorders>
              <w:top w:val="single" w:sz="2" w:space="0" w:color="auto"/>
              <w:left w:val="single" w:sz="2" w:space="0" w:color="auto"/>
              <w:bottom w:val="single" w:sz="2" w:space="0" w:color="auto"/>
              <w:right w:val="single" w:sz="2" w:space="0" w:color="auto"/>
            </w:tcBorders>
          </w:tcPr>
          <w:p w14:paraId="60CFB7EC" w14:textId="77777777" w:rsidR="00616968" w:rsidRPr="000F6836" w:rsidRDefault="00616968" w:rsidP="00915624">
            <w:pPr>
              <w:pStyle w:val="NormalCentered"/>
              <w:rPr>
                <w:lang w:val="en-GB"/>
              </w:rPr>
            </w:pPr>
            <w:r w:rsidRPr="000F6836">
              <w:rPr>
                <w:i/>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1BCFC109"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2D4A1E" w14:textId="77777777" w:rsidR="00616968" w:rsidRPr="000F6836" w:rsidRDefault="00616968" w:rsidP="00915624">
            <w:pPr>
              <w:pStyle w:val="NormalCentered"/>
              <w:rPr>
                <w:lang w:val="en-GB"/>
              </w:rPr>
            </w:pPr>
          </w:p>
        </w:tc>
      </w:tr>
      <w:tr w:rsidR="00616968" w:rsidRPr="000F6836" w14:paraId="4F62C9FD" w14:textId="77777777" w:rsidTr="00915624">
        <w:tc>
          <w:tcPr>
            <w:tcW w:w="2507" w:type="dxa"/>
            <w:tcBorders>
              <w:top w:val="single" w:sz="2" w:space="0" w:color="auto"/>
              <w:left w:val="single" w:sz="2" w:space="0" w:color="auto"/>
              <w:bottom w:val="single" w:sz="2" w:space="0" w:color="auto"/>
              <w:right w:val="single" w:sz="2" w:space="0" w:color="auto"/>
            </w:tcBorders>
          </w:tcPr>
          <w:p w14:paraId="3470079B" w14:textId="77777777" w:rsidR="00616968" w:rsidRPr="000F6836" w:rsidRDefault="00616968" w:rsidP="00915624">
            <w:pPr>
              <w:pStyle w:val="NormalLeft"/>
              <w:rPr>
                <w:lang w:val="en-GB"/>
              </w:rPr>
            </w:pPr>
            <w:r w:rsidRPr="000F6836">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48E09BED" w14:textId="77777777" w:rsidR="00616968" w:rsidRPr="000F6836" w:rsidRDefault="00616968" w:rsidP="00915624">
            <w:pPr>
              <w:pStyle w:val="NormalLeft"/>
              <w:rPr>
                <w:lang w:val="en-GB"/>
              </w:rPr>
            </w:pPr>
            <w:r w:rsidRPr="000F6836">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6BCAAC09" w14:textId="77777777" w:rsidR="00616968" w:rsidRPr="000F6836" w:rsidRDefault="00616968" w:rsidP="00915624">
            <w:pPr>
              <w:pStyle w:val="NormalLeft"/>
              <w:rPr>
                <w:lang w:val="en-GB"/>
              </w:rPr>
            </w:pPr>
            <w:r w:rsidRPr="000F6836">
              <w:rPr>
                <w:lang w:val="en-GB"/>
              </w:rPr>
              <w:t>This is the total capital requirement before risk mitigation for Fire risks.</w:t>
            </w:r>
          </w:p>
          <w:p w14:paraId="5936C669" w14:textId="77777777" w:rsidR="00616968" w:rsidRPr="000F6836" w:rsidRDefault="00616968" w:rsidP="00915624">
            <w:pPr>
              <w:pStyle w:val="NormalLeft"/>
              <w:rPr>
                <w:lang w:val="en-GB"/>
              </w:rPr>
            </w:pPr>
            <w:r w:rsidRPr="000F6836">
              <w:rPr>
                <w:lang w:val="en-GB"/>
              </w:rPr>
              <w:t>Amount is equal to the largest fire risk concentration of an insurance or reinsurance group being the set of buildings with the largest sum insured that meets the following conditions:</w:t>
            </w:r>
          </w:p>
          <w:p w14:paraId="25668EC6" w14:textId="77777777" w:rsidR="00616968" w:rsidRPr="000F6836" w:rsidRDefault="00616968" w:rsidP="00915624">
            <w:pPr>
              <w:pStyle w:val="NormalLeft"/>
              <w:rPr>
                <w:lang w:val="en-GB"/>
              </w:rPr>
            </w:pPr>
            <w:r w:rsidRPr="000F6836">
              <w:rPr>
                <w:lang w:val="en-GB"/>
              </w:rPr>
              <w:t>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6A801998" w14:textId="77777777" w:rsidR="00616968" w:rsidRPr="000F6836" w:rsidRDefault="00616968" w:rsidP="00915624">
            <w:pPr>
              <w:pStyle w:val="NormalLeft"/>
              <w:rPr>
                <w:lang w:val="en-GB"/>
              </w:rPr>
            </w:pPr>
            <w:r w:rsidRPr="000F6836">
              <w:rPr>
                <w:lang w:val="en-GB"/>
              </w:rPr>
              <w:t>All buildings are partly or fully located within a radius of 200 meters.</w:t>
            </w:r>
          </w:p>
        </w:tc>
      </w:tr>
      <w:tr w:rsidR="00616968" w:rsidRPr="000F6836" w14:paraId="3BAAC219" w14:textId="77777777" w:rsidTr="00915624">
        <w:tc>
          <w:tcPr>
            <w:tcW w:w="2507" w:type="dxa"/>
            <w:tcBorders>
              <w:top w:val="single" w:sz="2" w:space="0" w:color="auto"/>
              <w:left w:val="single" w:sz="2" w:space="0" w:color="auto"/>
              <w:bottom w:val="single" w:sz="2" w:space="0" w:color="auto"/>
              <w:right w:val="single" w:sz="2" w:space="0" w:color="auto"/>
            </w:tcBorders>
          </w:tcPr>
          <w:p w14:paraId="1BEBCCB9" w14:textId="77777777" w:rsidR="00616968" w:rsidRPr="000F6836" w:rsidRDefault="00616968" w:rsidP="00915624">
            <w:pPr>
              <w:pStyle w:val="NormalLeft"/>
              <w:rPr>
                <w:lang w:val="en-GB"/>
              </w:rPr>
            </w:pPr>
            <w:r w:rsidRPr="000F6836">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40199891"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30FED7D5"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Fire, excluding the estimated reinstatement premiums.</w:t>
            </w:r>
          </w:p>
        </w:tc>
      </w:tr>
      <w:tr w:rsidR="00616968" w:rsidRPr="000F6836" w14:paraId="1179B215" w14:textId="77777777" w:rsidTr="00915624">
        <w:tc>
          <w:tcPr>
            <w:tcW w:w="2507" w:type="dxa"/>
            <w:tcBorders>
              <w:top w:val="single" w:sz="2" w:space="0" w:color="auto"/>
              <w:left w:val="single" w:sz="2" w:space="0" w:color="auto"/>
              <w:bottom w:val="single" w:sz="2" w:space="0" w:color="auto"/>
              <w:right w:val="single" w:sz="2" w:space="0" w:color="auto"/>
            </w:tcBorders>
          </w:tcPr>
          <w:p w14:paraId="20E50A02" w14:textId="77777777" w:rsidR="00616968" w:rsidRPr="000F6836" w:rsidRDefault="00616968" w:rsidP="00915624">
            <w:pPr>
              <w:pStyle w:val="NormalLeft"/>
              <w:rPr>
                <w:lang w:val="en-GB"/>
              </w:rPr>
            </w:pPr>
            <w:r w:rsidRPr="000F6836">
              <w:rPr>
                <w:lang w:val="en-GB"/>
              </w:rPr>
              <w:t>C0870/R2600</w:t>
            </w:r>
          </w:p>
        </w:tc>
        <w:tc>
          <w:tcPr>
            <w:tcW w:w="2136" w:type="dxa"/>
            <w:tcBorders>
              <w:top w:val="single" w:sz="2" w:space="0" w:color="auto"/>
              <w:left w:val="single" w:sz="2" w:space="0" w:color="auto"/>
              <w:bottom w:val="single" w:sz="2" w:space="0" w:color="auto"/>
              <w:right w:val="single" w:sz="2" w:space="0" w:color="auto"/>
            </w:tcBorders>
          </w:tcPr>
          <w:p w14:paraId="0DBDA8CD"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0016B2F"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Fire.</w:t>
            </w:r>
          </w:p>
        </w:tc>
      </w:tr>
      <w:tr w:rsidR="00616968" w:rsidRPr="000F6836" w14:paraId="1B482CEB" w14:textId="77777777" w:rsidTr="00915624">
        <w:tc>
          <w:tcPr>
            <w:tcW w:w="2507" w:type="dxa"/>
            <w:tcBorders>
              <w:top w:val="single" w:sz="2" w:space="0" w:color="auto"/>
              <w:left w:val="single" w:sz="2" w:space="0" w:color="auto"/>
              <w:bottom w:val="single" w:sz="2" w:space="0" w:color="auto"/>
              <w:right w:val="single" w:sz="2" w:space="0" w:color="auto"/>
            </w:tcBorders>
          </w:tcPr>
          <w:p w14:paraId="04B19877" w14:textId="77777777" w:rsidR="00616968" w:rsidRPr="000F6836" w:rsidRDefault="00616968" w:rsidP="00915624">
            <w:pPr>
              <w:pStyle w:val="NormalLeft"/>
              <w:rPr>
                <w:lang w:val="en-GB"/>
              </w:rPr>
            </w:pPr>
            <w:r w:rsidRPr="000F6836">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2C32AFA0" w14:textId="77777777" w:rsidR="00616968" w:rsidRPr="000F6836" w:rsidRDefault="00616968" w:rsidP="00915624">
            <w:pPr>
              <w:pStyle w:val="NormalLeft"/>
              <w:rPr>
                <w:lang w:val="en-GB"/>
              </w:rPr>
            </w:pPr>
            <w:r w:rsidRPr="000F6836">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2F884EEA" w14:textId="77777777" w:rsidR="00616968" w:rsidRPr="000F6836" w:rsidRDefault="00616968" w:rsidP="00915624">
            <w:pPr>
              <w:pStyle w:val="NormalLeft"/>
              <w:rPr>
                <w:lang w:val="en-GB"/>
              </w:rPr>
            </w:pPr>
            <w:r w:rsidRPr="000F6836">
              <w:rPr>
                <w:lang w:val="en-GB"/>
              </w:rPr>
              <w:t xml:space="preserve">The total capital requirement after risk mitigation, after the deduction of the risk mitigating effect of the group's specific </w:t>
            </w:r>
            <w:r w:rsidRPr="000F6836">
              <w:rPr>
                <w:lang w:val="en-GB"/>
              </w:rPr>
              <w:lastRenderedPageBreak/>
              <w:t>retrocession contracts and special purpose vehicles, relating to risks arising from Fire.</w:t>
            </w:r>
          </w:p>
        </w:tc>
      </w:tr>
      <w:tr w:rsidR="00616968" w:rsidRPr="000F6836" w14:paraId="74E8C6B4" w14:textId="77777777" w:rsidTr="00915624">
        <w:tc>
          <w:tcPr>
            <w:tcW w:w="2507" w:type="dxa"/>
            <w:tcBorders>
              <w:top w:val="single" w:sz="2" w:space="0" w:color="auto"/>
              <w:left w:val="single" w:sz="2" w:space="0" w:color="auto"/>
              <w:bottom w:val="single" w:sz="2" w:space="0" w:color="auto"/>
              <w:right w:val="single" w:sz="2" w:space="0" w:color="auto"/>
            </w:tcBorders>
          </w:tcPr>
          <w:p w14:paraId="3AEFF8E8" w14:textId="77777777" w:rsidR="00616968" w:rsidRPr="000F6836" w:rsidRDefault="00616968" w:rsidP="00915624">
            <w:pPr>
              <w:pStyle w:val="NormalCentered"/>
              <w:rPr>
                <w:lang w:val="en-GB"/>
              </w:rPr>
            </w:pPr>
            <w:r w:rsidRPr="000F6836">
              <w:rPr>
                <w:i/>
                <w:lang w:val="en-GB"/>
              </w:rPr>
              <w:lastRenderedPageBreak/>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232CA557"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2CFB1E8" w14:textId="77777777" w:rsidR="00616968" w:rsidRPr="000F6836" w:rsidRDefault="00616968" w:rsidP="00915624">
            <w:pPr>
              <w:pStyle w:val="NormalCentered"/>
              <w:rPr>
                <w:lang w:val="en-GB"/>
              </w:rPr>
            </w:pPr>
          </w:p>
        </w:tc>
      </w:tr>
      <w:tr w:rsidR="00616968" w:rsidRPr="000F6836" w14:paraId="11E66B1F" w14:textId="77777777" w:rsidTr="00915624">
        <w:tc>
          <w:tcPr>
            <w:tcW w:w="2507" w:type="dxa"/>
            <w:tcBorders>
              <w:top w:val="single" w:sz="2" w:space="0" w:color="auto"/>
              <w:left w:val="single" w:sz="2" w:space="0" w:color="auto"/>
              <w:bottom w:val="single" w:sz="2" w:space="0" w:color="auto"/>
              <w:right w:val="single" w:sz="2" w:space="0" w:color="auto"/>
            </w:tcBorders>
          </w:tcPr>
          <w:p w14:paraId="211BD4CA" w14:textId="77777777" w:rsidR="00616968" w:rsidRPr="000F6836" w:rsidRDefault="00616968" w:rsidP="00915624">
            <w:pPr>
              <w:pStyle w:val="NormalLeft"/>
              <w:rPr>
                <w:lang w:val="en-GB"/>
              </w:rPr>
            </w:pPr>
            <w:r w:rsidRPr="000F6836">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43BF1B6E" w14:textId="77777777" w:rsidR="00616968" w:rsidRPr="000F6836" w:rsidRDefault="00616968" w:rsidP="00915624">
            <w:pPr>
              <w:pStyle w:val="NormalLeft"/>
              <w:rPr>
                <w:lang w:val="en-GB"/>
              </w:rPr>
            </w:pPr>
            <w:r w:rsidRPr="000F6836">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158C20D5" w14:textId="77777777" w:rsidR="00616968" w:rsidRPr="000F6836" w:rsidRDefault="00616968" w:rsidP="00915624">
            <w:pPr>
              <w:pStyle w:val="NormalLeft"/>
              <w:rPr>
                <w:lang w:val="en-GB"/>
              </w:rPr>
            </w:pPr>
            <w:r w:rsidRPr="000F6836">
              <w:rPr>
                <w:lang w:val="en-GB"/>
              </w:rPr>
              <w:t>Premiums earned, per type of cover, by the insurance or reinsurance group, during the following 12 months, in relation to insurance and reinsurance obligations in liability risks, for the following type of covers:</w:t>
            </w:r>
          </w:p>
          <w:p w14:paraId="3BD44500" w14:textId="77777777" w:rsidR="00616968" w:rsidRPr="000F6836" w:rsidRDefault="00616968" w:rsidP="00915624">
            <w:pPr>
              <w:pStyle w:val="NormalLeft"/>
              <w:rPr>
                <w:lang w:val="en-GB"/>
              </w:rPr>
            </w:pPr>
          </w:p>
          <w:p w14:paraId="5967DEA0" w14:textId="77777777" w:rsidR="00616968" w:rsidRPr="000F6836" w:rsidRDefault="00616968" w:rsidP="00915624">
            <w:pPr>
              <w:pStyle w:val="NormalLeft"/>
              <w:rPr>
                <w:lang w:val="en-GB"/>
              </w:rPr>
            </w:pPr>
            <w:r w:rsidRPr="000F6836">
              <w:rPr>
                <w:lang w:val="en-GB"/>
              </w:rPr>
              <w:t>Professional malpractice liability insurance and proportional reinsurance obligations other than professional malpractice liability insurance and reinsurance for self–employed crafts persons or artisans;</w:t>
            </w:r>
          </w:p>
          <w:p w14:paraId="00D480DD" w14:textId="77777777" w:rsidR="00616968" w:rsidRPr="000F6836" w:rsidRDefault="00616968" w:rsidP="00915624">
            <w:pPr>
              <w:pStyle w:val="NormalLeft"/>
              <w:rPr>
                <w:lang w:val="en-GB"/>
              </w:rPr>
            </w:pPr>
            <w:r w:rsidRPr="000F6836">
              <w:rPr>
                <w:lang w:val="en-GB"/>
              </w:rPr>
              <w:t>Employers liability insurance and proportional reinsurance obligations;</w:t>
            </w:r>
          </w:p>
          <w:p w14:paraId="73603E80" w14:textId="77777777" w:rsidR="00616968" w:rsidRPr="000F6836" w:rsidRDefault="00616968" w:rsidP="00915624">
            <w:pPr>
              <w:pStyle w:val="NormalLeft"/>
              <w:rPr>
                <w:lang w:val="en-GB"/>
              </w:rPr>
            </w:pPr>
            <w:r w:rsidRPr="000F6836">
              <w:rPr>
                <w:lang w:val="en-GB"/>
              </w:rPr>
              <w:t>Directors and officers liability insurance and proportional reinsurance obligations;</w:t>
            </w:r>
          </w:p>
          <w:p w14:paraId="4E4AB8C0" w14:textId="77777777" w:rsidR="00616968" w:rsidRPr="000F6836" w:rsidRDefault="00616968" w:rsidP="00915624">
            <w:pPr>
              <w:pStyle w:val="NormalLeft"/>
              <w:rPr>
                <w:lang w:val="en-GB"/>
              </w:rPr>
            </w:pPr>
            <w:r w:rsidRPr="000F6836">
              <w:rPr>
                <w:lang w:val="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14:paraId="239E73B2" w14:textId="77777777" w:rsidR="00616968" w:rsidRPr="000F6836" w:rsidRDefault="00616968" w:rsidP="00915624">
            <w:pPr>
              <w:pStyle w:val="NormalLeft"/>
              <w:rPr>
                <w:lang w:val="en-GB"/>
              </w:rPr>
            </w:pPr>
            <w:r w:rsidRPr="000F6836">
              <w:rPr>
                <w:lang w:val="en-GB"/>
              </w:rPr>
              <w:t>Non–proportional reinsurance.</w:t>
            </w:r>
          </w:p>
          <w:p w14:paraId="10C93441" w14:textId="77777777" w:rsidR="00616968" w:rsidRPr="000F6836" w:rsidRDefault="00616968" w:rsidP="00915624">
            <w:pPr>
              <w:pStyle w:val="NormalLeft"/>
              <w:rPr>
                <w:lang w:val="en-GB"/>
              </w:rPr>
            </w:pPr>
            <w:r w:rsidRPr="000F6836">
              <w:rPr>
                <w:lang w:val="en-GB"/>
              </w:rPr>
              <w:t>For this purpose premiums shall be gross, without deduction of premiums for reinsurance contracts.</w:t>
            </w:r>
          </w:p>
        </w:tc>
      </w:tr>
      <w:tr w:rsidR="00616968" w:rsidRPr="000F6836" w14:paraId="5CB35DF5" w14:textId="77777777" w:rsidTr="00915624">
        <w:tc>
          <w:tcPr>
            <w:tcW w:w="2507" w:type="dxa"/>
            <w:tcBorders>
              <w:top w:val="single" w:sz="2" w:space="0" w:color="auto"/>
              <w:left w:val="single" w:sz="2" w:space="0" w:color="auto"/>
              <w:bottom w:val="single" w:sz="2" w:space="0" w:color="auto"/>
              <w:right w:val="single" w:sz="2" w:space="0" w:color="auto"/>
            </w:tcBorders>
          </w:tcPr>
          <w:p w14:paraId="4FA83F01" w14:textId="77777777" w:rsidR="00616968" w:rsidRPr="000F6836" w:rsidRDefault="00616968" w:rsidP="00915624">
            <w:pPr>
              <w:pStyle w:val="NormalLeft"/>
              <w:rPr>
                <w:lang w:val="en-GB"/>
              </w:rPr>
            </w:pPr>
            <w:r w:rsidRPr="000F6836">
              <w:rPr>
                <w:lang w:val="en-GB"/>
              </w:rPr>
              <w:t>C0890/R2750</w:t>
            </w:r>
          </w:p>
        </w:tc>
        <w:tc>
          <w:tcPr>
            <w:tcW w:w="2136" w:type="dxa"/>
            <w:tcBorders>
              <w:top w:val="single" w:sz="2" w:space="0" w:color="auto"/>
              <w:left w:val="single" w:sz="2" w:space="0" w:color="auto"/>
              <w:bottom w:val="single" w:sz="2" w:space="0" w:color="auto"/>
              <w:right w:val="single" w:sz="2" w:space="0" w:color="auto"/>
            </w:tcBorders>
          </w:tcPr>
          <w:p w14:paraId="0485F2CB" w14:textId="77777777" w:rsidR="00616968" w:rsidRPr="000F6836" w:rsidRDefault="00616968" w:rsidP="00915624">
            <w:pPr>
              <w:pStyle w:val="NormalLeft"/>
              <w:rPr>
                <w:lang w:val="en-GB"/>
              </w:rPr>
            </w:pPr>
            <w:r w:rsidRPr="000F6836">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21BFF8AA" w14:textId="77777777" w:rsidR="00616968" w:rsidRPr="000F6836" w:rsidRDefault="00616968" w:rsidP="00915624">
            <w:pPr>
              <w:pStyle w:val="NormalLeft"/>
              <w:rPr>
                <w:lang w:val="en-GB"/>
              </w:rPr>
            </w:pPr>
            <w:r w:rsidRPr="000F6836">
              <w:rPr>
                <w:lang w:val="en-GB"/>
              </w:rPr>
              <w:t>Total for all types of covers of premiums earned by the insurance or reinsurance group, during the following 12 months.</w:t>
            </w:r>
          </w:p>
        </w:tc>
      </w:tr>
      <w:tr w:rsidR="00616968" w:rsidRPr="000F6836" w14:paraId="60609899" w14:textId="77777777" w:rsidTr="00915624">
        <w:tc>
          <w:tcPr>
            <w:tcW w:w="2507" w:type="dxa"/>
            <w:tcBorders>
              <w:top w:val="single" w:sz="2" w:space="0" w:color="auto"/>
              <w:left w:val="single" w:sz="2" w:space="0" w:color="auto"/>
              <w:bottom w:val="single" w:sz="2" w:space="0" w:color="auto"/>
              <w:right w:val="single" w:sz="2" w:space="0" w:color="auto"/>
            </w:tcBorders>
          </w:tcPr>
          <w:p w14:paraId="682875CA" w14:textId="77777777" w:rsidR="00616968" w:rsidRPr="000F6836" w:rsidRDefault="00616968" w:rsidP="00915624">
            <w:pPr>
              <w:pStyle w:val="NormalLeft"/>
              <w:rPr>
                <w:lang w:val="en-GB"/>
              </w:rPr>
            </w:pPr>
            <w:r w:rsidRPr="000F6836">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33BB4E6" w14:textId="77777777" w:rsidR="00616968" w:rsidRPr="000F6836" w:rsidRDefault="00616968" w:rsidP="00915624">
            <w:pPr>
              <w:pStyle w:val="NormalLeft"/>
              <w:rPr>
                <w:lang w:val="en-GB"/>
              </w:rPr>
            </w:pPr>
            <w:r w:rsidRPr="000F6836">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5497D8AF" w14:textId="77777777" w:rsidR="00616968" w:rsidRPr="000F6836" w:rsidRDefault="00616968" w:rsidP="00915624">
            <w:pPr>
              <w:pStyle w:val="NormalLeft"/>
              <w:rPr>
                <w:lang w:val="en-GB"/>
              </w:rPr>
            </w:pPr>
            <w:r w:rsidRPr="000F6836">
              <w:rPr>
                <w:lang w:val="en-GB"/>
              </w:rPr>
              <w:t>The largest liability limit, per type of cover, provided by the insurance or reinsurance group in liability risks.</w:t>
            </w:r>
          </w:p>
        </w:tc>
      </w:tr>
      <w:tr w:rsidR="00616968" w:rsidRPr="000F6836" w14:paraId="4814B70D" w14:textId="77777777" w:rsidTr="00915624">
        <w:tc>
          <w:tcPr>
            <w:tcW w:w="2507" w:type="dxa"/>
            <w:tcBorders>
              <w:top w:val="single" w:sz="2" w:space="0" w:color="auto"/>
              <w:left w:val="single" w:sz="2" w:space="0" w:color="auto"/>
              <w:bottom w:val="single" w:sz="2" w:space="0" w:color="auto"/>
              <w:right w:val="single" w:sz="2" w:space="0" w:color="auto"/>
            </w:tcBorders>
          </w:tcPr>
          <w:p w14:paraId="74CB1C6A" w14:textId="77777777" w:rsidR="00616968" w:rsidRPr="000F6836" w:rsidRDefault="00616968" w:rsidP="00915624">
            <w:pPr>
              <w:pStyle w:val="NormalLeft"/>
              <w:rPr>
                <w:lang w:val="en-GB"/>
              </w:rPr>
            </w:pPr>
            <w:r w:rsidRPr="000F6836">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2F0E11DC" w14:textId="77777777" w:rsidR="00616968" w:rsidRPr="000F6836" w:rsidRDefault="00616968" w:rsidP="00915624">
            <w:pPr>
              <w:pStyle w:val="NormalLeft"/>
              <w:rPr>
                <w:lang w:val="en-GB"/>
              </w:rPr>
            </w:pPr>
            <w:r w:rsidRPr="000F6836">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49CFE86F" w14:textId="77777777" w:rsidR="00616968" w:rsidRPr="000F6836" w:rsidRDefault="00616968" w:rsidP="00915624">
            <w:pPr>
              <w:pStyle w:val="NormalLeft"/>
              <w:rPr>
                <w:lang w:val="en-GB"/>
              </w:rPr>
            </w:pPr>
            <w:r w:rsidRPr="000F6836">
              <w:rPr>
                <w:lang w:val="en-GB"/>
              </w:rPr>
              <w:t>The number of claims, per type of cover, which is equal to the lowest integer that exceeds the amount according to the provided formula.</w:t>
            </w:r>
          </w:p>
        </w:tc>
      </w:tr>
      <w:tr w:rsidR="00616968" w:rsidRPr="000F6836" w14:paraId="56822169" w14:textId="77777777" w:rsidTr="00915624">
        <w:tc>
          <w:tcPr>
            <w:tcW w:w="2507" w:type="dxa"/>
            <w:tcBorders>
              <w:top w:val="single" w:sz="2" w:space="0" w:color="auto"/>
              <w:left w:val="single" w:sz="2" w:space="0" w:color="auto"/>
              <w:bottom w:val="single" w:sz="2" w:space="0" w:color="auto"/>
              <w:right w:val="single" w:sz="2" w:space="0" w:color="auto"/>
            </w:tcBorders>
          </w:tcPr>
          <w:p w14:paraId="5DBF478F" w14:textId="77777777" w:rsidR="00616968" w:rsidRPr="000F6836" w:rsidRDefault="00616968" w:rsidP="00915624">
            <w:pPr>
              <w:pStyle w:val="NormalLeft"/>
              <w:rPr>
                <w:lang w:val="en-GB"/>
              </w:rPr>
            </w:pPr>
            <w:r w:rsidRPr="000F6836">
              <w:rPr>
                <w:lang w:val="en-GB"/>
              </w:rPr>
              <w:lastRenderedPageBreak/>
              <w:t>C0920/R2700–R2740</w:t>
            </w:r>
          </w:p>
        </w:tc>
        <w:tc>
          <w:tcPr>
            <w:tcW w:w="2136" w:type="dxa"/>
            <w:tcBorders>
              <w:top w:val="single" w:sz="2" w:space="0" w:color="auto"/>
              <w:left w:val="single" w:sz="2" w:space="0" w:color="auto"/>
              <w:bottom w:val="single" w:sz="2" w:space="0" w:color="auto"/>
              <w:right w:val="single" w:sz="2" w:space="0" w:color="auto"/>
            </w:tcBorders>
          </w:tcPr>
          <w:p w14:paraId="0E2930FD" w14:textId="77777777" w:rsidR="00616968" w:rsidRPr="000F6836" w:rsidRDefault="00616968" w:rsidP="00915624">
            <w:pPr>
              <w:pStyle w:val="NormalLeft"/>
              <w:rPr>
                <w:lang w:val="en-GB"/>
              </w:rPr>
            </w:pPr>
            <w:r w:rsidRPr="000F6836">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5D490CEF" w14:textId="77777777" w:rsidR="00616968" w:rsidRPr="000F6836" w:rsidRDefault="00616968" w:rsidP="00915624">
            <w:pPr>
              <w:pStyle w:val="NormalLeft"/>
              <w:rPr>
                <w:lang w:val="en-GB"/>
              </w:rPr>
            </w:pPr>
            <w:r w:rsidRPr="000F6836">
              <w:rPr>
                <w:lang w:val="en-GB"/>
              </w:rPr>
              <w:t>This is the capital requirement before risk mitigation, per type of cover, for liability risks.</w:t>
            </w:r>
          </w:p>
        </w:tc>
      </w:tr>
      <w:tr w:rsidR="00616968" w:rsidRPr="000F6836" w14:paraId="69B67C37" w14:textId="77777777" w:rsidTr="00915624">
        <w:tc>
          <w:tcPr>
            <w:tcW w:w="2507" w:type="dxa"/>
            <w:tcBorders>
              <w:top w:val="single" w:sz="2" w:space="0" w:color="auto"/>
              <w:left w:val="single" w:sz="2" w:space="0" w:color="auto"/>
              <w:bottom w:val="single" w:sz="2" w:space="0" w:color="auto"/>
              <w:right w:val="single" w:sz="2" w:space="0" w:color="auto"/>
            </w:tcBorders>
          </w:tcPr>
          <w:p w14:paraId="5948AB42" w14:textId="77777777" w:rsidR="00616968" w:rsidRPr="000F6836" w:rsidRDefault="00616968" w:rsidP="00915624">
            <w:pPr>
              <w:pStyle w:val="NormalLeft"/>
              <w:rPr>
                <w:lang w:val="en-GB"/>
              </w:rPr>
            </w:pPr>
            <w:r w:rsidRPr="000F6836">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53DEF551" w14:textId="77777777" w:rsidR="00616968" w:rsidRPr="000F6836" w:rsidRDefault="00616968" w:rsidP="00915624">
            <w:pPr>
              <w:pStyle w:val="NormalLeft"/>
              <w:rPr>
                <w:lang w:val="en-GB"/>
              </w:rPr>
            </w:pPr>
            <w:r w:rsidRPr="000F6836">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2B76054F" w14:textId="77777777" w:rsidR="00616968" w:rsidRPr="000F6836" w:rsidRDefault="00616968" w:rsidP="00915624">
            <w:pPr>
              <w:pStyle w:val="NormalLeft"/>
              <w:rPr>
                <w:lang w:val="en-GB"/>
              </w:rPr>
            </w:pPr>
            <w:r w:rsidRPr="000F6836">
              <w:rPr>
                <w:lang w:val="en-GB"/>
              </w:rPr>
              <w:t>Total for all types of cover of the capital requirement before risk mitigation for liability risks.</w:t>
            </w:r>
          </w:p>
        </w:tc>
      </w:tr>
      <w:tr w:rsidR="00616968" w:rsidRPr="000F6836" w14:paraId="6C16DB29" w14:textId="77777777" w:rsidTr="00915624">
        <w:tc>
          <w:tcPr>
            <w:tcW w:w="2507" w:type="dxa"/>
            <w:tcBorders>
              <w:top w:val="single" w:sz="2" w:space="0" w:color="auto"/>
              <w:left w:val="single" w:sz="2" w:space="0" w:color="auto"/>
              <w:bottom w:val="single" w:sz="2" w:space="0" w:color="auto"/>
              <w:right w:val="single" w:sz="2" w:space="0" w:color="auto"/>
            </w:tcBorders>
          </w:tcPr>
          <w:p w14:paraId="18C845FD" w14:textId="77777777" w:rsidR="00616968" w:rsidRPr="000F6836" w:rsidRDefault="00616968" w:rsidP="00915624">
            <w:pPr>
              <w:pStyle w:val="NormalLeft"/>
              <w:rPr>
                <w:lang w:val="en-GB"/>
              </w:rPr>
            </w:pPr>
            <w:r w:rsidRPr="000F6836">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5631C5FD" w14:textId="77777777" w:rsidR="00616968" w:rsidRPr="000F6836" w:rsidRDefault="00616968" w:rsidP="00915624">
            <w:pPr>
              <w:pStyle w:val="NormalLeft"/>
              <w:rPr>
                <w:lang w:val="en-GB"/>
              </w:rPr>
            </w:pPr>
            <w:r w:rsidRPr="000F6836">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E8554E6" w14:textId="77777777" w:rsidR="00616968" w:rsidRPr="000F6836" w:rsidRDefault="00616968" w:rsidP="00915624">
            <w:pPr>
              <w:pStyle w:val="NormalLeft"/>
              <w:rPr>
                <w:lang w:val="en-GB"/>
              </w:rPr>
            </w:pPr>
            <w:r w:rsidRPr="000F6836">
              <w:rPr>
                <w:lang w:val="en-GB"/>
              </w:rPr>
              <w:t>The estimated risk mitigation effect, per type of cover, of the group's specific reinsurance contracts and special purpose vehicles relating to risks arising from Liability, excluding the estimated reinstatement premiums.</w:t>
            </w:r>
          </w:p>
        </w:tc>
      </w:tr>
      <w:tr w:rsidR="00616968" w:rsidRPr="000F6836" w14:paraId="529B5A75" w14:textId="77777777" w:rsidTr="00915624">
        <w:tc>
          <w:tcPr>
            <w:tcW w:w="2507" w:type="dxa"/>
            <w:tcBorders>
              <w:top w:val="single" w:sz="2" w:space="0" w:color="auto"/>
              <w:left w:val="single" w:sz="2" w:space="0" w:color="auto"/>
              <w:bottom w:val="single" w:sz="2" w:space="0" w:color="auto"/>
              <w:right w:val="single" w:sz="2" w:space="0" w:color="auto"/>
            </w:tcBorders>
          </w:tcPr>
          <w:p w14:paraId="43E2AB68" w14:textId="77777777" w:rsidR="00616968" w:rsidRPr="000F6836" w:rsidRDefault="00616968" w:rsidP="00915624">
            <w:pPr>
              <w:pStyle w:val="NormalLeft"/>
              <w:rPr>
                <w:lang w:val="en-GB"/>
              </w:rPr>
            </w:pPr>
            <w:r w:rsidRPr="000F6836">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69D683D4" w14:textId="77777777" w:rsidR="00616968" w:rsidRPr="000F6836" w:rsidRDefault="00616968" w:rsidP="00915624">
            <w:pPr>
              <w:pStyle w:val="NormalLeft"/>
              <w:rPr>
                <w:lang w:val="en-GB"/>
              </w:rPr>
            </w:pPr>
            <w:r w:rsidRPr="000F6836">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8C4E0E" w14:textId="77777777" w:rsidR="00616968" w:rsidRPr="000F6836" w:rsidRDefault="00616968" w:rsidP="00915624">
            <w:pPr>
              <w:pStyle w:val="NormalLeft"/>
              <w:rPr>
                <w:lang w:val="en-GB"/>
              </w:rPr>
            </w:pPr>
            <w:r w:rsidRPr="000F6836">
              <w:rPr>
                <w:lang w:val="en-GB"/>
              </w:rPr>
              <w:t>Total for all types of cover of the estimated risk mitigation.</w:t>
            </w:r>
          </w:p>
        </w:tc>
      </w:tr>
      <w:tr w:rsidR="00616968" w:rsidRPr="000F6836" w14:paraId="66970F87" w14:textId="77777777" w:rsidTr="00915624">
        <w:tc>
          <w:tcPr>
            <w:tcW w:w="2507" w:type="dxa"/>
            <w:tcBorders>
              <w:top w:val="single" w:sz="2" w:space="0" w:color="auto"/>
              <w:left w:val="single" w:sz="2" w:space="0" w:color="auto"/>
              <w:bottom w:val="single" w:sz="2" w:space="0" w:color="auto"/>
              <w:right w:val="single" w:sz="2" w:space="0" w:color="auto"/>
            </w:tcBorders>
          </w:tcPr>
          <w:p w14:paraId="2CEA1F82" w14:textId="77777777" w:rsidR="00616968" w:rsidRPr="000F6836" w:rsidRDefault="00616968" w:rsidP="00915624">
            <w:pPr>
              <w:pStyle w:val="NormalLeft"/>
              <w:rPr>
                <w:lang w:val="en-GB"/>
              </w:rPr>
            </w:pPr>
            <w:r w:rsidRPr="000F6836">
              <w:rPr>
                <w:lang w:val="en-GB"/>
              </w:rPr>
              <w:t>C0940/R2700–R2740</w:t>
            </w:r>
          </w:p>
        </w:tc>
        <w:tc>
          <w:tcPr>
            <w:tcW w:w="2136" w:type="dxa"/>
            <w:tcBorders>
              <w:top w:val="single" w:sz="2" w:space="0" w:color="auto"/>
              <w:left w:val="single" w:sz="2" w:space="0" w:color="auto"/>
              <w:bottom w:val="single" w:sz="2" w:space="0" w:color="auto"/>
              <w:right w:val="single" w:sz="2" w:space="0" w:color="auto"/>
            </w:tcBorders>
          </w:tcPr>
          <w:p w14:paraId="2CC7925F" w14:textId="77777777" w:rsidR="00616968" w:rsidRPr="000F6836" w:rsidRDefault="00616968" w:rsidP="00915624">
            <w:pPr>
              <w:pStyle w:val="NormalLeft"/>
              <w:rPr>
                <w:lang w:val="en-GB"/>
              </w:rPr>
            </w:pPr>
            <w:r w:rsidRPr="000F6836">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7F471FAC" w14:textId="77777777" w:rsidR="00616968" w:rsidRPr="000F6836" w:rsidRDefault="00616968" w:rsidP="00915624">
            <w:pPr>
              <w:pStyle w:val="NormalLeft"/>
              <w:rPr>
                <w:lang w:val="en-GB"/>
              </w:rPr>
            </w:pPr>
            <w:r w:rsidRPr="000F6836">
              <w:rPr>
                <w:lang w:val="en-GB"/>
              </w:rPr>
              <w:t>The estimated reinstatement premiums, per type of cover, as a result of the group's specific reinsurance contracts and special purpose vehicles relating to risks arising from Liability.</w:t>
            </w:r>
          </w:p>
        </w:tc>
      </w:tr>
      <w:tr w:rsidR="00616968" w:rsidRPr="000F6836" w14:paraId="3CD6F65F" w14:textId="77777777" w:rsidTr="00915624">
        <w:tc>
          <w:tcPr>
            <w:tcW w:w="2507" w:type="dxa"/>
            <w:tcBorders>
              <w:top w:val="single" w:sz="2" w:space="0" w:color="auto"/>
              <w:left w:val="single" w:sz="2" w:space="0" w:color="auto"/>
              <w:bottom w:val="single" w:sz="2" w:space="0" w:color="auto"/>
              <w:right w:val="single" w:sz="2" w:space="0" w:color="auto"/>
            </w:tcBorders>
          </w:tcPr>
          <w:p w14:paraId="4C3BAC99" w14:textId="77777777" w:rsidR="00616968" w:rsidRPr="000F6836" w:rsidRDefault="00616968" w:rsidP="00915624">
            <w:pPr>
              <w:pStyle w:val="NormalLeft"/>
              <w:rPr>
                <w:lang w:val="en-GB"/>
              </w:rPr>
            </w:pPr>
            <w:r w:rsidRPr="000F6836">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28593B68"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0248C5C0" w14:textId="77777777" w:rsidR="00616968" w:rsidRPr="000F6836" w:rsidRDefault="00616968" w:rsidP="00915624">
            <w:pPr>
              <w:pStyle w:val="NormalLeft"/>
              <w:rPr>
                <w:lang w:val="en-GB"/>
              </w:rPr>
            </w:pPr>
            <w:r w:rsidRPr="000F6836">
              <w:rPr>
                <w:lang w:val="en-GB"/>
              </w:rPr>
              <w:t>Total for all types of cover of the estimated reinstatement premiums.</w:t>
            </w:r>
          </w:p>
        </w:tc>
      </w:tr>
      <w:tr w:rsidR="00616968" w:rsidRPr="000F6836" w14:paraId="073309DA" w14:textId="77777777" w:rsidTr="00915624">
        <w:tc>
          <w:tcPr>
            <w:tcW w:w="2507" w:type="dxa"/>
            <w:tcBorders>
              <w:top w:val="single" w:sz="2" w:space="0" w:color="auto"/>
              <w:left w:val="single" w:sz="2" w:space="0" w:color="auto"/>
              <w:bottom w:val="single" w:sz="2" w:space="0" w:color="auto"/>
              <w:right w:val="single" w:sz="2" w:space="0" w:color="auto"/>
            </w:tcBorders>
          </w:tcPr>
          <w:p w14:paraId="1DB66705" w14:textId="77777777" w:rsidR="00616968" w:rsidRPr="000F6836" w:rsidRDefault="00616968" w:rsidP="00915624">
            <w:pPr>
              <w:pStyle w:val="NormalLeft"/>
              <w:rPr>
                <w:lang w:val="en-GB"/>
              </w:rPr>
            </w:pPr>
            <w:r w:rsidRPr="000F6836">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799AE063" w14:textId="77777777" w:rsidR="00616968" w:rsidRPr="000F6836" w:rsidRDefault="00616968" w:rsidP="00915624">
            <w:pPr>
              <w:pStyle w:val="NormalLeft"/>
              <w:rPr>
                <w:lang w:val="en-GB"/>
              </w:rPr>
            </w:pPr>
            <w:r w:rsidRPr="000F6836">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9F314C" w14:textId="77777777" w:rsidR="00616968" w:rsidRPr="000F6836" w:rsidRDefault="00616968" w:rsidP="00915624">
            <w:pPr>
              <w:pStyle w:val="NormalLeft"/>
              <w:rPr>
                <w:lang w:val="en-GB"/>
              </w:rPr>
            </w:pPr>
            <w:r w:rsidRPr="000F6836">
              <w:rPr>
                <w:lang w:val="en-GB"/>
              </w:rPr>
              <w:t>Capital requirement, per type of cover, after the deduction of the risk mitigating effect of the group's specific retrocession contracts and special purpose vehicles, relating to risks arising from Liability.</w:t>
            </w:r>
          </w:p>
        </w:tc>
      </w:tr>
      <w:tr w:rsidR="00616968" w:rsidRPr="000F6836" w14:paraId="250D60A2" w14:textId="77777777" w:rsidTr="00915624">
        <w:tc>
          <w:tcPr>
            <w:tcW w:w="2507" w:type="dxa"/>
            <w:tcBorders>
              <w:top w:val="single" w:sz="2" w:space="0" w:color="auto"/>
              <w:left w:val="single" w:sz="2" w:space="0" w:color="auto"/>
              <w:bottom w:val="single" w:sz="2" w:space="0" w:color="auto"/>
              <w:right w:val="single" w:sz="2" w:space="0" w:color="auto"/>
            </w:tcBorders>
          </w:tcPr>
          <w:p w14:paraId="4C0DB07C" w14:textId="77777777" w:rsidR="00616968" w:rsidRPr="000F6836" w:rsidRDefault="00616968" w:rsidP="00915624">
            <w:pPr>
              <w:pStyle w:val="NormalLeft"/>
              <w:rPr>
                <w:lang w:val="en-GB"/>
              </w:rPr>
            </w:pPr>
            <w:r w:rsidRPr="000F6836">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438590B" w14:textId="77777777" w:rsidR="00616968" w:rsidRPr="000F6836" w:rsidRDefault="00616968" w:rsidP="00915624">
            <w:pPr>
              <w:pStyle w:val="NormalLeft"/>
              <w:rPr>
                <w:lang w:val="en-GB"/>
              </w:rPr>
            </w:pPr>
            <w:r w:rsidRPr="000F6836">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40BCC639" w14:textId="77777777" w:rsidR="00616968" w:rsidRPr="000F6836" w:rsidRDefault="00616968" w:rsidP="00915624">
            <w:pPr>
              <w:pStyle w:val="NormalLeft"/>
              <w:rPr>
                <w:lang w:val="en-GB"/>
              </w:rPr>
            </w:pPr>
            <w:r w:rsidRPr="000F6836">
              <w:rPr>
                <w:lang w:val="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616968" w:rsidRPr="000F6836" w14:paraId="5209305D" w14:textId="77777777" w:rsidTr="00915624">
        <w:tc>
          <w:tcPr>
            <w:tcW w:w="2507" w:type="dxa"/>
            <w:tcBorders>
              <w:top w:val="single" w:sz="2" w:space="0" w:color="auto"/>
              <w:left w:val="single" w:sz="2" w:space="0" w:color="auto"/>
              <w:bottom w:val="single" w:sz="2" w:space="0" w:color="auto"/>
              <w:right w:val="single" w:sz="2" w:space="0" w:color="auto"/>
            </w:tcBorders>
          </w:tcPr>
          <w:p w14:paraId="0D40FE39" w14:textId="77777777" w:rsidR="00616968" w:rsidRPr="000F6836" w:rsidRDefault="00616968" w:rsidP="00915624">
            <w:pPr>
              <w:pStyle w:val="NormalLeft"/>
              <w:rPr>
                <w:lang w:val="en-GB"/>
              </w:rPr>
            </w:pPr>
            <w:r w:rsidRPr="000F6836">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11657C3E" w14:textId="77777777" w:rsidR="00616968" w:rsidRPr="000F6836" w:rsidRDefault="00616968" w:rsidP="00915624">
            <w:pPr>
              <w:pStyle w:val="NormalLeft"/>
              <w:rPr>
                <w:lang w:val="en-GB"/>
              </w:rPr>
            </w:pPr>
            <w:r w:rsidRPr="000F6836">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D5C1E7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cover, for liability risks.</w:t>
            </w:r>
          </w:p>
        </w:tc>
      </w:tr>
      <w:tr w:rsidR="00616968" w:rsidRPr="000F6836" w14:paraId="0742E0BF" w14:textId="77777777" w:rsidTr="00915624">
        <w:tc>
          <w:tcPr>
            <w:tcW w:w="2507" w:type="dxa"/>
            <w:tcBorders>
              <w:top w:val="single" w:sz="2" w:space="0" w:color="auto"/>
              <w:left w:val="single" w:sz="2" w:space="0" w:color="auto"/>
              <w:bottom w:val="single" w:sz="2" w:space="0" w:color="auto"/>
              <w:right w:val="single" w:sz="2" w:space="0" w:color="auto"/>
            </w:tcBorders>
          </w:tcPr>
          <w:p w14:paraId="4591531A" w14:textId="77777777" w:rsidR="00616968" w:rsidRPr="000F6836" w:rsidRDefault="00616968" w:rsidP="00915624">
            <w:pPr>
              <w:pStyle w:val="NormalLeft"/>
              <w:rPr>
                <w:lang w:val="en-GB"/>
              </w:rPr>
            </w:pPr>
            <w:r w:rsidRPr="000F6836">
              <w:rPr>
                <w:lang w:val="en-GB"/>
              </w:rPr>
              <w:lastRenderedPageBreak/>
              <w:t>C0960/R2810</w:t>
            </w:r>
          </w:p>
        </w:tc>
        <w:tc>
          <w:tcPr>
            <w:tcW w:w="2136" w:type="dxa"/>
            <w:tcBorders>
              <w:top w:val="single" w:sz="2" w:space="0" w:color="auto"/>
              <w:left w:val="single" w:sz="2" w:space="0" w:color="auto"/>
              <w:bottom w:val="single" w:sz="2" w:space="0" w:color="auto"/>
              <w:right w:val="single" w:sz="2" w:space="0" w:color="auto"/>
            </w:tcBorders>
          </w:tcPr>
          <w:p w14:paraId="732DD4D3" w14:textId="77777777" w:rsidR="00616968" w:rsidRPr="000F6836" w:rsidRDefault="00616968" w:rsidP="00915624">
            <w:pPr>
              <w:pStyle w:val="NormalLeft"/>
              <w:rPr>
                <w:lang w:val="en-GB"/>
              </w:rPr>
            </w:pPr>
            <w:r w:rsidRPr="000F6836">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404A8E53"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covers for liability risks.</w:t>
            </w:r>
          </w:p>
        </w:tc>
      </w:tr>
      <w:tr w:rsidR="00616968" w:rsidRPr="000F6836" w14:paraId="0714C8C2" w14:textId="77777777" w:rsidTr="00915624">
        <w:tc>
          <w:tcPr>
            <w:tcW w:w="2507" w:type="dxa"/>
            <w:tcBorders>
              <w:top w:val="single" w:sz="2" w:space="0" w:color="auto"/>
              <w:left w:val="single" w:sz="2" w:space="0" w:color="auto"/>
              <w:bottom w:val="single" w:sz="2" w:space="0" w:color="auto"/>
              <w:right w:val="single" w:sz="2" w:space="0" w:color="auto"/>
            </w:tcBorders>
          </w:tcPr>
          <w:p w14:paraId="2BB4A3A7" w14:textId="77777777" w:rsidR="00616968" w:rsidRPr="000F6836" w:rsidRDefault="00616968" w:rsidP="00915624">
            <w:pPr>
              <w:pStyle w:val="NormalLeft"/>
              <w:rPr>
                <w:lang w:val="en-GB"/>
              </w:rPr>
            </w:pPr>
            <w:r w:rsidRPr="000F6836">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4BF71436" w14:textId="77777777" w:rsidR="00616968" w:rsidRPr="000F6836" w:rsidRDefault="00616968" w:rsidP="00915624">
            <w:pPr>
              <w:pStyle w:val="NormalLeft"/>
              <w:rPr>
                <w:lang w:val="en-GB"/>
              </w:rPr>
            </w:pPr>
            <w:r w:rsidRPr="000F6836">
              <w:rPr>
                <w:lang w:val="en-GB"/>
              </w:rPr>
              <w:t>Catastrophe Risk Charge Liability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0CF2D96"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covers, for liability risks.</w:t>
            </w:r>
          </w:p>
        </w:tc>
      </w:tr>
      <w:tr w:rsidR="00616968" w:rsidRPr="000F6836" w14:paraId="0106ED26" w14:textId="77777777" w:rsidTr="00915624">
        <w:tc>
          <w:tcPr>
            <w:tcW w:w="2507" w:type="dxa"/>
            <w:tcBorders>
              <w:top w:val="single" w:sz="2" w:space="0" w:color="auto"/>
              <w:left w:val="single" w:sz="2" w:space="0" w:color="auto"/>
              <w:bottom w:val="single" w:sz="2" w:space="0" w:color="auto"/>
              <w:right w:val="single" w:sz="2" w:space="0" w:color="auto"/>
            </w:tcBorders>
          </w:tcPr>
          <w:p w14:paraId="43667838" w14:textId="77777777" w:rsidR="00616968" w:rsidRPr="000F6836" w:rsidRDefault="00616968" w:rsidP="00915624">
            <w:pPr>
              <w:pStyle w:val="NormalLeft"/>
              <w:rPr>
                <w:lang w:val="en-GB"/>
              </w:rPr>
            </w:pPr>
            <w:r w:rsidRPr="000F6836">
              <w:rPr>
                <w:lang w:val="en-GB"/>
              </w:rPr>
              <w:t>C0970/R2800</w:t>
            </w:r>
          </w:p>
        </w:tc>
        <w:tc>
          <w:tcPr>
            <w:tcW w:w="2136" w:type="dxa"/>
            <w:tcBorders>
              <w:top w:val="single" w:sz="2" w:space="0" w:color="auto"/>
              <w:left w:val="single" w:sz="2" w:space="0" w:color="auto"/>
              <w:bottom w:val="single" w:sz="2" w:space="0" w:color="auto"/>
              <w:right w:val="single" w:sz="2" w:space="0" w:color="auto"/>
            </w:tcBorders>
          </w:tcPr>
          <w:p w14:paraId="4D1EC998"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128B079" w14:textId="77777777" w:rsidR="00616968" w:rsidRPr="000F6836" w:rsidRDefault="00616968" w:rsidP="00915624">
            <w:pPr>
              <w:pStyle w:val="NormalLeft"/>
              <w:rPr>
                <w:lang w:val="en-GB"/>
              </w:rPr>
            </w:pPr>
            <w:r w:rsidRPr="000F6836">
              <w:rPr>
                <w:lang w:val="en-GB"/>
              </w:rPr>
              <w:t>This is the estimated total risk mitigation, before diversification effect between types of cover, for liability risks.</w:t>
            </w:r>
          </w:p>
        </w:tc>
      </w:tr>
      <w:tr w:rsidR="00616968" w:rsidRPr="000F6836" w14:paraId="38622E12" w14:textId="77777777" w:rsidTr="00915624">
        <w:tc>
          <w:tcPr>
            <w:tcW w:w="2507" w:type="dxa"/>
            <w:tcBorders>
              <w:top w:val="single" w:sz="2" w:space="0" w:color="auto"/>
              <w:left w:val="single" w:sz="2" w:space="0" w:color="auto"/>
              <w:bottom w:val="single" w:sz="2" w:space="0" w:color="auto"/>
              <w:right w:val="single" w:sz="2" w:space="0" w:color="auto"/>
            </w:tcBorders>
          </w:tcPr>
          <w:p w14:paraId="01C48075" w14:textId="77777777" w:rsidR="00616968" w:rsidRPr="000F6836" w:rsidRDefault="00616968" w:rsidP="00915624">
            <w:pPr>
              <w:pStyle w:val="NormalLeft"/>
              <w:rPr>
                <w:lang w:val="en-GB"/>
              </w:rPr>
            </w:pPr>
            <w:r w:rsidRPr="000F6836">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6A80BE14" w14:textId="77777777" w:rsidR="00616968" w:rsidRPr="000F6836" w:rsidRDefault="00616968" w:rsidP="00915624">
            <w:pPr>
              <w:pStyle w:val="NormalLeft"/>
              <w:rPr>
                <w:lang w:val="en-GB"/>
              </w:rPr>
            </w:pPr>
            <w:r w:rsidRPr="000F6836">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08E5BB"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cover, for liability risks.</w:t>
            </w:r>
          </w:p>
        </w:tc>
      </w:tr>
      <w:tr w:rsidR="00616968" w:rsidRPr="000F6836" w14:paraId="488C9BA0" w14:textId="77777777" w:rsidTr="00915624">
        <w:tc>
          <w:tcPr>
            <w:tcW w:w="2507" w:type="dxa"/>
            <w:tcBorders>
              <w:top w:val="single" w:sz="2" w:space="0" w:color="auto"/>
              <w:left w:val="single" w:sz="2" w:space="0" w:color="auto"/>
              <w:bottom w:val="single" w:sz="2" w:space="0" w:color="auto"/>
              <w:right w:val="single" w:sz="2" w:space="0" w:color="auto"/>
            </w:tcBorders>
          </w:tcPr>
          <w:p w14:paraId="298E3B09" w14:textId="77777777" w:rsidR="00616968" w:rsidRPr="000F6836" w:rsidRDefault="00616968" w:rsidP="00915624">
            <w:pPr>
              <w:pStyle w:val="NormalLeft"/>
              <w:rPr>
                <w:lang w:val="en-GB"/>
              </w:rPr>
            </w:pPr>
            <w:r w:rsidRPr="000F6836">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507BA195" w14:textId="77777777" w:rsidR="00616968" w:rsidRPr="000F6836" w:rsidRDefault="00616968" w:rsidP="00915624">
            <w:pPr>
              <w:pStyle w:val="NormalLeft"/>
              <w:rPr>
                <w:lang w:val="en-GB"/>
              </w:rPr>
            </w:pPr>
            <w:r w:rsidRPr="000F6836">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31F2BEC0" w14:textId="77777777" w:rsidR="00616968" w:rsidRPr="000F6836" w:rsidRDefault="00616968" w:rsidP="00915624">
            <w:pPr>
              <w:pStyle w:val="NormalLeft"/>
              <w:rPr>
                <w:lang w:val="en-GB"/>
              </w:rPr>
            </w:pPr>
            <w:r w:rsidRPr="000F6836">
              <w:rPr>
                <w:lang w:val="en-GB"/>
              </w:rPr>
              <w:t>Diversification effect arising from the aggregation of the total capital charges after risk mitigation relating to different type of covers for liability risks.</w:t>
            </w:r>
          </w:p>
        </w:tc>
      </w:tr>
      <w:tr w:rsidR="00616968" w:rsidRPr="000F6836" w14:paraId="26975BE7" w14:textId="77777777" w:rsidTr="00915624">
        <w:tc>
          <w:tcPr>
            <w:tcW w:w="2507" w:type="dxa"/>
            <w:tcBorders>
              <w:top w:val="single" w:sz="2" w:space="0" w:color="auto"/>
              <w:left w:val="single" w:sz="2" w:space="0" w:color="auto"/>
              <w:bottom w:val="single" w:sz="2" w:space="0" w:color="auto"/>
              <w:right w:val="single" w:sz="2" w:space="0" w:color="auto"/>
            </w:tcBorders>
          </w:tcPr>
          <w:p w14:paraId="553B14BA" w14:textId="77777777" w:rsidR="00616968" w:rsidRPr="000F6836" w:rsidRDefault="00616968" w:rsidP="00915624">
            <w:pPr>
              <w:pStyle w:val="NormalLeft"/>
              <w:rPr>
                <w:lang w:val="en-GB"/>
              </w:rPr>
            </w:pPr>
            <w:r w:rsidRPr="000F6836">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569707F9" w14:textId="77777777" w:rsidR="00616968" w:rsidRPr="000F6836" w:rsidRDefault="00616968" w:rsidP="00915624">
            <w:pPr>
              <w:pStyle w:val="NormalLeft"/>
              <w:rPr>
                <w:lang w:val="en-GB"/>
              </w:rPr>
            </w:pPr>
            <w:r w:rsidRPr="000F6836">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B19C494"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covers, for liability risks.</w:t>
            </w:r>
          </w:p>
        </w:tc>
      </w:tr>
      <w:tr w:rsidR="00616968" w:rsidRPr="000F6836" w14:paraId="730A8DC1" w14:textId="77777777" w:rsidTr="00915624">
        <w:tc>
          <w:tcPr>
            <w:tcW w:w="2507" w:type="dxa"/>
            <w:tcBorders>
              <w:top w:val="single" w:sz="2" w:space="0" w:color="auto"/>
              <w:left w:val="single" w:sz="2" w:space="0" w:color="auto"/>
              <w:bottom w:val="single" w:sz="2" w:space="0" w:color="auto"/>
              <w:right w:val="single" w:sz="2" w:space="0" w:color="auto"/>
            </w:tcBorders>
          </w:tcPr>
          <w:p w14:paraId="17AD6365" w14:textId="77777777" w:rsidR="00616968" w:rsidRPr="000F6836" w:rsidRDefault="00616968" w:rsidP="00915624">
            <w:pPr>
              <w:pStyle w:val="NormalCentered"/>
              <w:rPr>
                <w:lang w:val="en-GB"/>
              </w:rPr>
            </w:pPr>
            <w:r w:rsidRPr="000F6836">
              <w:rPr>
                <w:i/>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71CACF30"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C7B58CE" w14:textId="77777777" w:rsidR="00616968" w:rsidRPr="000F6836" w:rsidRDefault="00616968" w:rsidP="00915624">
            <w:pPr>
              <w:pStyle w:val="NormalCentered"/>
              <w:rPr>
                <w:lang w:val="en-GB"/>
              </w:rPr>
            </w:pPr>
          </w:p>
        </w:tc>
      </w:tr>
      <w:tr w:rsidR="00616968" w:rsidRPr="000F6836" w14:paraId="6C7EFCDA" w14:textId="77777777" w:rsidTr="00915624">
        <w:tc>
          <w:tcPr>
            <w:tcW w:w="2507" w:type="dxa"/>
            <w:tcBorders>
              <w:top w:val="single" w:sz="2" w:space="0" w:color="auto"/>
              <w:left w:val="single" w:sz="2" w:space="0" w:color="auto"/>
              <w:bottom w:val="single" w:sz="2" w:space="0" w:color="auto"/>
              <w:right w:val="single" w:sz="2" w:space="0" w:color="auto"/>
            </w:tcBorders>
          </w:tcPr>
          <w:p w14:paraId="76ED2AC8" w14:textId="77777777" w:rsidR="00616968" w:rsidRPr="000F6836" w:rsidRDefault="00616968" w:rsidP="00915624">
            <w:pPr>
              <w:pStyle w:val="NormalLeft"/>
              <w:rPr>
                <w:lang w:val="en-GB"/>
              </w:rPr>
            </w:pPr>
            <w:r w:rsidRPr="000F6836">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038F3CA9" w14:textId="77777777" w:rsidR="00616968" w:rsidRPr="000F6836" w:rsidRDefault="00616968" w:rsidP="00915624">
            <w:pPr>
              <w:pStyle w:val="NormalLeft"/>
              <w:rPr>
                <w:lang w:val="en-GB"/>
              </w:rPr>
            </w:pPr>
            <w:r w:rsidRPr="000F6836">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2916D891" w14:textId="77777777" w:rsidR="00616968" w:rsidRPr="000F6836" w:rsidRDefault="00616968" w:rsidP="00915624">
            <w:pPr>
              <w:pStyle w:val="NormalLeft"/>
              <w:rPr>
                <w:lang w:val="en-GB"/>
              </w:rPr>
            </w:pPr>
            <w:r w:rsidRPr="000F6836">
              <w:rPr>
                <w:lang w:val="en-GB"/>
              </w:rPr>
              <w:t>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616968" w:rsidRPr="000F6836" w14:paraId="098D383D" w14:textId="77777777" w:rsidTr="00915624">
        <w:tc>
          <w:tcPr>
            <w:tcW w:w="2507" w:type="dxa"/>
            <w:tcBorders>
              <w:top w:val="single" w:sz="2" w:space="0" w:color="auto"/>
              <w:left w:val="single" w:sz="2" w:space="0" w:color="auto"/>
              <w:bottom w:val="single" w:sz="2" w:space="0" w:color="auto"/>
              <w:right w:val="single" w:sz="2" w:space="0" w:color="auto"/>
            </w:tcBorders>
          </w:tcPr>
          <w:p w14:paraId="5EB730A7" w14:textId="77777777" w:rsidR="00616968" w:rsidRPr="000F6836" w:rsidRDefault="00616968" w:rsidP="00915624">
            <w:pPr>
              <w:pStyle w:val="NormalLeft"/>
              <w:rPr>
                <w:lang w:val="en-GB"/>
              </w:rPr>
            </w:pPr>
            <w:r w:rsidRPr="000F6836">
              <w:rPr>
                <w:lang w:val="en-GB"/>
              </w:rPr>
              <w:lastRenderedPageBreak/>
              <w:t>C0990/R2920</w:t>
            </w:r>
          </w:p>
        </w:tc>
        <w:tc>
          <w:tcPr>
            <w:tcW w:w="2136" w:type="dxa"/>
            <w:tcBorders>
              <w:top w:val="single" w:sz="2" w:space="0" w:color="auto"/>
              <w:left w:val="single" w:sz="2" w:space="0" w:color="auto"/>
              <w:bottom w:val="single" w:sz="2" w:space="0" w:color="auto"/>
              <w:right w:val="single" w:sz="2" w:space="0" w:color="auto"/>
            </w:tcBorders>
          </w:tcPr>
          <w:p w14:paraId="34D26171" w14:textId="77777777" w:rsidR="00616968" w:rsidRPr="000F6836" w:rsidRDefault="00616968" w:rsidP="00915624">
            <w:pPr>
              <w:pStyle w:val="NormalLeft"/>
              <w:rPr>
                <w:lang w:val="en-GB"/>
              </w:rPr>
            </w:pPr>
            <w:r w:rsidRPr="000F6836">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05F0FFAD" w14:textId="77777777" w:rsidR="00616968" w:rsidRPr="000F6836" w:rsidRDefault="00616968" w:rsidP="00915624">
            <w:pPr>
              <w:pStyle w:val="NormalLeft"/>
              <w:rPr>
                <w:lang w:val="en-GB"/>
              </w:rPr>
            </w:pPr>
            <w:r w:rsidRPr="000F6836">
              <w:rPr>
                <w:lang w:val="en-GB"/>
              </w:rPr>
              <w:t>Total of the 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616968" w:rsidRPr="000F6836" w14:paraId="49A227D9" w14:textId="77777777" w:rsidTr="00915624">
        <w:tc>
          <w:tcPr>
            <w:tcW w:w="2507" w:type="dxa"/>
            <w:tcBorders>
              <w:top w:val="single" w:sz="2" w:space="0" w:color="auto"/>
              <w:left w:val="single" w:sz="2" w:space="0" w:color="auto"/>
              <w:bottom w:val="single" w:sz="2" w:space="0" w:color="auto"/>
              <w:right w:val="single" w:sz="2" w:space="0" w:color="auto"/>
            </w:tcBorders>
          </w:tcPr>
          <w:p w14:paraId="09B32BF8" w14:textId="77777777" w:rsidR="00616968" w:rsidRPr="000F6836" w:rsidRDefault="00616968" w:rsidP="00915624">
            <w:pPr>
              <w:pStyle w:val="NormalLeft"/>
              <w:rPr>
                <w:lang w:val="en-GB"/>
              </w:rPr>
            </w:pPr>
            <w:r w:rsidRPr="000F6836">
              <w:rPr>
                <w:lang w:val="en-GB"/>
              </w:rPr>
              <w:t>C1000/R2900–R2910</w:t>
            </w:r>
          </w:p>
        </w:tc>
        <w:tc>
          <w:tcPr>
            <w:tcW w:w="2136" w:type="dxa"/>
            <w:tcBorders>
              <w:top w:val="single" w:sz="2" w:space="0" w:color="auto"/>
              <w:left w:val="single" w:sz="2" w:space="0" w:color="auto"/>
              <w:bottom w:val="single" w:sz="2" w:space="0" w:color="auto"/>
              <w:right w:val="single" w:sz="2" w:space="0" w:color="auto"/>
            </w:tcBorders>
          </w:tcPr>
          <w:p w14:paraId="39AA7839" w14:textId="77777777" w:rsidR="00616968" w:rsidRPr="000F6836" w:rsidRDefault="00616968" w:rsidP="00915624">
            <w:pPr>
              <w:pStyle w:val="NormalLeft"/>
              <w:rPr>
                <w:lang w:val="en-GB"/>
              </w:rPr>
            </w:pPr>
            <w:r w:rsidRPr="000F6836">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5BD30636" w14:textId="77777777" w:rsidR="00616968" w:rsidRPr="000F6836" w:rsidRDefault="00616968" w:rsidP="00915624">
            <w:pPr>
              <w:pStyle w:val="NormalLeft"/>
              <w:rPr>
                <w:lang w:val="en-GB"/>
              </w:rPr>
            </w:pPr>
            <w:r w:rsidRPr="000F6836">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group.</w:t>
            </w:r>
          </w:p>
        </w:tc>
      </w:tr>
      <w:tr w:rsidR="00616968" w:rsidRPr="000F6836" w14:paraId="7FD92969" w14:textId="77777777" w:rsidTr="00915624">
        <w:tc>
          <w:tcPr>
            <w:tcW w:w="2507" w:type="dxa"/>
            <w:tcBorders>
              <w:top w:val="single" w:sz="2" w:space="0" w:color="auto"/>
              <w:left w:val="single" w:sz="2" w:space="0" w:color="auto"/>
              <w:bottom w:val="single" w:sz="2" w:space="0" w:color="auto"/>
              <w:right w:val="single" w:sz="2" w:space="0" w:color="auto"/>
            </w:tcBorders>
          </w:tcPr>
          <w:p w14:paraId="6CDF8EB0" w14:textId="77777777" w:rsidR="00616968" w:rsidRPr="000F6836" w:rsidRDefault="00616968" w:rsidP="00915624">
            <w:pPr>
              <w:pStyle w:val="NormalLeft"/>
              <w:rPr>
                <w:lang w:val="en-GB"/>
              </w:rPr>
            </w:pPr>
            <w:r w:rsidRPr="000F6836">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5771F47E" w14:textId="77777777" w:rsidR="00616968" w:rsidRPr="000F6836" w:rsidRDefault="00616968" w:rsidP="00915624">
            <w:pPr>
              <w:pStyle w:val="NormalLeft"/>
              <w:rPr>
                <w:lang w:val="en-GB"/>
              </w:rPr>
            </w:pPr>
            <w:r w:rsidRPr="000F6836">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49BD57AB" w14:textId="77777777" w:rsidR="00616968" w:rsidRPr="000F6836" w:rsidRDefault="00616968" w:rsidP="00915624">
            <w:pPr>
              <w:pStyle w:val="NormalLeft"/>
              <w:rPr>
                <w:lang w:val="en-GB"/>
              </w:rPr>
            </w:pPr>
            <w:r w:rsidRPr="000F6836">
              <w:rPr>
                <w:lang w:val="en-GB"/>
              </w:rPr>
              <w:t>Average loss given default of the two largest gross credit exposures without deduction of the amounts recoverable from reinsurance contracts and special purpose vehicles.</w:t>
            </w:r>
          </w:p>
        </w:tc>
      </w:tr>
      <w:tr w:rsidR="00616968" w:rsidRPr="000F6836" w14:paraId="01897B2A" w14:textId="77777777" w:rsidTr="00915624">
        <w:tc>
          <w:tcPr>
            <w:tcW w:w="2507" w:type="dxa"/>
            <w:tcBorders>
              <w:top w:val="single" w:sz="2" w:space="0" w:color="auto"/>
              <w:left w:val="single" w:sz="2" w:space="0" w:color="auto"/>
              <w:bottom w:val="single" w:sz="2" w:space="0" w:color="auto"/>
              <w:right w:val="single" w:sz="2" w:space="0" w:color="auto"/>
            </w:tcBorders>
          </w:tcPr>
          <w:p w14:paraId="4916AFBC" w14:textId="77777777" w:rsidR="00616968" w:rsidRPr="000F6836" w:rsidRDefault="00616968" w:rsidP="00915624">
            <w:pPr>
              <w:pStyle w:val="NormalLeft"/>
              <w:rPr>
                <w:lang w:val="en-GB"/>
              </w:rPr>
            </w:pPr>
            <w:r w:rsidRPr="000F6836">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06608C41" w14:textId="77777777" w:rsidR="00616968" w:rsidRPr="000F6836" w:rsidRDefault="00616968" w:rsidP="00915624">
            <w:pPr>
              <w:pStyle w:val="NormalLeft"/>
              <w:rPr>
                <w:lang w:val="en-GB"/>
              </w:rPr>
            </w:pPr>
            <w:r w:rsidRPr="000F6836">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40F13BA2" w14:textId="77777777" w:rsidR="00616968" w:rsidRPr="000F6836" w:rsidRDefault="00616968" w:rsidP="00915624">
            <w:pPr>
              <w:pStyle w:val="NormalLeft"/>
              <w:rPr>
                <w:lang w:val="en-GB"/>
              </w:rPr>
            </w:pPr>
            <w:r w:rsidRPr="000F6836">
              <w:rPr>
                <w:lang w:val="en-GB"/>
              </w:rPr>
              <w:t>This is the capital requirement before risk mitigation, per largest exposure, arising from the Large Credit Default scenario of Credit &amp; Suretyship risks.</w:t>
            </w:r>
          </w:p>
        </w:tc>
      </w:tr>
      <w:tr w:rsidR="00616968" w:rsidRPr="000F6836" w14:paraId="0AA58E36" w14:textId="77777777" w:rsidTr="00915624">
        <w:tc>
          <w:tcPr>
            <w:tcW w:w="2507" w:type="dxa"/>
            <w:tcBorders>
              <w:top w:val="single" w:sz="2" w:space="0" w:color="auto"/>
              <w:left w:val="single" w:sz="2" w:space="0" w:color="auto"/>
              <w:bottom w:val="single" w:sz="2" w:space="0" w:color="auto"/>
              <w:right w:val="single" w:sz="2" w:space="0" w:color="auto"/>
            </w:tcBorders>
          </w:tcPr>
          <w:p w14:paraId="1246AE69" w14:textId="77777777" w:rsidR="00616968" w:rsidRPr="000F6836" w:rsidRDefault="00616968" w:rsidP="00915624">
            <w:pPr>
              <w:pStyle w:val="NormalLeft"/>
              <w:rPr>
                <w:lang w:val="en-GB"/>
              </w:rPr>
            </w:pPr>
            <w:r w:rsidRPr="000F6836">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C9DB5CE" w14:textId="77777777" w:rsidR="00616968" w:rsidRPr="000F6836" w:rsidRDefault="00616968" w:rsidP="00915624">
            <w:pPr>
              <w:pStyle w:val="NormalLeft"/>
              <w:rPr>
                <w:lang w:val="en-GB"/>
              </w:rPr>
            </w:pPr>
            <w:r w:rsidRPr="000F6836">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09548601" w14:textId="77777777" w:rsidR="00616968" w:rsidRPr="000F6836" w:rsidRDefault="00616968" w:rsidP="00915624">
            <w:pPr>
              <w:pStyle w:val="NormalLeft"/>
              <w:rPr>
                <w:lang w:val="en-GB"/>
              </w:rPr>
            </w:pPr>
            <w:r w:rsidRPr="000F6836">
              <w:rPr>
                <w:lang w:val="en-GB"/>
              </w:rPr>
              <w:t>This is the total capital requirement before risk mitigation arising from the Large Credit Default scenario of Credit &amp; Suretyship risks.</w:t>
            </w:r>
          </w:p>
        </w:tc>
      </w:tr>
      <w:tr w:rsidR="00616968" w:rsidRPr="000F6836" w14:paraId="2CE73897" w14:textId="77777777" w:rsidTr="00915624">
        <w:tc>
          <w:tcPr>
            <w:tcW w:w="2507" w:type="dxa"/>
            <w:tcBorders>
              <w:top w:val="single" w:sz="2" w:space="0" w:color="auto"/>
              <w:left w:val="single" w:sz="2" w:space="0" w:color="auto"/>
              <w:bottom w:val="single" w:sz="2" w:space="0" w:color="auto"/>
              <w:right w:val="single" w:sz="2" w:space="0" w:color="auto"/>
            </w:tcBorders>
          </w:tcPr>
          <w:p w14:paraId="0C4D69CA" w14:textId="77777777" w:rsidR="00616968" w:rsidRPr="000F6836" w:rsidRDefault="00616968" w:rsidP="00915624">
            <w:pPr>
              <w:pStyle w:val="NormalLeft"/>
              <w:rPr>
                <w:lang w:val="en-GB"/>
              </w:rPr>
            </w:pPr>
            <w:r w:rsidRPr="000F6836">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0E01864" w14:textId="77777777" w:rsidR="00616968" w:rsidRPr="000F6836" w:rsidRDefault="00616968" w:rsidP="00915624">
            <w:pPr>
              <w:pStyle w:val="NormalLeft"/>
              <w:rPr>
                <w:lang w:val="en-GB"/>
              </w:rPr>
            </w:pPr>
            <w:r w:rsidRPr="000F6836">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00147C0A" w14:textId="77777777" w:rsidR="00616968" w:rsidRPr="000F6836" w:rsidRDefault="00616968" w:rsidP="00915624">
            <w:pPr>
              <w:pStyle w:val="NormalLeft"/>
              <w:rPr>
                <w:lang w:val="en-GB"/>
              </w:rPr>
            </w:pPr>
            <w:r w:rsidRPr="000F6836">
              <w:rPr>
                <w:lang w:val="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616968" w:rsidRPr="000F6836" w14:paraId="0A692FA2" w14:textId="77777777" w:rsidTr="00915624">
        <w:tc>
          <w:tcPr>
            <w:tcW w:w="2507" w:type="dxa"/>
            <w:tcBorders>
              <w:top w:val="single" w:sz="2" w:space="0" w:color="auto"/>
              <w:left w:val="single" w:sz="2" w:space="0" w:color="auto"/>
              <w:bottom w:val="single" w:sz="2" w:space="0" w:color="auto"/>
              <w:right w:val="single" w:sz="2" w:space="0" w:color="auto"/>
            </w:tcBorders>
          </w:tcPr>
          <w:p w14:paraId="3D72D219" w14:textId="77777777" w:rsidR="00616968" w:rsidRPr="000F6836" w:rsidRDefault="00616968" w:rsidP="00915624">
            <w:pPr>
              <w:pStyle w:val="NormalLeft"/>
              <w:rPr>
                <w:lang w:val="en-GB"/>
              </w:rPr>
            </w:pPr>
            <w:r w:rsidRPr="000F6836">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78F2D701" w14:textId="77777777" w:rsidR="00616968" w:rsidRPr="000F6836" w:rsidRDefault="00616968" w:rsidP="00915624">
            <w:pPr>
              <w:pStyle w:val="NormalLeft"/>
              <w:rPr>
                <w:lang w:val="en-GB"/>
              </w:rPr>
            </w:pPr>
            <w:r w:rsidRPr="000F6836">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172F3DF9" w14:textId="77777777" w:rsidR="00616968" w:rsidRPr="000F6836" w:rsidRDefault="00616968" w:rsidP="00915624">
            <w:pPr>
              <w:pStyle w:val="NormalLeft"/>
              <w:rPr>
                <w:lang w:val="en-GB"/>
              </w:rPr>
            </w:pPr>
            <w:r w:rsidRPr="000F6836">
              <w:rPr>
                <w:lang w:val="en-GB"/>
              </w:rPr>
              <w:t xml:space="preserve">The estimated risk mitigation effect, for the two largest exposures, of the group's specific reinsurance contracts and special purpose vehicles relating to risks arising from the Large Credit Default scenario of Credit &amp; </w:t>
            </w:r>
            <w:r w:rsidRPr="000F6836">
              <w:rPr>
                <w:lang w:val="en-GB"/>
              </w:rPr>
              <w:lastRenderedPageBreak/>
              <w:t>Suretyship, excluding the estimated reinstatement premiums.</w:t>
            </w:r>
          </w:p>
        </w:tc>
      </w:tr>
      <w:tr w:rsidR="00616968" w:rsidRPr="000F6836" w14:paraId="5D447E7D" w14:textId="77777777" w:rsidTr="00915624">
        <w:tc>
          <w:tcPr>
            <w:tcW w:w="2507" w:type="dxa"/>
            <w:tcBorders>
              <w:top w:val="single" w:sz="2" w:space="0" w:color="auto"/>
              <w:left w:val="single" w:sz="2" w:space="0" w:color="auto"/>
              <w:bottom w:val="single" w:sz="2" w:space="0" w:color="auto"/>
              <w:right w:val="single" w:sz="2" w:space="0" w:color="auto"/>
            </w:tcBorders>
          </w:tcPr>
          <w:p w14:paraId="005519D8" w14:textId="77777777" w:rsidR="00616968" w:rsidRPr="000F6836" w:rsidRDefault="00616968" w:rsidP="00915624">
            <w:pPr>
              <w:pStyle w:val="NormalLeft"/>
              <w:rPr>
                <w:lang w:val="en-GB"/>
              </w:rPr>
            </w:pPr>
            <w:r w:rsidRPr="000F6836">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BCD2B97" w14:textId="77777777" w:rsidR="00616968" w:rsidRPr="000F6836" w:rsidRDefault="00616968" w:rsidP="00915624">
            <w:pPr>
              <w:pStyle w:val="NormalLeft"/>
              <w:rPr>
                <w:lang w:val="en-GB"/>
              </w:rPr>
            </w:pPr>
            <w:r w:rsidRPr="000F6836">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690E1B91" w14:textId="77777777" w:rsidR="00616968" w:rsidRPr="000F6836" w:rsidRDefault="00616968" w:rsidP="00915624">
            <w:pPr>
              <w:pStyle w:val="NormalLeft"/>
              <w:rPr>
                <w:lang w:val="en-GB"/>
              </w:rPr>
            </w:pPr>
            <w:r w:rsidRPr="000F6836">
              <w:rPr>
                <w:lang w:val="en-GB"/>
              </w:rPr>
              <w:t>The estimated reinstatement premiums, per largest exposure, as a result of the group's specific reinsurance contracts and special purpose vehicles relating to risks arising from the Large Credit Default scenario of Credit &amp; Suretyship.</w:t>
            </w:r>
          </w:p>
        </w:tc>
      </w:tr>
      <w:tr w:rsidR="00616968" w:rsidRPr="000F6836" w14:paraId="2DE2864E" w14:textId="77777777" w:rsidTr="00915624">
        <w:tc>
          <w:tcPr>
            <w:tcW w:w="2507" w:type="dxa"/>
            <w:tcBorders>
              <w:top w:val="single" w:sz="2" w:space="0" w:color="auto"/>
              <w:left w:val="single" w:sz="2" w:space="0" w:color="auto"/>
              <w:bottom w:val="single" w:sz="2" w:space="0" w:color="auto"/>
              <w:right w:val="single" w:sz="2" w:space="0" w:color="auto"/>
            </w:tcBorders>
          </w:tcPr>
          <w:p w14:paraId="27B56212" w14:textId="77777777" w:rsidR="00616968" w:rsidRPr="000F6836" w:rsidRDefault="00616968" w:rsidP="00915624">
            <w:pPr>
              <w:pStyle w:val="NormalLeft"/>
              <w:rPr>
                <w:lang w:val="en-GB"/>
              </w:rPr>
            </w:pPr>
            <w:r w:rsidRPr="000F6836">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74800C26"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6F5F162C" w14:textId="77777777" w:rsidR="00616968" w:rsidRPr="000F6836" w:rsidRDefault="00616968" w:rsidP="00915624">
            <w:pPr>
              <w:pStyle w:val="NormalLeft"/>
              <w:rPr>
                <w:lang w:val="en-GB"/>
              </w:rPr>
            </w:pPr>
            <w:r w:rsidRPr="000F6836">
              <w:rPr>
                <w:lang w:val="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616968" w:rsidRPr="000F6836" w14:paraId="24D831DD" w14:textId="77777777" w:rsidTr="00915624">
        <w:tc>
          <w:tcPr>
            <w:tcW w:w="2507" w:type="dxa"/>
            <w:tcBorders>
              <w:top w:val="single" w:sz="2" w:space="0" w:color="auto"/>
              <w:left w:val="single" w:sz="2" w:space="0" w:color="auto"/>
              <w:bottom w:val="single" w:sz="2" w:space="0" w:color="auto"/>
              <w:right w:val="single" w:sz="2" w:space="0" w:color="auto"/>
            </w:tcBorders>
          </w:tcPr>
          <w:p w14:paraId="66471C99" w14:textId="77777777" w:rsidR="00616968" w:rsidRPr="000F6836" w:rsidRDefault="00616968" w:rsidP="00915624">
            <w:pPr>
              <w:pStyle w:val="NormalLeft"/>
              <w:rPr>
                <w:lang w:val="en-GB"/>
              </w:rPr>
            </w:pPr>
            <w:r w:rsidRPr="000F6836">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5121179C" w14:textId="77777777" w:rsidR="00616968" w:rsidRPr="000F6836" w:rsidRDefault="00616968" w:rsidP="00915624">
            <w:pPr>
              <w:pStyle w:val="NormalLeft"/>
              <w:rPr>
                <w:lang w:val="en-GB"/>
              </w:rPr>
            </w:pPr>
            <w:r w:rsidRPr="000F6836">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7D93A970" w14:textId="77777777" w:rsidR="00616968" w:rsidRPr="000F6836" w:rsidRDefault="00616968" w:rsidP="00915624">
            <w:pPr>
              <w:pStyle w:val="NormalLeft"/>
              <w:rPr>
                <w:lang w:val="en-GB"/>
              </w:rPr>
            </w:pPr>
            <w:r w:rsidRPr="000F6836">
              <w:rPr>
                <w:lang w:val="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616968" w:rsidRPr="000F6836" w14:paraId="1D151866" w14:textId="77777777" w:rsidTr="00915624">
        <w:tc>
          <w:tcPr>
            <w:tcW w:w="2507" w:type="dxa"/>
            <w:tcBorders>
              <w:top w:val="single" w:sz="2" w:space="0" w:color="auto"/>
              <w:left w:val="single" w:sz="2" w:space="0" w:color="auto"/>
              <w:bottom w:val="single" w:sz="2" w:space="0" w:color="auto"/>
              <w:right w:val="single" w:sz="2" w:space="0" w:color="auto"/>
            </w:tcBorders>
          </w:tcPr>
          <w:p w14:paraId="14FDAEA6" w14:textId="77777777" w:rsidR="00616968" w:rsidRPr="000F6836" w:rsidRDefault="00616968" w:rsidP="00915624">
            <w:pPr>
              <w:pStyle w:val="NormalLeft"/>
              <w:rPr>
                <w:lang w:val="en-GB"/>
              </w:rPr>
            </w:pPr>
            <w:r w:rsidRPr="000F6836">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6321D518" w14:textId="77777777" w:rsidR="00616968" w:rsidRPr="000F6836" w:rsidRDefault="00616968" w:rsidP="00915624">
            <w:pPr>
              <w:pStyle w:val="NormalLeft"/>
              <w:rPr>
                <w:lang w:val="en-GB"/>
              </w:rPr>
            </w:pPr>
            <w:r w:rsidRPr="000F6836">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3F8DBCD"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616968" w:rsidRPr="000F6836" w14:paraId="1C37942D" w14:textId="77777777" w:rsidTr="00915624">
        <w:tc>
          <w:tcPr>
            <w:tcW w:w="2507" w:type="dxa"/>
            <w:tcBorders>
              <w:top w:val="single" w:sz="2" w:space="0" w:color="auto"/>
              <w:left w:val="single" w:sz="2" w:space="0" w:color="auto"/>
              <w:bottom w:val="single" w:sz="2" w:space="0" w:color="auto"/>
              <w:right w:val="single" w:sz="2" w:space="0" w:color="auto"/>
            </w:tcBorders>
          </w:tcPr>
          <w:p w14:paraId="4D55BB20" w14:textId="77777777" w:rsidR="00616968" w:rsidRPr="000F6836" w:rsidRDefault="00616968" w:rsidP="00915624">
            <w:pPr>
              <w:pStyle w:val="NormalLeft"/>
              <w:rPr>
                <w:lang w:val="en-GB"/>
              </w:rPr>
            </w:pPr>
            <w:r w:rsidRPr="000F6836">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6CF88BB2" w14:textId="77777777" w:rsidR="00616968" w:rsidRPr="000F6836" w:rsidRDefault="00616968" w:rsidP="00915624">
            <w:pPr>
              <w:pStyle w:val="NormalLeft"/>
              <w:rPr>
                <w:lang w:val="en-GB"/>
              </w:rPr>
            </w:pPr>
            <w:r w:rsidRPr="000F6836">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16141A09" w14:textId="77777777" w:rsidR="00616968" w:rsidRPr="000F6836" w:rsidRDefault="00616968" w:rsidP="00915624">
            <w:pPr>
              <w:pStyle w:val="NormalLeft"/>
              <w:rPr>
                <w:lang w:val="en-GB"/>
              </w:rPr>
            </w:pPr>
            <w:r w:rsidRPr="000F6836">
              <w:rPr>
                <w:lang w:val="en-GB"/>
              </w:rPr>
              <w:t>Gross premiums earned by the insurance or reinsurance group, during the following 12 months, in lines of business Credit and Suretyship insurance including proportional reinsurance obligations.</w:t>
            </w:r>
          </w:p>
        </w:tc>
      </w:tr>
      <w:tr w:rsidR="00616968" w:rsidRPr="000F6836" w14:paraId="04B23D51" w14:textId="77777777" w:rsidTr="00915624">
        <w:tc>
          <w:tcPr>
            <w:tcW w:w="2507" w:type="dxa"/>
            <w:tcBorders>
              <w:top w:val="single" w:sz="2" w:space="0" w:color="auto"/>
              <w:left w:val="single" w:sz="2" w:space="0" w:color="auto"/>
              <w:bottom w:val="single" w:sz="2" w:space="0" w:color="auto"/>
              <w:right w:val="single" w:sz="2" w:space="0" w:color="auto"/>
            </w:tcBorders>
          </w:tcPr>
          <w:p w14:paraId="1B3C5213" w14:textId="77777777" w:rsidR="00616968" w:rsidRPr="000F6836" w:rsidRDefault="00616968" w:rsidP="00915624">
            <w:pPr>
              <w:pStyle w:val="NormalLeft"/>
              <w:rPr>
                <w:lang w:val="en-GB"/>
              </w:rPr>
            </w:pPr>
            <w:r w:rsidRPr="000F6836">
              <w:rPr>
                <w:lang w:val="en-GB"/>
              </w:rPr>
              <w:t>C1060/R3000</w:t>
            </w:r>
          </w:p>
        </w:tc>
        <w:tc>
          <w:tcPr>
            <w:tcW w:w="2136" w:type="dxa"/>
            <w:tcBorders>
              <w:top w:val="single" w:sz="2" w:space="0" w:color="auto"/>
              <w:left w:val="single" w:sz="2" w:space="0" w:color="auto"/>
              <w:bottom w:val="single" w:sz="2" w:space="0" w:color="auto"/>
              <w:right w:val="single" w:sz="2" w:space="0" w:color="auto"/>
            </w:tcBorders>
          </w:tcPr>
          <w:p w14:paraId="74256091" w14:textId="77777777" w:rsidR="00616968" w:rsidRPr="000F6836" w:rsidRDefault="00616968" w:rsidP="00915624">
            <w:pPr>
              <w:pStyle w:val="NormalLeft"/>
              <w:rPr>
                <w:lang w:val="en-GB"/>
              </w:rPr>
            </w:pPr>
            <w:r w:rsidRPr="000F6836">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58F68752" w14:textId="77777777" w:rsidR="00616968" w:rsidRPr="000F6836" w:rsidRDefault="00616968" w:rsidP="00915624">
            <w:pPr>
              <w:pStyle w:val="NormalLeft"/>
              <w:rPr>
                <w:lang w:val="en-GB"/>
              </w:rPr>
            </w:pPr>
            <w:r w:rsidRPr="000F6836">
              <w:rPr>
                <w:lang w:val="en-GB"/>
              </w:rPr>
              <w:t>This is the total capital requirement before risk mitigation for the Recession scenario of Credit &amp; Suretyship risks.</w:t>
            </w:r>
          </w:p>
        </w:tc>
      </w:tr>
      <w:tr w:rsidR="00616968" w:rsidRPr="000F6836" w14:paraId="76540B76" w14:textId="77777777" w:rsidTr="00915624">
        <w:tc>
          <w:tcPr>
            <w:tcW w:w="2507" w:type="dxa"/>
            <w:tcBorders>
              <w:top w:val="single" w:sz="2" w:space="0" w:color="auto"/>
              <w:left w:val="single" w:sz="2" w:space="0" w:color="auto"/>
              <w:bottom w:val="single" w:sz="2" w:space="0" w:color="auto"/>
              <w:right w:val="single" w:sz="2" w:space="0" w:color="auto"/>
            </w:tcBorders>
          </w:tcPr>
          <w:p w14:paraId="44E70ED0" w14:textId="77777777" w:rsidR="00616968" w:rsidRPr="000F6836" w:rsidRDefault="00616968" w:rsidP="00915624">
            <w:pPr>
              <w:pStyle w:val="NormalLeft"/>
              <w:rPr>
                <w:lang w:val="en-GB"/>
              </w:rPr>
            </w:pPr>
            <w:r w:rsidRPr="000F6836">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6F3018DA"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336547D" w14:textId="77777777" w:rsidR="00616968" w:rsidRPr="000F6836" w:rsidRDefault="00616968" w:rsidP="00915624">
            <w:pPr>
              <w:pStyle w:val="NormalLeft"/>
              <w:rPr>
                <w:lang w:val="en-GB"/>
              </w:rPr>
            </w:pPr>
            <w:r w:rsidRPr="000F6836">
              <w:rPr>
                <w:lang w:val="en-GB"/>
              </w:rPr>
              <w:t>The estimated risk mitigation effect of the group's specific retrocession contracts and special purpose vehicles relating to risks arising from the Recession scenario of Credit &amp; Suretyship, excluding the estimated reinstatement premiums.</w:t>
            </w:r>
          </w:p>
        </w:tc>
      </w:tr>
      <w:tr w:rsidR="00616968" w:rsidRPr="000F6836" w14:paraId="7217B3D5" w14:textId="77777777" w:rsidTr="00915624">
        <w:tc>
          <w:tcPr>
            <w:tcW w:w="2507" w:type="dxa"/>
            <w:tcBorders>
              <w:top w:val="single" w:sz="2" w:space="0" w:color="auto"/>
              <w:left w:val="single" w:sz="2" w:space="0" w:color="auto"/>
              <w:bottom w:val="single" w:sz="2" w:space="0" w:color="auto"/>
              <w:right w:val="single" w:sz="2" w:space="0" w:color="auto"/>
            </w:tcBorders>
          </w:tcPr>
          <w:p w14:paraId="114895B9" w14:textId="77777777" w:rsidR="00616968" w:rsidRPr="000F6836" w:rsidRDefault="00616968" w:rsidP="00915624">
            <w:pPr>
              <w:pStyle w:val="NormalLeft"/>
              <w:rPr>
                <w:lang w:val="en-GB"/>
              </w:rPr>
            </w:pPr>
            <w:r w:rsidRPr="000F6836">
              <w:rPr>
                <w:lang w:val="en-GB"/>
              </w:rPr>
              <w:lastRenderedPageBreak/>
              <w:t>C1080/R3000</w:t>
            </w:r>
          </w:p>
        </w:tc>
        <w:tc>
          <w:tcPr>
            <w:tcW w:w="2136" w:type="dxa"/>
            <w:tcBorders>
              <w:top w:val="single" w:sz="2" w:space="0" w:color="auto"/>
              <w:left w:val="single" w:sz="2" w:space="0" w:color="auto"/>
              <w:bottom w:val="single" w:sz="2" w:space="0" w:color="auto"/>
              <w:right w:val="single" w:sz="2" w:space="0" w:color="auto"/>
            </w:tcBorders>
          </w:tcPr>
          <w:p w14:paraId="28A48465"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A77D448" w14:textId="77777777" w:rsidR="00616968" w:rsidRPr="000F6836" w:rsidRDefault="00616968" w:rsidP="00915624">
            <w:pPr>
              <w:pStyle w:val="NormalLeft"/>
              <w:rPr>
                <w:lang w:val="en-GB"/>
              </w:rPr>
            </w:pPr>
            <w:r w:rsidRPr="000F6836">
              <w:rPr>
                <w:lang w:val="en-GB"/>
              </w:rPr>
              <w:t>The estimated reinstatement premiums as a result of the group's specific reinsurance contracts and special purpose vehicles relating to risks arising from the Recession scenario of Credit &amp; Suretyship.</w:t>
            </w:r>
          </w:p>
        </w:tc>
      </w:tr>
      <w:tr w:rsidR="00616968" w:rsidRPr="000F6836" w14:paraId="48E0FB2F" w14:textId="77777777" w:rsidTr="00915624">
        <w:tc>
          <w:tcPr>
            <w:tcW w:w="2507" w:type="dxa"/>
            <w:tcBorders>
              <w:top w:val="single" w:sz="2" w:space="0" w:color="auto"/>
              <w:left w:val="single" w:sz="2" w:space="0" w:color="auto"/>
              <w:bottom w:val="single" w:sz="2" w:space="0" w:color="auto"/>
              <w:right w:val="single" w:sz="2" w:space="0" w:color="auto"/>
            </w:tcBorders>
          </w:tcPr>
          <w:p w14:paraId="125ADEE1" w14:textId="77777777" w:rsidR="00616968" w:rsidRPr="000F6836" w:rsidRDefault="00616968" w:rsidP="00915624">
            <w:pPr>
              <w:pStyle w:val="NormalLeft"/>
              <w:rPr>
                <w:lang w:val="en-GB"/>
              </w:rPr>
            </w:pPr>
            <w:r w:rsidRPr="000F6836">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432511D0" w14:textId="77777777" w:rsidR="00616968" w:rsidRPr="000F6836" w:rsidRDefault="00616968" w:rsidP="00915624">
            <w:pPr>
              <w:pStyle w:val="NormalLeft"/>
              <w:rPr>
                <w:lang w:val="en-GB"/>
              </w:rPr>
            </w:pPr>
            <w:r w:rsidRPr="000F6836">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00293B9F" w14:textId="77777777" w:rsidR="00616968" w:rsidRPr="000F6836" w:rsidRDefault="00616968" w:rsidP="00915624">
            <w:pPr>
              <w:pStyle w:val="NormalLeft"/>
              <w:rPr>
                <w:lang w:val="en-GB"/>
              </w:rPr>
            </w:pPr>
            <w:r w:rsidRPr="000F6836">
              <w:rPr>
                <w:lang w:val="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616968" w:rsidRPr="000F6836" w14:paraId="2B79B2CF" w14:textId="77777777" w:rsidTr="00915624">
        <w:tc>
          <w:tcPr>
            <w:tcW w:w="2507" w:type="dxa"/>
            <w:tcBorders>
              <w:top w:val="single" w:sz="2" w:space="0" w:color="auto"/>
              <w:left w:val="single" w:sz="2" w:space="0" w:color="auto"/>
              <w:bottom w:val="single" w:sz="2" w:space="0" w:color="auto"/>
              <w:right w:val="single" w:sz="2" w:space="0" w:color="auto"/>
            </w:tcBorders>
          </w:tcPr>
          <w:p w14:paraId="7A110B4B" w14:textId="77777777" w:rsidR="00616968" w:rsidRPr="000F6836" w:rsidRDefault="00616968" w:rsidP="00915624">
            <w:pPr>
              <w:pStyle w:val="NormalLeft"/>
              <w:rPr>
                <w:lang w:val="en-GB"/>
              </w:rPr>
            </w:pPr>
            <w:r w:rsidRPr="000F6836">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7AEB46EF" w14:textId="77777777" w:rsidR="00616968" w:rsidRPr="000F6836" w:rsidRDefault="00616968" w:rsidP="00915624">
            <w:pPr>
              <w:pStyle w:val="NormalLeft"/>
              <w:rPr>
                <w:lang w:val="en-GB"/>
              </w:rPr>
            </w:pPr>
            <w:r w:rsidRPr="000F6836">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F0D476B"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types of events, for Credit &amp; Suretyship risks.</w:t>
            </w:r>
          </w:p>
        </w:tc>
      </w:tr>
      <w:tr w:rsidR="00616968" w:rsidRPr="000F6836" w14:paraId="780B6F3E" w14:textId="77777777" w:rsidTr="00915624">
        <w:tc>
          <w:tcPr>
            <w:tcW w:w="2507" w:type="dxa"/>
            <w:tcBorders>
              <w:top w:val="single" w:sz="2" w:space="0" w:color="auto"/>
              <w:left w:val="single" w:sz="2" w:space="0" w:color="auto"/>
              <w:bottom w:val="single" w:sz="2" w:space="0" w:color="auto"/>
              <w:right w:val="single" w:sz="2" w:space="0" w:color="auto"/>
            </w:tcBorders>
          </w:tcPr>
          <w:p w14:paraId="76CD67FE" w14:textId="77777777" w:rsidR="00616968" w:rsidRPr="000F6836" w:rsidRDefault="00616968" w:rsidP="00915624">
            <w:pPr>
              <w:pStyle w:val="NormalLeft"/>
              <w:rPr>
                <w:lang w:val="en-GB"/>
              </w:rPr>
            </w:pPr>
            <w:r w:rsidRPr="000F6836">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411B6F56" w14:textId="77777777" w:rsidR="00616968" w:rsidRPr="000F6836" w:rsidRDefault="00616968" w:rsidP="00915624">
            <w:pPr>
              <w:pStyle w:val="NormalLeft"/>
              <w:rPr>
                <w:lang w:val="en-GB"/>
              </w:rPr>
            </w:pPr>
            <w:r w:rsidRPr="000F6836">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548B1E04"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type of events for Credit &amp; Suretyship risks.</w:t>
            </w:r>
          </w:p>
        </w:tc>
      </w:tr>
      <w:tr w:rsidR="00616968" w:rsidRPr="000F6836" w14:paraId="0DC24AF0" w14:textId="77777777" w:rsidTr="00915624">
        <w:tc>
          <w:tcPr>
            <w:tcW w:w="2507" w:type="dxa"/>
            <w:tcBorders>
              <w:top w:val="single" w:sz="2" w:space="0" w:color="auto"/>
              <w:left w:val="single" w:sz="2" w:space="0" w:color="auto"/>
              <w:bottom w:val="single" w:sz="2" w:space="0" w:color="auto"/>
              <w:right w:val="single" w:sz="2" w:space="0" w:color="auto"/>
            </w:tcBorders>
          </w:tcPr>
          <w:p w14:paraId="69B79E06" w14:textId="77777777" w:rsidR="00616968" w:rsidRPr="000F6836" w:rsidRDefault="00616968" w:rsidP="00915624">
            <w:pPr>
              <w:pStyle w:val="NormalLeft"/>
              <w:rPr>
                <w:lang w:val="en-GB"/>
              </w:rPr>
            </w:pPr>
            <w:r w:rsidRPr="000F6836">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443639CD" w14:textId="77777777" w:rsidR="00616968" w:rsidRPr="000F6836" w:rsidRDefault="00616968" w:rsidP="00915624">
            <w:pPr>
              <w:pStyle w:val="NormalLeft"/>
              <w:rPr>
                <w:lang w:val="en-GB"/>
              </w:rPr>
            </w:pPr>
            <w:r w:rsidRPr="000F6836">
              <w:rPr>
                <w:lang w:val="en-GB"/>
              </w:rPr>
              <w:t>Catastrophe Risk Charge Credit &amp; Suretyship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F543D58"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the types of events, for Credit &amp; Suretyship risks.</w:t>
            </w:r>
          </w:p>
        </w:tc>
      </w:tr>
      <w:tr w:rsidR="00616968" w:rsidRPr="000F6836" w14:paraId="014C47B8" w14:textId="77777777" w:rsidTr="00915624">
        <w:tc>
          <w:tcPr>
            <w:tcW w:w="2507" w:type="dxa"/>
            <w:tcBorders>
              <w:top w:val="single" w:sz="2" w:space="0" w:color="auto"/>
              <w:left w:val="single" w:sz="2" w:space="0" w:color="auto"/>
              <w:bottom w:val="single" w:sz="2" w:space="0" w:color="auto"/>
              <w:right w:val="single" w:sz="2" w:space="0" w:color="auto"/>
            </w:tcBorders>
          </w:tcPr>
          <w:p w14:paraId="71C1974D" w14:textId="77777777" w:rsidR="00616968" w:rsidRPr="000F6836" w:rsidRDefault="00616968" w:rsidP="00915624">
            <w:pPr>
              <w:pStyle w:val="NormalLeft"/>
              <w:rPr>
                <w:lang w:val="en-GB"/>
              </w:rPr>
            </w:pPr>
            <w:r w:rsidRPr="000F6836">
              <w:rPr>
                <w:lang w:val="en-GB"/>
              </w:rPr>
              <w:t>C1110/R3100</w:t>
            </w:r>
          </w:p>
        </w:tc>
        <w:tc>
          <w:tcPr>
            <w:tcW w:w="2136" w:type="dxa"/>
            <w:tcBorders>
              <w:top w:val="single" w:sz="2" w:space="0" w:color="auto"/>
              <w:left w:val="single" w:sz="2" w:space="0" w:color="auto"/>
              <w:bottom w:val="single" w:sz="2" w:space="0" w:color="auto"/>
              <w:right w:val="single" w:sz="2" w:space="0" w:color="auto"/>
            </w:tcBorders>
          </w:tcPr>
          <w:p w14:paraId="2AD65511"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B8A3CD2" w14:textId="77777777" w:rsidR="00616968" w:rsidRPr="000F6836" w:rsidRDefault="00616968" w:rsidP="00915624">
            <w:pPr>
              <w:pStyle w:val="NormalLeft"/>
              <w:rPr>
                <w:lang w:val="en-GB"/>
              </w:rPr>
            </w:pPr>
            <w:r w:rsidRPr="000F6836">
              <w:rPr>
                <w:lang w:val="en-GB"/>
              </w:rPr>
              <w:t>This is the total risk mitigation effect, before diversification effect between types of events, of the group's specific reinsurance contracts and special purpose vehicles arising from the Credit &amp; Suretyship risks.</w:t>
            </w:r>
          </w:p>
        </w:tc>
      </w:tr>
      <w:tr w:rsidR="00616968" w:rsidRPr="000F6836" w14:paraId="233B850D" w14:textId="77777777" w:rsidTr="00915624">
        <w:tc>
          <w:tcPr>
            <w:tcW w:w="2507" w:type="dxa"/>
            <w:tcBorders>
              <w:top w:val="single" w:sz="2" w:space="0" w:color="auto"/>
              <w:left w:val="single" w:sz="2" w:space="0" w:color="auto"/>
              <w:bottom w:val="single" w:sz="2" w:space="0" w:color="auto"/>
              <w:right w:val="single" w:sz="2" w:space="0" w:color="auto"/>
            </w:tcBorders>
          </w:tcPr>
          <w:p w14:paraId="66680208" w14:textId="77777777" w:rsidR="00616968" w:rsidRPr="000F6836" w:rsidRDefault="00616968" w:rsidP="00915624">
            <w:pPr>
              <w:pStyle w:val="NormalLeft"/>
              <w:rPr>
                <w:lang w:val="en-GB"/>
              </w:rPr>
            </w:pPr>
            <w:r w:rsidRPr="000F6836">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3F22E2D8" w14:textId="77777777" w:rsidR="00616968" w:rsidRPr="000F6836" w:rsidRDefault="00616968" w:rsidP="00915624">
            <w:pPr>
              <w:pStyle w:val="NormalLeft"/>
              <w:rPr>
                <w:lang w:val="en-GB"/>
              </w:rPr>
            </w:pPr>
            <w:r w:rsidRPr="000F6836">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8655A07"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types of events, for Credit &amp; Suretyship risks.</w:t>
            </w:r>
          </w:p>
        </w:tc>
      </w:tr>
      <w:tr w:rsidR="00616968" w:rsidRPr="000F6836" w14:paraId="1D7217A8" w14:textId="77777777" w:rsidTr="00915624">
        <w:tc>
          <w:tcPr>
            <w:tcW w:w="2507" w:type="dxa"/>
            <w:tcBorders>
              <w:top w:val="single" w:sz="2" w:space="0" w:color="auto"/>
              <w:left w:val="single" w:sz="2" w:space="0" w:color="auto"/>
              <w:bottom w:val="single" w:sz="2" w:space="0" w:color="auto"/>
              <w:right w:val="single" w:sz="2" w:space="0" w:color="auto"/>
            </w:tcBorders>
          </w:tcPr>
          <w:p w14:paraId="3D6C1AA4" w14:textId="77777777" w:rsidR="00616968" w:rsidRPr="000F6836" w:rsidRDefault="00616968" w:rsidP="00915624">
            <w:pPr>
              <w:pStyle w:val="NormalLeft"/>
              <w:rPr>
                <w:lang w:val="en-GB"/>
              </w:rPr>
            </w:pPr>
            <w:r w:rsidRPr="000F6836">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7746D406" w14:textId="77777777" w:rsidR="00616968" w:rsidRPr="000F6836" w:rsidRDefault="00616968" w:rsidP="00915624">
            <w:pPr>
              <w:pStyle w:val="NormalLeft"/>
              <w:rPr>
                <w:lang w:val="en-GB"/>
              </w:rPr>
            </w:pPr>
            <w:r w:rsidRPr="000F6836">
              <w:rPr>
                <w:lang w:val="en-GB"/>
              </w:rPr>
              <w:t xml:space="preserve">Catastrophe Risk Charge Credit &amp; Suretyship after risk mitigation — </w:t>
            </w:r>
            <w:r w:rsidRPr="000F6836">
              <w:rPr>
                <w:lang w:val="en-GB"/>
              </w:rPr>
              <w:lastRenderedPageBreak/>
              <w:t>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340F133"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total capital charges after </w:t>
            </w:r>
            <w:r w:rsidRPr="000F6836">
              <w:rPr>
                <w:lang w:val="en-GB"/>
              </w:rPr>
              <w:lastRenderedPageBreak/>
              <w:t>risk mitigation relating to different type of events for Credit &amp; Suretyship risks.</w:t>
            </w:r>
          </w:p>
        </w:tc>
      </w:tr>
      <w:tr w:rsidR="00616968" w:rsidRPr="000F6836" w14:paraId="3A18B129" w14:textId="77777777" w:rsidTr="00915624">
        <w:tc>
          <w:tcPr>
            <w:tcW w:w="2507" w:type="dxa"/>
            <w:tcBorders>
              <w:top w:val="single" w:sz="2" w:space="0" w:color="auto"/>
              <w:left w:val="single" w:sz="2" w:space="0" w:color="auto"/>
              <w:bottom w:val="single" w:sz="2" w:space="0" w:color="auto"/>
              <w:right w:val="single" w:sz="2" w:space="0" w:color="auto"/>
            </w:tcBorders>
          </w:tcPr>
          <w:p w14:paraId="3D0251B0" w14:textId="77777777" w:rsidR="00616968" w:rsidRPr="000F6836" w:rsidRDefault="00616968" w:rsidP="00915624">
            <w:pPr>
              <w:pStyle w:val="NormalLeft"/>
              <w:rPr>
                <w:lang w:val="en-GB"/>
              </w:rPr>
            </w:pPr>
            <w:r w:rsidRPr="000F6836">
              <w:rPr>
                <w:lang w:val="en-GB"/>
              </w:rPr>
              <w:lastRenderedPageBreak/>
              <w:t>C1120/R3120</w:t>
            </w:r>
          </w:p>
        </w:tc>
        <w:tc>
          <w:tcPr>
            <w:tcW w:w="2136" w:type="dxa"/>
            <w:tcBorders>
              <w:top w:val="single" w:sz="2" w:space="0" w:color="auto"/>
              <w:left w:val="single" w:sz="2" w:space="0" w:color="auto"/>
              <w:bottom w:val="single" w:sz="2" w:space="0" w:color="auto"/>
              <w:right w:val="single" w:sz="2" w:space="0" w:color="auto"/>
            </w:tcBorders>
          </w:tcPr>
          <w:p w14:paraId="1D04959F" w14:textId="77777777" w:rsidR="00616968" w:rsidRPr="000F6836" w:rsidRDefault="00616968" w:rsidP="00915624">
            <w:pPr>
              <w:pStyle w:val="NormalLeft"/>
              <w:rPr>
                <w:lang w:val="en-GB"/>
              </w:rPr>
            </w:pPr>
            <w:r w:rsidRPr="000F6836">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3ECAF94"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the types of events, for Credit &amp; Suretyship risks.</w:t>
            </w:r>
          </w:p>
        </w:tc>
      </w:tr>
      <w:tr w:rsidR="00616968" w:rsidRPr="000F6836" w14:paraId="689C1E4E" w14:textId="77777777" w:rsidTr="00915624">
        <w:tc>
          <w:tcPr>
            <w:tcW w:w="2507" w:type="dxa"/>
            <w:tcBorders>
              <w:top w:val="single" w:sz="2" w:space="0" w:color="auto"/>
              <w:left w:val="single" w:sz="2" w:space="0" w:color="auto"/>
              <w:bottom w:val="single" w:sz="2" w:space="0" w:color="auto"/>
              <w:right w:val="single" w:sz="2" w:space="0" w:color="auto"/>
            </w:tcBorders>
          </w:tcPr>
          <w:p w14:paraId="6051370D" w14:textId="77777777" w:rsidR="00616968" w:rsidRPr="000F6836" w:rsidRDefault="00616968" w:rsidP="00915624">
            <w:pPr>
              <w:pStyle w:val="NormalCentered"/>
              <w:rPr>
                <w:lang w:val="en-GB"/>
              </w:rPr>
            </w:pPr>
            <w:r w:rsidRPr="000F6836">
              <w:rPr>
                <w:i/>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26B9E0AA"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3ECA5A9" w14:textId="77777777" w:rsidR="00616968" w:rsidRPr="000F6836" w:rsidRDefault="00616968" w:rsidP="00915624">
            <w:pPr>
              <w:pStyle w:val="NormalCentered"/>
              <w:rPr>
                <w:lang w:val="en-GB"/>
              </w:rPr>
            </w:pPr>
          </w:p>
        </w:tc>
      </w:tr>
      <w:tr w:rsidR="00616968" w:rsidRPr="000F6836" w14:paraId="4A3D2614" w14:textId="77777777" w:rsidTr="00915624">
        <w:tc>
          <w:tcPr>
            <w:tcW w:w="2507" w:type="dxa"/>
            <w:tcBorders>
              <w:top w:val="single" w:sz="2" w:space="0" w:color="auto"/>
              <w:left w:val="single" w:sz="2" w:space="0" w:color="auto"/>
              <w:bottom w:val="single" w:sz="2" w:space="0" w:color="auto"/>
              <w:right w:val="single" w:sz="2" w:space="0" w:color="auto"/>
            </w:tcBorders>
          </w:tcPr>
          <w:p w14:paraId="48439557" w14:textId="77777777" w:rsidR="00616968" w:rsidRPr="000F6836" w:rsidRDefault="00616968" w:rsidP="00915624">
            <w:pPr>
              <w:pStyle w:val="NormalLeft"/>
              <w:rPr>
                <w:lang w:val="en-GB"/>
              </w:rPr>
            </w:pPr>
            <w:r w:rsidRPr="000F6836">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63C4FFDF" w14:textId="77777777" w:rsidR="00616968" w:rsidRPr="000F6836" w:rsidRDefault="00616968" w:rsidP="00915624">
            <w:pPr>
              <w:pStyle w:val="NormalLeft"/>
              <w:rPr>
                <w:lang w:val="en-GB"/>
              </w:rPr>
            </w:pPr>
            <w:r w:rsidRPr="000F6836">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79902FA" w14:textId="77777777" w:rsidR="00616968" w:rsidRPr="000F6836" w:rsidRDefault="00616968" w:rsidP="00915624">
            <w:pPr>
              <w:pStyle w:val="NormalLeft"/>
              <w:rPr>
                <w:lang w:val="en-GB"/>
              </w:rPr>
            </w:pPr>
            <w:r w:rsidRPr="000F6836">
              <w:rPr>
                <w:lang w:val="en-GB"/>
              </w:rPr>
              <w:t>An estimate of the premiums to be earned by the insurance or reinsurance group, during the following year, for the contracts in relation to the following group of obligations:</w:t>
            </w:r>
          </w:p>
          <w:p w14:paraId="6413F90D" w14:textId="77777777" w:rsidR="00616968" w:rsidRPr="000F6836" w:rsidRDefault="00616968" w:rsidP="00915624">
            <w:pPr>
              <w:pStyle w:val="NormalLeft"/>
              <w:rPr>
                <w:lang w:val="en-GB"/>
              </w:rPr>
            </w:pPr>
          </w:p>
          <w:p w14:paraId="6D464575" w14:textId="77777777" w:rsidR="00616968" w:rsidRPr="000F6836" w:rsidRDefault="00616968" w:rsidP="00915624">
            <w:pPr>
              <w:pStyle w:val="NormalLeft"/>
              <w:rPr>
                <w:lang w:val="en-GB"/>
              </w:rPr>
            </w:pPr>
            <w:r w:rsidRPr="000F6836">
              <w:rPr>
                <w:lang w:val="en-GB"/>
              </w:rPr>
              <w:t>Insurance and reinsurance obligations included in lines of business Marine, aviation and transport insurance, including proportional reinsurance obligations, other than marine insurance and reinsurance and aviation insurance and reinsurance;</w:t>
            </w:r>
          </w:p>
          <w:p w14:paraId="3BE37C43" w14:textId="77777777" w:rsidR="00616968" w:rsidRPr="000F6836" w:rsidRDefault="00616968" w:rsidP="00915624">
            <w:pPr>
              <w:pStyle w:val="NormalLeft"/>
              <w:rPr>
                <w:lang w:val="en-GB"/>
              </w:rPr>
            </w:pPr>
            <w:r w:rsidRPr="000F6836">
              <w:rPr>
                <w:lang w:val="en-GB"/>
              </w:rPr>
              <w:t>Reinsurance obligations included in line of business Non–proportional marine, aviation and transport reinsurance, other than marine reinsurance and aviation reinsurance, as defined in Annex I to Delegated Regulation (EU) 2015/35;</w:t>
            </w:r>
          </w:p>
          <w:p w14:paraId="2122D967" w14:textId="77777777" w:rsidR="00616968" w:rsidRPr="000F6836" w:rsidRDefault="00616968" w:rsidP="00915624">
            <w:pPr>
              <w:pStyle w:val="NormalLeft"/>
              <w:rPr>
                <w:lang w:val="en-GB"/>
              </w:rPr>
            </w:pPr>
            <w:r w:rsidRPr="000F6836">
              <w:rPr>
                <w:lang w:val="en-GB"/>
              </w:rPr>
              <w:t>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50FB0DB2" w14:textId="77777777" w:rsidR="00616968" w:rsidRPr="000F6836" w:rsidRDefault="00616968" w:rsidP="00915624">
            <w:pPr>
              <w:pStyle w:val="NormalLeft"/>
              <w:rPr>
                <w:lang w:val="en-GB"/>
              </w:rPr>
            </w:pPr>
            <w:r w:rsidRPr="000F6836">
              <w:rPr>
                <w:lang w:val="en-GB"/>
              </w:rPr>
              <w:t>Reinsurance obligations included in line of business Non–proportional casualty reinsurance, other than general liability reinsurance, as defined in Annex I to Delegated Regulation (EU) 2015/35;</w:t>
            </w:r>
          </w:p>
          <w:p w14:paraId="4A49583B" w14:textId="77777777" w:rsidR="00616968" w:rsidRPr="000F6836" w:rsidRDefault="00616968" w:rsidP="00915624">
            <w:pPr>
              <w:pStyle w:val="NormalLeft"/>
              <w:rPr>
                <w:lang w:val="en-GB"/>
              </w:rPr>
            </w:pPr>
            <w:r w:rsidRPr="000F6836">
              <w:rPr>
                <w:lang w:val="en-GB"/>
              </w:rPr>
              <w:t xml:space="preserve">Non–proportional reinsurance obligations relating to insurance obligations included in lines of business Credit and Suretyship </w:t>
            </w:r>
            <w:r w:rsidRPr="000F6836">
              <w:rPr>
                <w:lang w:val="en-GB"/>
              </w:rPr>
              <w:lastRenderedPageBreak/>
              <w:t>insurance, including proportional reinsurance obligations.</w:t>
            </w:r>
          </w:p>
          <w:p w14:paraId="7ACA9EDB" w14:textId="77777777" w:rsidR="00616968" w:rsidRPr="000F6836" w:rsidRDefault="00616968" w:rsidP="00915624">
            <w:pPr>
              <w:pStyle w:val="NormalLeft"/>
              <w:rPr>
                <w:lang w:val="en-GB"/>
              </w:rPr>
            </w:pPr>
            <w:r w:rsidRPr="000F6836">
              <w:rPr>
                <w:lang w:val="en-GB"/>
              </w:rPr>
              <w:t>Premiums shall be gross, without deduction of premiums for reinsurance contracts.</w:t>
            </w:r>
          </w:p>
        </w:tc>
      </w:tr>
      <w:tr w:rsidR="00616968" w:rsidRPr="000F6836" w14:paraId="66A40F04" w14:textId="77777777" w:rsidTr="00915624">
        <w:tc>
          <w:tcPr>
            <w:tcW w:w="2507" w:type="dxa"/>
            <w:tcBorders>
              <w:top w:val="single" w:sz="2" w:space="0" w:color="auto"/>
              <w:left w:val="single" w:sz="2" w:space="0" w:color="auto"/>
              <w:bottom w:val="single" w:sz="2" w:space="0" w:color="auto"/>
              <w:right w:val="single" w:sz="2" w:space="0" w:color="auto"/>
            </w:tcBorders>
          </w:tcPr>
          <w:p w14:paraId="26EAA41C" w14:textId="77777777" w:rsidR="00616968" w:rsidRPr="000F6836" w:rsidRDefault="00616968" w:rsidP="00915624">
            <w:pPr>
              <w:pStyle w:val="NormalLeft"/>
              <w:rPr>
                <w:lang w:val="en-GB"/>
              </w:rPr>
            </w:pPr>
            <w:r w:rsidRPr="000F6836">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12A68DA8" w14:textId="77777777" w:rsidR="00616968" w:rsidRPr="000F6836" w:rsidRDefault="00616968" w:rsidP="00915624">
            <w:pPr>
              <w:pStyle w:val="NormalLeft"/>
              <w:rPr>
                <w:lang w:val="en-GB"/>
              </w:rPr>
            </w:pPr>
            <w:r w:rsidRPr="000F6836">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1A952473" w14:textId="77777777" w:rsidR="00616968" w:rsidRPr="000F6836" w:rsidRDefault="00616968" w:rsidP="00915624">
            <w:pPr>
              <w:pStyle w:val="NormalLeft"/>
              <w:rPr>
                <w:lang w:val="en-GB"/>
              </w:rPr>
            </w:pPr>
            <w:r w:rsidRPr="000F6836">
              <w:rPr>
                <w:lang w:val="en-GB"/>
              </w:rPr>
              <w:t>This is the capital requirement before risk mitigation, per group of obligations, for Other non–life catastrophe risks.</w:t>
            </w:r>
          </w:p>
        </w:tc>
      </w:tr>
      <w:tr w:rsidR="00616968" w:rsidRPr="000F6836" w14:paraId="1ACE32B3" w14:textId="77777777" w:rsidTr="00915624">
        <w:tc>
          <w:tcPr>
            <w:tcW w:w="2507" w:type="dxa"/>
            <w:tcBorders>
              <w:top w:val="single" w:sz="2" w:space="0" w:color="auto"/>
              <w:left w:val="single" w:sz="2" w:space="0" w:color="auto"/>
              <w:bottom w:val="single" w:sz="2" w:space="0" w:color="auto"/>
              <w:right w:val="single" w:sz="2" w:space="0" w:color="auto"/>
            </w:tcBorders>
          </w:tcPr>
          <w:p w14:paraId="3EE0F1FB" w14:textId="77777777" w:rsidR="00616968" w:rsidRPr="000F6836" w:rsidRDefault="00616968" w:rsidP="00915624">
            <w:pPr>
              <w:pStyle w:val="NormalLeft"/>
              <w:rPr>
                <w:lang w:val="en-GB"/>
              </w:rPr>
            </w:pPr>
            <w:r w:rsidRPr="000F6836">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56B008BE" w14:textId="77777777" w:rsidR="00616968" w:rsidRPr="000F6836" w:rsidRDefault="00616968" w:rsidP="00915624">
            <w:pPr>
              <w:pStyle w:val="NormalLeft"/>
              <w:rPr>
                <w:lang w:val="en-GB"/>
              </w:rPr>
            </w:pPr>
            <w:r w:rsidRPr="000F6836">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A4C43B4"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groups of obligations, for Other non–life catastrophe risks.</w:t>
            </w:r>
          </w:p>
        </w:tc>
      </w:tr>
      <w:tr w:rsidR="00616968" w:rsidRPr="000F6836" w14:paraId="4F875661" w14:textId="77777777" w:rsidTr="00915624">
        <w:tc>
          <w:tcPr>
            <w:tcW w:w="2507" w:type="dxa"/>
            <w:tcBorders>
              <w:top w:val="single" w:sz="2" w:space="0" w:color="auto"/>
              <w:left w:val="single" w:sz="2" w:space="0" w:color="auto"/>
              <w:bottom w:val="single" w:sz="2" w:space="0" w:color="auto"/>
              <w:right w:val="single" w:sz="2" w:space="0" w:color="auto"/>
            </w:tcBorders>
          </w:tcPr>
          <w:p w14:paraId="737BBC7D" w14:textId="77777777" w:rsidR="00616968" w:rsidRPr="000F6836" w:rsidRDefault="00616968" w:rsidP="00915624">
            <w:pPr>
              <w:pStyle w:val="NormalLeft"/>
              <w:rPr>
                <w:lang w:val="en-GB"/>
              </w:rPr>
            </w:pPr>
            <w:r w:rsidRPr="000F6836">
              <w:rPr>
                <w:lang w:val="en-GB"/>
              </w:rPr>
              <w:t>C1140/R3260</w:t>
            </w:r>
          </w:p>
        </w:tc>
        <w:tc>
          <w:tcPr>
            <w:tcW w:w="2136" w:type="dxa"/>
            <w:tcBorders>
              <w:top w:val="single" w:sz="2" w:space="0" w:color="auto"/>
              <w:left w:val="single" w:sz="2" w:space="0" w:color="auto"/>
              <w:bottom w:val="single" w:sz="2" w:space="0" w:color="auto"/>
              <w:right w:val="single" w:sz="2" w:space="0" w:color="auto"/>
            </w:tcBorders>
          </w:tcPr>
          <w:p w14:paraId="6CFB01D7" w14:textId="77777777" w:rsidR="00616968" w:rsidRPr="000F6836" w:rsidRDefault="00616968" w:rsidP="00915624">
            <w:pPr>
              <w:pStyle w:val="NormalLeft"/>
              <w:rPr>
                <w:lang w:val="en-GB"/>
              </w:rPr>
            </w:pPr>
            <w:r w:rsidRPr="000F6836">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74828DD0" w14:textId="77777777" w:rsidR="00616968" w:rsidRPr="000F6836" w:rsidRDefault="00616968" w:rsidP="00915624">
            <w:pPr>
              <w:pStyle w:val="NormalLeft"/>
              <w:rPr>
                <w:lang w:val="en-GB"/>
              </w:rPr>
            </w:pPr>
            <w:r w:rsidRPr="000F6836">
              <w:rPr>
                <w:lang w:val="en-GB"/>
              </w:rPr>
              <w:t>Diversification effect arising from the aggregation of the total capital charges before risk mitigation relating to different groups of obligations for Other non–life catastrophe risks.</w:t>
            </w:r>
          </w:p>
        </w:tc>
      </w:tr>
      <w:tr w:rsidR="00616968" w:rsidRPr="000F6836" w14:paraId="6C933811" w14:textId="77777777" w:rsidTr="00915624">
        <w:tc>
          <w:tcPr>
            <w:tcW w:w="2507" w:type="dxa"/>
            <w:tcBorders>
              <w:top w:val="single" w:sz="2" w:space="0" w:color="auto"/>
              <w:left w:val="single" w:sz="2" w:space="0" w:color="auto"/>
              <w:bottom w:val="single" w:sz="2" w:space="0" w:color="auto"/>
              <w:right w:val="single" w:sz="2" w:space="0" w:color="auto"/>
            </w:tcBorders>
          </w:tcPr>
          <w:p w14:paraId="16099DC9" w14:textId="77777777" w:rsidR="00616968" w:rsidRPr="000F6836" w:rsidRDefault="00616968" w:rsidP="00915624">
            <w:pPr>
              <w:pStyle w:val="NormalLeft"/>
              <w:rPr>
                <w:lang w:val="en-GB"/>
              </w:rPr>
            </w:pPr>
            <w:r w:rsidRPr="000F6836">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9F6D3A2" w14:textId="77777777" w:rsidR="00616968" w:rsidRPr="000F6836" w:rsidRDefault="00616968" w:rsidP="00915624">
            <w:pPr>
              <w:pStyle w:val="NormalLeft"/>
              <w:rPr>
                <w:lang w:val="en-GB"/>
              </w:rPr>
            </w:pPr>
            <w:r w:rsidRPr="000F6836">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D219663"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groups of obligations, for Other non–life catastrophe risks.</w:t>
            </w:r>
          </w:p>
        </w:tc>
      </w:tr>
      <w:tr w:rsidR="00616968" w:rsidRPr="000F6836" w14:paraId="67044178" w14:textId="77777777" w:rsidTr="00915624">
        <w:tc>
          <w:tcPr>
            <w:tcW w:w="2507" w:type="dxa"/>
            <w:tcBorders>
              <w:top w:val="single" w:sz="2" w:space="0" w:color="auto"/>
              <w:left w:val="single" w:sz="2" w:space="0" w:color="auto"/>
              <w:bottom w:val="single" w:sz="2" w:space="0" w:color="auto"/>
              <w:right w:val="single" w:sz="2" w:space="0" w:color="auto"/>
            </w:tcBorders>
          </w:tcPr>
          <w:p w14:paraId="66DAD7CA" w14:textId="77777777" w:rsidR="00616968" w:rsidRPr="000F6836" w:rsidRDefault="00616968" w:rsidP="00915624">
            <w:pPr>
              <w:pStyle w:val="NormalLeft"/>
              <w:rPr>
                <w:lang w:val="en-GB"/>
              </w:rPr>
            </w:pPr>
            <w:r w:rsidRPr="000F6836">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749544B5" w14:textId="77777777" w:rsidR="00616968" w:rsidRPr="000F6836" w:rsidRDefault="00616968" w:rsidP="00915624">
            <w:pPr>
              <w:pStyle w:val="NormalLeft"/>
              <w:rPr>
                <w:lang w:val="en-GB"/>
              </w:rPr>
            </w:pPr>
            <w:r w:rsidRPr="000F6836">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D79DC47" w14:textId="77777777" w:rsidR="00616968" w:rsidRPr="000F6836" w:rsidRDefault="00616968" w:rsidP="00915624">
            <w:pPr>
              <w:pStyle w:val="NormalLeft"/>
              <w:rPr>
                <w:lang w:val="en-GB"/>
              </w:rPr>
            </w:pPr>
            <w:r w:rsidRPr="000F6836">
              <w:rPr>
                <w:lang w:val="en-GB"/>
              </w:rPr>
              <w:t>This is the estimated total risk mitigation, before diversification effect between groups of obligations, for Other non–life catastrophe risks.</w:t>
            </w:r>
          </w:p>
        </w:tc>
      </w:tr>
      <w:tr w:rsidR="00616968" w:rsidRPr="000F6836" w14:paraId="55EBCC2C" w14:textId="77777777" w:rsidTr="00915624">
        <w:tc>
          <w:tcPr>
            <w:tcW w:w="2507" w:type="dxa"/>
            <w:tcBorders>
              <w:top w:val="single" w:sz="2" w:space="0" w:color="auto"/>
              <w:left w:val="single" w:sz="2" w:space="0" w:color="auto"/>
              <w:bottom w:val="single" w:sz="2" w:space="0" w:color="auto"/>
              <w:right w:val="single" w:sz="2" w:space="0" w:color="auto"/>
            </w:tcBorders>
          </w:tcPr>
          <w:p w14:paraId="295082D8" w14:textId="77777777" w:rsidR="00616968" w:rsidRPr="000F6836" w:rsidRDefault="00616968" w:rsidP="00915624">
            <w:pPr>
              <w:pStyle w:val="NormalLeft"/>
              <w:rPr>
                <w:lang w:val="en-GB"/>
              </w:rPr>
            </w:pPr>
            <w:r w:rsidRPr="000F6836">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10B861AD" w14:textId="77777777" w:rsidR="00616968" w:rsidRPr="000F6836" w:rsidRDefault="00616968" w:rsidP="00915624">
            <w:pPr>
              <w:pStyle w:val="NormalLeft"/>
              <w:rPr>
                <w:lang w:val="en-GB"/>
              </w:rPr>
            </w:pPr>
            <w:r w:rsidRPr="000F6836">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C87EF16"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groups of obligations, for Other non–life catastrophe risks.</w:t>
            </w:r>
          </w:p>
        </w:tc>
      </w:tr>
      <w:tr w:rsidR="00616968" w:rsidRPr="000F6836" w14:paraId="45C2BFAC" w14:textId="77777777" w:rsidTr="00915624">
        <w:tc>
          <w:tcPr>
            <w:tcW w:w="2507" w:type="dxa"/>
            <w:tcBorders>
              <w:top w:val="single" w:sz="2" w:space="0" w:color="auto"/>
              <w:left w:val="single" w:sz="2" w:space="0" w:color="auto"/>
              <w:bottom w:val="single" w:sz="2" w:space="0" w:color="auto"/>
              <w:right w:val="single" w:sz="2" w:space="0" w:color="auto"/>
            </w:tcBorders>
          </w:tcPr>
          <w:p w14:paraId="5204A221" w14:textId="77777777" w:rsidR="00616968" w:rsidRPr="000F6836" w:rsidRDefault="00616968" w:rsidP="00915624">
            <w:pPr>
              <w:pStyle w:val="NormalLeft"/>
              <w:rPr>
                <w:lang w:val="en-GB"/>
              </w:rPr>
            </w:pPr>
            <w:r w:rsidRPr="000F6836">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6CCA648" w14:textId="77777777" w:rsidR="00616968" w:rsidRPr="000F6836" w:rsidRDefault="00616968" w:rsidP="00915624">
            <w:pPr>
              <w:pStyle w:val="NormalLeft"/>
              <w:rPr>
                <w:lang w:val="en-GB"/>
              </w:rPr>
            </w:pPr>
            <w:r w:rsidRPr="000F6836">
              <w:rPr>
                <w:lang w:val="en-GB"/>
              </w:rPr>
              <w:t xml:space="preserve">Catastrophe Risk Charge Other non–life catastrophe risk </w:t>
            </w:r>
            <w:r w:rsidRPr="000F6836">
              <w:rPr>
                <w:lang w:val="en-GB"/>
              </w:rPr>
              <w:lastRenderedPageBreak/>
              <w:t>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4413C6E9" w14:textId="77777777" w:rsidR="00616968" w:rsidRPr="000F6836" w:rsidRDefault="00616968" w:rsidP="00915624">
            <w:pPr>
              <w:pStyle w:val="NormalLeft"/>
              <w:rPr>
                <w:lang w:val="en-GB"/>
              </w:rPr>
            </w:pPr>
            <w:r w:rsidRPr="000F6836">
              <w:rPr>
                <w:lang w:val="en-GB"/>
              </w:rPr>
              <w:lastRenderedPageBreak/>
              <w:t xml:space="preserve">Diversification effect arising from the aggregation of the total capital charges after risk mitigation relating to different groups of </w:t>
            </w:r>
            <w:r w:rsidRPr="000F6836">
              <w:rPr>
                <w:lang w:val="en-GB"/>
              </w:rPr>
              <w:lastRenderedPageBreak/>
              <w:t>obligations for Other non–life catastrophe risks.</w:t>
            </w:r>
          </w:p>
        </w:tc>
      </w:tr>
      <w:tr w:rsidR="00616968" w:rsidRPr="000F6836" w14:paraId="262BFAE1" w14:textId="77777777" w:rsidTr="00915624">
        <w:tc>
          <w:tcPr>
            <w:tcW w:w="2507" w:type="dxa"/>
            <w:tcBorders>
              <w:top w:val="single" w:sz="2" w:space="0" w:color="auto"/>
              <w:left w:val="single" w:sz="2" w:space="0" w:color="auto"/>
              <w:bottom w:val="single" w:sz="2" w:space="0" w:color="auto"/>
              <w:right w:val="single" w:sz="2" w:space="0" w:color="auto"/>
            </w:tcBorders>
          </w:tcPr>
          <w:p w14:paraId="5B3FF9F5" w14:textId="77777777" w:rsidR="00616968" w:rsidRPr="000F6836" w:rsidRDefault="00616968" w:rsidP="00915624">
            <w:pPr>
              <w:pStyle w:val="NormalLeft"/>
              <w:rPr>
                <w:lang w:val="en-GB"/>
              </w:rPr>
            </w:pPr>
            <w:r w:rsidRPr="000F6836">
              <w:rPr>
                <w:lang w:val="en-GB"/>
              </w:rPr>
              <w:lastRenderedPageBreak/>
              <w:t>C1160/R3270</w:t>
            </w:r>
          </w:p>
        </w:tc>
        <w:tc>
          <w:tcPr>
            <w:tcW w:w="2136" w:type="dxa"/>
            <w:tcBorders>
              <w:top w:val="single" w:sz="2" w:space="0" w:color="auto"/>
              <w:left w:val="single" w:sz="2" w:space="0" w:color="auto"/>
              <w:bottom w:val="single" w:sz="2" w:space="0" w:color="auto"/>
              <w:right w:val="single" w:sz="2" w:space="0" w:color="auto"/>
            </w:tcBorders>
          </w:tcPr>
          <w:p w14:paraId="406508FD" w14:textId="77777777" w:rsidR="00616968" w:rsidRPr="000F6836" w:rsidRDefault="00616968" w:rsidP="00915624">
            <w:pPr>
              <w:pStyle w:val="NormalLeft"/>
              <w:rPr>
                <w:lang w:val="en-GB"/>
              </w:rPr>
            </w:pPr>
            <w:r w:rsidRPr="000F6836">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F16BBB5" w14:textId="77777777" w:rsidR="00616968" w:rsidRPr="000F6836" w:rsidRDefault="00616968" w:rsidP="00915624">
            <w:pPr>
              <w:pStyle w:val="NormalLeft"/>
              <w:rPr>
                <w:lang w:val="en-GB"/>
              </w:rPr>
            </w:pPr>
            <w:r w:rsidRPr="000F6836">
              <w:rPr>
                <w:lang w:val="en-GB"/>
              </w:rPr>
              <w:t>This is the total capital requirement after risk mitigation, after diversification effect between groups of obligations, for Other non–life catastrophe risks.</w:t>
            </w:r>
          </w:p>
        </w:tc>
      </w:tr>
      <w:tr w:rsidR="00616968" w:rsidRPr="000F6836" w14:paraId="685BFF6A" w14:textId="77777777" w:rsidTr="00915624">
        <w:tc>
          <w:tcPr>
            <w:tcW w:w="2507" w:type="dxa"/>
            <w:tcBorders>
              <w:top w:val="single" w:sz="2" w:space="0" w:color="auto"/>
              <w:left w:val="single" w:sz="2" w:space="0" w:color="auto"/>
              <w:bottom w:val="single" w:sz="2" w:space="0" w:color="auto"/>
              <w:right w:val="single" w:sz="2" w:space="0" w:color="auto"/>
            </w:tcBorders>
          </w:tcPr>
          <w:p w14:paraId="0044416A" w14:textId="77777777" w:rsidR="00616968" w:rsidRPr="000F6836" w:rsidRDefault="00616968" w:rsidP="00915624">
            <w:pPr>
              <w:pStyle w:val="NormalCentered"/>
              <w:rPr>
                <w:lang w:val="en-GB"/>
              </w:rPr>
            </w:pPr>
            <w:r w:rsidRPr="000F6836">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558E3169"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B0A61F0" w14:textId="77777777" w:rsidR="00616968" w:rsidRPr="000F6836" w:rsidRDefault="00616968" w:rsidP="00915624">
            <w:pPr>
              <w:pStyle w:val="NormalCentered"/>
              <w:rPr>
                <w:lang w:val="en-GB"/>
              </w:rPr>
            </w:pPr>
          </w:p>
        </w:tc>
      </w:tr>
      <w:tr w:rsidR="00616968" w:rsidRPr="000F6836" w14:paraId="3CFC8676" w14:textId="77777777" w:rsidTr="00915624">
        <w:tc>
          <w:tcPr>
            <w:tcW w:w="2507" w:type="dxa"/>
            <w:tcBorders>
              <w:top w:val="single" w:sz="2" w:space="0" w:color="auto"/>
              <w:left w:val="single" w:sz="2" w:space="0" w:color="auto"/>
              <w:bottom w:val="single" w:sz="2" w:space="0" w:color="auto"/>
              <w:right w:val="single" w:sz="2" w:space="0" w:color="auto"/>
            </w:tcBorders>
          </w:tcPr>
          <w:p w14:paraId="2C626D6F" w14:textId="77777777" w:rsidR="00616968" w:rsidRPr="000F6836" w:rsidRDefault="00616968" w:rsidP="00915624">
            <w:pPr>
              <w:pStyle w:val="NormalCentered"/>
              <w:rPr>
                <w:lang w:val="en-GB"/>
              </w:rPr>
            </w:pPr>
            <w:r w:rsidRPr="000F6836">
              <w:rPr>
                <w:i/>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570D12B1"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B92E233" w14:textId="77777777" w:rsidR="00616968" w:rsidRPr="000F6836" w:rsidRDefault="00616968" w:rsidP="00915624">
            <w:pPr>
              <w:pStyle w:val="NormalCentered"/>
              <w:rPr>
                <w:lang w:val="en-GB"/>
              </w:rPr>
            </w:pPr>
          </w:p>
        </w:tc>
      </w:tr>
      <w:tr w:rsidR="00616968" w:rsidRPr="000F6836" w14:paraId="404B8715" w14:textId="77777777" w:rsidTr="00915624">
        <w:tc>
          <w:tcPr>
            <w:tcW w:w="2507" w:type="dxa"/>
            <w:tcBorders>
              <w:top w:val="single" w:sz="2" w:space="0" w:color="auto"/>
              <w:left w:val="single" w:sz="2" w:space="0" w:color="auto"/>
              <w:bottom w:val="single" w:sz="2" w:space="0" w:color="auto"/>
              <w:right w:val="single" w:sz="2" w:space="0" w:color="auto"/>
            </w:tcBorders>
          </w:tcPr>
          <w:p w14:paraId="3EBF1EBB" w14:textId="77777777" w:rsidR="00616968" w:rsidRPr="000F6836" w:rsidRDefault="00616968" w:rsidP="00915624">
            <w:pPr>
              <w:pStyle w:val="NormalLeft"/>
              <w:rPr>
                <w:lang w:val="en-GB"/>
              </w:rPr>
            </w:pPr>
            <w:r w:rsidRPr="000F6836">
              <w:rPr>
                <w:lang w:val="en-GB"/>
              </w:rPr>
              <w:t>C1170/R3300–R3600,</w:t>
            </w:r>
          </w:p>
          <w:p w14:paraId="4760C4FA" w14:textId="2E94B2FF" w:rsidR="00616968" w:rsidRPr="000F6836" w:rsidRDefault="00D96F94" w:rsidP="00915624">
            <w:pPr>
              <w:pStyle w:val="NormalLeft"/>
              <w:rPr>
                <w:lang w:val="en-GB"/>
              </w:rPr>
            </w:pPr>
            <w:r w:rsidRPr="000F6836">
              <w:rPr>
                <w:lang w:val="en-GB"/>
              </w:rPr>
              <w:t xml:space="preserve">C1190/R3300–R3600, </w:t>
            </w:r>
          </w:p>
          <w:p w14:paraId="6671743F" w14:textId="77777777" w:rsidR="00616968" w:rsidRPr="000F6836" w:rsidRDefault="00616968" w:rsidP="00915624">
            <w:pPr>
              <w:pStyle w:val="NormalLeft"/>
              <w:rPr>
                <w:lang w:val="en-GB"/>
              </w:rPr>
            </w:pPr>
            <w:r w:rsidRPr="000F6836">
              <w:rPr>
                <w:lang w:val="en-GB"/>
              </w:rPr>
              <w:t>C1230/R3300–R3600,</w:t>
            </w:r>
          </w:p>
          <w:p w14:paraId="29859564" w14:textId="77777777" w:rsidR="00616968" w:rsidRPr="000F6836" w:rsidRDefault="00616968" w:rsidP="00915624">
            <w:pPr>
              <w:pStyle w:val="NormalLeft"/>
              <w:rPr>
                <w:lang w:val="en-GB"/>
              </w:rPr>
            </w:pPr>
            <w:r w:rsidRPr="000F6836">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04C0E484" w14:textId="77777777" w:rsidR="00616968" w:rsidRPr="000F6836" w:rsidRDefault="00616968" w:rsidP="00915624">
            <w:pPr>
              <w:pStyle w:val="NormalLeft"/>
              <w:rPr>
                <w:lang w:val="en-GB"/>
              </w:rPr>
            </w:pPr>
            <w:r w:rsidRPr="000F6836">
              <w:rPr>
                <w:lang w:val="en-GB"/>
              </w:rPr>
              <w:t>Policyholders — per type of event</w:t>
            </w:r>
          </w:p>
        </w:tc>
        <w:tc>
          <w:tcPr>
            <w:tcW w:w="4643" w:type="dxa"/>
            <w:tcBorders>
              <w:top w:val="single" w:sz="2" w:space="0" w:color="auto"/>
              <w:left w:val="single" w:sz="2" w:space="0" w:color="auto"/>
              <w:bottom w:val="single" w:sz="2" w:space="0" w:color="auto"/>
              <w:right w:val="single" w:sz="2" w:space="0" w:color="auto"/>
            </w:tcBorders>
          </w:tcPr>
          <w:p w14:paraId="770B3E7E" w14:textId="77777777" w:rsidR="00616968" w:rsidRPr="000F6836" w:rsidRDefault="00616968" w:rsidP="00915624">
            <w:pPr>
              <w:pStyle w:val="NormalLeft"/>
              <w:rPr>
                <w:lang w:val="en-GB"/>
              </w:rPr>
            </w:pPr>
            <w:r w:rsidRPr="000F6836">
              <w:rPr>
                <w:lang w:val="en-GB"/>
              </w:rPr>
              <w:t>All insured persons of the insurance or reinsurance group who are inhabitants of each of the countries and are insured against the following types of event:</w:t>
            </w:r>
          </w:p>
          <w:p w14:paraId="05695DDD" w14:textId="77777777" w:rsidR="00616968" w:rsidRPr="000F6836" w:rsidRDefault="00616968" w:rsidP="00915624">
            <w:pPr>
              <w:pStyle w:val="NormalLeft"/>
              <w:rPr>
                <w:lang w:val="en-GB"/>
              </w:rPr>
            </w:pPr>
            <w:r w:rsidRPr="000F6836">
              <w:rPr>
                <w:lang w:val="en-GB"/>
              </w:rPr>
              <w:t>Death caused by an accident;</w:t>
            </w:r>
          </w:p>
          <w:p w14:paraId="3642A4F4" w14:textId="77777777" w:rsidR="00616968" w:rsidRPr="000F6836" w:rsidRDefault="00616968" w:rsidP="00915624">
            <w:pPr>
              <w:pStyle w:val="NormalLeft"/>
              <w:rPr>
                <w:lang w:val="en-GB"/>
              </w:rPr>
            </w:pPr>
            <w:r w:rsidRPr="000F6836">
              <w:rPr>
                <w:lang w:val="en-GB"/>
              </w:rPr>
              <w:t>Permanent disability caused by an accident;</w:t>
            </w:r>
          </w:p>
          <w:p w14:paraId="35BEEAED" w14:textId="6DDAC2F8" w:rsidR="00616968" w:rsidRPr="000F6836" w:rsidDel="007B0275" w:rsidRDefault="00616968" w:rsidP="00915624">
            <w:pPr>
              <w:pStyle w:val="NormalLeft"/>
              <w:rPr>
                <w:del w:id="5437" w:author="Author"/>
                <w:lang w:val="en-GB"/>
              </w:rPr>
            </w:pPr>
            <w:del w:id="5438" w:author="Author">
              <w:r w:rsidRPr="000F6836" w:rsidDel="007B0275">
                <w:rPr>
                  <w:lang w:val="en-GB"/>
                </w:rPr>
                <w:delText>Disability that lasts 10 years caused by an accident;</w:delText>
              </w:r>
            </w:del>
          </w:p>
          <w:p w14:paraId="7847481B" w14:textId="77777777" w:rsidR="00616968" w:rsidRPr="000F6836" w:rsidRDefault="00616968" w:rsidP="00915624">
            <w:pPr>
              <w:pStyle w:val="NormalLeft"/>
              <w:rPr>
                <w:lang w:val="en-GB"/>
              </w:rPr>
            </w:pPr>
            <w:r w:rsidRPr="000F6836">
              <w:rPr>
                <w:lang w:val="en-GB"/>
              </w:rPr>
              <w:t>Disability that lasts 12 months caused by an accident;</w:t>
            </w:r>
          </w:p>
          <w:p w14:paraId="61A634FC" w14:textId="77777777" w:rsidR="00616968" w:rsidRPr="000F6836" w:rsidRDefault="00616968" w:rsidP="00915624">
            <w:pPr>
              <w:pStyle w:val="NormalLeft"/>
              <w:rPr>
                <w:lang w:val="en-GB"/>
              </w:rPr>
            </w:pPr>
            <w:r w:rsidRPr="000F6836">
              <w:rPr>
                <w:lang w:val="en-GB"/>
              </w:rPr>
              <w:t>Medical treatment caused by an accident.</w:t>
            </w:r>
          </w:p>
        </w:tc>
      </w:tr>
      <w:tr w:rsidR="00616968" w:rsidRPr="000F6836" w14:paraId="2272C1E9" w14:textId="77777777" w:rsidTr="00915624">
        <w:tc>
          <w:tcPr>
            <w:tcW w:w="2507" w:type="dxa"/>
            <w:tcBorders>
              <w:top w:val="single" w:sz="2" w:space="0" w:color="auto"/>
              <w:left w:val="single" w:sz="2" w:space="0" w:color="auto"/>
              <w:bottom w:val="single" w:sz="2" w:space="0" w:color="auto"/>
              <w:right w:val="single" w:sz="2" w:space="0" w:color="auto"/>
            </w:tcBorders>
          </w:tcPr>
          <w:p w14:paraId="2C89FACF" w14:textId="77777777" w:rsidR="00616968" w:rsidRPr="000F6836" w:rsidRDefault="00616968" w:rsidP="00915624">
            <w:pPr>
              <w:pStyle w:val="NormalLeft"/>
              <w:rPr>
                <w:lang w:val="en-GB"/>
              </w:rPr>
            </w:pPr>
            <w:r w:rsidRPr="000F6836">
              <w:rPr>
                <w:lang w:val="en-GB"/>
              </w:rPr>
              <w:t>C1180/R3300– /R3600,</w:t>
            </w:r>
          </w:p>
          <w:p w14:paraId="4467AA4B" w14:textId="77777777" w:rsidR="00616968" w:rsidRPr="000F6836" w:rsidRDefault="00616968" w:rsidP="00915624">
            <w:pPr>
              <w:pStyle w:val="NormalLeft"/>
              <w:rPr>
                <w:lang w:val="en-GB"/>
              </w:rPr>
            </w:pPr>
            <w:r w:rsidRPr="000F6836">
              <w:rPr>
                <w:lang w:val="en-GB"/>
              </w:rPr>
              <w:t>C1200/R3300–R3600,</w:t>
            </w:r>
          </w:p>
          <w:p w14:paraId="1CA7B591" w14:textId="77777777" w:rsidR="00616968" w:rsidRPr="000F6836" w:rsidRDefault="00616968" w:rsidP="00915624">
            <w:pPr>
              <w:pStyle w:val="NormalLeft"/>
              <w:rPr>
                <w:lang w:val="en-GB"/>
              </w:rPr>
            </w:pPr>
            <w:r w:rsidRPr="000F6836">
              <w:rPr>
                <w:lang w:val="en-GB"/>
              </w:rPr>
              <w:t>C1240/R3300–R3600,</w:t>
            </w:r>
          </w:p>
          <w:p w14:paraId="68ED4E8B" w14:textId="77777777" w:rsidR="00616968" w:rsidRPr="000F6836" w:rsidRDefault="00616968" w:rsidP="00915624">
            <w:pPr>
              <w:pStyle w:val="NormalLeft"/>
              <w:rPr>
                <w:lang w:val="en-GB"/>
              </w:rPr>
            </w:pPr>
            <w:r w:rsidRPr="000F6836">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72EB26A6" w14:textId="77777777" w:rsidR="00616968" w:rsidRPr="000F6836" w:rsidRDefault="00616968" w:rsidP="00915624">
            <w:pPr>
              <w:pStyle w:val="NormalLeft"/>
              <w:rPr>
                <w:lang w:val="en-GB"/>
              </w:rPr>
            </w:pPr>
            <w:r w:rsidRPr="000F6836">
              <w:rPr>
                <w:lang w:val="en-GB"/>
              </w:rPr>
              <w:t>Value of benefits payable — per type of event</w:t>
            </w:r>
          </w:p>
        </w:tc>
        <w:tc>
          <w:tcPr>
            <w:tcW w:w="4643" w:type="dxa"/>
            <w:tcBorders>
              <w:top w:val="single" w:sz="2" w:space="0" w:color="auto"/>
              <w:left w:val="single" w:sz="2" w:space="0" w:color="auto"/>
              <w:bottom w:val="single" w:sz="2" w:space="0" w:color="auto"/>
              <w:right w:val="single" w:sz="2" w:space="0" w:color="auto"/>
            </w:tcBorders>
          </w:tcPr>
          <w:p w14:paraId="4236ADAF" w14:textId="77777777" w:rsidR="00616968" w:rsidRPr="000F6836" w:rsidRDefault="00616968" w:rsidP="00915624">
            <w:pPr>
              <w:pStyle w:val="NormalLeft"/>
              <w:rPr>
                <w:lang w:val="en-GB"/>
              </w:rPr>
            </w:pPr>
            <w:r w:rsidRPr="000F6836">
              <w:rPr>
                <w:lang w:val="en-GB"/>
              </w:rPr>
              <w:t>The value of the benefits shall be the sum insured or where the insurance contract provides for recurring benefit payments the best estimate of the benefit payments, using the cash–flow projection, per event type.</w:t>
            </w:r>
          </w:p>
          <w:p w14:paraId="46B1E452" w14:textId="77777777" w:rsidR="00616968" w:rsidRPr="000F6836" w:rsidRDefault="00616968" w:rsidP="00915624">
            <w:pPr>
              <w:pStyle w:val="NormalLeft"/>
              <w:rPr>
                <w:lang w:val="en-GB"/>
              </w:rPr>
            </w:pPr>
            <w:r w:rsidRPr="000F6836">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190FE26" w14:textId="77777777" w:rsidR="00616968" w:rsidRPr="000F6836" w:rsidRDefault="00616968" w:rsidP="00915624">
            <w:pPr>
              <w:pStyle w:val="NormalLeft"/>
              <w:rPr>
                <w:lang w:val="en-GB"/>
              </w:rPr>
            </w:pPr>
            <w:r w:rsidRPr="000F6836">
              <w:rPr>
                <w:lang w:val="en-GB"/>
              </w:rPr>
              <w:t>For medical expense insurance and reinsurance obligations the value of the benefits shall be based on an estimate of the average amounts paid in case of event types taking into account the specific guarantees the obligations include.</w:t>
            </w:r>
          </w:p>
        </w:tc>
      </w:tr>
      <w:tr w:rsidR="00616968" w:rsidRPr="000F6836" w14:paraId="019A2DEB" w14:textId="77777777" w:rsidTr="00915624">
        <w:tc>
          <w:tcPr>
            <w:tcW w:w="2507" w:type="dxa"/>
            <w:tcBorders>
              <w:top w:val="single" w:sz="2" w:space="0" w:color="auto"/>
              <w:left w:val="single" w:sz="2" w:space="0" w:color="auto"/>
              <w:bottom w:val="single" w:sz="2" w:space="0" w:color="auto"/>
              <w:right w:val="single" w:sz="2" w:space="0" w:color="auto"/>
            </w:tcBorders>
          </w:tcPr>
          <w:p w14:paraId="2785D3C6" w14:textId="77777777" w:rsidR="00616968" w:rsidRPr="000F6836" w:rsidRDefault="00616968" w:rsidP="00915624">
            <w:pPr>
              <w:pStyle w:val="NormalLeft"/>
              <w:rPr>
                <w:lang w:val="en-GB"/>
              </w:rPr>
            </w:pPr>
            <w:r w:rsidRPr="000F6836">
              <w:rPr>
                <w:lang w:val="en-GB"/>
              </w:rPr>
              <w:lastRenderedPageBreak/>
              <w:t>C1270/R3300–R3600</w:t>
            </w:r>
          </w:p>
        </w:tc>
        <w:tc>
          <w:tcPr>
            <w:tcW w:w="2136" w:type="dxa"/>
            <w:tcBorders>
              <w:top w:val="single" w:sz="2" w:space="0" w:color="auto"/>
              <w:left w:val="single" w:sz="2" w:space="0" w:color="auto"/>
              <w:bottom w:val="single" w:sz="2" w:space="0" w:color="auto"/>
              <w:right w:val="single" w:sz="2" w:space="0" w:color="auto"/>
            </w:tcBorders>
          </w:tcPr>
          <w:p w14:paraId="541A1B62"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0899713F" w14:textId="77777777" w:rsidR="00616968" w:rsidRPr="000F6836" w:rsidRDefault="00616968" w:rsidP="00915624">
            <w:pPr>
              <w:pStyle w:val="NormalLeft"/>
              <w:rPr>
                <w:lang w:val="en-GB"/>
              </w:rPr>
            </w:pPr>
            <w:r w:rsidRPr="000F6836">
              <w:rPr>
                <w:lang w:val="en-GB"/>
              </w:rPr>
              <w:t>Capital requirement before risk mitigation, for each of the countries, arising from the mass accident risk sub–module to health insurance and reinsurance obligations.</w:t>
            </w:r>
          </w:p>
        </w:tc>
      </w:tr>
      <w:tr w:rsidR="00616968" w:rsidRPr="000F6836" w14:paraId="5C058FC2" w14:textId="77777777" w:rsidTr="00915624">
        <w:tc>
          <w:tcPr>
            <w:tcW w:w="2507" w:type="dxa"/>
            <w:tcBorders>
              <w:top w:val="single" w:sz="2" w:space="0" w:color="auto"/>
              <w:left w:val="single" w:sz="2" w:space="0" w:color="auto"/>
              <w:bottom w:val="single" w:sz="2" w:space="0" w:color="auto"/>
              <w:right w:val="single" w:sz="2" w:space="0" w:color="auto"/>
            </w:tcBorders>
          </w:tcPr>
          <w:p w14:paraId="12E05469" w14:textId="77777777" w:rsidR="00616968" w:rsidRPr="000F6836" w:rsidRDefault="00616968" w:rsidP="00915624">
            <w:pPr>
              <w:pStyle w:val="NormalLeft"/>
              <w:rPr>
                <w:lang w:val="en-GB"/>
              </w:rPr>
            </w:pPr>
            <w:r w:rsidRPr="000F6836">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4312F0ED" w14:textId="77777777" w:rsidR="00616968" w:rsidRPr="000F6836" w:rsidRDefault="00616968" w:rsidP="00915624">
            <w:pPr>
              <w:pStyle w:val="NormalLeft"/>
              <w:rPr>
                <w:lang w:val="en-GB"/>
              </w:rPr>
            </w:pPr>
            <w:r w:rsidRPr="000F6836">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8B17C97"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countries, for the mass accident risk sub–module to health insurance and reinsurance obligations.</w:t>
            </w:r>
          </w:p>
        </w:tc>
      </w:tr>
      <w:tr w:rsidR="00616968" w:rsidRPr="000F6836" w14:paraId="7B4EAFAA" w14:textId="77777777" w:rsidTr="00915624">
        <w:tc>
          <w:tcPr>
            <w:tcW w:w="2507" w:type="dxa"/>
            <w:tcBorders>
              <w:top w:val="single" w:sz="2" w:space="0" w:color="auto"/>
              <w:left w:val="single" w:sz="2" w:space="0" w:color="auto"/>
              <w:bottom w:val="single" w:sz="2" w:space="0" w:color="auto"/>
              <w:right w:val="single" w:sz="2" w:space="0" w:color="auto"/>
            </w:tcBorders>
          </w:tcPr>
          <w:p w14:paraId="5C68FCB0" w14:textId="77777777" w:rsidR="00616968" w:rsidRPr="000F6836" w:rsidRDefault="00616968" w:rsidP="00915624">
            <w:pPr>
              <w:pStyle w:val="NormalLeft"/>
              <w:rPr>
                <w:lang w:val="en-GB"/>
              </w:rPr>
            </w:pPr>
            <w:r w:rsidRPr="000F6836">
              <w:rPr>
                <w:lang w:val="en-GB"/>
              </w:rPr>
              <w:t>C1270/R3620</w:t>
            </w:r>
          </w:p>
        </w:tc>
        <w:tc>
          <w:tcPr>
            <w:tcW w:w="2136" w:type="dxa"/>
            <w:tcBorders>
              <w:top w:val="single" w:sz="2" w:space="0" w:color="auto"/>
              <w:left w:val="single" w:sz="2" w:space="0" w:color="auto"/>
              <w:bottom w:val="single" w:sz="2" w:space="0" w:color="auto"/>
              <w:right w:val="single" w:sz="2" w:space="0" w:color="auto"/>
            </w:tcBorders>
          </w:tcPr>
          <w:p w14:paraId="42B2C567" w14:textId="77777777" w:rsidR="00616968" w:rsidRPr="000F6836" w:rsidRDefault="00616968" w:rsidP="00915624">
            <w:pPr>
              <w:pStyle w:val="NormalLeft"/>
              <w:rPr>
                <w:lang w:val="en-GB"/>
              </w:rPr>
            </w:pPr>
            <w:r w:rsidRPr="000F6836">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F4BD59C" w14:textId="77777777" w:rsidR="00616968" w:rsidRPr="000F6836" w:rsidRDefault="00616968" w:rsidP="00915624">
            <w:pPr>
              <w:pStyle w:val="NormalLeft"/>
              <w:rPr>
                <w:lang w:val="en-GB"/>
              </w:rPr>
            </w:pPr>
            <w:r w:rsidRPr="000F6836">
              <w:rPr>
                <w:lang w:val="en-GB"/>
              </w:rPr>
              <w:t>Diversification effect arising from the aggregation of the mass accident risk sub–module to health insurance and reinsurance obligations relating to the different countries.</w:t>
            </w:r>
          </w:p>
        </w:tc>
      </w:tr>
      <w:tr w:rsidR="00616968" w:rsidRPr="000F6836" w14:paraId="4B3BB1CC" w14:textId="77777777" w:rsidTr="00915624">
        <w:tc>
          <w:tcPr>
            <w:tcW w:w="2507" w:type="dxa"/>
            <w:tcBorders>
              <w:top w:val="single" w:sz="2" w:space="0" w:color="auto"/>
              <w:left w:val="single" w:sz="2" w:space="0" w:color="auto"/>
              <w:bottom w:val="single" w:sz="2" w:space="0" w:color="auto"/>
              <w:right w:val="single" w:sz="2" w:space="0" w:color="auto"/>
            </w:tcBorders>
          </w:tcPr>
          <w:p w14:paraId="14B5FF7A" w14:textId="77777777" w:rsidR="00616968" w:rsidRPr="000F6836" w:rsidRDefault="00616968" w:rsidP="00915624">
            <w:pPr>
              <w:pStyle w:val="NormalLeft"/>
              <w:rPr>
                <w:lang w:val="en-GB"/>
              </w:rPr>
            </w:pPr>
            <w:r w:rsidRPr="000F6836">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2516A265" w14:textId="77777777" w:rsidR="00616968" w:rsidRPr="000F6836" w:rsidRDefault="00616968" w:rsidP="00915624">
            <w:pPr>
              <w:pStyle w:val="NormalLeft"/>
              <w:rPr>
                <w:lang w:val="en-GB"/>
              </w:rPr>
            </w:pPr>
            <w:r w:rsidRPr="000F6836">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060C392"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countries, for the mass accident risk sub–module to health insurance and reinsurance obligations.</w:t>
            </w:r>
          </w:p>
        </w:tc>
      </w:tr>
      <w:tr w:rsidR="00616968" w:rsidRPr="000F6836" w14:paraId="533AA1C9" w14:textId="77777777" w:rsidTr="00915624">
        <w:tc>
          <w:tcPr>
            <w:tcW w:w="2507" w:type="dxa"/>
            <w:tcBorders>
              <w:top w:val="single" w:sz="2" w:space="0" w:color="auto"/>
              <w:left w:val="single" w:sz="2" w:space="0" w:color="auto"/>
              <w:bottom w:val="single" w:sz="2" w:space="0" w:color="auto"/>
              <w:right w:val="single" w:sz="2" w:space="0" w:color="auto"/>
            </w:tcBorders>
          </w:tcPr>
          <w:p w14:paraId="4C20BF64" w14:textId="77777777" w:rsidR="00616968" w:rsidRPr="000F6836" w:rsidRDefault="00616968" w:rsidP="00915624">
            <w:pPr>
              <w:pStyle w:val="NormalLeft"/>
              <w:rPr>
                <w:lang w:val="en-GB"/>
              </w:rPr>
            </w:pPr>
            <w:r w:rsidRPr="000F6836">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1F5B48D4" w14:textId="77777777" w:rsidR="00616968" w:rsidRPr="000F6836" w:rsidRDefault="00616968" w:rsidP="00915624">
            <w:pPr>
              <w:pStyle w:val="NormalLeft"/>
              <w:rPr>
                <w:lang w:val="en-GB"/>
              </w:rPr>
            </w:pPr>
            <w:r w:rsidRPr="000F6836">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C05BD44" w14:textId="77777777" w:rsidR="00616968" w:rsidRPr="000F6836" w:rsidRDefault="00616968" w:rsidP="00915624">
            <w:pPr>
              <w:pStyle w:val="NormalLeft"/>
              <w:rPr>
                <w:lang w:val="en-GB"/>
              </w:rPr>
            </w:pPr>
            <w:r w:rsidRPr="000F6836">
              <w:rPr>
                <w:lang w:val="en-GB"/>
              </w:rPr>
              <w:t>For each country the estimated risk mitigation effect of the group's specific reinsurance contracts and special purpose vehicles relating to this peril, excluding the estimated reinstatement premiums.</w:t>
            </w:r>
          </w:p>
        </w:tc>
      </w:tr>
      <w:tr w:rsidR="00616968" w:rsidRPr="000F6836" w14:paraId="4D766DBA" w14:textId="77777777" w:rsidTr="00915624">
        <w:tc>
          <w:tcPr>
            <w:tcW w:w="2507" w:type="dxa"/>
            <w:tcBorders>
              <w:top w:val="single" w:sz="2" w:space="0" w:color="auto"/>
              <w:left w:val="single" w:sz="2" w:space="0" w:color="auto"/>
              <w:bottom w:val="single" w:sz="2" w:space="0" w:color="auto"/>
              <w:right w:val="single" w:sz="2" w:space="0" w:color="auto"/>
            </w:tcBorders>
          </w:tcPr>
          <w:p w14:paraId="0B5D6BD2" w14:textId="77777777" w:rsidR="00616968" w:rsidRPr="000F6836" w:rsidRDefault="00616968" w:rsidP="00915624">
            <w:pPr>
              <w:pStyle w:val="NormalLeft"/>
              <w:rPr>
                <w:lang w:val="en-GB"/>
              </w:rPr>
            </w:pPr>
            <w:r w:rsidRPr="000F6836">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9FE1BED" w14:textId="77777777" w:rsidR="00616968" w:rsidRPr="000F6836" w:rsidRDefault="00616968" w:rsidP="00915624">
            <w:pPr>
              <w:pStyle w:val="NormalLeft"/>
              <w:rPr>
                <w:lang w:val="en-GB"/>
              </w:rPr>
            </w:pPr>
            <w:r w:rsidRPr="000F6836">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821542" w14:textId="77777777" w:rsidR="00616968" w:rsidRPr="000F6836" w:rsidRDefault="00616968" w:rsidP="00915624">
            <w:pPr>
              <w:pStyle w:val="NormalLeft"/>
              <w:rPr>
                <w:lang w:val="en-GB"/>
              </w:rPr>
            </w:pPr>
            <w:r w:rsidRPr="000F6836">
              <w:rPr>
                <w:lang w:val="en-GB"/>
              </w:rPr>
              <w:t>Total amount of estimated risk mitigation effect of the group's specific reinsurance contracts and special purpose vehicles for all countries.</w:t>
            </w:r>
          </w:p>
        </w:tc>
      </w:tr>
      <w:tr w:rsidR="00616968" w:rsidRPr="000F6836" w14:paraId="7FC538C1" w14:textId="77777777" w:rsidTr="00915624">
        <w:tc>
          <w:tcPr>
            <w:tcW w:w="2507" w:type="dxa"/>
            <w:tcBorders>
              <w:top w:val="single" w:sz="2" w:space="0" w:color="auto"/>
              <w:left w:val="single" w:sz="2" w:space="0" w:color="auto"/>
              <w:bottom w:val="single" w:sz="2" w:space="0" w:color="auto"/>
              <w:right w:val="single" w:sz="2" w:space="0" w:color="auto"/>
            </w:tcBorders>
          </w:tcPr>
          <w:p w14:paraId="535C4FDC" w14:textId="77777777" w:rsidR="00616968" w:rsidRPr="000F6836" w:rsidRDefault="00616968" w:rsidP="00915624">
            <w:pPr>
              <w:pStyle w:val="NormalLeft"/>
              <w:rPr>
                <w:lang w:val="en-GB"/>
              </w:rPr>
            </w:pPr>
            <w:r w:rsidRPr="000F6836">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17709C37" w14:textId="77777777" w:rsidR="00616968" w:rsidRPr="000F6836" w:rsidRDefault="00616968" w:rsidP="00915624">
            <w:pPr>
              <w:pStyle w:val="NormalLeft"/>
              <w:rPr>
                <w:lang w:val="en-GB"/>
              </w:rPr>
            </w:pPr>
            <w:r w:rsidRPr="000F6836">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625B608" w14:textId="77777777" w:rsidR="00616968" w:rsidRPr="000F6836" w:rsidRDefault="00616968" w:rsidP="00915624">
            <w:pPr>
              <w:pStyle w:val="NormalLeft"/>
              <w:rPr>
                <w:lang w:val="en-GB"/>
              </w:rPr>
            </w:pPr>
            <w:r w:rsidRPr="000F6836">
              <w:rPr>
                <w:lang w:val="en-GB"/>
              </w:rPr>
              <w:t>For each country the estimated reinstatement premiums as a result of the group's specific reinsurance contracts and special purpose vehicles relating to this peril.</w:t>
            </w:r>
          </w:p>
        </w:tc>
      </w:tr>
      <w:tr w:rsidR="00616968" w:rsidRPr="000F6836" w14:paraId="29A2C987" w14:textId="77777777" w:rsidTr="00915624">
        <w:tc>
          <w:tcPr>
            <w:tcW w:w="2507" w:type="dxa"/>
            <w:tcBorders>
              <w:top w:val="single" w:sz="2" w:space="0" w:color="auto"/>
              <w:left w:val="single" w:sz="2" w:space="0" w:color="auto"/>
              <w:bottom w:val="single" w:sz="2" w:space="0" w:color="auto"/>
              <w:right w:val="single" w:sz="2" w:space="0" w:color="auto"/>
            </w:tcBorders>
          </w:tcPr>
          <w:p w14:paraId="4C1F3AE0" w14:textId="77777777" w:rsidR="00616968" w:rsidRPr="000F6836" w:rsidRDefault="00616968" w:rsidP="00915624">
            <w:pPr>
              <w:pStyle w:val="NormalLeft"/>
              <w:rPr>
                <w:lang w:val="en-GB"/>
              </w:rPr>
            </w:pPr>
            <w:r w:rsidRPr="000F6836">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65227977" w14:textId="77777777" w:rsidR="00616968" w:rsidRPr="000F6836" w:rsidRDefault="00616968" w:rsidP="00915624">
            <w:pPr>
              <w:pStyle w:val="NormalLeft"/>
              <w:rPr>
                <w:lang w:val="en-GB"/>
              </w:rPr>
            </w:pPr>
            <w:r w:rsidRPr="000F6836">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769ABF1E" w14:textId="77777777" w:rsidR="00616968" w:rsidRPr="000F6836" w:rsidRDefault="00616968" w:rsidP="00915624">
            <w:pPr>
              <w:pStyle w:val="NormalLeft"/>
              <w:rPr>
                <w:lang w:val="en-GB"/>
              </w:rPr>
            </w:pPr>
            <w:r w:rsidRPr="000F6836">
              <w:rPr>
                <w:lang w:val="en-GB"/>
              </w:rPr>
              <w:t>Total amount of estimated reinstatement premiums as a result of the group's specific reinsurance contracts and special purpose vehicles for all countries.</w:t>
            </w:r>
          </w:p>
        </w:tc>
      </w:tr>
      <w:tr w:rsidR="00616968" w:rsidRPr="000F6836" w14:paraId="6CBFBB18" w14:textId="77777777" w:rsidTr="00915624">
        <w:tc>
          <w:tcPr>
            <w:tcW w:w="2507" w:type="dxa"/>
            <w:tcBorders>
              <w:top w:val="single" w:sz="2" w:space="0" w:color="auto"/>
              <w:left w:val="single" w:sz="2" w:space="0" w:color="auto"/>
              <w:bottom w:val="single" w:sz="2" w:space="0" w:color="auto"/>
              <w:right w:val="single" w:sz="2" w:space="0" w:color="auto"/>
            </w:tcBorders>
          </w:tcPr>
          <w:p w14:paraId="6519FB9C" w14:textId="77777777" w:rsidR="00616968" w:rsidRPr="000F6836" w:rsidRDefault="00616968" w:rsidP="00915624">
            <w:pPr>
              <w:pStyle w:val="NormalLeft"/>
              <w:rPr>
                <w:lang w:val="en-GB"/>
              </w:rPr>
            </w:pPr>
            <w:r w:rsidRPr="000F6836">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30D67906" w14:textId="77777777" w:rsidR="00616968" w:rsidRPr="000F6836" w:rsidRDefault="00616968" w:rsidP="00915624">
            <w:pPr>
              <w:pStyle w:val="NormalLeft"/>
              <w:rPr>
                <w:lang w:val="en-GB"/>
              </w:rPr>
            </w:pPr>
            <w:r w:rsidRPr="000F6836">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EED9D7E" w14:textId="77777777" w:rsidR="00616968" w:rsidRPr="000F6836" w:rsidRDefault="00616968" w:rsidP="00915624">
            <w:pPr>
              <w:pStyle w:val="NormalLeft"/>
              <w:rPr>
                <w:lang w:val="en-GB"/>
              </w:rPr>
            </w:pPr>
            <w:r w:rsidRPr="000F6836">
              <w:rPr>
                <w:lang w:val="en-GB"/>
              </w:rPr>
              <w:t xml:space="preserve">Capital requirement, after the deduction of the risk mitigating effect of the group's specific reinsurance contracts and special purpose vehicles relating to this peril, arising </w:t>
            </w:r>
            <w:r w:rsidRPr="000F6836">
              <w:rPr>
                <w:lang w:val="en-GB"/>
              </w:rPr>
              <w:lastRenderedPageBreak/>
              <w:t>from the mass accident risk sub–module to health insurance and reinsurance obligations, for each country.</w:t>
            </w:r>
          </w:p>
        </w:tc>
      </w:tr>
      <w:tr w:rsidR="00616968" w:rsidRPr="000F6836" w14:paraId="4F9A8FE7" w14:textId="77777777" w:rsidTr="00915624">
        <w:tc>
          <w:tcPr>
            <w:tcW w:w="2507" w:type="dxa"/>
            <w:tcBorders>
              <w:top w:val="single" w:sz="2" w:space="0" w:color="auto"/>
              <w:left w:val="single" w:sz="2" w:space="0" w:color="auto"/>
              <w:bottom w:val="single" w:sz="2" w:space="0" w:color="auto"/>
              <w:right w:val="single" w:sz="2" w:space="0" w:color="auto"/>
            </w:tcBorders>
          </w:tcPr>
          <w:p w14:paraId="12797D22" w14:textId="77777777" w:rsidR="00616968" w:rsidRPr="000F6836" w:rsidRDefault="00616968" w:rsidP="00915624">
            <w:pPr>
              <w:pStyle w:val="NormalLeft"/>
              <w:rPr>
                <w:lang w:val="en-GB"/>
              </w:rPr>
            </w:pPr>
            <w:r w:rsidRPr="000F6836">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59C24D1A" w14:textId="77777777" w:rsidR="00616968" w:rsidRPr="000F6836" w:rsidRDefault="00616968" w:rsidP="00915624">
            <w:pPr>
              <w:pStyle w:val="NormalLeft"/>
              <w:rPr>
                <w:lang w:val="en-GB"/>
              </w:rPr>
            </w:pPr>
            <w:r w:rsidRPr="000F6836">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E14D0CA" w14:textId="77777777" w:rsidR="00616968" w:rsidRPr="000F6836" w:rsidRDefault="00616968" w:rsidP="00915624">
            <w:pPr>
              <w:pStyle w:val="NormalLeft"/>
              <w:rPr>
                <w:lang w:val="en-GB"/>
              </w:rPr>
            </w:pPr>
            <w:r w:rsidRPr="000F6836">
              <w:rPr>
                <w:lang w:val="en-GB"/>
              </w:rPr>
              <w:t>This is the total capital requirement after risk mitigation, before diversification effect between countries, for the mass accident risk sub–module to health insurance and reinsurance obligations.</w:t>
            </w:r>
          </w:p>
        </w:tc>
      </w:tr>
      <w:tr w:rsidR="00616968" w:rsidRPr="000F6836" w14:paraId="632082DD" w14:textId="77777777" w:rsidTr="00915624">
        <w:tc>
          <w:tcPr>
            <w:tcW w:w="2507" w:type="dxa"/>
            <w:tcBorders>
              <w:top w:val="single" w:sz="2" w:space="0" w:color="auto"/>
              <w:left w:val="single" w:sz="2" w:space="0" w:color="auto"/>
              <w:bottom w:val="single" w:sz="2" w:space="0" w:color="auto"/>
              <w:right w:val="single" w:sz="2" w:space="0" w:color="auto"/>
            </w:tcBorders>
          </w:tcPr>
          <w:p w14:paraId="778F656F" w14:textId="77777777" w:rsidR="00616968" w:rsidRPr="000F6836" w:rsidRDefault="00616968" w:rsidP="00915624">
            <w:pPr>
              <w:pStyle w:val="NormalLeft"/>
              <w:rPr>
                <w:lang w:val="en-GB"/>
              </w:rPr>
            </w:pPr>
            <w:r w:rsidRPr="000F6836">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53334F54" w14:textId="77777777" w:rsidR="00616968" w:rsidRPr="000F6836" w:rsidRDefault="00616968" w:rsidP="00915624">
            <w:pPr>
              <w:pStyle w:val="NormalLeft"/>
              <w:rPr>
                <w:lang w:val="en-GB"/>
              </w:rPr>
            </w:pPr>
            <w:r w:rsidRPr="000F6836">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2773B07"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the mass accident risk sub–module to health insurance and reinsurance obligations relating to the different countries.</w:t>
            </w:r>
          </w:p>
        </w:tc>
      </w:tr>
      <w:tr w:rsidR="00616968" w:rsidRPr="000F6836" w14:paraId="5B517AD5" w14:textId="77777777" w:rsidTr="00915624">
        <w:tc>
          <w:tcPr>
            <w:tcW w:w="2507" w:type="dxa"/>
            <w:tcBorders>
              <w:top w:val="single" w:sz="2" w:space="0" w:color="auto"/>
              <w:left w:val="single" w:sz="2" w:space="0" w:color="auto"/>
              <w:bottom w:val="single" w:sz="2" w:space="0" w:color="auto"/>
              <w:right w:val="single" w:sz="2" w:space="0" w:color="auto"/>
            </w:tcBorders>
          </w:tcPr>
          <w:p w14:paraId="714933EB" w14:textId="77777777" w:rsidR="00616968" w:rsidRPr="000F6836" w:rsidRDefault="00616968" w:rsidP="00915624">
            <w:pPr>
              <w:pStyle w:val="NormalLeft"/>
              <w:rPr>
                <w:lang w:val="en-GB"/>
              </w:rPr>
            </w:pPr>
            <w:r w:rsidRPr="000F6836">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2059C432" w14:textId="77777777" w:rsidR="00616968" w:rsidRPr="000F6836" w:rsidRDefault="00616968" w:rsidP="00915624">
            <w:pPr>
              <w:pStyle w:val="NormalLeft"/>
              <w:rPr>
                <w:lang w:val="en-GB"/>
              </w:rPr>
            </w:pPr>
            <w:r w:rsidRPr="000F6836">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2EC87587" w14:textId="77777777" w:rsidR="00616968" w:rsidRPr="000F6836" w:rsidRDefault="00616968" w:rsidP="00915624">
            <w:pPr>
              <w:pStyle w:val="NormalLeft"/>
              <w:rPr>
                <w:lang w:val="en-GB"/>
              </w:rPr>
            </w:pPr>
            <w:r w:rsidRPr="000F6836">
              <w:rPr>
                <w:lang w:val="en-GB"/>
              </w:rPr>
              <w:t>This is the total capital requirement after risk mitigation for the mass accident risk sub–module to health insurance and reinsurance obligations, taking into consideration the diversification effect given in C1300/R3620.</w:t>
            </w:r>
          </w:p>
        </w:tc>
      </w:tr>
      <w:tr w:rsidR="00616968" w:rsidRPr="000F6836" w14:paraId="05ADE601" w14:textId="77777777" w:rsidTr="00915624">
        <w:tc>
          <w:tcPr>
            <w:tcW w:w="2507" w:type="dxa"/>
            <w:tcBorders>
              <w:top w:val="single" w:sz="2" w:space="0" w:color="auto"/>
              <w:left w:val="single" w:sz="2" w:space="0" w:color="auto"/>
              <w:bottom w:val="single" w:sz="2" w:space="0" w:color="auto"/>
              <w:right w:val="single" w:sz="2" w:space="0" w:color="auto"/>
            </w:tcBorders>
          </w:tcPr>
          <w:p w14:paraId="5FE21F75" w14:textId="77777777" w:rsidR="00616968" w:rsidRPr="000F6836" w:rsidRDefault="00616968" w:rsidP="00915624">
            <w:pPr>
              <w:pStyle w:val="NormalCentered"/>
              <w:rPr>
                <w:lang w:val="en-GB"/>
              </w:rPr>
            </w:pPr>
            <w:r w:rsidRPr="000F6836">
              <w:rPr>
                <w:i/>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00DDC2CB"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869FD1" w14:textId="77777777" w:rsidR="00616968" w:rsidRPr="000F6836" w:rsidRDefault="00616968" w:rsidP="00915624">
            <w:pPr>
              <w:pStyle w:val="NormalCentered"/>
              <w:rPr>
                <w:lang w:val="en-GB"/>
              </w:rPr>
            </w:pPr>
          </w:p>
        </w:tc>
      </w:tr>
      <w:tr w:rsidR="00616968" w:rsidRPr="000F6836" w14:paraId="51C2E44D" w14:textId="77777777" w:rsidTr="00915624">
        <w:tc>
          <w:tcPr>
            <w:tcW w:w="2507" w:type="dxa"/>
            <w:tcBorders>
              <w:top w:val="single" w:sz="2" w:space="0" w:color="auto"/>
              <w:left w:val="single" w:sz="2" w:space="0" w:color="auto"/>
              <w:bottom w:val="single" w:sz="2" w:space="0" w:color="auto"/>
              <w:right w:val="single" w:sz="2" w:space="0" w:color="auto"/>
            </w:tcBorders>
          </w:tcPr>
          <w:p w14:paraId="7B5D6178" w14:textId="77777777" w:rsidR="00616968" w:rsidRPr="000F6836" w:rsidRDefault="00616968" w:rsidP="00915624">
            <w:pPr>
              <w:pStyle w:val="NormalLeft"/>
              <w:rPr>
                <w:lang w:val="en-GB"/>
              </w:rPr>
            </w:pPr>
            <w:r w:rsidRPr="000F6836">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48711FC5" w14:textId="77777777" w:rsidR="00616968" w:rsidRPr="000F6836" w:rsidRDefault="00616968" w:rsidP="00915624">
            <w:pPr>
              <w:pStyle w:val="NormalLeft"/>
              <w:rPr>
                <w:lang w:val="en-GB"/>
              </w:rPr>
            </w:pPr>
            <w:r w:rsidRPr="000F6836">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36DCA70D" w14:textId="77777777" w:rsidR="00616968" w:rsidRPr="000F6836" w:rsidRDefault="00616968" w:rsidP="00915624">
            <w:pPr>
              <w:pStyle w:val="NormalLeft"/>
              <w:rPr>
                <w:lang w:val="en-GB"/>
              </w:rPr>
            </w:pPr>
            <w:r w:rsidRPr="000F6836">
              <w:rPr>
                <w:lang w:val="en-GB"/>
              </w:rPr>
              <w:t>The largest accident risk concentration of an insurance or reinsurance group, for each country, shall be equal to the largest number of persons for which the following conditions are met:</w:t>
            </w:r>
          </w:p>
          <w:p w14:paraId="4A01796F" w14:textId="77777777" w:rsidR="00616968" w:rsidRPr="000F6836" w:rsidRDefault="00616968" w:rsidP="00915624">
            <w:pPr>
              <w:pStyle w:val="NormalLeft"/>
              <w:rPr>
                <w:lang w:val="en-GB"/>
              </w:rPr>
            </w:pPr>
          </w:p>
          <w:p w14:paraId="359C7DC1" w14:textId="77777777" w:rsidR="00616968" w:rsidRPr="000F6836" w:rsidRDefault="00616968" w:rsidP="00915624">
            <w:pPr>
              <w:pStyle w:val="NormalLeft"/>
              <w:rPr>
                <w:lang w:val="en-GB"/>
              </w:rPr>
            </w:pPr>
            <w:r w:rsidRPr="000F6836">
              <w:rPr>
                <w:lang w:val="en-GB"/>
              </w:rPr>
              <w:t>The insurance or reinsurance group has a workers' compensation insurance or reinsurance obligation or a group income protection insurance or reinsurance obligation in relation to each of the persons;</w:t>
            </w:r>
          </w:p>
          <w:p w14:paraId="4F911434" w14:textId="77777777" w:rsidR="00616968" w:rsidRPr="000F6836" w:rsidRDefault="00616968" w:rsidP="00915624">
            <w:pPr>
              <w:pStyle w:val="NormalLeft"/>
              <w:rPr>
                <w:lang w:val="en-GB"/>
              </w:rPr>
            </w:pPr>
            <w:r w:rsidRPr="000F6836">
              <w:rPr>
                <w:lang w:val="en-GB"/>
              </w:rPr>
              <w:t>The obligations in relation to each of the persons cover at least one of the events set out in the next item;</w:t>
            </w:r>
          </w:p>
          <w:p w14:paraId="0BC0E67C" w14:textId="77777777" w:rsidR="00616968" w:rsidRPr="000F6836" w:rsidRDefault="00616968" w:rsidP="00915624">
            <w:pPr>
              <w:pStyle w:val="NormalLeft"/>
              <w:rPr>
                <w:lang w:val="en-GB"/>
              </w:rPr>
            </w:pPr>
            <w:r w:rsidRPr="000F6836">
              <w:rPr>
                <w:lang w:val="en-GB"/>
              </w:rPr>
              <w:t>The persons are working in the same building which is situated in this particular country.</w:t>
            </w:r>
          </w:p>
          <w:p w14:paraId="0256E37D" w14:textId="77777777" w:rsidR="00616968" w:rsidRPr="000F6836" w:rsidRDefault="00616968" w:rsidP="00915624">
            <w:pPr>
              <w:pStyle w:val="NormalLeft"/>
              <w:rPr>
                <w:lang w:val="en-GB"/>
              </w:rPr>
            </w:pPr>
            <w:r w:rsidRPr="000F6836">
              <w:rPr>
                <w:lang w:val="en-GB"/>
              </w:rPr>
              <w:t>These persons are insured against the following types of event:</w:t>
            </w:r>
          </w:p>
          <w:p w14:paraId="5A61EDFA" w14:textId="77777777" w:rsidR="00616968" w:rsidRPr="000F6836" w:rsidRDefault="00616968" w:rsidP="00915624">
            <w:pPr>
              <w:pStyle w:val="NormalLeft"/>
              <w:rPr>
                <w:lang w:val="en-GB"/>
              </w:rPr>
            </w:pPr>
            <w:r w:rsidRPr="000F6836">
              <w:rPr>
                <w:lang w:val="en-GB"/>
              </w:rPr>
              <w:t>Death caused by an accident;</w:t>
            </w:r>
          </w:p>
          <w:p w14:paraId="79F3792B" w14:textId="77777777" w:rsidR="00616968" w:rsidRPr="000F6836" w:rsidRDefault="00616968" w:rsidP="00915624">
            <w:pPr>
              <w:pStyle w:val="NormalLeft"/>
              <w:rPr>
                <w:lang w:val="en-GB"/>
              </w:rPr>
            </w:pPr>
            <w:r w:rsidRPr="000F6836">
              <w:rPr>
                <w:lang w:val="en-GB"/>
              </w:rPr>
              <w:lastRenderedPageBreak/>
              <w:t>Permanent disability caused by an accident;</w:t>
            </w:r>
          </w:p>
          <w:p w14:paraId="0C7C664D" w14:textId="77777777" w:rsidR="00616968" w:rsidRPr="000F6836" w:rsidRDefault="00616968" w:rsidP="00915624">
            <w:pPr>
              <w:pStyle w:val="NormalLeft"/>
              <w:rPr>
                <w:lang w:val="en-GB"/>
              </w:rPr>
            </w:pPr>
            <w:r w:rsidRPr="000F6836">
              <w:rPr>
                <w:lang w:val="en-GB"/>
              </w:rPr>
              <w:t>Disability that lasts 10 years caused by an accident;</w:t>
            </w:r>
          </w:p>
          <w:p w14:paraId="1B6D5F3B" w14:textId="77777777" w:rsidR="00616968" w:rsidRPr="000F6836" w:rsidRDefault="00616968" w:rsidP="00915624">
            <w:pPr>
              <w:pStyle w:val="NormalLeft"/>
              <w:rPr>
                <w:lang w:val="en-GB"/>
              </w:rPr>
            </w:pPr>
            <w:r w:rsidRPr="000F6836">
              <w:rPr>
                <w:lang w:val="en-GB"/>
              </w:rPr>
              <w:t>Disability that lasts 12 months caused by an accident;</w:t>
            </w:r>
          </w:p>
          <w:p w14:paraId="4DEB2A4E" w14:textId="77777777" w:rsidR="00616968" w:rsidRPr="000F6836" w:rsidRDefault="00616968" w:rsidP="00915624">
            <w:pPr>
              <w:pStyle w:val="NormalLeft"/>
              <w:rPr>
                <w:lang w:val="en-GB"/>
              </w:rPr>
            </w:pPr>
            <w:r w:rsidRPr="000F6836">
              <w:rPr>
                <w:lang w:val="en-GB"/>
              </w:rPr>
              <w:t>Medical treatment caused by an accident.</w:t>
            </w:r>
          </w:p>
        </w:tc>
      </w:tr>
      <w:tr w:rsidR="00616968" w:rsidRPr="000F6836" w14:paraId="49512FA0" w14:textId="77777777" w:rsidTr="00915624">
        <w:tc>
          <w:tcPr>
            <w:tcW w:w="2507" w:type="dxa"/>
            <w:tcBorders>
              <w:top w:val="single" w:sz="2" w:space="0" w:color="auto"/>
              <w:left w:val="single" w:sz="2" w:space="0" w:color="auto"/>
              <w:bottom w:val="single" w:sz="2" w:space="0" w:color="auto"/>
              <w:right w:val="single" w:sz="2" w:space="0" w:color="auto"/>
            </w:tcBorders>
          </w:tcPr>
          <w:p w14:paraId="3CBD4261" w14:textId="77777777" w:rsidR="00616968" w:rsidRPr="000F6836" w:rsidRDefault="00616968" w:rsidP="00915624">
            <w:pPr>
              <w:pStyle w:val="NormalLeft"/>
              <w:rPr>
                <w:lang w:val="en-GB"/>
              </w:rPr>
            </w:pPr>
            <w:r w:rsidRPr="000F6836">
              <w:rPr>
                <w:lang w:val="en-GB"/>
              </w:rPr>
              <w:lastRenderedPageBreak/>
              <w:t>C1320/R3700–R4010,</w:t>
            </w:r>
          </w:p>
          <w:p w14:paraId="43A84600" w14:textId="77777777" w:rsidR="00616968" w:rsidRPr="000F6836" w:rsidRDefault="00616968" w:rsidP="00915624">
            <w:pPr>
              <w:pStyle w:val="NormalLeft"/>
              <w:rPr>
                <w:lang w:val="en-GB"/>
              </w:rPr>
            </w:pPr>
            <w:r w:rsidRPr="000F6836">
              <w:rPr>
                <w:lang w:val="en-GB"/>
              </w:rPr>
              <w:t>C1330/R3700–R4010,</w:t>
            </w:r>
          </w:p>
          <w:p w14:paraId="6AF1FF40" w14:textId="77777777" w:rsidR="00616968" w:rsidRPr="000F6836" w:rsidRDefault="00616968" w:rsidP="00915624">
            <w:pPr>
              <w:pStyle w:val="NormalLeft"/>
              <w:rPr>
                <w:lang w:val="en-GB"/>
              </w:rPr>
            </w:pPr>
            <w:r w:rsidRPr="000F6836">
              <w:rPr>
                <w:lang w:val="en-GB"/>
              </w:rPr>
              <w:t>C1350/R3700–R4010,</w:t>
            </w:r>
          </w:p>
          <w:p w14:paraId="60DA2E89" w14:textId="77777777" w:rsidR="00616968" w:rsidRPr="000F6836" w:rsidRDefault="00616968" w:rsidP="00915624">
            <w:pPr>
              <w:pStyle w:val="NormalLeft"/>
              <w:rPr>
                <w:lang w:val="en-GB"/>
              </w:rPr>
            </w:pPr>
            <w:r w:rsidRPr="000F6836">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2D383A60" w14:textId="77777777" w:rsidR="00616968" w:rsidRPr="000F6836" w:rsidRDefault="00616968" w:rsidP="00915624">
            <w:pPr>
              <w:pStyle w:val="NormalLeft"/>
              <w:rPr>
                <w:lang w:val="en-GB"/>
              </w:rPr>
            </w:pPr>
            <w:r w:rsidRPr="000F6836">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61245156" w14:textId="0600034D" w:rsidR="00616968" w:rsidRPr="000F6836" w:rsidRDefault="00616968" w:rsidP="00761F95">
            <w:pPr>
              <w:pStyle w:val="NormalLeft"/>
              <w:rPr>
                <w:lang w:val="en-GB"/>
              </w:rPr>
            </w:pPr>
            <w:r w:rsidRPr="000F6836">
              <w:rPr>
                <w:lang w:val="en-GB"/>
              </w:rPr>
              <w:t>The average value of benefits payable by insurance and reinsurance undertakings for the largest accident risk concentration. </w:t>
            </w:r>
            <w:r w:rsidR="00761F95" w:rsidRPr="000F6836">
              <w:rPr>
                <w:lang w:val="en-GB"/>
              </w:rPr>
              <w:t xml:space="preserve"> </w:t>
            </w:r>
          </w:p>
        </w:tc>
      </w:tr>
      <w:tr w:rsidR="00616968" w:rsidRPr="000F6836" w14:paraId="53245E26" w14:textId="77777777" w:rsidTr="00915624">
        <w:tc>
          <w:tcPr>
            <w:tcW w:w="2507" w:type="dxa"/>
            <w:tcBorders>
              <w:top w:val="single" w:sz="2" w:space="0" w:color="auto"/>
              <w:left w:val="single" w:sz="2" w:space="0" w:color="auto"/>
              <w:bottom w:val="single" w:sz="2" w:space="0" w:color="auto"/>
              <w:right w:val="single" w:sz="2" w:space="0" w:color="auto"/>
            </w:tcBorders>
          </w:tcPr>
          <w:p w14:paraId="4A9CEFBB" w14:textId="77777777" w:rsidR="00616968" w:rsidRPr="000F6836" w:rsidRDefault="00616968" w:rsidP="00915624">
            <w:pPr>
              <w:pStyle w:val="NormalLeft"/>
              <w:rPr>
                <w:lang w:val="en-GB"/>
              </w:rPr>
            </w:pPr>
            <w:r w:rsidRPr="000F6836">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01A5B446" w14:textId="77777777" w:rsidR="00616968" w:rsidRPr="000F6836" w:rsidRDefault="00616968" w:rsidP="00915624">
            <w:pPr>
              <w:pStyle w:val="NormalLeft"/>
              <w:rPr>
                <w:lang w:val="en-GB"/>
              </w:rPr>
            </w:pPr>
            <w:r w:rsidRPr="000F6836">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4D01A504" w14:textId="77777777" w:rsidR="00616968" w:rsidRPr="000F6836" w:rsidRDefault="00616968" w:rsidP="00915624">
            <w:pPr>
              <w:pStyle w:val="NormalLeft"/>
              <w:rPr>
                <w:lang w:val="en-GB"/>
              </w:rPr>
            </w:pPr>
            <w:r w:rsidRPr="000F6836">
              <w:rPr>
                <w:lang w:val="en-GB"/>
              </w:rPr>
              <w:t>Capital requirement before risk mitigation, for each country, arising from the health sub–module concentration accident.</w:t>
            </w:r>
          </w:p>
        </w:tc>
      </w:tr>
      <w:tr w:rsidR="00616968" w:rsidRPr="000F6836" w14:paraId="355B4FC5" w14:textId="77777777" w:rsidTr="00915624">
        <w:tc>
          <w:tcPr>
            <w:tcW w:w="2507" w:type="dxa"/>
            <w:tcBorders>
              <w:top w:val="single" w:sz="2" w:space="0" w:color="auto"/>
              <w:left w:val="single" w:sz="2" w:space="0" w:color="auto"/>
              <w:bottom w:val="single" w:sz="2" w:space="0" w:color="auto"/>
              <w:right w:val="single" w:sz="2" w:space="0" w:color="auto"/>
            </w:tcBorders>
          </w:tcPr>
          <w:p w14:paraId="353CB8FD" w14:textId="77777777" w:rsidR="00616968" w:rsidRPr="000F6836" w:rsidRDefault="00616968" w:rsidP="00915624">
            <w:pPr>
              <w:pStyle w:val="NormalLeft"/>
              <w:rPr>
                <w:lang w:val="en-GB"/>
              </w:rPr>
            </w:pPr>
            <w:r w:rsidRPr="000F6836">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75918BF0" w14:textId="77777777" w:rsidR="00616968" w:rsidRPr="000F6836" w:rsidRDefault="00616968" w:rsidP="00915624">
            <w:pPr>
              <w:pStyle w:val="NormalLeft"/>
              <w:rPr>
                <w:lang w:val="en-GB"/>
              </w:rPr>
            </w:pPr>
            <w:r w:rsidRPr="000F6836">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6BB261B5" w14:textId="77777777" w:rsidR="00616968" w:rsidRPr="000F6836" w:rsidRDefault="00616968" w:rsidP="00915624">
            <w:pPr>
              <w:pStyle w:val="NormalLeft"/>
              <w:rPr>
                <w:lang w:val="en-GB"/>
              </w:rPr>
            </w:pPr>
            <w:r w:rsidRPr="000F6836">
              <w:rPr>
                <w:lang w:val="en-GB"/>
              </w:rPr>
              <w:t>Identify the ISO code of other countries to be considered in the Concentration accident.</w:t>
            </w:r>
          </w:p>
        </w:tc>
      </w:tr>
      <w:tr w:rsidR="00616968" w:rsidRPr="000F6836" w14:paraId="782A04FA" w14:textId="77777777" w:rsidTr="00915624">
        <w:tc>
          <w:tcPr>
            <w:tcW w:w="2507" w:type="dxa"/>
            <w:tcBorders>
              <w:top w:val="single" w:sz="2" w:space="0" w:color="auto"/>
              <w:left w:val="single" w:sz="2" w:space="0" w:color="auto"/>
              <w:bottom w:val="single" w:sz="2" w:space="0" w:color="auto"/>
              <w:right w:val="single" w:sz="2" w:space="0" w:color="auto"/>
            </w:tcBorders>
          </w:tcPr>
          <w:p w14:paraId="0B100B84" w14:textId="77777777" w:rsidR="00616968" w:rsidRPr="000F6836" w:rsidRDefault="00616968" w:rsidP="00915624">
            <w:pPr>
              <w:pStyle w:val="NormalLeft"/>
              <w:rPr>
                <w:lang w:val="en-GB"/>
              </w:rPr>
            </w:pPr>
            <w:r w:rsidRPr="000F6836">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01967D5B" w14:textId="77777777" w:rsidR="00616968" w:rsidRPr="000F6836" w:rsidRDefault="00616968" w:rsidP="00915624">
            <w:pPr>
              <w:pStyle w:val="NormalLeft"/>
              <w:rPr>
                <w:lang w:val="en-GB"/>
              </w:rPr>
            </w:pPr>
            <w:r w:rsidRPr="000F6836">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553BA98" w14:textId="77777777" w:rsidR="00616968" w:rsidRPr="000F6836" w:rsidRDefault="00616968" w:rsidP="00915624">
            <w:pPr>
              <w:pStyle w:val="NormalLeft"/>
              <w:rPr>
                <w:lang w:val="en-GB"/>
              </w:rPr>
            </w:pPr>
            <w:r w:rsidRPr="000F6836">
              <w:rPr>
                <w:lang w:val="en-GB"/>
              </w:rPr>
              <w:t>This is the total capital requirement before risk mitigation, before diversification effect between countries, for the health sub–module concentration accident.</w:t>
            </w:r>
          </w:p>
        </w:tc>
      </w:tr>
      <w:tr w:rsidR="00616968" w:rsidRPr="000F6836" w14:paraId="7D1A3FF9" w14:textId="77777777" w:rsidTr="00915624">
        <w:tc>
          <w:tcPr>
            <w:tcW w:w="2507" w:type="dxa"/>
            <w:tcBorders>
              <w:top w:val="single" w:sz="2" w:space="0" w:color="auto"/>
              <w:left w:val="single" w:sz="2" w:space="0" w:color="auto"/>
              <w:bottom w:val="single" w:sz="2" w:space="0" w:color="auto"/>
              <w:right w:val="single" w:sz="2" w:space="0" w:color="auto"/>
            </w:tcBorders>
          </w:tcPr>
          <w:p w14:paraId="7F0DD326" w14:textId="77777777" w:rsidR="00616968" w:rsidRPr="000F6836" w:rsidRDefault="00616968" w:rsidP="00915624">
            <w:pPr>
              <w:pStyle w:val="NormalLeft"/>
              <w:rPr>
                <w:lang w:val="en-GB"/>
              </w:rPr>
            </w:pPr>
            <w:r w:rsidRPr="000F6836">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506A6226" w14:textId="77777777" w:rsidR="00616968" w:rsidRPr="000F6836" w:rsidRDefault="00616968" w:rsidP="00915624">
            <w:pPr>
              <w:pStyle w:val="NormalLeft"/>
              <w:rPr>
                <w:lang w:val="en-GB"/>
              </w:rPr>
            </w:pPr>
            <w:r w:rsidRPr="000F6836">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C4423B3" w14:textId="77777777" w:rsidR="00616968" w:rsidRPr="000F6836" w:rsidRDefault="00616968" w:rsidP="00915624">
            <w:pPr>
              <w:pStyle w:val="NormalLeft"/>
              <w:rPr>
                <w:lang w:val="en-GB"/>
              </w:rPr>
            </w:pPr>
            <w:r w:rsidRPr="000F6836">
              <w:rPr>
                <w:lang w:val="en-GB"/>
              </w:rPr>
              <w:t>Diversification effect arising from the aggregation of the health sub–module concentration accident relating to the different countries.</w:t>
            </w:r>
          </w:p>
        </w:tc>
      </w:tr>
      <w:tr w:rsidR="00616968" w:rsidRPr="000F6836" w14:paraId="232478F4" w14:textId="77777777" w:rsidTr="00915624">
        <w:tc>
          <w:tcPr>
            <w:tcW w:w="2507" w:type="dxa"/>
            <w:tcBorders>
              <w:top w:val="single" w:sz="2" w:space="0" w:color="auto"/>
              <w:left w:val="single" w:sz="2" w:space="0" w:color="auto"/>
              <w:bottom w:val="single" w:sz="2" w:space="0" w:color="auto"/>
              <w:right w:val="single" w:sz="2" w:space="0" w:color="auto"/>
            </w:tcBorders>
          </w:tcPr>
          <w:p w14:paraId="73152B44" w14:textId="77777777" w:rsidR="00616968" w:rsidRPr="000F6836" w:rsidRDefault="00616968" w:rsidP="00915624">
            <w:pPr>
              <w:pStyle w:val="NormalLeft"/>
              <w:rPr>
                <w:lang w:val="en-GB"/>
              </w:rPr>
            </w:pPr>
            <w:r w:rsidRPr="000F6836">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0E29BAA1" w14:textId="77777777" w:rsidR="00616968" w:rsidRPr="000F6836" w:rsidRDefault="00616968" w:rsidP="00915624">
            <w:pPr>
              <w:pStyle w:val="NormalLeft"/>
              <w:rPr>
                <w:lang w:val="en-GB"/>
              </w:rPr>
            </w:pPr>
            <w:r w:rsidRPr="000F6836">
              <w:rPr>
                <w:lang w:val="en-GB"/>
              </w:rPr>
              <w:t>Catastrophe Risk Charge before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1E96DC1" w14:textId="77777777" w:rsidR="00616968" w:rsidRPr="000F6836" w:rsidRDefault="00616968" w:rsidP="00915624">
            <w:pPr>
              <w:pStyle w:val="NormalLeft"/>
              <w:rPr>
                <w:lang w:val="en-GB"/>
              </w:rPr>
            </w:pPr>
            <w:r w:rsidRPr="000F6836">
              <w:rPr>
                <w:lang w:val="en-GB"/>
              </w:rPr>
              <w:t>This is the total capital requirement before risk mitigation, after diversification effect between countries, for the health sub–module concentration accident.</w:t>
            </w:r>
          </w:p>
        </w:tc>
      </w:tr>
      <w:tr w:rsidR="00616968" w:rsidRPr="000F6836" w14:paraId="2E568D59" w14:textId="77777777" w:rsidTr="00915624">
        <w:tc>
          <w:tcPr>
            <w:tcW w:w="2507" w:type="dxa"/>
            <w:tcBorders>
              <w:top w:val="single" w:sz="2" w:space="0" w:color="auto"/>
              <w:left w:val="single" w:sz="2" w:space="0" w:color="auto"/>
              <w:bottom w:val="single" w:sz="2" w:space="0" w:color="auto"/>
              <w:right w:val="single" w:sz="2" w:space="0" w:color="auto"/>
            </w:tcBorders>
          </w:tcPr>
          <w:p w14:paraId="4940FB96" w14:textId="77777777" w:rsidR="00616968" w:rsidRPr="000F6836" w:rsidRDefault="00616968" w:rsidP="00915624">
            <w:pPr>
              <w:pStyle w:val="NormalLeft"/>
              <w:rPr>
                <w:lang w:val="en-GB"/>
              </w:rPr>
            </w:pPr>
            <w:r w:rsidRPr="000F6836">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5D008641" w14:textId="77777777" w:rsidR="00616968" w:rsidRPr="000F6836" w:rsidRDefault="00616968" w:rsidP="00915624">
            <w:pPr>
              <w:pStyle w:val="NormalLeft"/>
              <w:rPr>
                <w:lang w:val="en-GB"/>
              </w:rPr>
            </w:pPr>
            <w:r w:rsidRPr="000F6836">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782B4081" w14:textId="77777777" w:rsidR="00616968" w:rsidRPr="000F6836" w:rsidRDefault="00616968" w:rsidP="00915624">
            <w:pPr>
              <w:pStyle w:val="NormalLeft"/>
              <w:rPr>
                <w:lang w:val="en-GB"/>
              </w:rPr>
            </w:pPr>
            <w:r w:rsidRPr="000F6836">
              <w:rPr>
                <w:lang w:val="en-GB"/>
              </w:rPr>
              <w:t xml:space="preserve">For each of the countries identified the estimated risk mitigation effect of the group's specific reinsurance contracts and special purpose vehicles relating to this peril, </w:t>
            </w:r>
            <w:r w:rsidRPr="000F6836">
              <w:rPr>
                <w:lang w:val="en-GB"/>
              </w:rPr>
              <w:lastRenderedPageBreak/>
              <w:t>excluding the estimated reinstatement premiums.</w:t>
            </w:r>
          </w:p>
        </w:tc>
      </w:tr>
      <w:tr w:rsidR="00616968" w:rsidRPr="000F6836" w14:paraId="62E73192" w14:textId="77777777" w:rsidTr="00915624">
        <w:tc>
          <w:tcPr>
            <w:tcW w:w="2507" w:type="dxa"/>
            <w:tcBorders>
              <w:top w:val="single" w:sz="2" w:space="0" w:color="auto"/>
              <w:left w:val="single" w:sz="2" w:space="0" w:color="auto"/>
              <w:bottom w:val="single" w:sz="2" w:space="0" w:color="auto"/>
              <w:right w:val="single" w:sz="2" w:space="0" w:color="auto"/>
            </w:tcBorders>
          </w:tcPr>
          <w:p w14:paraId="49796C2B" w14:textId="77777777" w:rsidR="00616968" w:rsidRPr="000F6836" w:rsidRDefault="00616968" w:rsidP="00915624">
            <w:pPr>
              <w:pStyle w:val="NormalLeft"/>
              <w:rPr>
                <w:lang w:val="en-GB"/>
              </w:rPr>
            </w:pPr>
            <w:r w:rsidRPr="000F6836">
              <w:rPr>
                <w:lang w:val="en-GB"/>
              </w:rPr>
              <w:lastRenderedPageBreak/>
              <w:t>C1380/R4020</w:t>
            </w:r>
          </w:p>
        </w:tc>
        <w:tc>
          <w:tcPr>
            <w:tcW w:w="2136" w:type="dxa"/>
            <w:tcBorders>
              <w:top w:val="single" w:sz="2" w:space="0" w:color="auto"/>
              <w:left w:val="single" w:sz="2" w:space="0" w:color="auto"/>
              <w:bottom w:val="single" w:sz="2" w:space="0" w:color="auto"/>
              <w:right w:val="single" w:sz="2" w:space="0" w:color="auto"/>
            </w:tcBorders>
          </w:tcPr>
          <w:p w14:paraId="5237897B" w14:textId="77777777" w:rsidR="00616968" w:rsidRPr="000F6836" w:rsidRDefault="00616968" w:rsidP="00915624">
            <w:pPr>
              <w:pStyle w:val="NormalLeft"/>
              <w:rPr>
                <w:lang w:val="en-GB"/>
              </w:rPr>
            </w:pPr>
            <w:r w:rsidRPr="000F6836">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7A2280C" w14:textId="77777777" w:rsidR="00616968" w:rsidRPr="000F6836" w:rsidRDefault="00616968" w:rsidP="00915624">
            <w:pPr>
              <w:pStyle w:val="NormalLeft"/>
              <w:rPr>
                <w:lang w:val="en-GB"/>
              </w:rPr>
            </w:pPr>
            <w:r w:rsidRPr="000F6836">
              <w:rPr>
                <w:lang w:val="en-GB"/>
              </w:rPr>
              <w:t>Total of estimated risk mitigation effect of the group's specific reinsurance contracts and special purpose vehicles for all countries.</w:t>
            </w:r>
          </w:p>
        </w:tc>
      </w:tr>
      <w:tr w:rsidR="00616968" w:rsidRPr="000F6836" w14:paraId="34CD66F1" w14:textId="77777777" w:rsidTr="00915624">
        <w:tc>
          <w:tcPr>
            <w:tcW w:w="2507" w:type="dxa"/>
            <w:tcBorders>
              <w:top w:val="single" w:sz="2" w:space="0" w:color="auto"/>
              <w:left w:val="single" w:sz="2" w:space="0" w:color="auto"/>
              <w:bottom w:val="single" w:sz="2" w:space="0" w:color="auto"/>
              <w:right w:val="single" w:sz="2" w:space="0" w:color="auto"/>
            </w:tcBorders>
          </w:tcPr>
          <w:p w14:paraId="5A658661" w14:textId="77777777" w:rsidR="00616968" w:rsidRPr="000F6836" w:rsidRDefault="00616968" w:rsidP="00915624">
            <w:pPr>
              <w:pStyle w:val="NormalLeft"/>
              <w:rPr>
                <w:lang w:val="en-GB"/>
              </w:rPr>
            </w:pPr>
            <w:r w:rsidRPr="000F6836">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03E11700" w14:textId="77777777" w:rsidR="00616968" w:rsidRPr="000F6836" w:rsidRDefault="00616968" w:rsidP="00915624">
            <w:pPr>
              <w:pStyle w:val="NormalLeft"/>
              <w:rPr>
                <w:lang w:val="en-GB"/>
              </w:rPr>
            </w:pPr>
            <w:r w:rsidRPr="000F6836">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6D3C13B8" w14:textId="77777777" w:rsidR="00616968" w:rsidRPr="000F6836" w:rsidRDefault="00616968" w:rsidP="00915624">
            <w:pPr>
              <w:pStyle w:val="NormalLeft"/>
              <w:rPr>
                <w:lang w:val="en-GB"/>
              </w:rPr>
            </w:pPr>
            <w:r w:rsidRPr="000F6836">
              <w:rPr>
                <w:lang w:val="en-GB"/>
              </w:rPr>
              <w:t>For each of the countries identified the estimated reinstatement premiums as a result of the group's specific reinsurance contracts and special purpose vehicles relating to this peril.</w:t>
            </w:r>
          </w:p>
        </w:tc>
      </w:tr>
      <w:tr w:rsidR="00616968" w:rsidRPr="000F6836" w14:paraId="35793F7A" w14:textId="77777777" w:rsidTr="00915624">
        <w:tc>
          <w:tcPr>
            <w:tcW w:w="2507" w:type="dxa"/>
            <w:tcBorders>
              <w:top w:val="single" w:sz="2" w:space="0" w:color="auto"/>
              <w:left w:val="single" w:sz="2" w:space="0" w:color="auto"/>
              <w:bottom w:val="single" w:sz="2" w:space="0" w:color="auto"/>
              <w:right w:val="single" w:sz="2" w:space="0" w:color="auto"/>
            </w:tcBorders>
          </w:tcPr>
          <w:p w14:paraId="46F2F102" w14:textId="77777777" w:rsidR="00616968" w:rsidRPr="000F6836" w:rsidRDefault="00616968" w:rsidP="00915624">
            <w:pPr>
              <w:pStyle w:val="NormalLeft"/>
              <w:rPr>
                <w:lang w:val="en-GB"/>
              </w:rPr>
            </w:pPr>
            <w:r w:rsidRPr="000F6836">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7114C22D" w14:textId="77777777" w:rsidR="00616968" w:rsidRPr="000F6836" w:rsidRDefault="00616968" w:rsidP="00915624">
            <w:pPr>
              <w:pStyle w:val="NormalLeft"/>
              <w:rPr>
                <w:lang w:val="en-GB"/>
              </w:rPr>
            </w:pPr>
            <w:r w:rsidRPr="000F6836">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46A1A21" w14:textId="77777777" w:rsidR="00616968" w:rsidRPr="000F6836" w:rsidRDefault="00616968" w:rsidP="00915624">
            <w:pPr>
              <w:pStyle w:val="NormalLeft"/>
              <w:rPr>
                <w:lang w:val="en-GB"/>
              </w:rPr>
            </w:pPr>
            <w:r w:rsidRPr="000F6836">
              <w:rPr>
                <w:lang w:val="en-GB"/>
              </w:rPr>
              <w:t>Total of the estimated reinstatement premiums as a result of the group's specific reinsurance contracts and special purpose vehicles for all countries.</w:t>
            </w:r>
          </w:p>
        </w:tc>
      </w:tr>
      <w:tr w:rsidR="00616968" w:rsidRPr="000F6836" w14:paraId="268296E5" w14:textId="77777777" w:rsidTr="00915624">
        <w:tc>
          <w:tcPr>
            <w:tcW w:w="2507" w:type="dxa"/>
            <w:tcBorders>
              <w:top w:val="single" w:sz="2" w:space="0" w:color="auto"/>
              <w:left w:val="single" w:sz="2" w:space="0" w:color="auto"/>
              <w:bottom w:val="single" w:sz="2" w:space="0" w:color="auto"/>
              <w:right w:val="single" w:sz="2" w:space="0" w:color="auto"/>
            </w:tcBorders>
          </w:tcPr>
          <w:p w14:paraId="0784FCD9" w14:textId="77777777" w:rsidR="00616968" w:rsidRPr="000F6836" w:rsidRDefault="00616968" w:rsidP="00915624">
            <w:pPr>
              <w:pStyle w:val="NormalLeft"/>
              <w:rPr>
                <w:lang w:val="en-GB"/>
              </w:rPr>
            </w:pPr>
            <w:r w:rsidRPr="000F6836">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13E4B5ED" w14:textId="77777777" w:rsidR="00616968" w:rsidRPr="000F6836" w:rsidRDefault="00616968" w:rsidP="00915624">
            <w:pPr>
              <w:pStyle w:val="NormalLeft"/>
              <w:rPr>
                <w:lang w:val="en-GB"/>
              </w:rPr>
            </w:pPr>
            <w:r w:rsidRPr="000F6836">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4823F534" w14:textId="77777777" w:rsidR="00616968" w:rsidRPr="000F6836" w:rsidRDefault="00616968" w:rsidP="00915624">
            <w:pPr>
              <w:pStyle w:val="NormalLeft"/>
              <w:rPr>
                <w:lang w:val="en-GB"/>
              </w:rPr>
            </w:pPr>
            <w:r w:rsidRPr="000F6836">
              <w:rPr>
                <w:lang w:val="en-GB"/>
              </w:rPr>
              <w:t>Capital requirement, after the deduction of the risk mitigating effect of the group's specific reinsurance contracts and special purpose vehicles relating to this peril, arising from the health sub–module concentration accident for each of the countries identified.</w:t>
            </w:r>
          </w:p>
        </w:tc>
      </w:tr>
      <w:tr w:rsidR="00616968" w:rsidRPr="000F6836" w14:paraId="1E28262D" w14:textId="77777777" w:rsidTr="00915624">
        <w:tc>
          <w:tcPr>
            <w:tcW w:w="2507" w:type="dxa"/>
            <w:tcBorders>
              <w:top w:val="single" w:sz="2" w:space="0" w:color="auto"/>
              <w:left w:val="single" w:sz="2" w:space="0" w:color="auto"/>
              <w:bottom w:val="single" w:sz="2" w:space="0" w:color="auto"/>
              <w:right w:val="single" w:sz="2" w:space="0" w:color="auto"/>
            </w:tcBorders>
          </w:tcPr>
          <w:p w14:paraId="7AE3A235" w14:textId="77777777" w:rsidR="00616968" w:rsidRPr="000F6836" w:rsidRDefault="00616968" w:rsidP="00915624">
            <w:pPr>
              <w:pStyle w:val="NormalLeft"/>
              <w:rPr>
                <w:lang w:val="en-GB"/>
              </w:rPr>
            </w:pPr>
            <w:r w:rsidRPr="000F6836">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09D2D55A" w14:textId="77777777" w:rsidR="00616968" w:rsidRPr="000F6836" w:rsidRDefault="00616968" w:rsidP="00915624">
            <w:pPr>
              <w:pStyle w:val="NormalLeft"/>
              <w:rPr>
                <w:lang w:val="en-GB"/>
              </w:rPr>
            </w:pPr>
            <w:r w:rsidRPr="000F6836">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84F882D" w14:textId="77777777" w:rsidR="00616968" w:rsidRPr="000F6836" w:rsidRDefault="00616968" w:rsidP="00915624">
            <w:pPr>
              <w:pStyle w:val="NormalLeft"/>
              <w:rPr>
                <w:lang w:val="en-GB"/>
              </w:rPr>
            </w:pPr>
            <w:r w:rsidRPr="000F6836">
              <w:rPr>
                <w:lang w:val="en-GB"/>
              </w:rPr>
              <w:t>The total capital requirement after risk mitigation, before diversification effect between countries, for the health sub–module concentration accident.</w:t>
            </w:r>
          </w:p>
        </w:tc>
      </w:tr>
      <w:tr w:rsidR="00616968" w:rsidRPr="000F6836" w14:paraId="1C32EE60" w14:textId="77777777" w:rsidTr="00915624">
        <w:tc>
          <w:tcPr>
            <w:tcW w:w="2507" w:type="dxa"/>
            <w:tcBorders>
              <w:top w:val="single" w:sz="2" w:space="0" w:color="auto"/>
              <w:left w:val="single" w:sz="2" w:space="0" w:color="auto"/>
              <w:bottom w:val="single" w:sz="2" w:space="0" w:color="auto"/>
              <w:right w:val="single" w:sz="2" w:space="0" w:color="auto"/>
            </w:tcBorders>
          </w:tcPr>
          <w:p w14:paraId="054D61B2" w14:textId="77777777" w:rsidR="00616968" w:rsidRPr="000F6836" w:rsidRDefault="00616968" w:rsidP="00915624">
            <w:pPr>
              <w:pStyle w:val="NormalLeft"/>
              <w:rPr>
                <w:lang w:val="en-GB"/>
              </w:rPr>
            </w:pPr>
            <w:r w:rsidRPr="000F6836">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04A998DF" w14:textId="77777777" w:rsidR="00616968" w:rsidRPr="000F6836" w:rsidRDefault="00616968" w:rsidP="00915624">
            <w:pPr>
              <w:pStyle w:val="NormalLeft"/>
              <w:rPr>
                <w:lang w:val="en-GB"/>
              </w:rPr>
            </w:pPr>
            <w:r w:rsidRPr="000F6836">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95A671E" w14:textId="77777777" w:rsidR="00616968" w:rsidRPr="000F6836" w:rsidRDefault="00616968" w:rsidP="00915624">
            <w:pPr>
              <w:pStyle w:val="NormalLeft"/>
              <w:rPr>
                <w:lang w:val="en-GB"/>
              </w:rPr>
            </w:pPr>
            <w:r w:rsidRPr="000F6836">
              <w:rPr>
                <w:lang w:val="en-GB"/>
              </w:rPr>
              <w:t>Diversification effect arising from the aggregation of the capital requirement after risk mitigations for the health sub–module concentration accident risks relating to the different countries.</w:t>
            </w:r>
          </w:p>
        </w:tc>
      </w:tr>
      <w:tr w:rsidR="00616968" w:rsidRPr="000F6836" w14:paraId="5C25D7F5" w14:textId="77777777" w:rsidTr="00915624">
        <w:tc>
          <w:tcPr>
            <w:tcW w:w="2507" w:type="dxa"/>
            <w:tcBorders>
              <w:top w:val="single" w:sz="2" w:space="0" w:color="auto"/>
              <w:left w:val="single" w:sz="2" w:space="0" w:color="auto"/>
              <w:bottom w:val="single" w:sz="2" w:space="0" w:color="auto"/>
              <w:right w:val="single" w:sz="2" w:space="0" w:color="auto"/>
            </w:tcBorders>
          </w:tcPr>
          <w:p w14:paraId="68EF91BE" w14:textId="77777777" w:rsidR="00616968" w:rsidRPr="000F6836" w:rsidRDefault="00616968" w:rsidP="00915624">
            <w:pPr>
              <w:pStyle w:val="NormalLeft"/>
              <w:rPr>
                <w:lang w:val="en-GB"/>
              </w:rPr>
            </w:pPr>
            <w:r w:rsidRPr="000F6836">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49B7210E" w14:textId="77777777" w:rsidR="00616968" w:rsidRPr="000F6836" w:rsidRDefault="00616968" w:rsidP="00915624">
            <w:pPr>
              <w:pStyle w:val="NormalLeft"/>
              <w:rPr>
                <w:lang w:val="en-GB"/>
              </w:rPr>
            </w:pPr>
            <w:r w:rsidRPr="000F6836">
              <w:rPr>
                <w:lang w:val="en-GB"/>
              </w:rPr>
              <w:t xml:space="preserve">Catastrophe Risk Charge after risk mitigation — Total Concentration accident all </w:t>
            </w:r>
            <w:r w:rsidRPr="000F6836">
              <w:rPr>
                <w:lang w:val="en-GB"/>
              </w:rPr>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117BF9AB" w14:textId="77777777" w:rsidR="00616968" w:rsidRPr="000F6836" w:rsidRDefault="00616968" w:rsidP="00915624">
            <w:pPr>
              <w:pStyle w:val="NormalLeft"/>
              <w:rPr>
                <w:lang w:val="en-GB"/>
              </w:rPr>
            </w:pPr>
            <w:r w:rsidRPr="000F6836">
              <w:rPr>
                <w:lang w:val="en-GB"/>
              </w:rPr>
              <w:lastRenderedPageBreak/>
              <w:t>This is the total capital requirement after risk mitigation for the health sub–module concentration accident risk, taking into consideration the diversification effect given in C1400/R4020.</w:t>
            </w:r>
          </w:p>
        </w:tc>
      </w:tr>
      <w:tr w:rsidR="00616968" w:rsidRPr="000F6836" w14:paraId="154F1941" w14:textId="77777777" w:rsidTr="00915624">
        <w:tc>
          <w:tcPr>
            <w:tcW w:w="2507" w:type="dxa"/>
            <w:tcBorders>
              <w:top w:val="single" w:sz="2" w:space="0" w:color="auto"/>
              <w:left w:val="single" w:sz="2" w:space="0" w:color="auto"/>
              <w:bottom w:val="single" w:sz="2" w:space="0" w:color="auto"/>
              <w:right w:val="single" w:sz="2" w:space="0" w:color="auto"/>
            </w:tcBorders>
          </w:tcPr>
          <w:p w14:paraId="32DAACBE" w14:textId="77777777" w:rsidR="00616968" w:rsidRPr="000F6836" w:rsidRDefault="00616968" w:rsidP="00915624">
            <w:pPr>
              <w:pStyle w:val="NormalCentered"/>
              <w:rPr>
                <w:lang w:val="en-GB"/>
              </w:rPr>
            </w:pPr>
            <w:r w:rsidRPr="000F6836">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0A21CD98" w14:textId="77777777" w:rsidR="00616968" w:rsidRPr="000F6836" w:rsidRDefault="00616968" w:rsidP="00915624">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DD8E828" w14:textId="77777777" w:rsidR="00616968" w:rsidRPr="000F6836" w:rsidRDefault="00616968" w:rsidP="00915624">
            <w:pPr>
              <w:pStyle w:val="NormalCentered"/>
              <w:rPr>
                <w:lang w:val="en-GB"/>
              </w:rPr>
            </w:pPr>
          </w:p>
        </w:tc>
      </w:tr>
      <w:tr w:rsidR="00616968" w:rsidRPr="000F6836" w14:paraId="51C4579F" w14:textId="77777777" w:rsidTr="00915624">
        <w:tc>
          <w:tcPr>
            <w:tcW w:w="2507" w:type="dxa"/>
            <w:tcBorders>
              <w:top w:val="single" w:sz="2" w:space="0" w:color="auto"/>
              <w:left w:val="single" w:sz="2" w:space="0" w:color="auto"/>
              <w:bottom w:val="single" w:sz="2" w:space="0" w:color="auto"/>
              <w:right w:val="single" w:sz="2" w:space="0" w:color="auto"/>
            </w:tcBorders>
          </w:tcPr>
          <w:p w14:paraId="16889A79" w14:textId="77777777" w:rsidR="00616968" w:rsidRPr="000F6836" w:rsidRDefault="00616968" w:rsidP="00915624">
            <w:pPr>
              <w:pStyle w:val="NormalLeft"/>
              <w:rPr>
                <w:lang w:val="en-GB"/>
              </w:rPr>
            </w:pPr>
            <w:r w:rsidRPr="000F6836">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19ACEDB" w14:textId="77777777" w:rsidR="00616968" w:rsidRPr="000F6836" w:rsidRDefault="00616968" w:rsidP="00915624">
            <w:pPr>
              <w:pStyle w:val="NormalLeft"/>
              <w:rPr>
                <w:lang w:val="en-GB"/>
              </w:rPr>
            </w:pPr>
            <w:r w:rsidRPr="000F6836">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7AFE5231" w14:textId="77777777" w:rsidR="00616968" w:rsidRPr="000F6836" w:rsidRDefault="00616968" w:rsidP="00915624">
            <w:pPr>
              <w:pStyle w:val="NormalLeft"/>
              <w:rPr>
                <w:lang w:val="en-GB"/>
              </w:rPr>
            </w:pPr>
            <w:r w:rsidRPr="000F6836">
              <w:rPr>
                <w:lang w:val="en-GB"/>
              </w:rPr>
              <w:t>The number of insured persons of insurance and reinsurance groups, for each of the countries identified, which meet the following conditions:</w:t>
            </w:r>
          </w:p>
          <w:p w14:paraId="09A40935" w14:textId="77777777" w:rsidR="00616968" w:rsidRPr="000F6836" w:rsidRDefault="00616968" w:rsidP="00915624">
            <w:pPr>
              <w:pStyle w:val="NormalLeft"/>
              <w:rPr>
                <w:lang w:val="en-GB"/>
              </w:rPr>
            </w:pPr>
            <w:r w:rsidRPr="000F6836">
              <w:rPr>
                <w:lang w:val="en-GB"/>
              </w:rPr>
              <w:t>The insured persons are inhabitants of this particular country;</w:t>
            </w:r>
          </w:p>
          <w:p w14:paraId="7501DCD7" w14:textId="77777777" w:rsidR="00616968" w:rsidRPr="000F6836" w:rsidRDefault="00616968" w:rsidP="00915624">
            <w:pPr>
              <w:pStyle w:val="NormalLeft"/>
              <w:rPr>
                <w:lang w:val="en-GB"/>
              </w:rPr>
            </w:pPr>
            <w:r w:rsidRPr="000F6836">
              <w:rPr>
                <w:lang w:val="en-GB"/>
              </w:rPr>
              <w:t>The insured persons are covered by medical expense insurance or reinsurance obligations, other than workers' compensation insurance or reinsurance obligations that cover medical expense resulting from an infectious disease.</w:t>
            </w:r>
          </w:p>
          <w:p w14:paraId="638212D9" w14:textId="77777777" w:rsidR="00616968" w:rsidRPr="000F6836" w:rsidRDefault="00616968" w:rsidP="00915624">
            <w:pPr>
              <w:pStyle w:val="NormalLeft"/>
              <w:rPr>
                <w:lang w:val="en-GB"/>
              </w:rPr>
            </w:pPr>
            <w:r w:rsidRPr="000F6836">
              <w:rPr>
                <w:lang w:val="en-GB"/>
              </w:rPr>
              <w:t>These insured persons may claim benefits for the following healthcare utilisation:</w:t>
            </w:r>
          </w:p>
          <w:p w14:paraId="1019FAA8" w14:textId="77777777" w:rsidR="00616968" w:rsidRPr="000F6836" w:rsidRDefault="00616968" w:rsidP="00915624">
            <w:pPr>
              <w:pStyle w:val="NormalLeft"/>
              <w:rPr>
                <w:lang w:val="en-GB"/>
              </w:rPr>
            </w:pPr>
            <w:r w:rsidRPr="000F6836">
              <w:rPr>
                <w:lang w:val="en-GB"/>
              </w:rPr>
              <w:t>Hospitalisation;</w:t>
            </w:r>
          </w:p>
          <w:p w14:paraId="4FB1C11E" w14:textId="77777777" w:rsidR="00616968" w:rsidRPr="000F6836" w:rsidRDefault="00616968" w:rsidP="00915624">
            <w:pPr>
              <w:pStyle w:val="NormalLeft"/>
              <w:rPr>
                <w:lang w:val="en-GB"/>
              </w:rPr>
            </w:pPr>
            <w:r w:rsidRPr="000F6836">
              <w:rPr>
                <w:lang w:val="en-GB"/>
              </w:rPr>
              <w:t>Consultation with a medical practitioner;</w:t>
            </w:r>
          </w:p>
          <w:p w14:paraId="714A7DAD" w14:textId="77777777" w:rsidR="00616968" w:rsidRPr="000F6836" w:rsidRDefault="00616968" w:rsidP="00915624">
            <w:pPr>
              <w:pStyle w:val="NormalLeft"/>
              <w:rPr>
                <w:lang w:val="en-GB"/>
              </w:rPr>
            </w:pPr>
            <w:r w:rsidRPr="000F6836">
              <w:rPr>
                <w:lang w:val="en-GB"/>
              </w:rPr>
              <w:t>No formal medical care sought.</w:t>
            </w:r>
          </w:p>
        </w:tc>
      </w:tr>
      <w:tr w:rsidR="00616968" w:rsidRPr="000F6836" w14:paraId="4C3DCD34" w14:textId="77777777" w:rsidTr="00915624">
        <w:tc>
          <w:tcPr>
            <w:tcW w:w="2507" w:type="dxa"/>
            <w:tcBorders>
              <w:top w:val="single" w:sz="2" w:space="0" w:color="auto"/>
              <w:left w:val="single" w:sz="2" w:space="0" w:color="auto"/>
              <w:bottom w:val="single" w:sz="2" w:space="0" w:color="auto"/>
              <w:right w:val="single" w:sz="2" w:space="0" w:color="auto"/>
            </w:tcBorders>
          </w:tcPr>
          <w:p w14:paraId="74625FAD" w14:textId="77777777" w:rsidR="00616968" w:rsidRPr="000F6836" w:rsidRDefault="00616968" w:rsidP="00915624">
            <w:pPr>
              <w:pStyle w:val="NormalLeft"/>
              <w:rPr>
                <w:lang w:val="en-GB"/>
              </w:rPr>
            </w:pPr>
            <w:r w:rsidRPr="000F6836">
              <w:rPr>
                <w:lang w:val="en-GB"/>
              </w:rPr>
              <w:t>C1450/R4100–R4410,</w:t>
            </w:r>
          </w:p>
          <w:p w14:paraId="7CFD65C8" w14:textId="77777777" w:rsidR="00616968" w:rsidRPr="000F6836" w:rsidRDefault="00616968" w:rsidP="00915624">
            <w:pPr>
              <w:pStyle w:val="NormalLeft"/>
              <w:rPr>
                <w:lang w:val="en-GB"/>
              </w:rPr>
            </w:pPr>
            <w:r w:rsidRPr="000F6836">
              <w:rPr>
                <w:lang w:val="en-GB"/>
              </w:rPr>
              <w:t>C1470/R4100–R4410,</w:t>
            </w:r>
          </w:p>
          <w:p w14:paraId="2036A644" w14:textId="77777777" w:rsidR="00616968" w:rsidRPr="000F6836" w:rsidRDefault="00616968" w:rsidP="00915624">
            <w:pPr>
              <w:pStyle w:val="NormalLeft"/>
              <w:rPr>
                <w:lang w:val="en-GB"/>
              </w:rPr>
            </w:pPr>
            <w:r w:rsidRPr="000F6836">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6B9534E0" w14:textId="77777777" w:rsidR="00616968" w:rsidRPr="000F6836" w:rsidRDefault="00616968" w:rsidP="00915624">
            <w:pPr>
              <w:pStyle w:val="NormalLeft"/>
              <w:rPr>
                <w:lang w:val="en-GB"/>
              </w:rPr>
            </w:pPr>
            <w:r w:rsidRPr="000F6836">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561A5BBA" w14:textId="77777777" w:rsidR="00616968" w:rsidRPr="000F6836" w:rsidRDefault="00616968" w:rsidP="00915624">
            <w:pPr>
              <w:pStyle w:val="NormalLeft"/>
              <w:rPr>
                <w:lang w:val="en-GB"/>
              </w:rPr>
            </w:pPr>
            <w:r w:rsidRPr="000F6836">
              <w:rPr>
                <w:lang w:val="en-GB"/>
              </w:rPr>
              <w:t>Best estimate of the amounts payable, using the cash–flow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w:t>
            </w:r>
          </w:p>
        </w:tc>
      </w:tr>
      <w:tr w:rsidR="00616968" w:rsidRPr="000F6836" w14:paraId="5200AE7A" w14:textId="77777777" w:rsidTr="00915624">
        <w:tc>
          <w:tcPr>
            <w:tcW w:w="2507" w:type="dxa"/>
            <w:tcBorders>
              <w:top w:val="single" w:sz="2" w:space="0" w:color="auto"/>
              <w:left w:val="single" w:sz="2" w:space="0" w:color="auto"/>
              <w:bottom w:val="single" w:sz="2" w:space="0" w:color="auto"/>
              <w:right w:val="single" w:sz="2" w:space="0" w:color="auto"/>
            </w:tcBorders>
          </w:tcPr>
          <w:p w14:paraId="79F62D89" w14:textId="77777777" w:rsidR="00616968" w:rsidRPr="000F6836" w:rsidRDefault="00616968" w:rsidP="00915624">
            <w:pPr>
              <w:pStyle w:val="NormalLeft"/>
              <w:rPr>
                <w:lang w:val="en-GB"/>
              </w:rPr>
            </w:pPr>
            <w:r w:rsidRPr="000F6836">
              <w:rPr>
                <w:lang w:val="en-GB"/>
              </w:rPr>
              <w:t>C1460/R4100–R4410,</w:t>
            </w:r>
          </w:p>
          <w:p w14:paraId="743DE551" w14:textId="77777777" w:rsidR="00616968" w:rsidRPr="000F6836" w:rsidRDefault="00616968" w:rsidP="00915624">
            <w:pPr>
              <w:pStyle w:val="NormalLeft"/>
              <w:rPr>
                <w:lang w:val="en-GB"/>
              </w:rPr>
            </w:pPr>
            <w:r w:rsidRPr="000F6836">
              <w:rPr>
                <w:lang w:val="en-GB"/>
              </w:rPr>
              <w:t>C1480/R4100–R4410,</w:t>
            </w:r>
          </w:p>
          <w:p w14:paraId="05933AB5" w14:textId="77777777" w:rsidR="00616968" w:rsidRPr="000F6836" w:rsidRDefault="00616968" w:rsidP="00915624">
            <w:pPr>
              <w:pStyle w:val="NormalLeft"/>
              <w:rPr>
                <w:lang w:val="en-GB"/>
              </w:rPr>
            </w:pPr>
            <w:r w:rsidRPr="000F6836">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7C3FE2FA" w14:textId="77777777" w:rsidR="00616968" w:rsidRPr="000F6836" w:rsidRDefault="00616968" w:rsidP="00915624">
            <w:pPr>
              <w:pStyle w:val="NormalLeft"/>
              <w:rPr>
                <w:lang w:val="en-GB"/>
              </w:rPr>
            </w:pPr>
            <w:r w:rsidRPr="000F6836">
              <w:rPr>
                <w:lang w:val="en-GB"/>
              </w:rPr>
              <w:t>Medical expense — Ratio of insured persons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9F39DFC" w14:textId="77777777" w:rsidR="00616968" w:rsidRPr="000F6836" w:rsidRDefault="00616968" w:rsidP="00915624">
            <w:pPr>
              <w:pStyle w:val="NormalLeft"/>
              <w:rPr>
                <w:lang w:val="en-GB"/>
              </w:rPr>
            </w:pPr>
            <w:r w:rsidRPr="000F6836">
              <w:rPr>
                <w:lang w:val="en-GB"/>
              </w:rPr>
              <w:t>The ratio of insured persons with clinical symptoms utilising healthcare type, for each of the countries identified.</w:t>
            </w:r>
          </w:p>
        </w:tc>
      </w:tr>
      <w:tr w:rsidR="00616968" w:rsidRPr="000F6836" w14:paraId="678BB63E" w14:textId="77777777" w:rsidTr="00915624">
        <w:tc>
          <w:tcPr>
            <w:tcW w:w="2507" w:type="dxa"/>
            <w:tcBorders>
              <w:top w:val="single" w:sz="2" w:space="0" w:color="auto"/>
              <w:left w:val="single" w:sz="2" w:space="0" w:color="auto"/>
              <w:bottom w:val="single" w:sz="2" w:space="0" w:color="auto"/>
              <w:right w:val="single" w:sz="2" w:space="0" w:color="auto"/>
            </w:tcBorders>
          </w:tcPr>
          <w:p w14:paraId="7F3267AA" w14:textId="77777777" w:rsidR="00616968" w:rsidRPr="000F6836" w:rsidRDefault="00616968" w:rsidP="00915624">
            <w:pPr>
              <w:pStyle w:val="NormalLeft"/>
              <w:rPr>
                <w:lang w:val="en-GB"/>
              </w:rPr>
            </w:pPr>
            <w:r w:rsidRPr="000F6836">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4BBFF3CC" w14:textId="77777777" w:rsidR="00616968" w:rsidRPr="000F6836" w:rsidRDefault="00616968" w:rsidP="00915624">
            <w:pPr>
              <w:pStyle w:val="NormalLeft"/>
              <w:rPr>
                <w:lang w:val="en-GB"/>
              </w:rPr>
            </w:pPr>
            <w:r w:rsidRPr="000F6836">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DF8A983" w14:textId="77777777" w:rsidR="00616968" w:rsidRPr="000F6836" w:rsidRDefault="00616968" w:rsidP="00915624">
            <w:pPr>
              <w:pStyle w:val="NormalLeft"/>
              <w:rPr>
                <w:lang w:val="en-GB"/>
              </w:rPr>
            </w:pPr>
            <w:r w:rsidRPr="000F6836">
              <w:rPr>
                <w:lang w:val="en-GB"/>
              </w:rPr>
              <w:t>Capital requirement before risk mitigation, for each of the countries identified, arising from the health sub–module pandemic.</w:t>
            </w:r>
          </w:p>
        </w:tc>
      </w:tr>
      <w:tr w:rsidR="00616968" w:rsidRPr="000F6836" w14:paraId="71DEE592" w14:textId="77777777" w:rsidTr="00915624">
        <w:tc>
          <w:tcPr>
            <w:tcW w:w="2507" w:type="dxa"/>
            <w:tcBorders>
              <w:top w:val="single" w:sz="2" w:space="0" w:color="auto"/>
              <w:left w:val="single" w:sz="2" w:space="0" w:color="auto"/>
              <w:bottom w:val="single" w:sz="2" w:space="0" w:color="auto"/>
              <w:right w:val="single" w:sz="2" w:space="0" w:color="auto"/>
            </w:tcBorders>
          </w:tcPr>
          <w:p w14:paraId="75DB5671" w14:textId="77777777" w:rsidR="00616968" w:rsidRPr="000F6836" w:rsidRDefault="00616968" w:rsidP="00915624">
            <w:pPr>
              <w:pStyle w:val="NormalLeft"/>
              <w:rPr>
                <w:lang w:val="en-GB"/>
              </w:rPr>
            </w:pPr>
            <w:r w:rsidRPr="000F6836">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7A9018CB" w14:textId="77777777" w:rsidR="00616968" w:rsidRPr="000F6836" w:rsidRDefault="00616968" w:rsidP="00915624">
            <w:pPr>
              <w:pStyle w:val="NormalLeft"/>
              <w:rPr>
                <w:lang w:val="en-GB"/>
              </w:rPr>
            </w:pPr>
            <w:r w:rsidRPr="000F6836">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5142BBF" w14:textId="77777777" w:rsidR="00616968" w:rsidRPr="000F6836" w:rsidRDefault="00616968" w:rsidP="00915624">
            <w:pPr>
              <w:pStyle w:val="NormalLeft"/>
              <w:rPr>
                <w:lang w:val="en-GB"/>
              </w:rPr>
            </w:pPr>
            <w:r w:rsidRPr="000F6836">
              <w:rPr>
                <w:lang w:val="en-GB"/>
              </w:rPr>
              <w:t>Identify the ISO code of other countries to be considered in the Concentration accident.</w:t>
            </w:r>
          </w:p>
        </w:tc>
      </w:tr>
      <w:tr w:rsidR="00616968" w:rsidRPr="000F6836" w14:paraId="4A4A8A8A" w14:textId="77777777" w:rsidTr="00915624">
        <w:tc>
          <w:tcPr>
            <w:tcW w:w="2507" w:type="dxa"/>
            <w:tcBorders>
              <w:top w:val="single" w:sz="2" w:space="0" w:color="auto"/>
              <w:left w:val="single" w:sz="2" w:space="0" w:color="auto"/>
              <w:bottom w:val="single" w:sz="2" w:space="0" w:color="auto"/>
              <w:right w:val="single" w:sz="2" w:space="0" w:color="auto"/>
            </w:tcBorders>
          </w:tcPr>
          <w:p w14:paraId="0F1A122B" w14:textId="77777777" w:rsidR="00616968" w:rsidRPr="000F6836" w:rsidRDefault="00616968" w:rsidP="00915624">
            <w:pPr>
              <w:pStyle w:val="NormalLeft"/>
              <w:rPr>
                <w:lang w:val="en-GB"/>
              </w:rPr>
            </w:pPr>
            <w:r w:rsidRPr="000F6836">
              <w:rPr>
                <w:lang w:val="en-GB"/>
              </w:rPr>
              <w:lastRenderedPageBreak/>
              <w:t>C1420/R4420</w:t>
            </w:r>
          </w:p>
        </w:tc>
        <w:tc>
          <w:tcPr>
            <w:tcW w:w="2136" w:type="dxa"/>
            <w:tcBorders>
              <w:top w:val="single" w:sz="2" w:space="0" w:color="auto"/>
              <w:left w:val="single" w:sz="2" w:space="0" w:color="auto"/>
              <w:bottom w:val="single" w:sz="2" w:space="0" w:color="auto"/>
              <w:right w:val="single" w:sz="2" w:space="0" w:color="auto"/>
            </w:tcBorders>
          </w:tcPr>
          <w:p w14:paraId="7637C679" w14:textId="77777777" w:rsidR="00616968" w:rsidRPr="000F6836" w:rsidRDefault="00616968" w:rsidP="00915624">
            <w:pPr>
              <w:pStyle w:val="NormalLeft"/>
              <w:rPr>
                <w:lang w:val="en-GB"/>
              </w:rPr>
            </w:pPr>
            <w:r w:rsidRPr="000F6836">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4C5FB67" w14:textId="77777777" w:rsidR="00616968" w:rsidRPr="000F6836" w:rsidRDefault="00616968" w:rsidP="00915624">
            <w:pPr>
              <w:pStyle w:val="NormalLeft"/>
              <w:rPr>
                <w:lang w:val="en-GB"/>
              </w:rPr>
            </w:pPr>
            <w:r w:rsidRPr="000F6836">
              <w:rPr>
                <w:lang w:val="en-GB"/>
              </w:rPr>
              <w:t>Total number of insured persons for all countries identified covered by the income protection insurance or reinsurance obligations other than workers' compensation insurance or reinsurance obligations.</w:t>
            </w:r>
          </w:p>
        </w:tc>
      </w:tr>
      <w:tr w:rsidR="00616968" w:rsidRPr="000F6836" w14:paraId="54F18747" w14:textId="77777777" w:rsidTr="00915624">
        <w:tc>
          <w:tcPr>
            <w:tcW w:w="2507" w:type="dxa"/>
            <w:tcBorders>
              <w:top w:val="single" w:sz="2" w:space="0" w:color="auto"/>
              <w:left w:val="single" w:sz="2" w:space="0" w:color="auto"/>
              <w:bottom w:val="single" w:sz="2" w:space="0" w:color="auto"/>
              <w:right w:val="single" w:sz="2" w:space="0" w:color="auto"/>
            </w:tcBorders>
          </w:tcPr>
          <w:p w14:paraId="28B1AE18" w14:textId="77777777" w:rsidR="00616968" w:rsidRPr="000F6836" w:rsidRDefault="00616968" w:rsidP="00915624">
            <w:pPr>
              <w:pStyle w:val="NormalLeft"/>
              <w:rPr>
                <w:lang w:val="en-GB"/>
              </w:rPr>
            </w:pPr>
            <w:r w:rsidRPr="000F6836">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4370A004" w14:textId="77777777" w:rsidR="00616968" w:rsidRPr="000F6836" w:rsidRDefault="00616968" w:rsidP="00915624">
            <w:pPr>
              <w:pStyle w:val="NormalLeft"/>
              <w:rPr>
                <w:lang w:val="en-GB"/>
              </w:rPr>
            </w:pPr>
            <w:r w:rsidRPr="000F6836">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B7965D" w14:textId="77777777" w:rsidR="00616968" w:rsidRPr="000F6836" w:rsidRDefault="00616968" w:rsidP="00915624">
            <w:pPr>
              <w:pStyle w:val="NormalLeft"/>
              <w:rPr>
                <w:lang w:val="en-GB"/>
              </w:rPr>
            </w:pPr>
            <w:r w:rsidRPr="000F6836">
              <w:rPr>
                <w:lang w:val="en-GB"/>
              </w:rPr>
              <w:t>The total of all income protection pandemic exposure for all countries identified of insurance and reinsurance groups.</w:t>
            </w:r>
          </w:p>
          <w:p w14:paraId="6810509D" w14:textId="77777777" w:rsidR="00616968" w:rsidRPr="000F6836" w:rsidRDefault="00616968" w:rsidP="00915624">
            <w:pPr>
              <w:pStyle w:val="NormalLeft"/>
              <w:rPr>
                <w:lang w:val="en-GB"/>
              </w:rPr>
            </w:pPr>
            <w:r w:rsidRPr="000F6836">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616968" w:rsidRPr="000F6836" w14:paraId="67B720E7" w14:textId="77777777" w:rsidTr="00915624">
        <w:tc>
          <w:tcPr>
            <w:tcW w:w="2507" w:type="dxa"/>
            <w:tcBorders>
              <w:top w:val="single" w:sz="2" w:space="0" w:color="auto"/>
              <w:left w:val="single" w:sz="2" w:space="0" w:color="auto"/>
              <w:bottom w:val="single" w:sz="2" w:space="0" w:color="auto"/>
              <w:right w:val="single" w:sz="2" w:space="0" w:color="auto"/>
            </w:tcBorders>
          </w:tcPr>
          <w:p w14:paraId="50DF8C61" w14:textId="77777777" w:rsidR="00616968" w:rsidRPr="000F6836" w:rsidRDefault="00616968" w:rsidP="00915624">
            <w:pPr>
              <w:pStyle w:val="NormalLeft"/>
              <w:rPr>
                <w:lang w:val="en-GB"/>
              </w:rPr>
            </w:pPr>
            <w:r w:rsidRPr="000F6836">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2B193A0F" w14:textId="77777777" w:rsidR="00616968" w:rsidRPr="000F6836" w:rsidRDefault="00616968" w:rsidP="00915624">
            <w:pPr>
              <w:pStyle w:val="NormalLeft"/>
              <w:rPr>
                <w:lang w:val="en-GB"/>
              </w:rPr>
            </w:pPr>
            <w:r w:rsidRPr="000F6836">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1D51C9B" w14:textId="77777777" w:rsidR="00616968" w:rsidRPr="000F6836" w:rsidRDefault="00616968" w:rsidP="00915624">
            <w:pPr>
              <w:pStyle w:val="NormalLeft"/>
              <w:rPr>
                <w:lang w:val="en-GB"/>
              </w:rPr>
            </w:pPr>
            <w:r w:rsidRPr="000F6836">
              <w:rPr>
                <w:lang w:val="en-GB"/>
              </w:rPr>
              <w:t>This is the total capital requirement before risk mitigation for the health sub–module pandemic for all countries identified.</w:t>
            </w:r>
          </w:p>
        </w:tc>
      </w:tr>
      <w:tr w:rsidR="00616968" w:rsidRPr="000F6836" w14:paraId="21F40328" w14:textId="77777777" w:rsidTr="00915624">
        <w:tc>
          <w:tcPr>
            <w:tcW w:w="2507" w:type="dxa"/>
            <w:tcBorders>
              <w:top w:val="single" w:sz="2" w:space="0" w:color="auto"/>
              <w:left w:val="single" w:sz="2" w:space="0" w:color="auto"/>
              <w:bottom w:val="single" w:sz="2" w:space="0" w:color="auto"/>
              <w:right w:val="single" w:sz="2" w:space="0" w:color="auto"/>
            </w:tcBorders>
          </w:tcPr>
          <w:p w14:paraId="77761968" w14:textId="77777777" w:rsidR="00616968" w:rsidRPr="000F6836" w:rsidRDefault="00616968" w:rsidP="00915624">
            <w:pPr>
              <w:pStyle w:val="NormalLeft"/>
              <w:rPr>
                <w:lang w:val="en-GB"/>
              </w:rPr>
            </w:pPr>
            <w:r w:rsidRPr="000F6836">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08B9934F" w14:textId="77777777" w:rsidR="00616968" w:rsidRPr="000F6836" w:rsidRDefault="00616968" w:rsidP="00915624">
            <w:pPr>
              <w:pStyle w:val="NormalLeft"/>
              <w:rPr>
                <w:lang w:val="en-GB"/>
              </w:rPr>
            </w:pPr>
            <w:r w:rsidRPr="000F6836">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2550029" w14:textId="77777777" w:rsidR="00616968" w:rsidRPr="000F6836" w:rsidRDefault="00616968" w:rsidP="00915624">
            <w:pPr>
              <w:pStyle w:val="NormalLeft"/>
              <w:rPr>
                <w:lang w:val="en-GB"/>
              </w:rPr>
            </w:pPr>
            <w:r w:rsidRPr="000F6836">
              <w:rPr>
                <w:lang w:val="en-GB"/>
              </w:rPr>
              <w:t>The total estimated risk mitigation effect of the group's specific reinsurance contracts and special purpose vehicles relating to this peril, excluding the estimated reinstatement premiums for all countries identified.</w:t>
            </w:r>
          </w:p>
        </w:tc>
      </w:tr>
      <w:tr w:rsidR="00616968" w:rsidRPr="000F6836" w14:paraId="60968CF4" w14:textId="77777777" w:rsidTr="00915624">
        <w:tc>
          <w:tcPr>
            <w:tcW w:w="2507" w:type="dxa"/>
            <w:tcBorders>
              <w:top w:val="single" w:sz="2" w:space="0" w:color="auto"/>
              <w:left w:val="single" w:sz="2" w:space="0" w:color="auto"/>
              <w:bottom w:val="single" w:sz="2" w:space="0" w:color="auto"/>
              <w:right w:val="single" w:sz="2" w:space="0" w:color="auto"/>
            </w:tcBorders>
          </w:tcPr>
          <w:p w14:paraId="2929DC57" w14:textId="77777777" w:rsidR="00616968" w:rsidRPr="000F6836" w:rsidRDefault="00616968" w:rsidP="00915624">
            <w:pPr>
              <w:pStyle w:val="NormalLeft"/>
              <w:rPr>
                <w:lang w:val="en-GB"/>
              </w:rPr>
            </w:pPr>
            <w:r w:rsidRPr="000F6836">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45F6C208" w14:textId="77777777" w:rsidR="00616968" w:rsidRPr="000F6836" w:rsidRDefault="00616968" w:rsidP="00915624">
            <w:pPr>
              <w:pStyle w:val="NormalLeft"/>
              <w:rPr>
                <w:lang w:val="en-GB"/>
              </w:rPr>
            </w:pPr>
            <w:r w:rsidRPr="000F6836">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67E913D" w14:textId="77777777" w:rsidR="00616968" w:rsidRPr="000F6836" w:rsidRDefault="00616968" w:rsidP="00915624">
            <w:pPr>
              <w:pStyle w:val="NormalLeft"/>
              <w:rPr>
                <w:lang w:val="en-GB"/>
              </w:rPr>
            </w:pPr>
            <w:r w:rsidRPr="000F6836">
              <w:rPr>
                <w:lang w:val="en-GB"/>
              </w:rPr>
              <w:t>The total estimated reinstatement premiums as a result of the group's specific reinsurance contracts and special purpose vehicles relating to this peril for all countries identified.</w:t>
            </w:r>
          </w:p>
        </w:tc>
      </w:tr>
      <w:tr w:rsidR="00616968" w:rsidRPr="000F6836" w14:paraId="18318EBC" w14:textId="77777777" w:rsidTr="00915624">
        <w:tc>
          <w:tcPr>
            <w:tcW w:w="2507" w:type="dxa"/>
            <w:tcBorders>
              <w:top w:val="single" w:sz="2" w:space="0" w:color="auto"/>
              <w:left w:val="single" w:sz="2" w:space="0" w:color="auto"/>
              <w:bottom w:val="single" w:sz="2" w:space="0" w:color="auto"/>
              <w:right w:val="single" w:sz="2" w:space="0" w:color="auto"/>
            </w:tcBorders>
          </w:tcPr>
          <w:p w14:paraId="0AAA4489" w14:textId="77777777" w:rsidR="00616968" w:rsidRPr="000F6836" w:rsidRDefault="00616968" w:rsidP="00915624">
            <w:pPr>
              <w:pStyle w:val="NormalLeft"/>
              <w:rPr>
                <w:lang w:val="en-GB"/>
              </w:rPr>
            </w:pPr>
            <w:r w:rsidRPr="000F6836">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4113F1B8" w14:textId="77777777" w:rsidR="00616968" w:rsidRPr="000F6836" w:rsidRDefault="00616968" w:rsidP="00915624">
            <w:pPr>
              <w:pStyle w:val="NormalLeft"/>
              <w:rPr>
                <w:lang w:val="en-GB"/>
              </w:rPr>
            </w:pPr>
            <w:r w:rsidRPr="000F6836">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352CF14B" w14:textId="77777777" w:rsidR="00616968" w:rsidRPr="000F6836" w:rsidRDefault="00616968" w:rsidP="00915624">
            <w:pPr>
              <w:pStyle w:val="NormalLeft"/>
              <w:rPr>
                <w:lang w:val="en-GB"/>
              </w:rPr>
            </w:pPr>
            <w:r w:rsidRPr="000F6836">
              <w:rPr>
                <w:lang w:val="en-GB"/>
              </w:rPr>
              <w:t>The total capital requirement after risk mitigation for the health sub–module pandemic for all countries identified.</w:t>
            </w:r>
          </w:p>
        </w:tc>
      </w:tr>
    </w:tbl>
    <w:p w14:paraId="403D7686" w14:textId="77777777" w:rsidR="00616968" w:rsidRPr="000F6836" w:rsidRDefault="00616968" w:rsidP="00616968">
      <w:pPr>
        <w:rPr>
          <w:lang w:val="en-GB"/>
        </w:rPr>
      </w:pPr>
    </w:p>
    <w:p w14:paraId="10F8BD50" w14:textId="77777777" w:rsidR="00616968" w:rsidRPr="000F6836" w:rsidRDefault="00616968" w:rsidP="00616968">
      <w:pPr>
        <w:pStyle w:val="ManualHeading2"/>
        <w:numPr>
          <w:ilvl w:val="0"/>
          <w:numId w:val="0"/>
        </w:numPr>
        <w:ind w:left="851" w:hanging="851"/>
        <w:rPr>
          <w:lang w:val="en-GB"/>
        </w:rPr>
      </w:pPr>
      <w:r w:rsidRPr="000F6836">
        <w:rPr>
          <w:i/>
          <w:lang w:val="en-GB"/>
        </w:rPr>
        <w:t>S.31.01 — Share of reinsurers (including Finite Reinsurance and SPV's)</w:t>
      </w:r>
    </w:p>
    <w:p w14:paraId="3183563E" w14:textId="77777777" w:rsidR="00616968" w:rsidRPr="000F6836" w:rsidRDefault="00616968" w:rsidP="00616968">
      <w:pPr>
        <w:rPr>
          <w:lang w:val="en-GB"/>
        </w:rPr>
      </w:pPr>
      <w:r w:rsidRPr="000F6836">
        <w:rPr>
          <w:i/>
          <w:lang w:val="en-GB"/>
        </w:rPr>
        <w:t>General comments:</w:t>
      </w:r>
    </w:p>
    <w:p w14:paraId="16905A7F" w14:textId="77777777" w:rsidR="00616968" w:rsidRPr="000F6836" w:rsidRDefault="00616968" w:rsidP="00616968">
      <w:pPr>
        <w:rPr>
          <w:lang w:val="en-GB"/>
        </w:rPr>
      </w:pPr>
      <w:r w:rsidRPr="000F6836">
        <w:rPr>
          <w:lang w:val="en-GB"/>
        </w:rPr>
        <w:t>This section relates to annual submission of information for groups.</w:t>
      </w:r>
    </w:p>
    <w:p w14:paraId="3AEC8909" w14:textId="35AADD56" w:rsidR="00616968" w:rsidRPr="000F6836" w:rsidRDefault="00616968" w:rsidP="00616968">
      <w:pPr>
        <w:rPr>
          <w:lang w:val="en-GB"/>
        </w:rPr>
      </w:pPr>
      <w:r w:rsidRPr="000F6836">
        <w:rPr>
          <w:lang w:val="en-GB"/>
        </w:rPr>
        <w:t>This template shall be filled by the insurance and reinsurance groups where a recoverable is recognised by related insurance undertakings in relation to the EEA or Non–EEA–reinsurer which is not in the scope of the group (even if all contracts with that reinsurer have terminated)</w:t>
      </w:r>
      <w:del w:id="5439" w:author="Author">
        <w:r w:rsidRPr="000F6836" w:rsidDel="00264F38">
          <w:rPr>
            <w:lang w:val="en-GB"/>
          </w:rPr>
          <w:delText xml:space="preserve"> and whose reinsurer is reducing the gross technical provisions as per end of the reporting year</w:delText>
        </w:r>
      </w:del>
      <w:r w:rsidRPr="000F6836">
        <w:rPr>
          <w:lang w:val="en-GB"/>
        </w:rPr>
        <w:t>.</w:t>
      </w:r>
    </w:p>
    <w:p w14:paraId="1F520260" w14:textId="77777777" w:rsidR="00616968" w:rsidRPr="000F6836" w:rsidRDefault="00616968" w:rsidP="00616968">
      <w:pPr>
        <w:rPr>
          <w:lang w:val="en-GB"/>
        </w:rPr>
      </w:pPr>
      <w:r w:rsidRPr="000F6836">
        <w:rPr>
          <w:lang w:val="en-GB"/>
        </w:rPr>
        <w:lastRenderedPageBreak/>
        <w:t>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w:t>
      </w:r>
    </w:p>
    <w:tbl>
      <w:tblPr>
        <w:tblW w:w="9286" w:type="dxa"/>
        <w:tblLayout w:type="fixed"/>
        <w:tblLook w:val="0000" w:firstRow="0" w:lastRow="0" w:firstColumn="0" w:lastColumn="0" w:noHBand="0" w:noVBand="0"/>
      </w:tblPr>
      <w:tblGrid>
        <w:gridCol w:w="1486"/>
        <w:gridCol w:w="1764"/>
        <w:gridCol w:w="6036"/>
      </w:tblGrid>
      <w:tr w:rsidR="00616968" w:rsidRPr="000F6836" w14:paraId="6AA6631B" w14:textId="77777777" w:rsidTr="00902DCD">
        <w:tc>
          <w:tcPr>
            <w:tcW w:w="1486" w:type="dxa"/>
            <w:tcBorders>
              <w:top w:val="single" w:sz="2" w:space="0" w:color="auto"/>
              <w:left w:val="single" w:sz="2" w:space="0" w:color="auto"/>
              <w:bottom w:val="single" w:sz="2" w:space="0" w:color="auto"/>
              <w:right w:val="single" w:sz="2" w:space="0" w:color="auto"/>
            </w:tcBorders>
          </w:tcPr>
          <w:p w14:paraId="2831EA21"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1DEFB1E2"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0F87DFEE" w14:textId="77777777" w:rsidR="00616968" w:rsidRPr="000F6836" w:rsidRDefault="00616968" w:rsidP="00915624">
            <w:pPr>
              <w:pStyle w:val="NormalCentered"/>
              <w:rPr>
                <w:lang w:val="en-GB"/>
              </w:rPr>
            </w:pPr>
            <w:r w:rsidRPr="000F6836">
              <w:rPr>
                <w:i/>
                <w:iCs/>
                <w:lang w:val="en-GB"/>
              </w:rPr>
              <w:t>INSTRUCTIONS</w:t>
            </w:r>
          </w:p>
        </w:tc>
      </w:tr>
      <w:tr w:rsidR="00616968" w:rsidRPr="000F6836" w14:paraId="79626855" w14:textId="77777777" w:rsidTr="00902DCD">
        <w:tc>
          <w:tcPr>
            <w:tcW w:w="1486" w:type="dxa"/>
            <w:tcBorders>
              <w:top w:val="single" w:sz="2" w:space="0" w:color="auto"/>
              <w:left w:val="single" w:sz="2" w:space="0" w:color="auto"/>
              <w:bottom w:val="single" w:sz="2" w:space="0" w:color="auto"/>
              <w:right w:val="single" w:sz="2" w:space="0" w:color="auto"/>
            </w:tcBorders>
          </w:tcPr>
          <w:p w14:paraId="0C35051D"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911D823" w14:textId="77777777" w:rsidR="00616968" w:rsidRPr="000F6836" w:rsidRDefault="00616968" w:rsidP="00915624">
            <w:pPr>
              <w:pStyle w:val="NormalLeft"/>
              <w:rPr>
                <w:lang w:val="en-GB"/>
              </w:rPr>
            </w:pPr>
            <w:r w:rsidRPr="000F6836">
              <w:rPr>
                <w:lang w:val="en-GB"/>
              </w:rPr>
              <w:t>Legal name of reinsured undertaking</w:t>
            </w:r>
          </w:p>
        </w:tc>
        <w:tc>
          <w:tcPr>
            <w:tcW w:w="6036" w:type="dxa"/>
            <w:tcBorders>
              <w:top w:val="single" w:sz="2" w:space="0" w:color="auto"/>
              <w:left w:val="single" w:sz="2" w:space="0" w:color="auto"/>
              <w:bottom w:val="single" w:sz="2" w:space="0" w:color="auto"/>
              <w:right w:val="single" w:sz="2" w:space="0" w:color="auto"/>
            </w:tcBorders>
          </w:tcPr>
          <w:p w14:paraId="6C9DB62A" w14:textId="77777777" w:rsidR="00616968" w:rsidRPr="000F6836" w:rsidRDefault="00616968" w:rsidP="00915624">
            <w:pPr>
              <w:pStyle w:val="NormalLeft"/>
              <w:rPr>
                <w:lang w:val="en-GB"/>
              </w:rPr>
            </w:pPr>
            <w:r w:rsidRPr="000F6836">
              <w:rPr>
                <w:lang w:val="en-GB"/>
              </w:rPr>
              <w:t>Name of reinsured entity, identifying the cedent (re)insurance undertaking. This item is only applicable to groups.</w:t>
            </w:r>
          </w:p>
        </w:tc>
      </w:tr>
      <w:tr w:rsidR="00616968" w:rsidRPr="000F6836" w14:paraId="57D28D24" w14:textId="77777777" w:rsidTr="00902DCD">
        <w:tc>
          <w:tcPr>
            <w:tcW w:w="1486" w:type="dxa"/>
            <w:tcBorders>
              <w:top w:val="single" w:sz="2" w:space="0" w:color="auto"/>
              <w:left w:val="single" w:sz="2" w:space="0" w:color="auto"/>
              <w:bottom w:val="single" w:sz="2" w:space="0" w:color="auto"/>
              <w:right w:val="single" w:sz="2" w:space="0" w:color="auto"/>
            </w:tcBorders>
          </w:tcPr>
          <w:p w14:paraId="4F49877A" w14:textId="77777777" w:rsidR="00616968" w:rsidRPr="000F6836" w:rsidRDefault="00616968" w:rsidP="00915624">
            <w:pPr>
              <w:pStyle w:val="NormalLeft"/>
              <w:rPr>
                <w:lang w:val="en-GB"/>
              </w:rPr>
            </w:pPr>
            <w:r w:rsidRPr="000F6836">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2DF443D"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A49A7BC" w14:textId="77777777" w:rsidR="00616968" w:rsidRPr="000F6836" w:rsidRDefault="00616968" w:rsidP="00915624">
            <w:pPr>
              <w:pStyle w:val="NormalLeft"/>
              <w:rPr>
                <w:lang w:val="en-GB"/>
              </w:rPr>
            </w:pPr>
            <w:r w:rsidRPr="000F6836">
              <w:rPr>
                <w:lang w:val="en-GB"/>
              </w:rPr>
              <w:t>Identification code of the undertaking, using the following priority:</w:t>
            </w:r>
          </w:p>
          <w:p w14:paraId="70F74056" w14:textId="6C328573" w:rsidR="002E7CE5" w:rsidRPr="000F6836" w:rsidRDefault="00616968" w:rsidP="002E7CE5">
            <w:pPr>
              <w:pStyle w:val="Tiret0"/>
              <w:numPr>
                <w:ilvl w:val="0"/>
                <w:numId w:val="14"/>
              </w:numPr>
              <w:ind w:left="851" w:hanging="851"/>
              <w:rPr>
                <w:ins w:id="5440" w:author="Author"/>
                <w:lang w:val="en-GB"/>
              </w:rPr>
            </w:pPr>
            <w:r w:rsidRPr="000F6836">
              <w:rPr>
                <w:lang w:val="en-GB"/>
              </w:rPr>
              <w:t>Legal Entity Identifier (LEI)</w:t>
            </w:r>
            <w:ins w:id="5441" w:author="Author">
              <w:r w:rsidR="002E7CE5">
                <w:rPr>
                  <w:lang w:val="en-GB"/>
                </w:rPr>
                <w:t xml:space="preserve"> </w:t>
              </w:r>
              <w:r w:rsidR="002E7CE5" w:rsidRPr="000F6836">
                <w:rPr>
                  <w:lang w:val="en-GB"/>
                </w:rPr>
                <w:t>mandatory if existing;</w:t>
              </w:r>
            </w:ins>
          </w:p>
          <w:p w14:paraId="56B4AD63" w14:textId="71BF5DA7" w:rsidR="00616968" w:rsidRPr="000F6836" w:rsidDel="002E7CE5" w:rsidRDefault="00616968" w:rsidP="00915624">
            <w:pPr>
              <w:pStyle w:val="Tiret0"/>
              <w:numPr>
                <w:ilvl w:val="0"/>
                <w:numId w:val="14"/>
              </w:numPr>
              <w:ind w:left="851" w:hanging="851"/>
              <w:rPr>
                <w:del w:id="5442" w:author="Author"/>
                <w:lang w:val="en-GB"/>
              </w:rPr>
            </w:pPr>
          </w:p>
          <w:p w14:paraId="6C6CA3DA" w14:textId="553F29C3" w:rsidR="00616968" w:rsidRPr="000F6836" w:rsidRDefault="00616968" w:rsidP="00915624">
            <w:pPr>
              <w:pStyle w:val="Tiret0"/>
              <w:numPr>
                <w:ilvl w:val="0"/>
                <w:numId w:val="14"/>
              </w:numPr>
              <w:ind w:left="851" w:hanging="851"/>
              <w:rPr>
                <w:lang w:val="en-GB"/>
              </w:rPr>
            </w:pPr>
            <w:r w:rsidRPr="000F6836">
              <w:rPr>
                <w:lang w:val="en-GB"/>
              </w:rPr>
              <w:t>Specific code</w:t>
            </w:r>
            <w:ins w:id="5443" w:author="Author">
              <w:r w:rsidR="002E7CE5" w:rsidRPr="000F6836">
                <w:rPr>
                  <w:lang w:val="en-GB"/>
                </w:rPr>
                <w:t xml:space="preserve"> in case of absence of LEI code</w:t>
              </w:r>
              <w:r w:rsidR="002E7CE5">
                <w:rPr>
                  <w:lang w:val="en-GB"/>
                </w:rPr>
                <w:t>.</w:t>
              </w:r>
            </w:ins>
          </w:p>
          <w:p w14:paraId="1ED6C9D3" w14:textId="77777777" w:rsidR="00616968" w:rsidRPr="000F6836" w:rsidRDefault="00616968" w:rsidP="00915624">
            <w:pPr>
              <w:pStyle w:val="NormalLeft"/>
              <w:rPr>
                <w:lang w:val="en-GB"/>
              </w:rPr>
            </w:pPr>
            <w:r w:rsidRPr="000F6836">
              <w:rPr>
                <w:lang w:val="en-GB"/>
              </w:rPr>
              <w:t>When the undertaking uses the option ‘Specific code’ the following shall be considered:</w:t>
            </w:r>
          </w:p>
          <w:p w14:paraId="31095F39" w14:textId="7A7BFA84" w:rsidR="00616968" w:rsidRPr="00011FE6" w:rsidDel="002E7CE5" w:rsidRDefault="00616968" w:rsidP="00915624">
            <w:pPr>
              <w:pStyle w:val="Tiret0"/>
              <w:numPr>
                <w:ilvl w:val="0"/>
                <w:numId w:val="14"/>
              </w:numPr>
              <w:ind w:left="851" w:hanging="851"/>
              <w:rPr>
                <w:del w:id="5444" w:author="Author"/>
                <w:lang w:val="en-GB"/>
              </w:rPr>
            </w:pPr>
            <w:del w:id="5445" w:author="Author">
              <w:r w:rsidRPr="00011FE6" w:rsidDel="002E7CE5">
                <w:rPr>
                  <w:lang w:val="en-GB"/>
                </w:rPr>
                <w:delText>For EEA (re) insurance undertakings within the scope of group supervision: identification code used in the local market, attributed by the undertaking's supervisory authority</w:delText>
              </w:r>
            </w:del>
          </w:p>
          <w:p w14:paraId="4F96D0B1"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67D0FEF9"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3C4EBB22" w14:textId="77777777" w:rsidTr="00902DCD">
        <w:tc>
          <w:tcPr>
            <w:tcW w:w="1486" w:type="dxa"/>
            <w:tcBorders>
              <w:top w:val="single" w:sz="2" w:space="0" w:color="auto"/>
              <w:left w:val="single" w:sz="2" w:space="0" w:color="auto"/>
              <w:bottom w:val="single" w:sz="2" w:space="0" w:color="auto"/>
              <w:right w:val="single" w:sz="2" w:space="0" w:color="auto"/>
            </w:tcBorders>
          </w:tcPr>
          <w:p w14:paraId="437D937E"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43901473" w14:textId="77777777" w:rsidR="00616968" w:rsidRPr="000F6836" w:rsidRDefault="00616968" w:rsidP="00915624">
            <w:pPr>
              <w:pStyle w:val="NormalLeft"/>
              <w:rPr>
                <w:lang w:val="en-GB"/>
              </w:rPr>
            </w:pPr>
            <w:r w:rsidRPr="000F6836">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096D6B27" w14:textId="77777777" w:rsidR="00616968" w:rsidRPr="000F6836" w:rsidRDefault="00616968" w:rsidP="00915624">
            <w:pPr>
              <w:pStyle w:val="NormalLeft"/>
              <w:rPr>
                <w:lang w:val="en-GB"/>
              </w:rPr>
            </w:pPr>
            <w:r w:rsidRPr="000F6836">
              <w:rPr>
                <w:lang w:val="en-GB"/>
              </w:rPr>
              <w:t>Type of ID Code used for the ‘Identification code of the undertaking’ item. One of the options in the following closed list shall be used:</w:t>
            </w:r>
          </w:p>
          <w:p w14:paraId="45B475CF" w14:textId="77777777" w:rsidR="00616968" w:rsidRPr="000F6836" w:rsidRDefault="00616968" w:rsidP="00915624">
            <w:pPr>
              <w:pStyle w:val="NormalLeft"/>
              <w:rPr>
                <w:lang w:val="en-GB"/>
              </w:rPr>
            </w:pPr>
            <w:r w:rsidRPr="000F6836">
              <w:rPr>
                <w:lang w:val="en-GB"/>
              </w:rPr>
              <w:t>1 — LEI</w:t>
            </w:r>
          </w:p>
          <w:p w14:paraId="37185A58" w14:textId="77777777" w:rsidR="00616968" w:rsidRPr="000F6836" w:rsidRDefault="00616968" w:rsidP="00915624">
            <w:pPr>
              <w:pStyle w:val="NormalLeft"/>
              <w:rPr>
                <w:lang w:val="en-GB"/>
              </w:rPr>
            </w:pPr>
            <w:r w:rsidRPr="000F6836">
              <w:rPr>
                <w:lang w:val="en-GB"/>
              </w:rPr>
              <w:t>2 — Specific code</w:t>
            </w:r>
          </w:p>
        </w:tc>
      </w:tr>
      <w:tr w:rsidR="00616968" w:rsidRPr="000F6836" w14:paraId="3AEBCE12" w14:textId="77777777" w:rsidTr="00902DCD">
        <w:tc>
          <w:tcPr>
            <w:tcW w:w="1486" w:type="dxa"/>
            <w:tcBorders>
              <w:top w:val="single" w:sz="2" w:space="0" w:color="auto"/>
              <w:left w:val="single" w:sz="2" w:space="0" w:color="auto"/>
              <w:bottom w:val="single" w:sz="2" w:space="0" w:color="auto"/>
              <w:right w:val="single" w:sz="2" w:space="0" w:color="auto"/>
            </w:tcBorders>
          </w:tcPr>
          <w:p w14:paraId="336DE709" w14:textId="77777777" w:rsidR="00616968" w:rsidRPr="000F6836" w:rsidRDefault="00616968" w:rsidP="00915624">
            <w:pPr>
              <w:pStyle w:val="NormalLeft"/>
              <w:rPr>
                <w:lang w:val="en-GB"/>
              </w:rPr>
            </w:pPr>
            <w:r w:rsidRPr="000F6836">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A451C63" w14:textId="77777777" w:rsidR="00616968" w:rsidRPr="000F6836" w:rsidRDefault="00616968" w:rsidP="00915624">
            <w:pPr>
              <w:pStyle w:val="NormalLeft"/>
              <w:rPr>
                <w:lang w:val="en-GB"/>
              </w:rPr>
            </w:pPr>
            <w:r w:rsidRPr="000F6836">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685ECCD1" w14:textId="77777777" w:rsidR="00616968" w:rsidRPr="000F6836" w:rsidRDefault="00616968" w:rsidP="00915624">
            <w:pPr>
              <w:pStyle w:val="NormalLeft"/>
              <w:rPr>
                <w:lang w:val="en-GB"/>
              </w:rPr>
            </w:pPr>
            <w:r w:rsidRPr="000F6836">
              <w:rPr>
                <w:lang w:val="en-GB"/>
              </w:rPr>
              <w:t>Identification code of the reinsurer by this order of priority:</w:t>
            </w:r>
          </w:p>
          <w:p w14:paraId="17E45960"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2E457D7C" w14:textId="77777777" w:rsidR="00616968" w:rsidRPr="000F6836" w:rsidRDefault="00616968" w:rsidP="00915624">
            <w:pPr>
              <w:pStyle w:val="Tiret0"/>
              <w:numPr>
                <w:ilvl w:val="0"/>
                <w:numId w:val="14"/>
              </w:numPr>
              <w:ind w:left="851" w:hanging="851"/>
              <w:rPr>
                <w:lang w:val="en-GB"/>
              </w:rPr>
            </w:pPr>
            <w:r w:rsidRPr="000F6836">
              <w:rPr>
                <w:lang w:val="en-GB"/>
              </w:rPr>
              <w:t>Specific code attributed by the undertaking</w:t>
            </w:r>
          </w:p>
        </w:tc>
      </w:tr>
      <w:tr w:rsidR="00616968" w:rsidRPr="000F6836" w14:paraId="5C0535C3" w14:textId="77777777" w:rsidTr="00902DCD">
        <w:tc>
          <w:tcPr>
            <w:tcW w:w="1486" w:type="dxa"/>
            <w:tcBorders>
              <w:top w:val="single" w:sz="2" w:space="0" w:color="auto"/>
              <w:left w:val="single" w:sz="2" w:space="0" w:color="auto"/>
              <w:bottom w:val="single" w:sz="2" w:space="0" w:color="auto"/>
              <w:right w:val="single" w:sz="2" w:space="0" w:color="auto"/>
            </w:tcBorders>
          </w:tcPr>
          <w:p w14:paraId="034D6215"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4AB8756D" w14:textId="77777777" w:rsidR="00616968" w:rsidRPr="000F6836" w:rsidRDefault="00616968" w:rsidP="00915624">
            <w:pPr>
              <w:pStyle w:val="NormalLeft"/>
              <w:rPr>
                <w:lang w:val="en-GB"/>
              </w:rPr>
            </w:pPr>
            <w:r w:rsidRPr="000F6836">
              <w:rPr>
                <w:lang w:val="en-GB"/>
              </w:rPr>
              <w:t>Type of code Reinsurer</w:t>
            </w:r>
          </w:p>
        </w:tc>
        <w:tc>
          <w:tcPr>
            <w:tcW w:w="6036" w:type="dxa"/>
            <w:tcBorders>
              <w:top w:val="single" w:sz="2" w:space="0" w:color="auto"/>
              <w:left w:val="single" w:sz="2" w:space="0" w:color="auto"/>
              <w:bottom w:val="single" w:sz="2" w:space="0" w:color="auto"/>
              <w:right w:val="single" w:sz="2" w:space="0" w:color="auto"/>
            </w:tcBorders>
          </w:tcPr>
          <w:p w14:paraId="217DC07A" w14:textId="77777777" w:rsidR="00616968" w:rsidRPr="000F6836" w:rsidRDefault="00616968" w:rsidP="00915624">
            <w:pPr>
              <w:pStyle w:val="NormalLeft"/>
              <w:rPr>
                <w:lang w:val="en-GB"/>
              </w:rPr>
            </w:pPr>
            <w:r w:rsidRPr="000F6836">
              <w:rPr>
                <w:lang w:val="en-GB"/>
              </w:rPr>
              <w:t>Identification of the code used in item ‘Code reinsurer’. The following closed list shall be used:</w:t>
            </w:r>
          </w:p>
          <w:p w14:paraId="704DC5AF" w14:textId="77777777" w:rsidR="00616968" w:rsidRPr="000F6836" w:rsidRDefault="00616968" w:rsidP="00915624">
            <w:pPr>
              <w:pStyle w:val="NormalLeft"/>
              <w:rPr>
                <w:lang w:val="en-GB"/>
              </w:rPr>
            </w:pPr>
            <w:r w:rsidRPr="000F6836">
              <w:rPr>
                <w:lang w:val="en-GB"/>
              </w:rPr>
              <w:t>1 — LEI</w:t>
            </w:r>
          </w:p>
          <w:p w14:paraId="72A5C1B5" w14:textId="77777777" w:rsidR="00616968" w:rsidRPr="000F6836" w:rsidRDefault="00616968" w:rsidP="00915624">
            <w:pPr>
              <w:pStyle w:val="NormalLeft"/>
              <w:rPr>
                <w:lang w:val="en-GB"/>
              </w:rPr>
            </w:pPr>
            <w:r w:rsidRPr="000F6836">
              <w:rPr>
                <w:lang w:val="en-GB"/>
              </w:rPr>
              <w:lastRenderedPageBreak/>
              <w:t>2 — Specific code</w:t>
            </w:r>
          </w:p>
        </w:tc>
      </w:tr>
      <w:tr w:rsidR="00616968" w:rsidRPr="000F6836" w14:paraId="743D327E" w14:textId="77777777" w:rsidTr="00902DCD">
        <w:tc>
          <w:tcPr>
            <w:tcW w:w="1486" w:type="dxa"/>
            <w:tcBorders>
              <w:top w:val="single" w:sz="2" w:space="0" w:color="auto"/>
              <w:left w:val="single" w:sz="2" w:space="0" w:color="auto"/>
              <w:bottom w:val="single" w:sz="2" w:space="0" w:color="auto"/>
              <w:right w:val="single" w:sz="2" w:space="0" w:color="auto"/>
            </w:tcBorders>
          </w:tcPr>
          <w:p w14:paraId="4EEC612A" w14:textId="77777777" w:rsidR="00616968" w:rsidRPr="000F6836" w:rsidRDefault="00616968" w:rsidP="00915624">
            <w:pPr>
              <w:pStyle w:val="NormalLeft"/>
              <w:rPr>
                <w:lang w:val="en-GB"/>
              </w:rPr>
            </w:pPr>
            <w:r w:rsidRPr="000F6836">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5D58749A" w14:textId="77777777" w:rsidR="00616968" w:rsidRPr="000F6836" w:rsidRDefault="00616968" w:rsidP="00915624">
            <w:pPr>
              <w:pStyle w:val="NormalLeft"/>
              <w:rPr>
                <w:lang w:val="en-GB"/>
              </w:rPr>
            </w:pPr>
            <w:r w:rsidRPr="000F6836">
              <w:rPr>
                <w:lang w:val="en-GB"/>
              </w:rPr>
              <w:t>Reinsurance recoverables — Premium provision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257E2AD0"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616968" w:rsidRPr="000F6836" w14:paraId="2B749CAD" w14:textId="77777777" w:rsidTr="00902DCD">
        <w:tc>
          <w:tcPr>
            <w:tcW w:w="1486" w:type="dxa"/>
            <w:tcBorders>
              <w:top w:val="single" w:sz="2" w:space="0" w:color="auto"/>
              <w:left w:val="single" w:sz="2" w:space="0" w:color="auto"/>
              <w:bottom w:val="single" w:sz="2" w:space="0" w:color="auto"/>
              <w:right w:val="single" w:sz="2" w:space="0" w:color="auto"/>
            </w:tcBorders>
          </w:tcPr>
          <w:p w14:paraId="6AC7102B" w14:textId="77777777" w:rsidR="00616968" w:rsidRPr="000F6836" w:rsidRDefault="00616968" w:rsidP="00915624">
            <w:pPr>
              <w:pStyle w:val="NormalLeft"/>
              <w:rPr>
                <w:lang w:val="en-GB"/>
              </w:rPr>
            </w:pPr>
            <w:r w:rsidRPr="000F6836">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71C44052" w14:textId="77777777" w:rsidR="00616968" w:rsidRPr="000F6836" w:rsidRDefault="00616968" w:rsidP="00915624">
            <w:pPr>
              <w:pStyle w:val="NormalLeft"/>
              <w:rPr>
                <w:lang w:val="en-GB"/>
              </w:rPr>
            </w:pPr>
            <w:r w:rsidRPr="000F6836">
              <w:rPr>
                <w:lang w:val="en-GB"/>
              </w:rPr>
              <w:t>Reinsurance recoverables — Claims provisions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10E48FFD"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claims provisions.</w:t>
            </w:r>
          </w:p>
        </w:tc>
      </w:tr>
      <w:tr w:rsidR="00616968" w:rsidRPr="000F6836" w14:paraId="457FFD0A" w14:textId="77777777" w:rsidTr="00902DCD">
        <w:tc>
          <w:tcPr>
            <w:tcW w:w="1486" w:type="dxa"/>
            <w:tcBorders>
              <w:top w:val="single" w:sz="2" w:space="0" w:color="auto"/>
              <w:left w:val="single" w:sz="2" w:space="0" w:color="auto"/>
              <w:bottom w:val="single" w:sz="2" w:space="0" w:color="auto"/>
              <w:right w:val="single" w:sz="2" w:space="0" w:color="auto"/>
            </w:tcBorders>
          </w:tcPr>
          <w:p w14:paraId="33AB626E"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0EBD7AC" w14:textId="77777777" w:rsidR="00616968" w:rsidRPr="000F6836" w:rsidRDefault="00616968" w:rsidP="00915624">
            <w:pPr>
              <w:pStyle w:val="NormalLeft"/>
              <w:rPr>
                <w:lang w:val="en-GB"/>
              </w:rPr>
            </w:pPr>
            <w:r w:rsidRPr="000F6836">
              <w:rPr>
                <w:lang w:val="en-GB"/>
              </w:rPr>
              <w:t>Reinsurance recoverables — Technical provisions Life including SLT Health</w:t>
            </w:r>
          </w:p>
        </w:tc>
        <w:tc>
          <w:tcPr>
            <w:tcW w:w="6036" w:type="dxa"/>
            <w:tcBorders>
              <w:top w:val="single" w:sz="2" w:space="0" w:color="auto"/>
              <w:left w:val="single" w:sz="2" w:space="0" w:color="auto"/>
              <w:bottom w:val="single" w:sz="2" w:space="0" w:color="auto"/>
              <w:right w:val="single" w:sz="2" w:space="0" w:color="auto"/>
            </w:tcBorders>
          </w:tcPr>
          <w:p w14:paraId="02BDC6CB" w14:textId="77777777" w:rsidR="00616968" w:rsidRPr="000F6836" w:rsidRDefault="00616968" w:rsidP="00915624">
            <w:pPr>
              <w:pStyle w:val="NormalLeft"/>
              <w:rPr>
                <w:lang w:val="en-GB"/>
              </w:rPr>
            </w:pPr>
            <w:r w:rsidRPr="000F6836">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616968" w:rsidRPr="000F6836" w14:paraId="1297C93C" w14:textId="77777777" w:rsidTr="00902DCD">
        <w:tc>
          <w:tcPr>
            <w:tcW w:w="1486" w:type="dxa"/>
            <w:tcBorders>
              <w:top w:val="single" w:sz="2" w:space="0" w:color="auto"/>
              <w:left w:val="single" w:sz="2" w:space="0" w:color="auto"/>
              <w:bottom w:val="single" w:sz="2" w:space="0" w:color="auto"/>
              <w:right w:val="single" w:sz="2" w:space="0" w:color="auto"/>
            </w:tcBorders>
          </w:tcPr>
          <w:p w14:paraId="5A1B3150"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603FC23F" w14:textId="77777777" w:rsidR="00616968" w:rsidRPr="000F6836" w:rsidRDefault="00616968" w:rsidP="00915624">
            <w:pPr>
              <w:pStyle w:val="NormalLeft"/>
              <w:rPr>
                <w:lang w:val="en-GB"/>
              </w:rPr>
            </w:pPr>
            <w:r w:rsidRPr="000F6836">
              <w:rPr>
                <w:lang w:val="en-GB"/>
              </w:rPr>
              <w:t>Adjustment for expected losses due to counterparty default</w:t>
            </w:r>
          </w:p>
        </w:tc>
        <w:tc>
          <w:tcPr>
            <w:tcW w:w="6036" w:type="dxa"/>
            <w:tcBorders>
              <w:top w:val="single" w:sz="2" w:space="0" w:color="auto"/>
              <w:left w:val="single" w:sz="2" w:space="0" w:color="auto"/>
              <w:bottom w:val="single" w:sz="2" w:space="0" w:color="auto"/>
              <w:right w:val="single" w:sz="2" w:space="0" w:color="auto"/>
            </w:tcBorders>
          </w:tcPr>
          <w:p w14:paraId="090BD237" w14:textId="77777777" w:rsidR="00616968" w:rsidRPr="000F6836" w:rsidRDefault="00616968" w:rsidP="00915624">
            <w:pPr>
              <w:pStyle w:val="NormalLeft"/>
              <w:rPr>
                <w:lang w:val="en-GB"/>
              </w:rPr>
            </w:pPr>
            <w:r w:rsidRPr="000F6836">
              <w:rPr>
                <w:lang w:val="en-GB"/>
              </w:rPr>
              <w:t>Per reinsurer the adjustment for expected losses due to counterparty default. The adjustment shall be calculated separately and must be in line with Delegated Regulation (EU) 2015/35.</w:t>
            </w:r>
          </w:p>
          <w:p w14:paraId="258C4DF7" w14:textId="77777777" w:rsidR="00616968" w:rsidRPr="000F6836" w:rsidRDefault="00616968" w:rsidP="00915624">
            <w:pPr>
              <w:pStyle w:val="NormalLeft"/>
              <w:rPr>
                <w:lang w:val="en-GB"/>
              </w:rPr>
            </w:pPr>
            <w:r w:rsidRPr="000F6836">
              <w:rPr>
                <w:lang w:val="en-GB"/>
              </w:rPr>
              <w:t>This value shall be reported as negative value.</w:t>
            </w:r>
          </w:p>
        </w:tc>
      </w:tr>
      <w:tr w:rsidR="00616968" w:rsidRPr="000F6836" w14:paraId="15097A37" w14:textId="77777777" w:rsidTr="00902DCD">
        <w:tc>
          <w:tcPr>
            <w:tcW w:w="1486" w:type="dxa"/>
            <w:tcBorders>
              <w:top w:val="single" w:sz="2" w:space="0" w:color="auto"/>
              <w:left w:val="single" w:sz="2" w:space="0" w:color="auto"/>
              <w:bottom w:val="single" w:sz="2" w:space="0" w:color="auto"/>
              <w:right w:val="single" w:sz="2" w:space="0" w:color="auto"/>
            </w:tcBorders>
          </w:tcPr>
          <w:p w14:paraId="640FC7BB"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4C6E2EF8" w14:textId="77777777" w:rsidR="00616968" w:rsidRPr="000F6836" w:rsidRDefault="00616968" w:rsidP="00915624">
            <w:pPr>
              <w:pStyle w:val="NormalLeft"/>
              <w:rPr>
                <w:lang w:val="en-GB"/>
              </w:rPr>
            </w:pPr>
            <w:r w:rsidRPr="000F6836">
              <w:rPr>
                <w:lang w:val="en-GB"/>
              </w:rPr>
              <w:t>Reinsurance recoverables: Total reinsurance recoverables</w:t>
            </w:r>
          </w:p>
        </w:tc>
        <w:tc>
          <w:tcPr>
            <w:tcW w:w="6036" w:type="dxa"/>
            <w:tcBorders>
              <w:top w:val="single" w:sz="2" w:space="0" w:color="auto"/>
              <w:left w:val="single" w:sz="2" w:space="0" w:color="auto"/>
              <w:bottom w:val="single" w:sz="2" w:space="0" w:color="auto"/>
              <w:right w:val="single" w:sz="2" w:space="0" w:color="auto"/>
            </w:tcBorders>
          </w:tcPr>
          <w:p w14:paraId="3A0CB85C" w14:textId="77777777" w:rsidR="00616968" w:rsidRPr="000F6836" w:rsidRDefault="00616968" w:rsidP="00915624">
            <w:pPr>
              <w:pStyle w:val="NormalLeft"/>
              <w:rPr>
                <w:lang w:val="en-GB"/>
              </w:rPr>
            </w:pPr>
            <w:r w:rsidRPr="000F6836">
              <w:rPr>
                <w:lang w:val="en-GB"/>
              </w:rPr>
              <w:t>The result of ceded technical provisions (i.e. claims + premiums provisions), including the adjustment for expected losses due to counterparty default.</w:t>
            </w:r>
          </w:p>
        </w:tc>
      </w:tr>
      <w:tr w:rsidR="00616968" w:rsidRPr="000F6836" w14:paraId="12BE1E3C" w14:textId="77777777" w:rsidTr="00902DCD">
        <w:tc>
          <w:tcPr>
            <w:tcW w:w="1486" w:type="dxa"/>
            <w:tcBorders>
              <w:top w:val="single" w:sz="2" w:space="0" w:color="auto"/>
              <w:left w:val="single" w:sz="2" w:space="0" w:color="auto"/>
              <w:bottom w:val="single" w:sz="2" w:space="0" w:color="auto"/>
              <w:right w:val="single" w:sz="2" w:space="0" w:color="auto"/>
            </w:tcBorders>
          </w:tcPr>
          <w:p w14:paraId="27A24CD3" w14:textId="77777777" w:rsidR="00616968" w:rsidRPr="000F6836" w:rsidRDefault="00616968" w:rsidP="00915624">
            <w:pPr>
              <w:pStyle w:val="NormalLeft"/>
              <w:rPr>
                <w:lang w:val="en-GB"/>
              </w:rPr>
            </w:pPr>
            <w:r w:rsidRPr="000F6836">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86A0103" w14:textId="77777777" w:rsidR="00616968" w:rsidRPr="000F6836" w:rsidRDefault="00616968" w:rsidP="00915624">
            <w:pPr>
              <w:pStyle w:val="NormalLeft"/>
              <w:rPr>
                <w:lang w:val="en-GB"/>
              </w:rPr>
            </w:pPr>
            <w:r w:rsidRPr="000F6836">
              <w:rPr>
                <w:lang w:val="en-GB"/>
              </w:rPr>
              <w:t>Net receivables</w:t>
            </w:r>
          </w:p>
        </w:tc>
        <w:tc>
          <w:tcPr>
            <w:tcW w:w="6036" w:type="dxa"/>
            <w:tcBorders>
              <w:top w:val="single" w:sz="2" w:space="0" w:color="auto"/>
              <w:left w:val="single" w:sz="2" w:space="0" w:color="auto"/>
              <w:bottom w:val="single" w:sz="2" w:space="0" w:color="auto"/>
              <w:right w:val="single" w:sz="2" w:space="0" w:color="auto"/>
            </w:tcBorders>
          </w:tcPr>
          <w:p w14:paraId="35B59912" w14:textId="77777777" w:rsidR="00616968" w:rsidRPr="000F6836" w:rsidRDefault="00616968" w:rsidP="00915624">
            <w:pPr>
              <w:pStyle w:val="NormalLeft"/>
              <w:rPr>
                <w:lang w:val="en-GB"/>
              </w:rPr>
            </w:pPr>
            <w:r w:rsidRPr="000F6836">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616968" w:rsidRPr="000F6836" w14:paraId="4B384064" w14:textId="77777777" w:rsidTr="00902DCD">
        <w:tc>
          <w:tcPr>
            <w:tcW w:w="1486" w:type="dxa"/>
            <w:tcBorders>
              <w:top w:val="single" w:sz="2" w:space="0" w:color="auto"/>
              <w:left w:val="single" w:sz="2" w:space="0" w:color="auto"/>
              <w:bottom w:val="single" w:sz="2" w:space="0" w:color="auto"/>
              <w:right w:val="single" w:sz="2" w:space="0" w:color="auto"/>
            </w:tcBorders>
          </w:tcPr>
          <w:p w14:paraId="229A9D58"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2092FFA1" w14:textId="77777777" w:rsidR="00616968" w:rsidRPr="000F6836" w:rsidRDefault="00616968" w:rsidP="00915624">
            <w:pPr>
              <w:pStyle w:val="NormalLeft"/>
              <w:rPr>
                <w:lang w:val="en-GB"/>
              </w:rPr>
            </w:pPr>
            <w:r w:rsidRPr="000F6836">
              <w:rPr>
                <w:lang w:val="en-GB"/>
              </w:rPr>
              <w:t>Assets pledged by reinsurer</w:t>
            </w:r>
          </w:p>
        </w:tc>
        <w:tc>
          <w:tcPr>
            <w:tcW w:w="6036" w:type="dxa"/>
            <w:tcBorders>
              <w:top w:val="single" w:sz="2" w:space="0" w:color="auto"/>
              <w:left w:val="single" w:sz="2" w:space="0" w:color="auto"/>
              <w:bottom w:val="single" w:sz="2" w:space="0" w:color="auto"/>
              <w:right w:val="single" w:sz="2" w:space="0" w:color="auto"/>
            </w:tcBorders>
          </w:tcPr>
          <w:p w14:paraId="426581FB" w14:textId="77777777" w:rsidR="00616968" w:rsidRPr="000F6836" w:rsidRDefault="00616968" w:rsidP="00915624">
            <w:pPr>
              <w:pStyle w:val="NormalLeft"/>
              <w:rPr>
                <w:lang w:val="en-GB"/>
              </w:rPr>
            </w:pPr>
            <w:r w:rsidRPr="000F6836">
              <w:rPr>
                <w:lang w:val="en-GB"/>
              </w:rPr>
              <w:t>Amount of assets pledged by the reinsurer to mitigate the counterparty default risk of the reinsurer.</w:t>
            </w:r>
          </w:p>
        </w:tc>
      </w:tr>
      <w:tr w:rsidR="00616968" w:rsidRPr="000F6836" w14:paraId="7E42E711" w14:textId="77777777" w:rsidTr="00902DCD">
        <w:tc>
          <w:tcPr>
            <w:tcW w:w="1486" w:type="dxa"/>
            <w:tcBorders>
              <w:top w:val="single" w:sz="2" w:space="0" w:color="auto"/>
              <w:left w:val="single" w:sz="2" w:space="0" w:color="auto"/>
              <w:bottom w:val="single" w:sz="2" w:space="0" w:color="auto"/>
              <w:right w:val="single" w:sz="2" w:space="0" w:color="auto"/>
            </w:tcBorders>
          </w:tcPr>
          <w:p w14:paraId="480B1DBC"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D80943B" w14:textId="77777777" w:rsidR="00616968" w:rsidRPr="000F6836" w:rsidRDefault="00616968" w:rsidP="00915624">
            <w:pPr>
              <w:pStyle w:val="NormalLeft"/>
              <w:rPr>
                <w:lang w:val="en-GB"/>
              </w:rPr>
            </w:pPr>
            <w:r w:rsidRPr="000F6836">
              <w:rPr>
                <w:lang w:val="en-GB"/>
              </w:rPr>
              <w:t>Financial guarantees</w:t>
            </w:r>
          </w:p>
        </w:tc>
        <w:tc>
          <w:tcPr>
            <w:tcW w:w="6036" w:type="dxa"/>
            <w:tcBorders>
              <w:top w:val="single" w:sz="2" w:space="0" w:color="auto"/>
              <w:left w:val="single" w:sz="2" w:space="0" w:color="auto"/>
              <w:bottom w:val="single" w:sz="2" w:space="0" w:color="auto"/>
              <w:right w:val="single" w:sz="2" w:space="0" w:color="auto"/>
            </w:tcBorders>
          </w:tcPr>
          <w:p w14:paraId="78C37A97" w14:textId="77777777" w:rsidR="00616968" w:rsidRPr="000F6836" w:rsidRDefault="00616968" w:rsidP="00915624">
            <w:pPr>
              <w:pStyle w:val="NormalLeft"/>
              <w:rPr>
                <w:lang w:val="en-GB"/>
              </w:rPr>
            </w:pPr>
            <w:r w:rsidRPr="000F6836">
              <w:rPr>
                <w:lang w:val="en-GB"/>
              </w:rPr>
              <w:t>Amount of guarantees received by the undertaking from the reinsurer to guarantee the payment of the liabilities due by the undertaking (includes letter of credit, undrawn committed borrowing facilities).</w:t>
            </w:r>
          </w:p>
        </w:tc>
      </w:tr>
      <w:tr w:rsidR="00616968" w:rsidRPr="000F6836" w14:paraId="4333E600" w14:textId="77777777" w:rsidTr="00902DCD">
        <w:tc>
          <w:tcPr>
            <w:tcW w:w="1486" w:type="dxa"/>
            <w:tcBorders>
              <w:top w:val="single" w:sz="2" w:space="0" w:color="auto"/>
              <w:left w:val="single" w:sz="2" w:space="0" w:color="auto"/>
              <w:bottom w:val="single" w:sz="2" w:space="0" w:color="auto"/>
              <w:right w:val="single" w:sz="2" w:space="0" w:color="auto"/>
            </w:tcBorders>
          </w:tcPr>
          <w:p w14:paraId="67A76CE3" w14:textId="77777777" w:rsidR="00616968" w:rsidRPr="000F6836" w:rsidRDefault="00616968" w:rsidP="00915624">
            <w:pPr>
              <w:pStyle w:val="NormalLeft"/>
              <w:rPr>
                <w:lang w:val="en-GB"/>
              </w:rPr>
            </w:pPr>
            <w:r w:rsidRPr="000F6836">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1D092818" w14:textId="77777777" w:rsidR="00616968" w:rsidRPr="000F6836" w:rsidRDefault="00616968" w:rsidP="00915624">
            <w:pPr>
              <w:pStyle w:val="NormalLeft"/>
              <w:rPr>
                <w:lang w:val="en-GB"/>
              </w:rPr>
            </w:pPr>
            <w:r w:rsidRPr="000F6836">
              <w:rPr>
                <w:lang w:val="en-GB"/>
              </w:rPr>
              <w:t>Cash deposits</w:t>
            </w:r>
          </w:p>
        </w:tc>
        <w:tc>
          <w:tcPr>
            <w:tcW w:w="6036" w:type="dxa"/>
            <w:tcBorders>
              <w:top w:val="single" w:sz="2" w:space="0" w:color="auto"/>
              <w:left w:val="single" w:sz="2" w:space="0" w:color="auto"/>
              <w:bottom w:val="single" w:sz="2" w:space="0" w:color="auto"/>
              <w:right w:val="single" w:sz="2" w:space="0" w:color="auto"/>
            </w:tcBorders>
          </w:tcPr>
          <w:p w14:paraId="0353DC37" w14:textId="292CCF4B" w:rsidR="00616968" w:rsidRPr="000F6836" w:rsidRDefault="00616968" w:rsidP="00761F95">
            <w:pPr>
              <w:pStyle w:val="NormalLeft"/>
              <w:rPr>
                <w:lang w:val="en-GB"/>
              </w:rPr>
            </w:pPr>
            <w:r w:rsidRPr="000F6836">
              <w:rPr>
                <w:lang w:val="en-GB"/>
              </w:rPr>
              <w:t>Amount of cash deposits received by the undertaking from the reinsurers. </w:t>
            </w:r>
            <w:r w:rsidR="00761F95" w:rsidRPr="000F6836">
              <w:rPr>
                <w:lang w:val="en-GB"/>
              </w:rPr>
              <w:t xml:space="preserve"> </w:t>
            </w:r>
          </w:p>
        </w:tc>
      </w:tr>
      <w:tr w:rsidR="00616968" w:rsidRPr="000F6836" w14:paraId="1795F6E9" w14:textId="77777777" w:rsidTr="00902DCD">
        <w:trPr>
          <w:trHeight w:val="1052"/>
        </w:trPr>
        <w:tc>
          <w:tcPr>
            <w:tcW w:w="1486" w:type="dxa"/>
            <w:tcBorders>
              <w:top w:val="single" w:sz="2" w:space="0" w:color="auto"/>
              <w:left w:val="single" w:sz="2" w:space="0" w:color="auto"/>
              <w:bottom w:val="single" w:sz="4" w:space="0" w:color="auto"/>
              <w:right w:val="single" w:sz="2" w:space="0" w:color="auto"/>
            </w:tcBorders>
          </w:tcPr>
          <w:p w14:paraId="390B5470"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4" w:space="0" w:color="auto"/>
              <w:right w:val="single" w:sz="2" w:space="0" w:color="auto"/>
            </w:tcBorders>
          </w:tcPr>
          <w:p w14:paraId="02B30D48" w14:textId="77777777" w:rsidR="00616968" w:rsidRPr="000F6836" w:rsidRDefault="00616968" w:rsidP="00915624">
            <w:pPr>
              <w:pStyle w:val="NormalLeft"/>
              <w:rPr>
                <w:lang w:val="en-GB"/>
              </w:rPr>
            </w:pPr>
            <w:r w:rsidRPr="000F6836">
              <w:rPr>
                <w:lang w:val="en-GB"/>
              </w:rPr>
              <w:t>Total guarantees received</w:t>
            </w:r>
          </w:p>
        </w:tc>
        <w:tc>
          <w:tcPr>
            <w:tcW w:w="6036" w:type="dxa"/>
            <w:tcBorders>
              <w:top w:val="single" w:sz="2" w:space="0" w:color="auto"/>
              <w:left w:val="single" w:sz="2" w:space="0" w:color="auto"/>
              <w:bottom w:val="single" w:sz="4" w:space="0" w:color="auto"/>
              <w:right w:val="single" w:sz="2" w:space="0" w:color="auto"/>
            </w:tcBorders>
          </w:tcPr>
          <w:p w14:paraId="2A11264D" w14:textId="77777777" w:rsidR="00616968" w:rsidRPr="000F6836" w:rsidRDefault="00616968" w:rsidP="00915624">
            <w:pPr>
              <w:pStyle w:val="NormalLeft"/>
              <w:rPr>
                <w:lang w:val="en-GB"/>
              </w:rPr>
            </w:pPr>
            <w:r w:rsidRPr="000F6836">
              <w:rPr>
                <w:lang w:val="en-GB"/>
              </w:rPr>
              <w:t>Total amount of types of guarantees.</w:t>
            </w:r>
          </w:p>
          <w:p w14:paraId="6EF712B7" w14:textId="71F9B68E" w:rsidR="00616968" w:rsidRPr="000F6836" w:rsidRDefault="00616968" w:rsidP="00761F95">
            <w:pPr>
              <w:pStyle w:val="NormalLeft"/>
              <w:rPr>
                <w:lang w:val="en-GB"/>
              </w:rPr>
            </w:pPr>
            <w:r w:rsidRPr="000F6836">
              <w:rPr>
                <w:lang w:val="en-GB"/>
              </w:rPr>
              <w:t>Corresponds to the sum of the amounts reported in C0120, C0130 and C0140. </w:t>
            </w:r>
            <w:r w:rsidR="00761F95" w:rsidRPr="000F6836">
              <w:rPr>
                <w:lang w:val="en-GB"/>
              </w:rPr>
              <w:t xml:space="preserve"> </w:t>
            </w:r>
          </w:p>
        </w:tc>
      </w:tr>
      <w:tr w:rsidR="00842362" w:rsidRPr="000F6836" w14:paraId="0C26626F" w14:textId="77777777" w:rsidTr="00842362">
        <w:trPr>
          <w:trHeight w:val="144"/>
          <w:ins w:id="5446" w:author="Author"/>
        </w:trPr>
        <w:tc>
          <w:tcPr>
            <w:tcW w:w="1486" w:type="dxa"/>
            <w:tcBorders>
              <w:top w:val="single" w:sz="4" w:space="0" w:color="auto"/>
              <w:left w:val="single" w:sz="2" w:space="0" w:color="auto"/>
              <w:bottom w:val="single" w:sz="2" w:space="0" w:color="auto"/>
              <w:right w:val="single" w:sz="2" w:space="0" w:color="auto"/>
            </w:tcBorders>
          </w:tcPr>
          <w:p w14:paraId="69D9EE96" w14:textId="699883CD" w:rsidR="00842362" w:rsidRPr="000F6836" w:rsidRDefault="00842362" w:rsidP="00842362">
            <w:pPr>
              <w:pStyle w:val="NormalLeft"/>
              <w:rPr>
                <w:ins w:id="5447" w:author="Author"/>
                <w:lang w:val="en-GB"/>
              </w:rPr>
            </w:pPr>
            <w:ins w:id="5448" w:author="Author">
              <w:r w:rsidRPr="000F6836">
                <w:rPr>
                  <w:lang w:val="en-GB"/>
                </w:rPr>
                <w:t>C0155</w:t>
              </w:r>
            </w:ins>
          </w:p>
        </w:tc>
        <w:tc>
          <w:tcPr>
            <w:tcW w:w="1764" w:type="dxa"/>
            <w:tcBorders>
              <w:top w:val="single" w:sz="4" w:space="0" w:color="auto"/>
              <w:left w:val="single" w:sz="2" w:space="0" w:color="auto"/>
              <w:bottom w:val="single" w:sz="2" w:space="0" w:color="auto"/>
              <w:right w:val="single" w:sz="2" w:space="0" w:color="auto"/>
            </w:tcBorders>
          </w:tcPr>
          <w:p w14:paraId="68A2D56B" w14:textId="572B9E5E" w:rsidR="00842362" w:rsidRPr="000F6836" w:rsidRDefault="00842362" w:rsidP="00842362">
            <w:pPr>
              <w:pStyle w:val="NormalLeft"/>
              <w:rPr>
                <w:ins w:id="5449" w:author="Author"/>
                <w:lang w:val="en-GB"/>
              </w:rPr>
            </w:pPr>
            <w:ins w:id="5450" w:author="Author">
              <w:r w:rsidRPr="000F6836">
                <w:rPr>
                  <w:lang w:val="en-GB"/>
                </w:rPr>
                <w:t>Currency</w:t>
              </w:r>
            </w:ins>
          </w:p>
        </w:tc>
        <w:tc>
          <w:tcPr>
            <w:tcW w:w="6036" w:type="dxa"/>
            <w:tcBorders>
              <w:top w:val="single" w:sz="4" w:space="0" w:color="auto"/>
              <w:left w:val="single" w:sz="2" w:space="0" w:color="auto"/>
              <w:bottom w:val="single" w:sz="2" w:space="0" w:color="auto"/>
              <w:right w:val="single" w:sz="2" w:space="0" w:color="auto"/>
            </w:tcBorders>
          </w:tcPr>
          <w:p w14:paraId="4DB18D00" w14:textId="77777777" w:rsidR="00842362" w:rsidRPr="000F6836" w:rsidRDefault="00842362" w:rsidP="00842362">
            <w:pPr>
              <w:pStyle w:val="NormalLeft"/>
              <w:rPr>
                <w:ins w:id="5451" w:author="Author"/>
                <w:lang w:val="en-GB"/>
              </w:rPr>
            </w:pPr>
            <w:ins w:id="5452" w:author="Author">
              <w:r w:rsidRPr="000F6836">
                <w:rPr>
                  <w:lang w:val="en-GB"/>
                </w:rPr>
                <w:t>Where applicable, identify the ISO 4217 alphabetic code of the currency of the reinsurance recoverables.</w:t>
              </w:r>
            </w:ins>
          </w:p>
          <w:p w14:paraId="49E25D69" w14:textId="2F7B1803" w:rsidR="00264F38" w:rsidRPr="000F6836" w:rsidRDefault="00264F38" w:rsidP="00842362">
            <w:pPr>
              <w:pStyle w:val="NormalLeft"/>
              <w:rPr>
                <w:ins w:id="5453" w:author="Author"/>
                <w:lang w:val="en-GB"/>
              </w:rPr>
            </w:pPr>
            <w:ins w:id="5454" w:author="Author">
              <w:r w:rsidRPr="000F6836">
                <w:rPr>
                  <w:lang w:val="en-GB"/>
                </w:rPr>
                <w:t>The breakdown by currency us only be required to cover 90% of reinsurance recoverables. For the remaining 10% it is possible to group it under "other currencies".</w:t>
              </w:r>
            </w:ins>
          </w:p>
        </w:tc>
      </w:tr>
      <w:tr w:rsidR="00842362" w:rsidRPr="000F6836" w14:paraId="67E402D2" w14:textId="77777777" w:rsidTr="00902DCD">
        <w:tc>
          <w:tcPr>
            <w:tcW w:w="1486" w:type="dxa"/>
            <w:tcBorders>
              <w:top w:val="single" w:sz="2" w:space="0" w:color="auto"/>
              <w:left w:val="single" w:sz="2" w:space="0" w:color="auto"/>
              <w:bottom w:val="single" w:sz="2" w:space="0" w:color="auto"/>
              <w:right w:val="single" w:sz="2" w:space="0" w:color="auto"/>
            </w:tcBorders>
          </w:tcPr>
          <w:p w14:paraId="6F2E0901" w14:textId="77777777" w:rsidR="00842362" w:rsidRPr="000F6836" w:rsidRDefault="00842362" w:rsidP="00842362">
            <w:pPr>
              <w:pStyle w:val="NormalCentered"/>
              <w:rPr>
                <w:lang w:val="en-GB"/>
              </w:rPr>
            </w:pPr>
            <w:r w:rsidRPr="000F6836">
              <w:rPr>
                <w:i/>
                <w:iCs/>
                <w:lang w:val="en-GB"/>
              </w:rPr>
              <w:t>Information on reinsurers</w:t>
            </w:r>
          </w:p>
        </w:tc>
        <w:tc>
          <w:tcPr>
            <w:tcW w:w="1764" w:type="dxa"/>
            <w:tcBorders>
              <w:top w:val="single" w:sz="2" w:space="0" w:color="auto"/>
              <w:left w:val="single" w:sz="2" w:space="0" w:color="auto"/>
              <w:bottom w:val="single" w:sz="2" w:space="0" w:color="auto"/>
              <w:right w:val="single" w:sz="2" w:space="0" w:color="auto"/>
            </w:tcBorders>
          </w:tcPr>
          <w:p w14:paraId="541C6CB0" w14:textId="77777777" w:rsidR="00842362" w:rsidRPr="000F6836" w:rsidRDefault="00842362" w:rsidP="00842362">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182898E" w14:textId="77777777" w:rsidR="00842362" w:rsidRPr="000F6836" w:rsidRDefault="00842362" w:rsidP="00842362">
            <w:pPr>
              <w:pStyle w:val="NormalCentered"/>
              <w:rPr>
                <w:lang w:val="en-GB"/>
              </w:rPr>
            </w:pPr>
          </w:p>
        </w:tc>
      </w:tr>
      <w:tr w:rsidR="00842362" w:rsidRPr="000F6836" w14:paraId="34ECFD52" w14:textId="77777777" w:rsidTr="00902DCD">
        <w:tc>
          <w:tcPr>
            <w:tcW w:w="1486" w:type="dxa"/>
            <w:tcBorders>
              <w:top w:val="single" w:sz="2" w:space="0" w:color="auto"/>
              <w:left w:val="single" w:sz="2" w:space="0" w:color="auto"/>
              <w:bottom w:val="single" w:sz="2" w:space="0" w:color="auto"/>
              <w:right w:val="single" w:sz="2" w:space="0" w:color="auto"/>
            </w:tcBorders>
          </w:tcPr>
          <w:p w14:paraId="314D2442" w14:textId="77777777" w:rsidR="00842362" w:rsidRPr="000F6836" w:rsidRDefault="00842362" w:rsidP="00842362">
            <w:pPr>
              <w:pStyle w:val="NormalLeft"/>
              <w:rPr>
                <w:lang w:val="en-GB"/>
              </w:rPr>
            </w:pPr>
            <w:r w:rsidRPr="000F6836">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7774B604" w14:textId="77777777" w:rsidR="00842362" w:rsidRPr="000F6836" w:rsidRDefault="00842362" w:rsidP="00842362">
            <w:pPr>
              <w:pStyle w:val="NormalLeft"/>
              <w:rPr>
                <w:lang w:val="en-GB"/>
              </w:rPr>
            </w:pPr>
            <w:r w:rsidRPr="000F6836">
              <w:rPr>
                <w:lang w:val="en-GB"/>
              </w:rPr>
              <w:t>Code reinsurer</w:t>
            </w:r>
          </w:p>
        </w:tc>
        <w:tc>
          <w:tcPr>
            <w:tcW w:w="6036" w:type="dxa"/>
            <w:tcBorders>
              <w:top w:val="single" w:sz="2" w:space="0" w:color="auto"/>
              <w:left w:val="single" w:sz="2" w:space="0" w:color="auto"/>
              <w:bottom w:val="single" w:sz="2" w:space="0" w:color="auto"/>
              <w:right w:val="single" w:sz="2" w:space="0" w:color="auto"/>
            </w:tcBorders>
          </w:tcPr>
          <w:p w14:paraId="5377A094" w14:textId="77777777" w:rsidR="00842362" w:rsidRPr="000F6836" w:rsidRDefault="00842362" w:rsidP="00842362">
            <w:pPr>
              <w:pStyle w:val="NormalLeft"/>
              <w:rPr>
                <w:lang w:val="en-GB"/>
              </w:rPr>
            </w:pPr>
            <w:r w:rsidRPr="000F6836">
              <w:rPr>
                <w:lang w:val="en-GB"/>
              </w:rPr>
              <w:t>Identification code of the reinsurer by this order of priority:</w:t>
            </w:r>
          </w:p>
          <w:p w14:paraId="2F58219D" w14:textId="77777777" w:rsidR="00842362" w:rsidRPr="000F6836" w:rsidRDefault="00842362" w:rsidP="00842362">
            <w:pPr>
              <w:pStyle w:val="Tiret0"/>
              <w:numPr>
                <w:ilvl w:val="0"/>
                <w:numId w:val="14"/>
              </w:numPr>
              <w:ind w:left="851" w:hanging="851"/>
              <w:rPr>
                <w:lang w:val="en-GB"/>
              </w:rPr>
            </w:pPr>
            <w:r w:rsidRPr="000F6836">
              <w:rPr>
                <w:lang w:val="en-GB"/>
              </w:rPr>
              <w:t>Legal Entity Identifier (LEI);</w:t>
            </w:r>
          </w:p>
          <w:p w14:paraId="630E4153" w14:textId="77777777" w:rsidR="00842362" w:rsidRPr="000F6836" w:rsidRDefault="00842362" w:rsidP="00842362">
            <w:pPr>
              <w:pStyle w:val="Tiret0"/>
              <w:numPr>
                <w:ilvl w:val="0"/>
                <w:numId w:val="14"/>
              </w:numPr>
              <w:ind w:left="851" w:hanging="851"/>
              <w:rPr>
                <w:lang w:val="en-GB"/>
              </w:rPr>
            </w:pPr>
            <w:r w:rsidRPr="000F6836">
              <w:rPr>
                <w:lang w:val="en-GB"/>
              </w:rPr>
              <w:t>Specific code attributed by the undertaking</w:t>
            </w:r>
          </w:p>
        </w:tc>
      </w:tr>
      <w:tr w:rsidR="00842362" w:rsidRPr="000F6836" w14:paraId="51B74BC7" w14:textId="77777777" w:rsidTr="00902DCD">
        <w:tc>
          <w:tcPr>
            <w:tcW w:w="1486" w:type="dxa"/>
            <w:tcBorders>
              <w:top w:val="single" w:sz="2" w:space="0" w:color="auto"/>
              <w:left w:val="single" w:sz="2" w:space="0" w:color="auto"/>
              <w:bottom w:val="single" w:sz="2" w:space="0" w:color="auto"/>
              <w:right w:val="single" w:sz="2" w:space="0" w:color="auto"/>
            </w:tcBorders>
          </w:tcPr>
          <w:p w14:paraId="02BF0969" w14:textId="77777777" w:rsidR="00842362" w:rsidRPr="000F6836" w:rsidRDefault="00842362" w:rsidP="00842362">
            <w:pPr>
              <w:pStyle w:val="NormalLeft"/>
              <w:rPr>
                <w:lang w:val="en-GB"/>
              </w:rPr>
            </w:pPr>
            <w:r w:rsidRPr="000F6836">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5D8B3B8" w14:textId="77777777" w:rsidR="00842362" w:rsidRPr="000F6836" w:rsidRDefault="00842362" w:rsidP="00842362">
            <w:pPr>
              <w:pStyle w:val="NormalLeft"/>
              <w:rPr>
                <w:lang w:val="en-GB"/>
              </w:rPr>
            </w:pPr>
            <w:r w:rsidRPr="000F6836">
              <w:rPr>
                <w:lang w:val="en-GB"/>
              </w:rPr>
              <w:t>Type of code</w:t>
            </w:r>
          </w:p>
          <w:p w14:paraId="15738AFE" w14:textId="77777777" w:rsidR="00842362" w:rsidRPr="000F6836" w:rsidRDefault="00842362" w:rsidP="00842362">
            <w:pPr>
              <w:pStyle w:val="NormalLeft"/>
              <w:rPr>
                <w:lang w:val="en-GB"/>
              </w:rPr>
            </w:pPr>
            <w:r w:rsidRPr="000F6836">
              <w:rPr>
                <w:lang w:val="en-GB"/>
              </w:rPr>
              <w:t>Reinsurer</w:t>
            </w:r>
          </w:p>
        </w:tc>
        <w:tc>
          <w:tcPr>
            <w:tcW w:w="6036" w:type="dxa"/>
            <w:tcBorders>
              <w:top w:val="single" w:sz="2" w:space="0" w:color="auto"/>
              <w:left w:val="single" w:sz="2" w:space="0" w:color="auto"/>
              <w:bottom w:val="single" w:sz="2" w:space="0" w:color="auto"/>
              <w:right w:val="single" w:sz="2" w:space="0" w:color="auto"/>
            </w:tcBorders>
          </w:tcPr>
          <w:p w14:paraId="0CA7E11B" w14:textId="77777777" w:rsidR="00842362" w:rsidRPr="000F6836" w:rsidRDefault="00842362" w:rsidP="00842362">
            <w:pPr>
              <w:pStyle w:val="NormalLeft"/>
              <w:rPr>
                <w:lang w:val="en-GB"/>
              </w:rPr>
            </w:pPr>
            <w:r w:rsidRPr="000F6836">
              <w:rPr>
                <w:lang w:val="en-GB"/>
              </w:rPr>
              <w:t>Identification of the code used in item ‘Code reinsurer’. The following closed list shall be used:</w:t>
            </w:r>
          </w:p>
          <w:p w14:paraId="1F739071" w14:textId="77777777" w:rsidR="00842362" w:rsidRPr="000F6836" w:rsidRDefault="00842362" w:rsidP="00842362">
            <w:pPr>
              <w:pStyle w:val="NormalLeft"/>
              <w:rPr>
                <w:lang w:val="en-GB"/>
              </w:rPr>
            </w:pPr>
            <w:r w:rsidRPr="000F6836">
              <w:rPr>
                <w:lang w:val="en-GB"/>
              </w:rPr>
              <w:t>1 — LEI</w:t>
            </w:r>
          </w:p>
          <w:p w14:paraId="2F790B67" w14:textId="77777777" w:rsidR="00842362" w:rsidRPr="000F6836" w:rsidRDefault="00842362" w:rsidP="00842362">
            <w:pPr>
              <w:pStyle w:val="NormalLeft"/>
              <w:rPr>
                <w:lang w:val="en-GB"/>
              </w:rPr>
            </w:pPr>
            <w:r w:rsidRPr="000F6836">
              <w:rPr>
                <w:lang w:val="en-GB"/>
              </w:rPr>
              <w:t>2 — Specific code</w:t>
            </w:r>
          </w:p>
        </w:tc>
      </w:tr>
      <w:tr w:rsidR="00842362" w:rsidRPr="000F6836" w14:paraId="46BC9AB5" w14:textId="77777777" w:rsidTr="00902DCD">
        <w:tc>
          <w:tcPr>
            <w:tcW w:w="1486" w:type="dxa"/>
            <w:tcBorders>
              <w:top w:val="single" w:sz="2" w:space="0" w:color="auto"/>
              <w:left w:val="single" w:sz="2" w:space="0" w:color="auto"/>
              <w:bottom w:val="single" w:sz="2" w:space="0" w:color="auto"/>
              <w:right w:val="single" w:sz="2" w:space="0" w:color="auto"/>
            </w:tcBorders>
          </w:tcPr>
          <w:p w14:paraId="7FE2F791" w14:textId="77777777" w:rsidR="00842362" w:rsidRPr="000F6836" w:rsidRDefault="00842362" w:rsidP="00842362">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4140738E" w14:textId="77777777" w:rsidR="00842362" w:rsidRPr="000F6836" w:rsidRDefault="00842362" w:rsidP="00842362">
            <w:pPr>
              <w:pStyle w:val="NormalLeft"/>
              <w:rPr>
                <w:lang w:val="en-GB"/>
              </w:rPr>
            </w:pPr>
            <w:r w:rsidRPr="000F6836">
              <w:rPr>
                <w:lang w:val="en-GB"/>
              </w:rPr>
              <w:t>Legal name reinsurer</w:t>
            </w:r>
          </w:p>
        </w:tc>
        <w:tc>
          <w:tcPr>
            <w:tcW w:w="6036" w:type="dxa"/>
            <w:tcBorders>
              <w:top w:val="single" w:sz="2" w:space="0" w:color="auto"/>
              <w:left w:val="single" w:sz="2" w:space="0" w:color="auto"/>
              <w:bottom w:val="single" w:sz="2" w:space="0" w:color="auto"/>
              <w:right w:val="single" w:sz="2" w:space="0" w:color="auto"/>
            </w:tcBorders>
          </w:tcPr>
          <w:p w14:paraId="609DEE6B" w14:textId="77777777" w:rsidR="00842362" w:rsidRPr="000F6836" w:rsidRDefault="00842362" w:rsidP="00842362">
            <w:pPr>
              <w:pStyle w:val="NormalLeft"/>
              <w:rPr>
                <w:lang w:val="en-GB"/>
              </w:rPr>
            </w:pPr>
            <w:r w:rsidRPr="000F6836">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5D064ED" w14:textId="77777777" w:rsidR="00842362" w:rsidRPr="000F6836" w:rsidRDefault="00842362" w:rsidP="00842362">
            <w:pPr>
              <w:pStyle w:val="NormalLeft"/>
              <w:rPr>
                <w:lang w:val="en-GB"/>
              </w:rPr>
            </w:pPr>
            <w:r w:rsidRPr="000F6836">
              <w:rPr>
                <w:lang w:val="en-GB"/>
              </w:rPr>
              <w:t>In case of pooling arrangements, the name of the Pool (or Pool manager) can be filled only if the Pool is a legal entity.</w:t>
            </w:r>
          </w:p>
        </w:tc>
      </w:tr>
      <w:tr w:rsidR="00842362" w:rsidRPr="000F6836" w14:paraId="0D6073A7" w14:textId="77777777" w:rsidTr="00902DCD">
        <w:tc>
          <w:tcPr>
            <w:tcW w:w="1486" w:type="dxa"/>
            <w:tcBorders>
              <w:top w:val="single" w:sz="2" w:space="0" w:color="auto"/>
              <w:left w:val="single" w:sz="2" w:space="0" w:color="auto"/>
              <w:bottom w:val="single" w:sz="2" w:space="0" w:color="auto"/>
              <w:right w:val="single" w:sz="2" w:space="0" w:color="auto"/>
            </w:tcBorders>
          </w:tcPr>
          <w:p w14:paraId="4C87FDF3" w14:textId="77777777" w:rsidR="00842362" w:rsidRPr="000F6836" w:rsidRDefault="00842362" w:rsidP="00842362">
            <w:pPr>
              <w:pStyle w:val="NormalLeft"/>
              <w:rPr>
                <w:lang w:val="en-GB"/>
              </w:rPr>
            </w:pPr>
            <w:r w:rsidRPr="000F6836">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18263835" w14:textId="77777777" w:rsidR="00842362" w:rsidRPr="000F6836" w:rsidRDefault="00842362" w:rsidP="00842362">
            <w:pPr>
              <w:pStyle w:val="NormalLeft"/>
              <w:rPr>
                <w:lang w:val="en-GB"/>
              </w:rPr>
            </w:pPr>
            <w:r w:rsidRPr="000F6836">
              <w:rPr>
                <w:lang w:val="en-GB"/>
              </w:rPr>
              <w:t>Type of reinsurer</w:t>
            </w:r>
          </w:p>
        </w:tc>
        <w:tc>
          <w:tcPr>
            <w:tcW w:w="6036" w:type="dxa"/>
            <w:tcBorders>
              <w:top w:val="single" w:sz="2" w:space="0" w:color="auto"/>
              <w:left w:val="single" w:sz="2" w:space="0" w:color="auto"/>
              <w:bottom w:val="single" w:sz="2" w:space="0" w:color="auto"/>
              <w:right w:val="single" w:sz="2" w:space="0" w:color="auto"/>
            </w:tcBorders>
          </w:tcPr>
          <w:p w14:paraId="0D47166F" w14:textId="77777777" w:rsidR="00842362" w:rsidRPr="000F6836" w:rsidRDefault="00842362" w:rsidP="00842362">
            <w:pPr>
              <w:pStyle w:val="NormalLeft"/>
              <w:rPr>
                <w:lang w:val="en-GB"/>
              </w:rPr>
            </w:pPr>
            <w:r w:rsidRPr="000F6836">
              <w:rPr>
                <w:lang w:val="en-GB"/>
              </w:rPr>
              <w:t>Type of reinsurer to whom the underwriting risk has been transferred.</w:t>
            </w:r>
          </w:p>
          <w:p w14:paraId="7B34573E" w14:textId="77777777" w:rsidR="00842362" w:rsidRPr="000F6836" w:rsidRDefault="00842362" w:rsidP="00842362">
            <w:pPr>
              <w:pStyle w:val="NormalLeft"/>
              <w:rPr>
                <w:lang w:val="en-GB"/>
              </w:rPr>
            </w:pPr>
            <w:r w:rsidRPr="000F6836">
              <w:rPr>
                <w:lang w:val="en-GB"/>
              </w:rPr>
              <w:t>The following closed list shall be used:</w:t>
            </w:r>
          </w:p>
          <w:p w14:paraId="2203EB33" w14:textId="77777777" w:rsidR="00842362" w:rsidRPr="000F6836" w:rsidRDefault="00842362" w:rsidP="00842362">
            <w:pPr>
              <w:pStyle w:val="NormalLeft"/>
              <w:rPr>
                <w:lang w:val="en-GB"/>
              </w:rPr>
            </w:pPr>
            <w:r w:rsidRPr="000F6836">
              <w:rPr>
                <w:lang w:val="en-GB"/>
              </w:rPr>
              <w:t>1 — Direct Life insurer</w:t>
            </w:r>
          </w:p>
          <w:p w14:paraId="0B62B8CE" w14:textId="77777777" w:rsidR="00842362" w:rsidRPr="000F6836" w:rsidRDefault="00842362" w:rsidP="00842362">
            <w:pPr>
              <w:pStyle w:val="NormalLeft"/>
              <w:rPr>
                <w:lang w:val="en-GB"/>
              </w:rPr>
            </w:pPr>
            <w:r w:rsidRPr="000F6836">
              <w:rPr>
                <w:lang w:val="en-GB"/>
              </w:rPr>
              <w:t>2 — Direct Non–life insurer</w:t>
            </w:r>
          </w:p>
          <w:p w14:paraId="65586FEE" w14:textId="77777777" w:rsidR="00842362" w:rsidRPr="000F6836" w:rsidRDefault="00842362" w:rsidP="00842362">
            <w:pPr>
              <w:pStyle w:val="NormalLeft"/>
              <w:rPr>
                <w:lang w:val="en-GB"/>
              </w:rPr>
            </w:pPr>
            <w:r w:rsidRPr="000F6836">
              <w:rPr>
                <w:lang w:val="en-GB"/>
              </w:rPr>
              <w:t>3 — Direct Composite insurer</w:t>
            </w:r>
          </w:p>
          <w:p w14:paraId="0CCAE70A" w14:textId="77777777" w:rsidR="00842362" w:rsidRPr="000F6836" w:rsidRDefault="00842362" w:rsidP="00842362">
            <w:pPr>
              <w:pStyle w:val="NormalLeft"/>
              <w:rPr>
                <w:lang w:val="en-GB"/>
              </w:rPr>
            </w:pPr>
            <w:r w:rsidRPr="000F6836">
              <w:rPr>
                <w:lang w:val="en-GB"/>
              </w:rPr>
              <w:t>4 — Captive insurance undertaking</w:t>
            </w:r>
          </w:p>
          <w:p w14:paraId="5F0E1B7C" w14:textId="77777777" w:rsidR="00842362" w:rsidRPr="000F6836" w:rsidRDefault="00842362" w:rsidP="00842362">
            <w:pPr>
              <w:pStyle w:val="NormalLeft"/>
              <w:rPr>
                <w:lang w:val="en-GB"/>
              </w:rPr>
            </w:pPr>
            <w:r w:rsidRPr="000F6836">
              <w:rPr>
                <w:lang w:val="en-GB"/>
              </w:rPr>
              <w:lastRenderedPageBreak/>
              <w:t>5 — Internal reinsurer (reinsurance undertaking which primary focus is to take risk from other insurance undertakings within the scope of group supervision)</w:t>
            </w:r>
          </w:p>
          <w:p w14:paraId="3B414E5F" w14:textId="77777777" w:rsidR="00842362" w:rsidRPr="000F6836" w:rsidRDefault="00842362" w:rsidP="00842362">
            <w:pPr>
              <w:pStyle w:val="NormalLeft"/>
              <w:rPr>
                <w:lang w:val="en-GB"/>
              </w:rPr>
            </w:pPr>
            <w:r w:rsidRPr="000F6836">
              <w:rPr>
                <w:lang w:val="en-GB"/>
              </w:rPr>
              <w:t>6 — External reinsurer (reinsurance undertaking that takes risks from undertakings other than from insurance undertakings within the scope of group supervision)</w:t>
            </w:r>
          </w:p>
          <w:p w14:paraId="536862AF" w14:textId="77777777" w:rsidR="00842362" w:rsidRPr="000F6836" w:rsidRDefault="00842362" w:rsidP="00842362">
            <w:pPr>
              <w:pStyle w:val="NormalLeft"/>
              <w:rPr>
                <w:lang w:val="en-GB"/>
              </w:rPr>
            </w:pPr>
            <w:r w:rsidRPr="000F6836">
              <w:rPr>
                <w:lang w:val="en-GB"/>
              </w:rPr>
              <w:t>7 — Captive reinsurance undertaking</w:t>
            </w:r>
          </w:p>
          <w:p w14:paraId="669EBB0C" w14:textId="77777777" w:rsidR="00842362" w:rsidRPr="000F6836" w:rsidRDefault="00842362" w:rsidP="00842362">
            <w:pPr>
              <w:pStyle w:val="NormalLeft"/>
              <w:rPr>
                <w:lang w:val="en-GB"/>
              </w:rPr>
            </w:pPr>
            <w:r w:rsidRPr="000F6836">
              <w:rPr>
                <w:lang w:val="en-GB"/>
              </w:rPr>
              <w:t>8 — Special purpose vehicle</w:t>
            </w:r>
          </w:p>
          <w:p w14:paraId="727AB5A4" w14:textId="77777777" w:rsidR="00842362" w:rsidRPr="000F6836" w:rsidRDefault="00842362" w:rsidP="00842362">
            <w:pPr>
              <w:pStyle w:val="NormalLeft"/>
              <w:rPr>
                <w:lang w:val="en-GB"/>
              </w:rPr>
            </w:pPr>
            <w:r w:rsidRPr="000F6836">
              <w:rPr>
                <w:lang w:val="en-GB"/>
              </w:rPr>
              <w:t>9 — Pool entity (where more than one insurance or reinsurance undertakings are involved)</w:t>
            </w:r>
          </w:p>
          <w:p w14:paraId="68973F33" w14:textId="77777777" w:rsidR="00842362" w:rsidRPr="000F6836" w:rsidRDefault="00842362" w:rsidP="00842362">
            <w:pPr>
              <w:pStyle w:val="NormalLeft"/>
              <w:rPr>
                <w:lang w:val="en-GB"/>
              </w:rPr>
            </w:pPr>
            <w:r w:rsidRPr="000F6836">
              <w:rPr>
                <w:lang w:val="en-GB"/>
              </w:rPr>
              <w:t>10 — State pool</w:t>
            </w:r>
          </w:p>
        </w:tc>
      </w:tr>
      <w:tr w:rsidR="00842362" w:rsidRPr="000F6836" w14:paraId="4F3DE479" w14:textId="77777777" w:rsidTr="00902DCD">
        <w:tc>
          <w:tcPr>
            <w:tcW w:w="1486" w:type="dxa"/>
            <w:tcBorders>
              <w:top w:val="single" w:sz="2" w:space="0" w:color="auto"/>
              <w:left w:val="single" w:sz="2" w:space="0" w:color="auto"/>
              <w:bottom w:val="single" w:sz="2" w:space="0" w:color="auto"/>
              <w:right w:val="single" w:sz="2" w:space="0" w:color="auto"/>
            </w:tcBorders>
          </w:tcPr>
          <w:p w14:paraId="48418544" w14:textId="77777777" w:rsidR="00842362" w:rsidRPr="000F6836" w:rsidRDefault="00842362" w:rsidP="00842362">
            <w:pPr>
              <w:pStyle w:val="NormalLeft"/>
              <w:rPr>
                <w:lang w:val="en-GB"/>
              </w:rPr>
            </w:pPr>
            <w:r w:rsidRPr="000F6836">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14A25301" w14:textId="77777777" w:rsidR="00842362" w:rsidRPr="000F6836" w:rsidRDefault="00842362" w:rsidP="00842362">
            <w:pPr>
              <w:pStyle w:val="NormalLeft"/>
              <w:rPr>
                <w:lang w:val="en-GB"/>
              </w:rPr>
            </w:pPr>
            <w:r w:rsidRPr="000F6836">
              <w:rPr>
                <w:lang w:val="en-GB"/>
              </w:rPr>
              <w:t>Country of residency</w:t>
            </w:r>
          </w:p>
        </w:tc>
        <w:tc>
          <w:tcPr>
            <w:tcW w:w="6036" w:type="dxa"/>
            <w:tcBorders>
              <w:top w:val="single" w:sz="2" w:space="0" w:color="auto"/>
              <w:left w:val="single" w:sz="2" w:space="0" w:color="auto"/>
              <w:bottom w:val="single" w:sz="2" w:space="0" w:color="auto"/>
              <w:right w:val="single" w:sz="2" w:space="0" w:color="auto"/>
            </w:tcBorders>
          </w:tcPr>
          <w:p w14:paraId="325703EA" w14:textId="77777777" w:rsidR="00842362" w:rsidRPr="000F6836" w:rsidRDefault="00842362" w:rsidP="00842362">
            <w:pPr>
              <w:pStyle w:val="NormalLeft"/>
              <w:rPr>
                <w:lang w:val="en-GB"/>
              </w:rPr>
            </w:pPr>
            <w:r w:rsidRPr="000F6836">
              <w:rPr>
                <w:lang w:val="en-GB"/>
              </w:rPr>
              <w:t>Identify the ISO 3166–1 alpha–2 code for the country where the reinsurer is legally authorised/licensed.</w:t>
            </w:r>
          </w:p>
        </w:tc>
      </w:tr>
      <w:tr w:rsidR="00842362" w:rsidRPr="000F6836" w14:paraId="285DEB3E" w14:textId="77777777" w:rsidTr="00902DCD">
        <w:tc>
          <w:tcPr>
            <w:tcW w:w="1486" w:type="dxa"/>
            <w:tcBorders>
              <w:top w:val="single" w:sz="2" w:space="0" w:color="auto"/>
              <w:left w:val="single" w:sz="2" w:space="0" w:color="auto"/>
              <w:bottom w:val="single" w:sz="2" w:space="0" w:color="auto"/>
              <w:right w:val="single" w:sz="2" w:space="0" w:color="auto"/>
            </w:tcBorders>
          </w:tcPr>
          <w:p w14:paraId="1472E634" w14:textId="77777777" w:rsidR="00842362" w:rsidRPr="000F6836" w:rsidRDefault="00842362" w:rsidP="00842362">
            <w:pPr>
              <w:pStyle w:val="NormalLeft"/>
              <w:rPr>
                <w:lang w:val="en-GB"/>
              </w:rPr>
            </w:pPr>
            <w:r w:rsidRPr="000F6836">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6F6101E" w14:textId="77777777" w:rsidR="00842362" w:rsidRPr="000F6836" w:rsidRDefault="00842362" w:rsidP="00842362">
            <w:pPr>
              <w:pStyle w:val="NormalLeft"/>
              <w:rPr>
                <w:lang w:val="en-GB"/>
              </w:rPr>
            </w:pPr>
            <w:r w:rsidRPr="000F6836">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78D4FD5A" w14:textId="77777777" w:rsidR="00842362" w:rsidRPr="000F6836" w:rsidRDefault="00842362" w:rsidP="00842362">
            <w:pPr>
              <w:pStyle w:val="NormalLeft"/>
              <w:rPr>
                <w:lang w:val="en-GB"/>
              </w:rPr>
            </w:pPr>
            <w:r w:rsidRPr="000F6836">
              <w:rPr>
                <w:lang w:val="en-GB"/>
              </w:rPr>
              <w:t>The actual/current rating that is considered by the group.</w:t>
            </w:r>
          </w:p>
          <w:p w14:paraId="1E085737" w14:textId="1878B1BA" w:rsidR="00842362" w:rsidRPr="000F6836" w:rsidRDefault="00842362" w:rsidP="00842362">
            <w:pPr>
              <w:pStyle w:val="NormalLeft"/>
              <w:rPr>
                <w:lang w:val="en-GB"/>
              </w:rPr>
            </w:pPr>
            <w:r w:rsidRPr="000F6836">
              <w:rPr>
                <w:lang w:val="en-GB"/>
              </w:rPr>
              <w:t>If the rating is not available the item shall be left blank and the reinsurer shall be identified as ‘9 — no rating available’ in column C0230 (Credit quality step).</w:t>
            </w:r>
          </w:p>
          <w:p w14:paraId="410693A6" w14:textId="06CC092A" w:rsidR="00842362" w:rsidRPr="000F6836" w:rsidRDefault="00842362" w:rsidP="00842362">
            <w:pPr>
              <w:pStyle w:val="NormalLeft"/>
              <w:rPr>
                <w:lang w:val="en-GB"/>
              </w:rPr>
            </w:pPr>
            <w:r w:rsidRPr="000F6836">
              <w:rPr>
                <w:lang w:val="en-GB"/>
              </w:rPr>
              <w:t xml:space="preserve">This item is not applicable to reinsurers for which undertakings using internal model use internal ratings. If undertakings using internal model do not use internal rating, this item shall be reported.  </w:t>
            </w:r>
          </w:p>
          <w:p w14:paraId="345B29C3" w14:textId="6E72C57E" w:rsidR="00842362" w:rsidRPr="000F6836" w:rsidRDefault="00842362" w:rsidP="00842362">
            <w:pPr>
              <w:pStyle w:val="NormalLeft"/>
              <w:rPr>
                <w:lang w:val="en-GB"/>
              </w:rPr>
            </w:pPr>
            <w:r w:rsidRPr="000F6836">
              <w:rPr>
                <w:lang w:val="en-GB"/>
              </w:rPr>
              <w:t xml:space="preserve">In case ‘Multiple ECAI’ is reported in C0220 report the most representative external rating.  </w:t>
            </w:r>
          </w:p>
        </w:tc>
      </w:tr>
      <w:tr w:rsidR="00842362" w:rsidRPr="000F6836" w14:paraId="49BDDC16" w14:textId="77777777" w:rsidTr="00902DCD">
        <w:tc>
          <w:tcPr>
            <w:tcW w:w="1486" w:type="dxa"/>
            <w:tcBorders>
              <w:top w:val="single" w:sz="2" w:space="0" w:color="auto"/>
              <w:left w:val="single" w:sz="2" w:space="0" w:color="auto"/>
              <w:bottom w:val="single" w:sz="2" w:space="0" w:color="auto"/>
              <w:right w:val="single" w:sz="2" w:space="0" w:color="auto"/>
            </w:tcBorders>
          </w:tcPr>
          <w:p w14:paraId="3616755A" w14:textId="77777777" w:rsidR="00842362" w:rsidRPr="000F6836" w:rsidRDefault="00842362" w:rsidP="00842362">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6A0D0A5" w14:textId="77777777" w:rsidR="00842362" w:rsidRPr="000F6836" w:rsidRDefault="00842362" w:rsidP="00842362">
            <w:pPr>
              <w:pStyle w:val="NormalLeft"/>
              <w:rPr>
                <w:lang w:val="en-GB"/>
              </w:rPr>
            </w:pPr>
            <w:r w:rsidRPr="000F6836">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3426DE80" w14:textId="411E64CC" w:rsidR="00842362" w:rsidRPr="000F6836" w:rsidDel="00E73EDC" w:rsidRDefault="00842362" w:rsidP="00842362">
            <w:pPr>
              <w:pStyle w:val="NormalLeft"/>
              <w:rPr>
                <w:del w:id="5455" w:author="Author"/>
                <w:lang w:val="en-GB"/>
              </w:rPr>
            </w:pPr>
            <w:r w:rsidRPr="000F6836">
              <w:rPr>
                <w:lang w:val="en-GB"/>
              </w:rPr>
              <w:t>Identify the credit assessment institution (ECAI) giving the external rating in C0210, by using the</w:t>
            </w:r>
            <w:del w:id="5456" w:author="Author">
              <w:r w:rsidRPr="000F6836" w:rsidDel="00E73EDC">
                <w:rPr>
                  <w:lang w:val="en-GB"/>
                </w:rPr>
                <w:delText xml:space="preserve"> following closed list</w:delText>
              </w:r>
              <w:r w:rsidR="00616968" w:rsidRPr="000F6836">
                <w:rPr>
                  <w:lang w:val="en-GB"/>
                </w:rPr>
                <w:delText>.</w:delText>
              </w:r>
            </w:del>
            <w:ins w:id="5457" w:author="Author">
              <w:r w:rsidRPr="000F6836">
                <w:rPr>
                  <w:lang w:val="en-GB"/>
                </w:rPr>
                <w:t xml:space="preserve"> name of the ECAI as published on ESMA's website.</w:t>
              </w:r>
            </w:ins>
            <w:r w:rsidRPr="000F6836">
              <w:rPr>
                <w:lang w:val="en-GB"/>
              </w:rPr>
              <w:t xml:space="preserv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w:t>
            </w:r>
            <w:del w:id="5458" w:author="Author">
              <w:r w:rsidRPr="000F6836" w:rsidDel="00E73EDC">
                <w:rPr>
                  <w:lang w:val="en-GB"/>
                </w:rPr>
                <w:delText xml:space="preserve"> In case a new Credit Rating Agency is registered or certified by ESMA and while the closed list is not up-dated please report ‘Other nominated ECAI’.  </w:delText>
              </w:r>
            </w:del>
          </w:p>
          <w:p w14:paraId="5232A69F" w14:textId="020F6BBD" w:rsidR="00842362" w:rsidRPr="000F6836" w:rsidDel="00E73EDC" w:rsidRDefault="00842362" w:rsidP="00902DCD">
            <w:pPr>
              <w:pStyle w:val="NormalLeft"/>
              <w:rPr>
                <w:del w:id="5459" w:author="Author"/>
                <w:lang w:val="en-GB"/>
              </w:rPr>
            </w:pPr>
            <w:del w:id="5460" w:author="Author">
              <w:r w:rsidRPr="000F6836" w:rsidDel="00E73EDC">
                <w:rPr>
                  <w:lang w:val="en-GB"/>
                </w:rPr>
                <w:tab/>
                <w:delText>—</w:delText>
              </w:r>
              <w:r w:rsidRPr="000F6836" w:rsidDel="00E73EDC">
                <w:rPr>
                  <w:lang w:val="en-GB"/>
                </w:rPr>
                <w:tab/>
                <w:delText>Euler Hermes Rating GmbH (LEI code: 391200QXGLWHK9VK6V27)</w:delText>
              </w:r>
            </w:del>
          </w:p>
          <w:p w14:paraId="7C2EFE98" w14:textId="65BAB898" w:rsidR="00842362" w:rsidRPr="000F6836" w:rsidDel="00E73EDC" w:rsidRDefault="00842362" w:rsidP="00902DCD">
            <w:pPr>
              <w:pStyle w:val="NormalLeft"/>
              <w:rPr>
                <w:del w:id="5461" w:author="Author"/>
                <w:lang w:val="en-GB"/>
              </w:rPr>
            </w:pPr>
            <w:del w:id="5462" w:author="Author">
              <w:r w:rsidRPr="000F6836" w:rsidDel="00E73EDC">
                <w:rPr>
                  <w:lang w:val="en-GB"/>
                </w:rPr>
                <w:tab/>
                <w:delText>—</w:delText>
              </w:r>
              <w:r w:rsidRPr="000F6836" w:rsidDel="00E73EDC">
                <w:rPr>
                  <w:lang w:val="en-GB"/>
                </w:rPr>
                <w:tab/>
                <w:delText>Japan Credit Rating Agency Ltd (LEI code: 35380002378CEGMRVW86)</w:delText>
              </w:r>
            </w:del>
          </w:p>
          <w:p w14:paraId="31EA0F72" w14:textId="622EA6CC" w:rsidR="00842362" w:rsidRPr="000F6836" w:rsidDel="00E73EDC" w:rsidRDefault="00842362" w:rsidP="00902DCD">
            <w:pPr>
              <w:pStyle w:val="NormalLeft"/>
              <w:rPr>
                <w:del w:id="5463" w:author="Author"/>
                <w:lang w:val="en-GB"/>
              </w:rPr>
            </w:pPr>
            <w:del w:id="5464" w:author="Author">
              <w:r w:rsidRPr="000F6836" w:rsidDel="00E73EDC">
                <w:rPr>
                  <w:lang w:val="en-GB"/>
                </w:rPr>
                <w:tab/>
                <w:delText>—</w:delText>
              </w:r>
              <w:r w:rsidRPr="000F6836" w:rsidDel="00E73EDC">
                <w:rPr>
                  <w:lang w:val="en-GB"/>
                </w:rPr>
                <w:tab/>
                <w:delText>BCRA-Credit Rating Agency AD (LEI code: 747800Z0IC3P66HTQ142)</w:delText>
              </w:r>
            </w:del>
          </w:p>
          <w:p w14:paraId="7B5F5690" w14:textId="4DAE2973" w:rsidR="00842362" w:rsidRPr="000F6836" w:rsidDel="00E73EDC" w:rsidRDefault="00842362" w:rsidP="00902DCD">
            <w:pPr>
              <w:pStyle w:val="NormalLeft"/>
              <w:rPr>
                <w:del w:id="5465" w:author="Author"/>
                <w:lang w:val="en-GB"/>
              </w:rPr>
            </w:pPr>
            <w:del w:id="5466" w:author="Author">
              <w:r w:rsidRPr="000F6836" w:rsidDel="00E73EDC">
                <w:rPr>
                  <w:lang w:val="en-GB"/>
                </w:rPr>
                <w:tab/>
                <w:delText>—</w:delText>
              </w:r>
              <w:r w:rsidRPr="000F6836" w:rsidDel="00E73EDC">
                <w:rPr>
                  <w:lang w:val="en-GB"/>
                </w:rPr>
                <w:tab/>
                <w:delText>Creditreform Rating AG (LEI code: 391200PHL11KDUTTST66)</w:delText>
              </w:r>
            </w:del>
          </w:p>
          <w:p w14:paraId="1388BD77" w14:textId="6346C8E2" w:rsidR="00842362" w:rsidRPr="000F6836" w:rsidDel="00E73EDC" w:rsidRDefault="00842362" w:rsidP="00902DCD">
            <w:pPr>
              <w:pStyle w:val="NormalLeft"/>
              <w:rPr>
                <w:del w:id="5467" w:author="Author"/>
                <w:lang w:val="en-GB"/>
              </w:rPr>
            </w:pPr>
            <w:del w:id="5468" w:author="Author">
              <w:r w:rsidRPr="000F6836" w:rsidDel="00E73EDC">
                <w:rPr>
                  <w:lang w:val="en-GB"/>
                </w:rPr>
                <w:lastRenderedPageBreak/>
                <w:tab/>
                <w:delText>—</w:delText>
              </w:r>
              <w:r w:rsidRPr="000F6836" w:rsidDel="00E73EDC">
                <w:rPr>
                  <w:lang w:val="en-GB"/>
                </w:rPr>
                <w:tab/>
                <w:delText>Scope Ratings GmbH (LEI code: 391200WU1EZUQFHDWE91)</w:delText>
              </w:r>
            </w:del>
          </w:p>
          <w:p w14:paraId="7FD9281D" w14:textId="1C98B78C" w:rsidR="00842362" w:rsidRPr="000F6836" w:rsidDel="00E73EDC" w:rsidRDefault="00842362" w:rsidP="00902DCD">
            <w:pPr>
              <w:pStyle w:val="NormalLeft"/>
              <w:rPr>
                <w:del w:id="5469" w:author="Author"/>
                <w:lang w:val="en-GB"/>
              </w:rPr>
            </w:pPr>
            <w:del w:id="5470" w:author="Author">
              <w:r w:rsidRPr="000F6836" w:rsidDel="00E73EDC">
                <w:rPr>
                  <w:lang w:val="en-GB"/>
                </w:rPr>
                <w:tab/>
                <w:delText>—</w:delText>
              </w:r>
              <w:r w:rsidRPr="000F6836" w:rsidDel="00E73EDC">
                <w:rPr>
                  <w:lang w:val="en-GB"/>
                </w:rPr>
                <w:tab/>
                <w:delText>ICAP Group SA (LEI code: 2138008U6LKT8VG2UK85)</w:delText>
              </w:r>
            </w:del>
          </w:p>
          <w:p w14:paraId="48E4CEFB" w14:textId="69BF46D1" w:rsidR="00842362" w:rsidRPr="000F6836" w:rsidDel="00E73EDC" w:rsidRDefault="00842362" w:rsidP="00902DCD">
            <w:pPr>
              <w:pStyle w:val="NormalLeft"/>
              <w:rPr>
                <w:del w:id="5471" w:author="Author"/>
                <w:lang w:val="en-GB"/>
              </w:rPr>
            </w:pPr>
            <w:del w:id="5472" w:author="Author">
              <w:r w:rsidRPr="000F6836" w:rsidDel="00E73EDC">
                <w:rPr>
                  <w:lang w:val="en-GB"/>
                </w:rPr>
                <w:tab/>
                <w:delText>—</w:delText>
              </w:r>
              <w:r w:rsidRPr="000F6836" w:rsidDel="00E73EDC">
                <w:rPr>
                  <w:lang w:val="en-GB"/>
                </w:rPr>
                <w:tab/>
                <w:delText>GBB-Rating Gesellschaft für Bonitätsbeurteilung GmbH (LEI code: 391200OLWXCTKPADVV72)</w:delText>
              </w:r>
            </w:del>
          </w:p>
          <w:p w14:paraId="0CE54323" w14:textId="06BA0F4D" w:rsidR="00842362" w:rsidRPr="000F6836" w:rsidDel="00E73EDC" w:rsidRDefault="00842362" w:rsidP="00902DCD">
            <w:pPr>
              <w:pStyle w:val="NormalLeft"/>
              <w:rPr>
                <w:del w:id="5473" w:author="Author"/>
                <w:lang w:val="en-GB"/>
              </w:rPr>
            </w:pPr>
            <w:del w:id="5474" w:author="Author">
              <w:r w:rsidRPr="000F6836" w:rsidDel="00E73EDC">
                <w:rPr>
                  <w:lang w:val="en-GB"/>
                </w:rPr>
                <w:tab/>
                <w:delText>—</w:delText>
              </w:r>
              <w:r w:rsidRPr="000F6836" w:rsidDel="00E73EDC">
                <w:rPr>
                  <w:lang w:val="en-GB"/>
                </w:rPr>
                <w:tab/>
                <w:delText>ASSEKURATA Assekuranz Rating-Agentur GmbH (LEI code: 529900977LETWLJF3295)</w:delText>
              </w:r>
            </w:del>
          </w:p>
          <w:p w14:paraId="524D41EC" w14:textId="6EB92F28" w:rsidR="00842362" w:rsidRPr="000F6836" w:rsidDel="00E73EDC" w:rsidRDefault="00842362" w:rsidP="00902DCD">
            <w:pPr>
              <w:pStyle w:val="NormalLeft"/>
              <w:rPr>
                <w:del w:id="5475" w:author="Author"/>
                <w:lang w:val="en-GB"/>
              </w:rPr>
            </w:pPr>
            <w:del w:id="5476" w:author="Author">
              <w:r w:rsidRPr="000F6836" w:rsidDel="00E73EDC">
                <w:rPr>
                  <w:lang w:val="en-GB"/>
                </w:rPr>
                <w:tab/>
                <w:delText>—</w:delText>
              </w:r>
              <w:r w:rsidRPr="000F6836" w:rsidDel="00E73EDC">
                <w:rPr>
                  <w:lang w:val="en-GB"/>
                </w:rPr>
                <w:tab/>
                <w:delText>ARC Ratings, S.A. (LEI code: 213800OZNJQMV6UA7D79)</w:delText>
              </w:r>
            </w:del>
          </w:p>
          <w:p w14:paraId="78E6DB04" w14:textId="7624E15C" w:rsidR="00842362" w:rsidRPr="000F6836" w:rsidDel="00E73EDC" w:rsidRDefault="00842362" w:rsidP="00902DCD">
            <w:pPr>
              <w:pStyle w:val="NormalLeft"/>
              <w:rPr>
                <w:del w:id="5477" w:author="Author"/>
                <w:lang w:val="en-GB"/>
              </w:rPr>
            </w:pPr>
            <w:del w:id="5478" w:author="Author">
              <w:r w:rsidRPr="000F6836" w:rsidDel="00E73EDC">
                <w:rPr>
                  <w:lang w:val="en-GB"/>
                </w:rPr>
                <w:tab/>
                <w:delText>—</w:delText>
              </w:r>
              <w:r w:rsidRPr="000F6836" w:rsidDel="00E73EDC">
                <w:rPr>
                  <w:lang w:val="en-GB"/>
                </w:rPr>
                <w:tab/>
                <w:delText>AM Best Europe</w:delText>
              </w:r>
            </w:del>
          </w:p>
          <w:p w14:paraId="4B6D11F4" w14:textId="4A392639" w:rsidR="00842362" w:rsidRPr="000F6836" w:rsidDel="00E73EDC" w:rsidRDefault="00842362" w:rsidP="00902DCD">
            <w:pPr>
              <w:pStyle w:val="NormalLeft"/>
              <w:rPr>
                <w:del w:id="5479" w:author="Author"/>
                <w:lang w:val="en-GB"/>
              </w:rPr>
            </w:pPr>
            <w:del w:id="5480" w:author="Author">
              <w:r w:rsidRPr="000F6836" w:rsidDel="00E73EDC">
                <w:rPr>
                  <w:lang w:val="en-GB"/>
                </w:rPr>
                <w:tab/>
                <w:delText>—</w:delText>
              </w:r>
              <w:r w:rsidRPr="000F6836" w:rsidDel="00E73EDC">
                <w:rPr>
                  <w:lang w:val="en-GB"/>
                </w:rPr>
                <w:tab/>
                <w:delText>A.M. Best (EU) Rating Services B.V. (LEI code: 549300Z2RUKFKV7GON79)</w:delText>
              </w:r>
            </w:del>
          </w:p>
          <w:p w14:paraId="32568DE4" w14:textId="713E8FEF" w:rsidR="00842362" w:rsidRPr="000F6836" w:rsidDel="00E73EDC" w:rsidRDefault="00842362" w:rsidP="00902DCD">
            <w:pPr>
              <w:pStyle w:val="NormalLeft"/>
              <w:rPr>
                <w:del w:id="5481" w:author="Author"/>
                <w:lang w:val="en-GB"/>
              </w:rPr>
            </w:pPr>
            <w:del w:id="5482" w:author="Author">
              <w:r w:rsidRPr="000F6836" w:rsidDel="00E73EDC">
                <w:rPr>
                  <w:lang w:val="en-GB"/>
                </w:rPr>
                <w:tab/>
                <w:delText>—</w:delText>
              </w:r>
              <w:r w:rsidRPr="000F6836" w:rsidDel="00E73EDC">
                <w:rPr>
                  <w:lang w:val="en-GB"/>
                </w:rPr>
                <w:tab/>
                <w:delText>AM Best Europe-Rating Services Ltd. (AMBERS) (LEI code: 549300VO8J8E5IQV1T26)</w:delText>
              </w:r>
            </w:del>
          </w:p>
          <w:p w14:paraId="3D8E2BE9" w14:textId="0EECD59D" w:rsidR="00842362" w:rsidRPr="000F6836" w:rsidDel="00E73EDC" w:rsidRDefault="00842362" w:rsidP="00902DCD">
            <w:pPr>
              <w:pStyle w:val="NormalLeft"/>
              <w:rPr>
                <w:del w:id="5483" w:author="Author"/>
                <w:lang w:val="en-GB"/>
              </w:rPr>
            </w:pPr>
            <w:del w:id="5484" w:author="Author">
              <w:r w:rsidRPr="000F6836" w:rsidDel="00E73EDC">
                <w:rPr>
                  <w:lang w:val="en-GB"/>
                </w:rPr>
                <w:tab/>
                <w:delText>—</w:delText>
              </w:r>
              <w:r w:rsidRPr="000F6836" w:rsidDel="00E73EDC">
                <w:rPr>
                  <w:lang w:val="en-GB"/>
                </w:rPr>
                <w:tab/>
                <w:delText>DBRS Ratings Limited (LEI code: 5493008CGCDQLGT3EH93)</w:delText>
              </w:r>
            </w:del>
          </w:p>
          <w:p w14:paraId="12375972" w14:textId="61FCE4D8" w:rsidR="00842362" w:rsidRPr="000F6836" w:rsidDel="00E73EDC" w:rsidRDefault="00842362" w:rsidP="00902DCD">
            <w:pPr>
              <w:pStyle w:val="NormalLeft"/>
              <w:rPr>
                <w:del w:id="5485" w:author="Author"/>
                <w:lang w:val="en-GB"/>
              </w:rPr>
            </w:pPr>
            <w:del w:id="5486" w:author="Author">
              <w:r w:rsidRPr="000F6836" w:rsidDel="00E73EDC">
                <w:rPr>
                  <w:lang w:val="en-GB"/>
                </w:rPr>
                <w:tab/>
                <w:delText>—</w:delText>
              </w:r>
              <w:r w:rsidRPr="000F6836" w:rsidDel="00E73EDC">
                <w:rPr>
                  <w:lang w:val="en-GB"/>
                </w:rPr>
                <w:tab/>
                <w:delText>Fitch</w:delText>
              </w:r>
            </w:del>
          </w:p>
          <w:p w14:paraId="706F2F0C" w14:textId="724B7243" w:rsidR="00842362" w:rsidRPr="000F6836" w:rsidDel="00E73EDC" w:rsidRDefault="00842362" w:rsidP="00902DCD">
            <w:pPr>
              <w:pStyle w:val="NormalLeft"/>
              <w:rPr>
                <w:del w:id="5487" w:author="Author"/>
                <w:lang w:val="en-GB"/>
              </w:rPr>
            </w:pPr>
            <w:del w:id="5488" w:author="Author">
              <w:r w:rsidRPr="000F6836" w:rsidDel="00E73EDC">
                <w:rPr>
                  <w:lang w:val="en-GB"/>
                </w:rPr>
                <w:tab/>
                <w:delText>—</w:delText>
              </w:r>
              <w:r w:rsidRPr="000F6836" w:rsidDel="00E73EDC">
                <w:rPr>
                  <w:lang w:val="en-GB"/>
                </w:rPr>
                <w:tab/>
                <w:delText>Fitch France S.A.S. (LEI code: 2138009Y4TCZT6QOJO69)</w:delText>
              </w:r>
            </w:del>
          </w:p>
          <w:p w14:paraId="746CC7E2" w14:textId="21CECBBA" w:rsidR="00842362" w:rsidRPr="000F6836" w:rsidDel="00E73EDC" w:rsidRDefault="00842362" w:rsidP="00902DCD">
            <w:pPr>
              <w:pStyle w:val="NormalLeft"/>
              <w:rPr>
                <w:del w:id="5489" w:author="Author"/>
                <w:lang w:val="en-GB"/>
              </w:rPr>
            </w:pPr>
            <w:del w:id="5490" w:author="Author">
              <w:r w:rsidRPr="000F6836" w:rsidDel="00E73EDC">
                <w:rPr>
                  <w:lang w:val="en-GB"/>
                </w:rPr>
                <w:tab/>
                <w:delText>—</w:delText>
              </w:r>
              <w:r w:rsidRPr="000F6836" w:rsidDel="00E73EDC">
                <w:rPr>
                  <w:lang w:val="en-GB"/>
                </w:rPr>
                <w:tab/>
                <w:delText>Fitch Deutschland GmbH (LEI code: 213800JEMOT1H45VN340)</w:delText>
              </w:r>
            </w:del>
          </w:p>
          <w:p w14:paraId="0C3D11EE" w14:textId="2CC8D1CA" w:rsidR="00842362" w:rsidRPr="000F6836" w:rsidDel="00E73EDC" w:rsidRDefault="00842362" w:rsidP="00902DCD">
            <w:pPr>
              <w:pStyle w:val="NormalLeft"/>
              <w:rPr>
                <w:del w:id="5491" w:author="Author"/>
                <w:lang w:val="en-GB"/>
              </w:rPr>
            </w:pPr>
            <w:del w:id="5492" w:author="Author">
              <w:r w:rsidRPr="000F6836" w:rsidDel="00E73EDC">
                <w:rPr>
                  <w:lang w:val="en-GB"/>
                </w:rPr>
                <w:tab/>
                <w:delText>—</w:delText>
              </w:r>
              <w:r w:rsidRPr="000F6836" w:rsidDel="00E73EDC">
                <w:rPr>
                  <w:lang w:val="en-GB"/>
                </w:rPr>
                <w:tab/>
                <w:delText>Fitch Italia S.p.A. (LEI code: 213800POJ9QSCHL3KR31)</w:delText>
              </w:r>
            </w:del>
          </w:p>
          <w:p w14:paraId="1DE58F6F" w14:textId="2B81C9AD" w:rsidR="00842362" w:rsidRPr="000F6836" w:rsidDel="00E73EDC" w:rsidRDefault="00842362" w:rsidP="00902DCD">
            <w:pPr>
              <w:pStyle w:val="NormalLeft"/>
              <w:rPr>
                <w:del w:id="5493" w:author="Author"/>
                <w:lang w:val="en-GB"/>
              </w:rPr>
            </w:pPr>
            <w:del w:id="5494" w:author="Author">
              <w:r w:rsidRPr="000F6836" w:rsidDel="00E73EDC">
                <w:rPr>
                  <w:lang w:val="en-GB"/>
                </w:rPr>
                <w:tab/>
                <w:delText>—</w:delText>
              </w:r>
              <w:r w:rsidRPr="000F6836" w:rsidDel="00E73EDC">
                <w:rPr>
                  <w:lang w:val="en-GB"/>
                </w:rPr>
                <w:tab/>
                <w:delText>Fitch Polska S.A. (LEI code: 213800RYJTJPW2WD5704)</w:delText>
              </w:r>
            </w:del>
          </w:p>
          <w:p w14:paraId="0ABC631A" w14:textId="39E7AE06" w:rsidR="00842362" w:rsidRPr="000F6836" w:rsidDel="00E73EDC" w:rsidRDefault="00842362" w:rsidP="00902DCD">
            <w:pPr>
              <w:pStyle w:val="NormalLeft"/>
              <w:rPr>
                <w:del w:id="5495" w:author="Author"/>
                <w:lang w:val="en-GB"/>
              </w:rPr>
            </w:pPr>
            <w:del w:id="5496" w:author="Author">
              <w:r w:rsidRPr="000F6836" w:rsidDel="00E73EDC">
                <w:rPr>
                  <w:lang w:val="en-GB"/>
                </w:rPr>
                <w:tab/>
                <w:delText>—</w:delText>
              </w:r>
              <w:r w:rsidRPr="000F6836" w:rsidDel="00E73EDC">
                <w:rPr>
                  <w:lang w:val="en-GB"/>
                </w:rPr>
                <w:tab/>
                <w:delText>Fitch Ratings España S.A.U. (LEI code: 213800RENFIIODKETE60)</w:delText>
              </w:r>
            </w:del>
          </w:p>
          <w:p w14:paraId="7832A4BF" w14:textId="4B82CB2A" w:rsidR="00842362" w:rsidRPr="000F6836" w:rsidDel="00E73EDC" w:rsidRDefault="00842362" w:rsidP="00902DCD">
            <w:pPr>
              <w:pStyle w:val="NormalLeft"/>
              <w:rPr>
                <w:del w:id="5497" w:author="Author"/>
                <w:lang w:val="en-GB"/>
              </w:rPr>
            </w:pPr>
            <w:del w:id="5498" w:author="Author">
              <w:r w:rsidRPr="000F6836" w:rsidDel="00E73EDC">
                <w:rPr>
                  <w:lang w:val="en-GB"/>
                </w:rPr>
                <w:tab/>
                <w:delText>—</w:delText>
              </w:r>
              <w:r w:rsidRPr="000F6836" w:rsidDel="00E73EDC">
                <w:rPr>
                  <w:lang w:val="en-GB"/>
                </w:rPr>
                <w:tab/>
                <w:delText>Fitch Ratings Limited (LEI code: 2138009F8YAHVC8W3Q52)</w:delText>
              </w:r>
            </w:del>
          </w:p>
          <w:p w14:paraId="49E73E74" w14:textId="32C022F7" w:rsidR="00842362" w:rsidRPr="000F6836" w:rsidDel="00E73EDC" w:rsidRDefault="00842362" w:rsidP="00902DCD">
            <w:pPr>
              <w:pStyle w:val="NormalLeft"/>
              <w:rPr>
                <w:del w:id="5499" w:author="Author"/>
                <w:lang w:val="en-GB"/>
              </w:rPr>
            </w:pPr>
            <w:del w:id="5500" w:author="Author">
              <w:r w:rsidRPr="000F6836" w:rsidDel="00E73EDC">
                <w:rPr>
                  <w:lang w:val="en-GB"/>
                </w:rPr>
                <w:tab/>
                <w:delText>—</w:delText>
              </w:r>
              <w:r w:rsidRPr="000F6836" w:rsidDel="00E73EDC">
                <w:rPr>
                  <w:lang w:val="en-GB"/>
                </w:rPr>
                <w:tab/>
                <w:delText>Fitch Ratings CIS Limited (LEI code: 213800B7528Q4DIF2G76)</w:delText>
              </w:r>
            </w:del>
          </w:p>
          <w:p w14:paraId="4753C6C6" w14:textId="72AF5175" w:rsidR="00842362" w:rsidRPr="000F6836" w:rsidDel="00E73EDC" w:rsidRDefault="00842362" w:rsidP="00902DCD">
            <w:pPr>
              <w:pStyle w:val="NormalLeft"/>
              <w:rPr>
                <w:del w:id="5501" w:author="Author"/>
                <w:lang w:val="en-GB"/>
              </w:rPr>
            </w:pPr>
            <w:del w:id="5502" w:author="Author">
              <w:r w:rsidRPr="000F6836" w:rsidDel="00E73EDC">
                <w:rPr>
                  <w:lang w:val="en-GB"/>
                </w:rPr>
                <w:tab/>
                <w:delText>—</w:delText>
              </w:r>
              <w:r w:rsidRPr="000F6836" w:rsidDel="00E73EDC">
                <w:rPr>
                  <w:lang w:val="en-GB"/>
                </w:rPr>
                <w:tab/>
                <w:delText>Moody’s</w:delText>
              </w:r>
            </w:del>
          </w:p>
          <w:p w14:paraId="73FD8393" w14:textId="124D7EFA" w:rsidR="00842362" w:rsidRPr="000F6836" w:rsidDel="00E73EDC" w:rsidRDefault="00842362" w:rsidP="00902DCD">
            <w:pPr>
              <w:pStyle w:val="NormalLeft"/>
              <w:rPr>
                <w:del w:id="5503" w:author="Author"/>
                <w:lang w:val="en-GB"/>
              </w:rPr>
            </w:pPr>
            <w:del w:id="5504" w:author="Author">
              <w:r w:rsidRPr="000F6836" w:rsidDel="00E73EDC">
                <w:rPr>
                  <w:lang w:val="en-GB"/>
                </w:rPr>
                <w:tab/>
                <w:delText>—</w:delText>
              </w:r>
              <w:r w:rsidRPr="000F6836" w:rsidDel="00E73EDC">
                <w:rPr>
                  <w:lang w:val="en-GB"/>
                </w:rPr>
                <w:tab/>
                <w:delText>Moody’s Investors Service Cyprus Ltd (LEI code: 549300V4LCOYCMNUVR81)</w:delText>
              </w:r>
            </w:del>
          </w:p>
          <w:p w14:paraId="5FADA2F3" w14:textId="5B470AE1" w:rsidR="00842362" w:rsidRPr="000F6836" w:rsidDel="00E73EDC" w:rsidRDefault="00842362" w:rsidP="00902DCD">
            <w:pPr>
              <w:pStyle w:val="NormalLeft"/>
              <w:rPr>
                <w:del w:id="5505" w:author="Author"/>
                <w:lang w:val="en-GB"/>
              </w:rPr>
            </w:pPr>
            <w:del w:id="5506" w:author="Author">
              <w:r w:rsidRPr="000F6836" w:rsidDel="00E73EDC">
                <w:rPr>
                  <w:lang w:val="en-GB"/>
                </w:rPr>
                <w:tab/>
                <w:delText>—</w:delText>
              </w:r>
              <w:r w:rsidRPr="000F6836" w:rsidDel="00E73EDC">
                <w:rPr>
                  <w:lang w:val="en-GB"/>
                </w:rPr>
                <w:tab/>
                <w:delText>Moody’s France S.A.S. (LEI code: 549300EB2XQYRSE54F02)</w:delText>
              </w:r>
            </w:del>
          </w:p>
          <w:p w14:paraId="23512A8E" w14:textId="7C26413F" w:rsidR="00842362" w:rsidRPr="000F6836" w:rsidDel="00E73EDC" w:rsidRDefault="00842362" w:rsidP="00902DCD">
            <w:pPr>
              <w:pStyle w:val="NormalLeft"/>
              <w:rPr>
                <w:del w:id="5507" w:author="Author"/>
                <w:lang w:val="en-GB"/>
              </w:rPr>
            </w:pPr>
            <w:del w:id="5508" w:author="Author">
              <w:r w:rsidRPr="000F6836" w:rsidDel="00E73EDC">
                <w:rPr>
                  <w:lang w:val="en-GB"/>
                </w:rPr>
                <w:tab/>
                <w:delText>—</w:delText>
              </w:r>
              <w:r w:rsidRPr="000F6836" w:rsidDel="00E73EDC">
                <w:rPr>
                  <w:lang w:val="en-GB"/>
                </w:rPr>
                <w:tab/>
                <w:delText>Moody’s Deutschland GmbH (LEI code: 549300M5JMGHVTWYZH47)</w:delText>
              </w:r>
            </w:del>
          </w:p>
          <w:p w14:paraId="7BDA6119" w14:textId="67B39B71" w:rsidR="00842362" w:rsidRPr="000F6836" w:rsidDel="00E73EDC" w:rsidRDefault="00842362" w:rsidP="00902DCD">
            <w:pPr>
              <w:pStyle w:val="NormalLeft"/>
              <w:rPr>
                <w:del w:id="5509" w:author="Author"/>
                <w:lang w:val="en-GB"/>
              </w:rPr>
            </w:pPr>
            <w:del w:id="5510" w:author="Author">
              <w:r w:rsidRPr="000F6836" w:rsidDel="00E73EDC">
                <w:rPr>
                  <w:lang w:val="en-GB"/>
                </w:rPr>
                <w:tab/>
                <w:delText>—</w:delText>
              </w:r>
              <w:r w:rsidRPr="000F6836" w:rsidDel="00E73EDC">
                <w:rPr>
                  <w:lang w:val="en-GB"/>
                </w:rPr>
                <w:tab/>
                <w:delText>Moody’s Italia S.r.l. (LEI code: 549300GMXJ4QK70UOU68)</w:delText>
              </w:r>
            </w:del>
          </w:p>
          <w:p w14:paraId="03CC0248" w14:textId="1441E9E0" w:rsidR="00842362" w:rsidRPr="000F6836" w:rsidDel="00E73EDC" w:rsidRDefault="00842362" w:rsidP="00902DCD">
            <w:pPr>
              <w:pStyle w:val="NormalLeft"/>
              <w:rPr>
                <w:del w:id="5511" w:author="Author"/>
                <w:lang w:val="en-GB"/>
              </w:rPr>
            </w:pPr>
            <w:del w:id="5512" w:author="Author">
              <w:r w:rsidRPr="000F6836" w:rsidDel="00E73EDC">
                <w:rPr>
                  <w:lang w:val="en-GB"/>
                </w:rPr>
                <w:lastRenderedPageBreak/>
                <w:tab/>
                <w:delText>—</w:delText>
              </w:r>
              <w:r w:rsidRPr="000F6836" w:rsidDel="00E73EDC">
                <w:rPr>
                  <w:lang w:val="en-GB"/>
                </w:rPr>
                <w:tab/>
                <w:delText>Moody’s Investors Service España S.A. (LEI code: 5493005X59ILY4BGJK90)</w:delText>
              </w:r>
            </w:del>
          </w:p>
          <w:p w14:paraId="448043EC" w14:textId="519D2B33" w:rsidR="00842362" w:rsidRPr="000F6836" w:rsidDel="00E73EDC" w:rsidRDefault="00842362" w:rsidP="00902DCD">
            <w:pPr>
              <w:pStyle w:val="NormalLeft"/>
              <w:rPr>
                <w:del w:id="5513" w:author="Author"/>
                <w:lang w:val="en-GB"/>
              </w:rPr>
            </w:pPr>
            <w:del w:id="5514" w:author="Author">
              <w:r w:rsidRPr="000F6836" w:rsidDel="00E73EDC">
                <w:rPr>
                  <w:lang w:val="en-GB"/>
                </w:rPr>
                <w:tab/>
                <w:delText>—</w:delText>
              </w:r>
              <w:r w:rsidRPr="000F6836" w:rsidDel="00E73EDC">
                <w:rPr>
                  <w:lang w:val="en-GB"/>
                </w:rPr>
                <w:tab/>
                <w:delText>Moody’s Investors Service Ltd (LEI code: 549300SM89WABHDNJ349)</w:delText>
              </w:r>
            </w:del>
          </w:p>
          <w:p w14:paraId="07BA7E51" w14:textId="2E928F98" w:rsidR="00842362" w:rsidRPr="000F6836" w:rsidDel="00E73EDC" w:rsidRDefault="00842362" w:rsidP="00902DCD">
            <w:pPr>
              <w:pStyle w:val="NormalLeft"/>
              <w:rPr>
                <w:del w:id="5515" w:author="Author"/>
                <w:lang w:val="en-GB"/>
              </w:rPr>
            </w:pPr>
            <w:del w:id="5516" w:author="Author">
              <w:r w:rsidRPr="000F6836" w:rsidDel="00E73EDC">
                <w:rPr>
                  <w:lang w:val="en-GB"/>
                </w:rPr>
                <w:tab/>
                <w:delText>—</w:delText>
              </w:r>
              <w:r w:rsidRPr="000F6836" w:rsidDel="00E73EDC">
                <w:rPr>
                  <w:lang w:val="en-GB"/>
                </w:rPr>
                <w:tab/>
                <w:delText>Moody’s Investors Service EMEA Ltd (LEI code: 54930009NU3JYS1HTT72)</w:delText>
              </w:r>
            </w:del>
          </w:p>
          <w:p w14:paraId="188CAB24" w14:textId="34A60AFA" w:rsidR="00842362" w:rsidRPr="000F6836" w:rsidDel="00E73EDC" w:rsidRDefault="00842362" w:rsidP="00902DCD">
            <w:pPr>
              <w:pStyle w:val="NormalLeft"/>
              <w:rPr>
                <w:del w:id="5517" w:author="Author"/>
                <w:lang w:val="en-GB"/>
              </w:rPr>
            </w:pPr>
            <w:del w:id="5518" w:author="Author">
              <w:r w:rsidRPr="000F6836" w:rsidDel="00E73EDC">
                <w:rPr>
                  <w:lang w:val="en-GB"/>
                </w:rPr>
                <w:tab/>
                <w:delText>—</w:delText>
              </w:r>
              <w:r w:rsidRPr="000F6836" w:rsidDel="00E73EDC">
                <w:rPr>
                  <w:lang w:val="en-GB"/>
                </w:rPr>
                <w:tab/>
                <w:delText>Moody’s Investors Service (Nordics) AB (LEI code: 549300W79ZVFWJCD2Z23)</w:delText>
              </w:r>
            </w:del>
          </w:p>
          <w:p w14:paraId="678E4304" w14:textId="56DEE5A0" w:rsidR="00842362" w:rsidRPr="000F6836" w:rsidDel="00E73EDC" w:rsidRDefault="00842362" w:rsidP="00902DCD">
            <w:pPr>
              <w:pStyle w:val="NormalLeft"/>
              <w:rPr>
                <w:del w:id="5519" w:author="Author"/>
                <w:lang w:val="en-GB"/>
              </w:rPr>
            </w:pPr>
            <w:del w:id="5520" w:author="Author">
              <w:r w:rsidRPr="000F6836" w:rsidDel="00E73EDC">
                <w:rPr>
                  <w:lang w:val="en-GB"/>
                </w:rPr>
                <w:tab/>
                <w:delText>—</w:delText>
              </w:r>
              <w:r w:rsidRPr="000F6836" w:rsidDel="00E73EDC">
                <w:rPr>
                  <w:lang w:val="en-GB"/>
                </w:rPr>
                <w:tab/>
                <w:delText>Standard &amp; Poor’s</w:delText>
              </w:r>
            </w:del>
          </w:p>
          <w:p w14:paraId="57ADE078" w14:textId="05291869" w:rsidR="00842362" w:rsidRPr="000F6836" w:rsidRDefault="00842362" w:rsidP="00902DCD">
            <w:pPr>
              <w:pStyle w:val="NormalLeft"/>
              <w:rPr>
                <w:lang w:val="en-GB"/>
              </w:rPr>
            </w:pPr>
            <w:del w:id="5521" w:author="Author">
              <w:r w:rsidRPr="000F6836" w:rsidDel="00E73EDC">
                <w:rPr>
                  <w:lang w:val="en-GB"/>
                </w:rPr>
                <w:tab/>
                <w:delText>—</w:delText>
              </w:r>
              <w:r w:rsidRPr="000F6836" w:rsidDel="00E73EDC">
                <w:rPr>
                  <w:lang w:val="en-GB"/>
                </w:rPr>
                <w:tab/>
                <w:delText>S&amp;P Global Ratings Europe Limited (LEI code:5493008B2TU3S6QE1E12)</w:delText>
              </w:r>
            </w:del>
          </w:p>
          <w:p w14:paraId="44894AA3" w14:textId="7653EE6F" w:rsidR="00842362" w:rsidRPr="000F6836" w:rsidDel="00E73EDC" w:rsidRDefault="00842362" w:rsidP="00842362">
            <w:pPr>
              <w:pStyle w:val="Point0"/>
              <w:rPr>
                <w:del w:id="5522" w:author="Author"/>
                <w:lang w:val="en-GB"/>
              </w:rPr>
            </w:pPr>
            <w:r w:rsidRPr="000F6836">
              <w:rPr>
                <w:lang w:val="en-GB"/>
              </w:rPr>
              <w:tab/>
              <w:t>—</w:t>
            </w:r>
            <w:r w:rsidRPr="000F6836">
              <w:rPr>
                <w:lang w:val="en-GB"/>
              </w:rPr>
              <w:tab/>
            </w:r>
            <w:del w:id="5523" w:author="Author">
              <w:r w:rsidRPr="000F6836" w:rsidDel="00E73EDC">
                <w:rPr>
                  <w:lang w:val="en-GB"/>
                </w:rPr>
                <w:delText>CRIF Ratings S.r.l. (LEI code: 8156001AB6A1D740F237)</w:delText>
              </w:r>
            </w:del>
          </w:p>
          <w:p w14:paraId="62013065" w14:textId="21BF52C6" w:rsidR="00842362" w:rsidRPr="000F6836" w:rsidDel="00E73EDC" w:rsidRDefault="00842362" w:rsidP="00842362">
            <w:pPr>
              <w:pStyle w:val="Point0"/>
              <w:rPr>
                <w:del w:id="5524" w:author="Author"/>
                <w:lang w:val="en-GB"/>
              </w:rPr>
            </w:pPr>
            <w:del w:id="5525" w:author="Author">
              <w:r w:rsidRPr="000F6836" w:rsidDel="00E73EDC">
                <w:rPr>
                  <w:lang w:val="en-GB"/>
                </w:rPr>
                <w:tab/>
                <w:delText>—</w:delText>
              </w:r>
              <w:r w:rsidRPr="000F6836" w:rsidDel="00E73EDC">
                <w:rPr>
                  <w:lang w:val="en-GB"/>
                </w:rPr>
                <w:tab/>
                <w:delText>Capital Intelligence Ratings Ltd (LEI code: 549300RE88OJP9J24Z18)</w:delText>
              </w:r>
            </w:del>
          </w:p>
          <w:p w14:paraId="62AA8315" w14:textId="312B4325" w:rsidR="00842362" w:rsidRPr="000F6836" w:rsidDel="00E73EDC" w:rsidRDefault="00842362" w:rsidP="00842362">
            <w:pPr>
              <w:pStyle w:val="Point0"/>
              <w:rPr>
                <w:del w:id="5526" w:author="Author"/>
                <w:lang w:val="en-GB"/>
              </w:rPr>
            </w:pPr>
            <w:del w:id="5527" w:author="Author">
              <w:r w:rsidRPr="000F6836" w:rsidDel="00E73EDC">
                <w:rPr>
                  <w:lang w:val="en-GB"/>
                </w:rPr>
                <w:tab/>
                <w:delText>—</w:delText>
              </w:r>
              <w:r w:rsidRPr="000F6836" w:rsidDel="00E73EDC">
                <w:rPr>
                  <w:lang w:val="en-GB"/>
                </w:rPr>
                <w:tab/>
                <w:delText>European Rating Agency, a.s. (LEI code: 097900BFME0000038276)</w:delText>
              </w:r>
            </w:del>
          </w:p>
          <w:p w14:paraId="4273A827" w14:textId="2FE8D93B" w:rsidR="00842362" w:rsidRPr="000F6836" w:rsidDel="00E73EDC" w:rsidRDefault="00842362" w:rsidP="00842362">
            <w:pPr>
              <w:pStyle w:val="Point0"/>
              <w:rPr>
                <w:del w:id="5528" w:author="Author"/>
                <w:lang w:val="en-GB"/>
              </w:rPr>
            </w:pPr>
            <w:del w:id="5529" w:author="Author">
              <w:r w:rsidRPr="000F6836" w:rsidDel="00E73EDC">
                <w:rPr>
                  <w:lang w:val="en-GB"/>
                </w:rPr>
                <w:tab/>
                <w:delText>—</w:delText>
              </w:r>
              <w:r w:rsidRPr="000F6836" w:rsidDel="00E73EDC">
                <w:rPr>
                  <w:lang w:val="en-GB"/>
                </w:rPr>
                <w:tab/>
                <w:delText>Axesor Risk Management SL (LEI code: 959800EC2RH76JYS3844)</w:delText>
              </w:r>
            </w:del>
          </w:p>
          <w:p w14:paraId="6A06ACBE" w14:textId="17687B8D" w:rsidR="00842362" w:rsidRPr="000F6836" w:rsidDel="00E73EDC" w:rsidRDefault="00842362" w:rsidP="00842362">
            <w:pPr>
              <w:pStyle w:val="Point0"/>
              <w:rPr>
                <w:del w:id="5530" w:author="Author"/>
                <w:lang w:val="en-GB"/>
              </w:rPr>
            </w:pPr>
            <w:del w:id="5531" w:author="Author">
              <w:r w:rsidRPr="000F6836" w:rsidDel="00E73EDC">
                <w:rPr>
                  <w:lang w:val="en-GB"/>
                </w:rPr>
                <w:tab/>
                <w:delText>—</w:delText>
              </w:r>
              <w:r w:rsidRPr="000F6836" w:rsidDel="00E73EDC">
                <w:rPr>
                  <w:lang w:val="en-GB"/>
                </w:rPr>
                <w:tab/>
                <w:delText>Cerved Rating Agency S.p.A. (LEI code: 8156004AB6C992A99368)</w:delText>
              </w:r>
            </w:del>
          </w:p>
          <w:p w14:paraId="1D1DE74B" w14:textId="7A943045" w:rsidR="00842362" w:rsidRPr="000F6836" w:rsidDel="00E73EDC" w:rsidRDefault="00842362" w:rsidP="00842362">
            <w:pPr>
              <w:pStyle w:val="Point0"/>
              <w:rPr>
                <w:del w:id="5532" w:author="Author"/>
                <w:lang w:val="en-GB"/>
              </w:rPr>
            </w:pPr>
            <w:del w:id="5533" w:author="Author">
              <w:r w:rsidRPr="000F6836" w:rsidDel="00E73EDC">
                <w:rPr>
                  <w:lang w:val="en-GB"/>
                </w:rPr>
                <w:tab/>
                <w:delText>—</w:delText>
              </w:r>
              <w:r w:rsidRPr="000F6836" w:rsidDel="00E73EDC">
                <w:rPr>
                  <w:lang w:val="en-GB"/>
                </w:rPr>
                <w:tab/>
                <w:delText>Kroll Bond Rating Agency (LEI code: 549300QYZ5CZYXTNZ676)</w:delText>
              </w:r>
            </w:del>
          </w:p>
          <w:p w14:paraId="1F3EDBCD" w14:textId="60620715" w:rsidR="00842362" w:rsidRPr="000F6836" w:rsidDel="00E73EDC" w:rsidRDefault="00842362" w:rsidP="00842362">
            <w:pPr>
              <w:pStyle w:val="Point0"/>
              <w:rPr>
                <w:del w:id="5534" w:author="Author"/>
                <w:lang w:val="en-GB"/>
              </w:rPr>
            </w:pPr>
            <w:del w:id="5535" w:author="Author">
              <w:r w:rsidRPr="000F6836" w:rsidDel="00E73EDC">
                <w:rPr>
                  <w:lang w:val="en-GB"/>
                </w:rPr>
                <w:tab/>
                <w:delText>—</w:delText>
              </w:r>
              <w:r w:rsidRPr="000F6836" w:rsidDel="00E73EDC">
                <w:rPr>
                  <w:lang w:val="en-GB"/>
                </w:rPr>
                <w:tab/>
                <w:delText>The Economist Intelligence Unit Ltd (LEI code: 213800Q7GRZWF95EWN10)</w:delText>
              </w:r>
            </w:del>
          </w:p>
          <w:p w14:paraId="4982F9C0" w14:textId="70235588" w:rsidR="00842362" w:rsidRPr="000F6836" w:rsidDel="00E73EDC" w:rsidRDefault="00842362" w:rsidP="00842362">
            <w:pPr>
              <w:pStyle w:val="Point0"/>
              <w:rPr>
                <w:del w:id="5536" w:author="Author"/>
                <w:lang w:val="en-GB"/>
              </w:rPr>
            </w:pPr>
            <w:del w:id="5537" w:author="Author">
              <w:r w:rsidRPr="000F6836" w:rsidDel="00E73EDC">
                <w:rPr>
                  <w:lang w:val="en-GB"/>
                </w:rPr>
                <w:tab/>
                <w:delText>—</w:delText>
              </w:r>
              <w:r w:rsidRPr="000F6836" w:rsidDel="00E73EDC">
                <w:rPr>
                  <w:lang w:val="en-GB"/>
                </w:rPr>
                <w:tab/>
                <w:delText>Dagong Europe Credit Rating Srl (Dagong Europe) (LEI code: 815600BF4FF53B7C6311)</w:delText>
              </w:r>
            </w:del>
          </w:p>
          <w:p w14:paraId="40B41005" w14:textId="0DA66317" w:rsidR="00842362" w:rsidRPr="000F6836" w:rsidDel="00E73EDC" w:rsidRDefault="00842362" w:rsidP="00842362">
            <w:pPr>
              <w:pStyle w:val="Point0"/>
              <w:rPr>
                <w:del w:id="5538" w:author="Author"/>
                <w:lang w:val="en-GB"/>
              </w:rPr>
            </w:pPr>
            <w:del w:id="5539" w:author="Author">
              <w:r w:rsidRPr="000F6836" w:rsidDel="00E73EDC">
                <w:rPr>
                  <w:lang w:val="en-GB"/>
                </w:rPr>
                <w:tab/>
                <w:delText>—</w:delText>
              </w:r>
              <w:r w:rsidRPr="000F6836" w:rsidDel="00E73EDC">
                <w:rPr>
                  <w:lang w:val="en-GB"/>
                </w:rPr>
                <w:tab/>
                <w:delText>Spread Research (LEI code: 969500HB6BVM2UJDOC52)</w:delText>
              </w:r>
            </w:del>
          </w:p>
          <w:p w14:paraId="56D75E6A" w14:textId="443F86A6" w:rsidR="00842362" w:rsidRPr="000F6836" w:rsidDel="00E73EDC" w:rsidRDefault="00842362" w:rsidP="00842362">
            <w:pPr>
              <w:pStyle w:val="Point0"/>
              <w:rPr>
                <w:del w:id="5540" w:author="Author"/>
                <w:lang w:val="en-GB"/>
              </w:rPr>
            </w:pPr>
            <w:del w:id="5541" w:author="Author">
              <w:r w:rsidRPr="000F6836" w:rsidDel="00E73EDC">
                <w:rPr>
                  <w:lang w:val="en-GB"/>
                </w:rPr>
                <w:tab/>
                <w:delText>—</w:delText>
              </w:r>
              <w:r w:rsidRPr="000F6836" w:rsidDel="00E73EDC">
                <w:rPr>
                  <w:lang w:val="en-GB"/>
                </w:rPr>
                <w:tab/>
                <w:delText>EuroRating Sp. z o.o. (LEI code: 25940027QWS5GMO74O03)</w:delText>
              </w:r>
            </w:del>
          </w:p>
          <w:p w14:paraId="1F4DF71B" w14:textId="27575DF0" w:rsidR="00842362" w:rsidRPr="000F6836" w:rsidDel="00E73EDC" w:rsidRDefault="00842362" w:rsidP="00842362">
            <w:pPr>
              <w:pStyle w:val="Point0"/>
              <w:rPr>
                <w:del w:id="5542" w:author="Author"/>
                <w:lang w:val="en-GB"/>
              </w:rPr>
            </w:pPr>
            <w:del w:id="5543" w:author="Author">
              <w:r w:rsidRPr="000F6836" w:rsidDel="00E73EDC">
                <w:rPr>
                  <w:lang w:val="en-GB"/>
                </w:rPr>
                <w:tab/>
                <w:delText>—</w:delText>
              </w:r>
              <w:r w:rsidRPr="000F6836" w:rsidDel="00E73EDC">
                <w:rPr>
                  <w:lang w:val="en-GB"/>
                </w:rPr>
                <w:tab/>
                <w:delText>HR Ratings de México, S.A. de C.V. (HR Ratings) (LEI code: 549300IFL3XJKTRHZ480)</w:delText>
              </w:r>
            </w:del>
          </w:p>
          <w:p w14:paraId="0D0D7E2F" w14:textId="41CE974F" w:rsidR="00842362" w:rsidRPr="000F6836" w:rsidDel="00E73EDC" w:rsidRDefault="00842362" w:rsidP="00842362">
            <w:pPr>
              <w:pStyle w:val="Point0"/>
              <w:rPr>
                <w:del w:id="5544" w:author="Author"/>
                <w:lang w:val="en-GB"/>
              </w:rPr>
            </w:pPr>
            <w:del w:id="5545" w:author="Author">
              <w:r w:rsidRPr="000F6836" w:rsidDel="00E73EDC">
                <w:rPr>
                  <w:lang w:val="en-GB"/>
                </w:rPr>
                <w:tab/>
                <w:delText>—</w:delText>
              </w:r>
              <w:r w:rsidRPr="000F6836" w:rsidDel="00E73EDC">
                <w:rPr>
                  <w:lang w:val="en-GB"/>
                </w:rPr>
                <w:tab/>
                <w:delText>Egan-Jones Ratings Co. (EJR) (LEI code: 54930016113PD33V1H31)</w:delText>
              </w:r>
            </w:del>
          </w:p>
          <w:p w14:paraId="59AE8D77" w14:textId="4BB8649A" w:rsidR="00842362" w:rsidRPr="000F6836" w:rsidDel="00E73EDC" w:rsidRDefault="00842362" w:rsidP="00842362">
            <w:pPr>
              <w:pStyle w:val="Point0"/>
              <w:rPr>
                <w:del w:id="5546" w:author="Author"/>
                <w:lang w:val="en-GB"/>
              </w:rPr>
            </w:pPr>
            <w:del w:id="5547" w:author="Author">
              <w:r w:rsidRPr="000F6836" w:rsidDel="00E73EDC">
                <w:rPr>
                  <w:lang w:val="en-GB"/>
                </w:rPr>
                <w:tab/>
                <w:delText>—</w:delText>
              </w:r>
              <w:r w:rsidRPr="000F6836" w:rsidDel="00E73EDC">
                <w:rPr>
                  <w:lang w:val="en-GB"/>
                </w:rPr>
                <w:tab/>
                <w:delText>modeFinance S.r.l. (LEI code: 815600B85A94A0122614)</w:delText>
              </w:r>
            </w:del>
          </w:p>
          <w:p w14:paraId="1875F782" w14:textId="0136A8B5" w:rsidR="00842362" w:rsidRPr="000F6836" w:rsidDel="00E73EDC" w:rsidRDefault="00842362" w:rsidP="00842362">
            <w:pPr>
              <w:pStyle w:val="Point0"/>
              <w:rPr>
                <w:del w:id="5548" w:author="Author"/>
                <w:lang w:val="en-GB"/>
              </w:rPr>
            </w:pPr>
            <w:del w:id="5549" w:author="Author">
              <w:r w:rsidRPr="000F6836" w:rsidDel="00E73EDC">
                <w:rPr>
                  <w:lang w:val="en-GB"/>
                </w:rPr>
                <w:tab/>
                <w:delText>—</w:delText>
              </w:r>
              <w:r w:rsidRPr="000F6836" w:rsidDel="00E73EDC">
                <w:rPr>
                  <w:lang w:val="en-GB"/>
                </w:rPr>
                <w:tab/>
                <w:delText>INC Rating Sp. z o.o. (LEI code: 259400SUBF5EPOGK0983)</w:delText>
              </w:r>
            </w:del>
          </w:p>
          <w:p w14:paraId="00A4F193" w14:textId="4337609B" w:rsidR="00842362" w:rsidRPr="000F6836" w:rsidDel="00E73EDC" w:rsidRDefault="00842362" w:rsidP="00842362">
            <w:pPr>
              <w:pStyle w:val="Point0"/>
              <w:rPr>
                <w:del w:id="5550" w:author="Author"/>
                <w:lang w:val="en-GB"/>
              </w:rPr>
            </w:pPr>
            <w:del w:id="5551" w:author="Author">
              <w:r w:rsidRPr="000F6836" w:rsidDel="00E73EDC">
                <w:rPr>
                  <w:lang w:val="en-GB"/>
                </w:rPr>
                <w:tab/>
                <w:delText>—</w:delText>
              </w:r>
              <w:r w:rsidRPr="000F6836" w:rsidDel="00E73EDC">
                <w:rPr>
                  <w:lang w:val="en-GB"/>
                </w:rPr>
                <w:tab/>
                <w:delText>Rating-Agentur Expert RA GmbH (LEI code: 213800P3OOBSGWN2UE81)</w:delText>
              </w:r>
            </w:del>
          </w:p>
          <w:p w14:paraId="52D4427C" w14:textId="1616737B" w:rsidR="00842362" w:rsidRPr="000F6836" w:rsidDel="00E73EDC" w:rsidRDefault="00842362" w:rsidP="00842362">
            <w:pPr>
              <w:pStyle w:val="Point0"/>
              <w:rPr>
                <w:del w:id="5552" w:author="Author"/>
                <w:lang w:val="en-GB"/>
              </w:rPr>
            </w:pPr>
            <w:del w:id="5553" w:author="Author">
              <w:r w:rsidRPr="000F6836" w:rsidDel="00E73EDC">
                <w:rPr>
                  <w:lang w:val="en-GB"/>
                </w:rPr>
                <w:lastRenderedPageBreak/>
                <w:tab/>
                <w:delText>—</w:delText>
              </w:r>
              <w:r w:rsidRPr="000F6836" w:rsidDel="00E73EDC">
                <w:rPr>
                  <w:lang w:val="en-GB"/>
                </w:rPr>
                <w:tab/>
                <w:delText>Kroll Bond Rating Agency Europe Limited (LEI code: 5493001NGHOLC41ZSK05)</w:delText>
              </w:r>
            </w:del>
          </w:p>
          <w:p w14:paraId="34075DB9" w14:textId="43C89931" w:rsidR="00842362" w:rsidRPr="000F6836" w:rsidDel="00E73EDC" w:rsidRDefault="00842362" w:rsidP="00842362">
            <w:pPr>
              <w:pStyle w:val="Point0"/>
              <w:rPr>
                <w:del w:id="5554" w:author="Author"/>
                <w:lang w:val="en-GB"/>
              </w:rPr>
            </w:pPr>
            <w:del w:id="5555" w:author="Author">
              <w:r w:rsidRPr="000F6836" w:rsidDel="00E73EDC">
                <w:rPr>
                  <w:lang w:val="en-GB"/>
                </w:rPr>
                <w:tab/>
                <w:delText>—</w:delText>
              </w:r>
              <w:r w:rsidRPr="000F6836" w:rsidDel="00E73EDC">
                <w:rPr>
                  <w:lang w:val="en-GB"/>
                </w:rPr>
                <w:tab/>
                <w:delText>Nordic Credit Rating AS (LEI code: 549300MLUDYVRQOOXS22)</w:delText>
              </w:r>
            </w:del>
          </w:p>
          <w:p w14:paraId="19A35CDF" w14:textId="69B1EDB0" w:rsidR="00842362" w:rsidRPr="000F6836" w:rsidDel="00E73EDC" w:rsidRDefault="00842362" w:rsidP="00842362">
            <w:pPr>
              <w:pStyle w:val="Point0"/>
              <w:rPr>
                <w:del w:id="5556" w:author="Author"/>
                <w:lang w:val="en-GB"/>
              </w:rPr>
            </w:pPr>
            <w:del w:id="5557" w:author="Author">
              <w:r w:rsidRPr="000F6836" w:rsidDel="00E73EDC">
                <w:rPr>
                  <w:lang w:val="en-GB"/>
                </w:rPr>
                <w:tab/>
                <w:delText>—</w:delText>
              </w:r>
              <w:r w:rsidRPr="000F6836" w:rsidDel="00E73EDC">
                <w:rPr>
                  <w:lang w:val="en-GB"/>
                </w:rPr>
                <w:tab/>
                <w:delText>DBRS Rating GmbH (LEI code: 54930033N1HPUEY7I370)</w:delText>
              </w:r>
            </w:del>
          </w:p>
          <w:p w14:paraId="2B2EA89C" w14:textId="78ABC0FC" w:rsidR="00842362" w:rsidRPr="000F6836" w:rsidDel="00E73EDC" w:rsidRDefault="00842362" w:rsidP="00842362">
            <w:pPr>
              <w:pStyle w:val="Point0"/>
              <w:rPr>
                <w:del w:id="5558" w:author="Author"/>
                <w:lang w:val="en-GB"/>
              </w:rPr>
            </w:pPr>
            <w:del w:id="5559" w:author="Author">
              <w:r w:rsidRPr="000F6836" w:rsidDel="00E73EDC">
                <w:rPr>
                  <w:lang w:val="en-GB"/>
                </w:rPr>
                <w:tab/>
                <w:delText>—</w:delText>
              </w:r>
              <w:r w:rsidRPr="000F6836" w:rsidDel="00E73EDC">
                <w:rPr>
                  <w:lang w:val="en-GB"/>
                </w:rPr>
                <w:tab/>
                <w:delText>Beyond Ratings SAS (LEI code: 9695006ORIPPZ3QSM810)</w:delText>
              </w:r>
            </w:del>
          </w:p>
          <w:p w14:paraId="38073B18" w14:textId="4163CB81" w:rsidR="00842362" w:rsidRPr="000F6836" w:rsidDel="00E73EDC" w:rsidRDefault="00842362" w:rsidP="00842362">
            <w:pPr>
              <w:pStyle w:val="Point0"/>
              <w:rPr>
                <w:del w:id="5560" w:author="Author"/>
                <w:lang w:val="en-GB"/>
              </w:rPr>
            </w:pPr>
            <w:del w:id="5561" w:author="Author">
              <w:r w:rsidRPr="000F6836" w:rsidDel="00E73EDC">
                <w:rPr>
                  <w:lang w:val="en-GB"/>
                </w:rPr>
                <w:tab/>
                <w:delText>—</w:delText>
              </w:r>
              <w:r w:rsidRPr="000F6836" w:rsidDel="00E73EDC">
                <w:rPr>
                  <w:lang w:val="en-GB"/>
                </w:rPr>
                <w:tab/>
                <w:delText>Other nominated ECAI</w:delText>
              </w:r>
            </w:del>
          </w:p>
          <w:p w14:paraId="3924898E" w14:textId="4F1BC3DF" w:rsidR="00842362" w:rsidRPr="000F6836" w:rsidRDefault="00842362" w:rsidP="00842362">
            <w:pPr>
              <w:pStyle w:val="Point0"/>
              <w:rPr>
                <w:lang w:val="en-GB"/>
              </w:rPr>
            </w:pPr>
            <w:del w:id="5562" w:author="Author">
              <w:r w:rsidRPr="000F6836" w:rsidDel="00E73EDC">
                <w:rPr>
                  <w:lang w:val="en-GB"/>
                </w:rPr>
                <w:tab/>
                <w:delText>—</w:delText>
              </w:r>
              <w:r w:rsidRPr="000F6836" w:rsidDel="00E73EDC">
                <w:rPr>
                  <w:lang w:val="en-GB"/>
                </w:rPr>
                <w:tab/>
                <w:delText>Multiple ECAI</w:delText>
              </w:r>
            </w:del>
          </w:p>
        </w:tc>
      </w:tr>
      <w:tr w:rsidR="00842362" w:rsidRPr="000F6836" w14:paraId="6FE6DE99" w14:textId="77777777" w:rsidTr="00902DCD">
        <w:tc>
          <w:tcPr>
            <w:tcW w:w="1486" w:type="dxa"/>
            <w:tcBorders>
              <w:top w:val="single" w:sz="2" w:space="0" w:color="auto"/>
              <w:left w:val="single" w:sz="2" w:space="0" w:color="auto"/>
              <w:bottom w:val="single" w:sz="2" w:space="0" w:color="auto"/>
              <w:right w:val="single" w:sz="2" w:space="0" w:color="auto"/>
            </w:tcBorders>
          </w:tcPr>
          <w:p w14:paraId="13B1071F" w14:textId="77777777" w:rsidR="00842362" w:rsidRPr="000F6836" w:rsidRDefault="00842362" w:rsidP="00842362">
            <w:pPr>
              <w:pStyle w:val="NormalLeft"/>
              <w:rPr>
                <w:lang w:val="en-GB"/>
              </w:rPr>
            </w:pPr>
            <w:r w:rsidRPr="000F6836">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096ADC8C" w14:textId="77777777" w:rsidR="00842362" w:rsidRPr="000F6836" w:rsidRDefault="00842362" w:rsidP="00842362">
            <w:pPr>
              <w:pStyle w:val="NormalLeft"/>
              <w:rPr>
                <w:lang w:val="en-GB"/>
              </w:rPr>
            </w:pPr>
            <w:r w:rsidRPr="000F6836">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57F2FC3" w14:textId="00D13E49" w:rsidR="00842362" w:rsidRPr="000F6836" w:rsidRDefault="00842362" w:rsidP="00842362">
            <w:pPr>
              <w:pStyle w:val="NormalLeft"/>
              <w:rPr>
                <w:lang w:val="en-GB"/>
              </w:rPr>
            </w:pPr>
            <w:r w:rsidRPr="000F6836">
              <w:rPr>
                <w:lang w:val="en-GB"/>
              </w:rPr>
              <w:t>Identify the credit quality step attributed to the reinsurer. The credit quality step shall reflect any readjustments to the credit quality made internally by the group that use the standard formula.</w:t>
            </w:r>
          </w:p>
          <w:p w14:paraId="5B5842D3" w14:textId="77777777" w:rsidR="00842362" w:rsidRPr="000F6836" w:rsidRDefault="00842362" w:rsidP="00842362">
            <w:pPr>
              <w:pStyle w:val="NormalLeft"/>
              <w:rPr>
                <w:lang w:val="en-GB"/>
              </w:rPr>
            </w:pPr>
            <w:r w:rsidRPr="000F6836">
              <w:rPr>
                <w:lang w:val="en-GB"/>
              </w:rPr>
              <w:t>One of the options in the following closed list shall be used:</w:t>
            </w:r>
          </w:p>
          <w:p w14:paraId="64088393" w14:textId="77777777" w:rsidR="00842362" w:rsidRPr="000F6836" w:rsidRDefault="00842362" w:rsidP="00842362">
            <w:pPr>
              <w:pStyle w:val="NormalLeft"/>
              <w:rPr>
                <w:lang w:val="en-GB"/>
              </w:rPr>
            </w:pPr>
            <w:r w:rsidRPr="000F6836">
              <w:rPr>
                <w:lang w:val="en-GB"/>
              </w:rPr>
              <w:t>0 — Credit quality step 0</w:t>
            </w:r>
          </w:p>
          <w:p w14:paraId="35AC7FF6" w14:textId="77777777" w:rsidR="00842362" w:rsidRPr="000F6836" w:rsidRDefault="00842362" w:rsidP="00842362">
            <w:pPr>
              <w:pStyle w:val="NormalLeft"/>
              <w:rPr>
                <w:lang w:val="en-GB"/>
              </w:rPr>
            </w:pPr>
          </w:p>
          <w:p w14:paraId="35B5C6E0" w14:textId="77777777" w:rsidR="00842362" w:rsidRPr="000F6836" w:rsidRDefault="00842362" w:rsidP="00842362">
            <w:pPr>
              <w:pStyle w:val="NormalLeft"/>
              <w:rPr>
                <w:lang w:val="en-GB"/>
              </w:rPr>
            </w:pPr>
            <w:r w:rsidRPr="000F6836">
              <w:rPr>
                <w:lang w:val="en-GB"/>
              </w:rPr>
              <w:t>1 — Credit quality step 1</w:t>
            </w:r>
          </w:p>
          <w:p w14:paraId="199B564B" w14:textId="77777777" w:rsidR="00842362" w:rsidRPr="000F6836" w:rsidRDefault="00842362" w:rsidP="00842362">
            <w:pPr>
              <w:pStyle w:val="NormalLeft"/>
              <w:rPr>
                <w:lang w:val="en-GB"/>
              </w:rPr>
            </w:pPr>
            <w:r w:rsidRPr="000F6836">
              <w:rPr>
                <w:lang w:val="en-GB"/>
              </w:rPr>
              <w:t>2 — Credit quality step 2</w:t>
            </w:r>
          </w:p>
          <w:p w14:paraId="774A49B1" w14:textId="77777777" w:rsidR="00842362" w:rsidRPr="000F6836" w:rsidRDefault="00842362" w:rsidP="00842362">
            <w:pPr>
              <w:pStyle w:val="NormalLeft"/>
              <w:rPr>
                <w:lang w:val="en-GB"/>
              </w:rPr>
            </w:pPr>
            <w:r w:rsidRPr="000F6836">
              <w:rPr>
                <w:lang w:val="en-GB"/>
              </w:rPr>
              <w:t>3 — Credit quality step 3</w:t>
            </w:r>
          </w:p>
          <w:p w14:paraId="77FA1252" w14:textId="77777777" w:rsidR="00842362" w:rsidRPr="000F6836" w:rsidRDefault="00842362" w:rsidP="00842362">
            <w:pPr>
              <w:pStyle w:val="NormalLeft"/>
              <w:rPr>
                <w:lang w:val="en-GB"/>
              </w:rPr>
            </w:pPr>
            <w:r w:rsidRPr="000F6836">
              <w:rPr>
                <w:lang w:val="en-GB"/>
              </w:rPr>
              <w:t>4 — Credit quality step 4</w:t>
            </w:r>
          </w:p>
          <w:p w14:paraId="4F9DB9EA" w14:textId="77777777" w:rsidR="00842362" w:rsidRPr="000F6836" w:rsidRDefault="00842362" w:rsidP="00842362">
            <w:pPr>
              <w:pStyle w:val="NormalLeft"/>
              <w:rPr>
                <w:lang w:val="en-GB"/>
              </w:rPr>
            </w:pPr>
            <w:r w:rsidRPr="000F6836">
              <w:rPr>
                <w:lang w:val="en-GB"/>
              </w:rPr>
              <w:t>5 — Credit quality step 5</w:t>
            </w:r>
          </w:p>
          <w:p w14:paraId="70F23606" w14:textId="77777777" w:rsidR="00842362" w:rsidRPr="000F6836" w:rsidRDefault="00842362" w:rsidP="00842362">
            <w:pPr>
              <w:pStyle w:val="NormalLeft"/>
              <w:rPr>
                <w:lang w:val="en-GB"/>
              </w:rPr>
            </w:pPr>
            <w:r w:rsidRPr="000F6836">
              <w:rPr>
                <w:lang w:val="en-GB"/>
              </w:rPr>
              <w:t>6 — Credit quality step 6</w:t>
            </w:r>
          </w:p>
          <w:p w14:paraId="46C4330A" w14:textId="03C6FD2C" w:rsidR="00842362" w:rsidRPr="000F6836" w:rsidRDefault="00842362" w:rsidP="00842362">
            <w:pPr>
              <w:pStyle w:val="NormalLeft"/>
              <w:rPr>
                <w:lang w:val="en-GB"/>
              </w:rPr>
            </w:pPr>
            <w:r w:rsidRPr="000F6836">
              <w:rPr>
                <w:lang w:val="en-GB"/>
              </w:rPr>
              <w:t>9 — No rating available</w:t>
            </w:r>
          </w:p>
        </w:tc>
      </w:tr>
      <w:tr w:rsidR="00842362" w:rsidRPr="000F6836" w14:paraId="4C53A226" w14:textId="77777777" w:rsidTr="00902DCD">
        <w:tc>
          <w:tcPr>
            <w:tcW w:w="1486" w:type="dxa"/>
            <w:tcBorders>
              <w:top w:val="single" w:sz="2" w:space="0" w:color="auto"/>
              <w:left w:val="single" w:sz="2" w:space="0" w:color="auto"/>
              <w:bottom w:val="single" w:sz="2" w:space="0" w:color="auto"/>
              <w:right w:val="single" w:sz="2" w:space="0" w:color="auto"/>
            </w:tcBorders>
          </w:tcPr>
          <w:p w14:paraId="06F676DE" w14:textId="77777777" w:rsidR="00842362" w:rsidRPr="000F6836" w:rsidRDefault="00842362" w:rsidP="00842362">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383AC9B0" w14:textId="77777777" w:rsidR="00842362" w:rsidRPr="000F6836" w:rsidRDefault="00842362" w:rsidP="00842362">
            <w:pPr>
              <w:pStyle w:val="NormalLeft"/>
              <w:rPr>
                <w:lang w:val="en-GB"/>
              </w:rPr>
            </w:pPr>
            <w:r w:rsidRPr="000F6836">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425830C4" w14:textId="77777777" w:rsidR="00842362" w:rsidRPr="000F6836" w:rsidRDefault="00842362" w:rsidP="00842362">
            <w:pPr>
              <w:pStyle w:val="NormalLeft"/>
              <w:rPr>
                <w:lang w:val="en-GB"/>
              </w:rPr>
            </w:pPr>
            <w:r w:rsidRPr="000F6836">
              <w:rPr>
                <w:lang w:val="en-GB"/>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3F806891" w14:textId="77777777" w:rsidR="00616968" w:rsidRPr="000F6836" w:rsidRDefault="00616968" w:rsidP="00616968">
      <w:pPr>
        <w:rPr>
          <w:lang w:val="en-GB"/>
        </w:rPr>
      </w:pPr>
    </w:p>
    <w:p w14:paraId="3C385792" w14:textId="77777777" w:rsidR="00616968" w:rsidRPr="000F6836" w:rsidRDefault="00616968" w:rsidP="00616968">
      <w:pPr>
        <w:pStyle w:val="ManualHeading2"/>
        <w:numPr>
          <w:ilvl w:val="0"/>
          <w:numId w:val="0"/>
        </w:numPr>
        <w:ind w:left="851" w:hanging="851"/>
        <w:rPr>
          <w:lang w:val="en-GB"/>
        </w:rPr>
      </w:pPr>
      <w:r w:rsidRPr="000F6836">
        <w:rPr>
          <w:i/>
          <w:lang w:val="en-GB"/>
        </w:rPr>
        <w:t>S.31.02 — Special Purpose Vehicles</w:t>
      </w:r>
    </w:p>
    <w:p w14:paraId="58844E29" w14:textId="77777777" w:rsidR="00616968" w:rsidRPr="000F6836" w:rsidRDefault="00616968" w:rsidP="00616968">
      <w:pPr>
        <w:rPr>
          <w:lang w:val="en-GB"/>
        </w:rPr>
      </w:pPr>
      <w:r w:rsidRPr="000F6836">
        <w:rPr>
          <w:i/>
          <w:lang w:val="en-GB"/>
        </w:rPr>
        <w:t>General comments:</w:t>
      </w:r>
    </w:p>
    <w:p w14:paraId="66B757BB" w14:textId="77777777" w:rsidR="00616968" w:rsidRPr="000F6836" w:rsidRDefault="00616968" w:rsidP="00616968">
      <w:pPr>
        <w:rPr>
          <w:lang w:val="en-GB"/>
        </w:rPr>
      </w:pPr>
      <w:r w:rsidRPr="000F6836">
        <w:rPr>
          <w:lang w:val="en-GB"/>
        </w:rPr>
        <w:t>This section relates to annual submission of information for groups.</w:t>
      </w:r>
    </w:p>
    <w:p w14:paraId="22AD7CCC" w14:textId="77777777" w:rsidR="00616968" w:rsidRPr="000F6836" w:rsidRDefault="00616968" w:rsidP="00616968">
      <w:pPr>
        <w:rPr>
          <w:lang w:val="en-GB"/>
        </w:rPr>
      </w:pPr>
      <w:r w:rsidRPr="000F6836">
        <w:rPr>
          <w:lang w:val="en-GB"/>
        </w:rPr>
        <w:t>This template is relevant for each group transferring risk(s) to a Special Purpose Vehicle (SPV), to ensure sufficient disclosure has been made where SPVs are used as alternative risk transfer methods to traditional reinsurance treaties.</w:t>
      </w:r>
    </w:p>
    <w:p w14:paraId="74996C1B" w14:textId="77777777" w:rsidR="00616968" w:rsidRPr="000F6836" w:rsidRDefault="00616968" w:rsidP="00616968">
      <w:pPr>
        <w:rPr>
          <w:lang w:val="en-GB"/>
        </w:rPr>
      </w:pPr>
      <w:r w:rsidRPr="000F6836">
        <w:rPr>
          <w:lang w:val="en-GB"/>
        </w:rPr>
        <w:t>The template applies to the use of:</w:t>
      </w:r>
    </w:p>
    <w:p w14:paraId="3CD54B62" w14:textId="77777777" w:rsidR="00616968" w:rsidRPr="000F6836" w:rsidRDefault="00616968" w:rsidP="00616968">
      <w:pPr>
        <w:pStyle w:val="Point0"/>
        <w:rPr>
          <w:lang w:val="en-GB"/>
        </w:rPr>
      </w:pPr>
      <w:r w:rsidRPr="000F6836">
        <w:rPr>
          <w:lang w:val="en-GB"/>
        </w:rPr>
        <w:tab/>
        <w:t>e)</w:t>
      </w:r>
      <w:r w:rsidRPr="000F6836">
        <w:rPr>
          <w:lang w:val="en-GB"/>
        </w:rPr>
        <w:tab/>
        <w:t>SPVs defined under Article 13 (26) and authorised under Article 211 (1) of Directive 2009/138/EC;</w:t>
      </w:r>
    </w:p>
    <w:p w14:paraId="5DB9C6F1" w14:textId="77777777" w:rsidR="00616968" w:rsidRPr="000F6836" w:rsidRDefault="00616968" w:rsidP="00616968">
      <w:pPr>
        <w:pStyle w:val="Point0"/>
        <w:rPr>
          <w:lang w:val="en-GB"/>
        </w:rPr>
      </w:pPr>
      <w:r w:rsidRPr="000F6836">
        <w:rPr>
          <w:lang w:val="en-GB"/>
        </w:rPr>
        <w:tab/>
        <w:t>f)</w:t>
      </w:r>
      <w:r w:rsidRPr="000F6836">
        <w:rPr>
          <w:lang w:val="en-GB"/>
        </w:rPr>
        <w:tab/>
        <w:t>SPVs meeting conditions of Article 211 (3) of Directive 2009/138/EC;</w:t>
      </w:r>
    </w:p>
    <w:p w14:paraId="3B11EB4F" w14:textId="77777777" w:rsidR="00616968" w:rsidRPr="000F6836" w:rsidRDefault="00616968" w:rsidP="00616968">
      <w:pPr>
        <w:pStyle w:val="Point0"/>
        <w:rPr>
          <w:lang w:val="en-GB"/>
        </w:rPr>
      </w:pPr>
      <w:r w:rsidRPr="000F6836">
        <w:rPr>
          <w:lang w:val="en-GB"/>
        </w:rPr>
        <w:lastRenderedPageBreak/>
        <w:tab/>
        <w:t>g)</w:t>
      </w:r>
      <w:r w:rsidRPr="000F6836">
        <w:rPr>
          <w:lang w:val="en-GB"/>
        </w:rPr>
        <w:tab/>
        <w:t>SPVs regulated by third country supervisors where these meet equivalent measures to the conditions set out in Article 211 (2) of Directive 2009/138/EC;</w:t>
      </w:r>
    </w:p>
    <w:p w14:paraId="397D14C9" w14:textId="77777777" w:rsidR="00616968" w:rsidRPr="000F6836" w:rsidRDefault="00616968" w:rsidP="00616968">
      <w:pPr>
        <w:pStyle w:val="Point0"/>
        <w:rPr>
          <w:lang w:val="en-GB"/>
        </w:rPr>
      </w:pPr>
      <w:r w:rsidRPr="000F6836">
        <w:rPr>
          <w:lang w:val="en-GB"/>
        </w:rPr>
        <w:tab/>
        <w:t>h)</w:t>
      </w:r>
      <w:r w:rsidRPr="000F6836">
        <w:rPr>
          <w:lang w:val="en-GB"/>
        </w:rPr>
        <w:tab/>
        <w:t>Other SPVs, not meeting the definitions above, where risks are transferred under arrangements with the economic substance of a reinsurance contract.</w:t>
      </w:r>
    </w:p>
    <w:p w14:paraId="0E9329C1" w14:textId="77777777" w:rsidR="00616968" w:rsidRPr="000F6836" w:rsidRDefault="00616968" w:rsidP="00616968">
      <w:pPr>
        <w:rPr>
          <w:lang w:val="en-GB"/>
        </w:rPr>
      </w:pPr>
      <w:r w:rsidRPr="000F6836">
        <w:rPr>
          <w:lang w:val="en-GB"/>
        </w:rPr>
        <w:t>The template covers risk mitigation techniques (recognised or not) carried out by the (re)insurance undertaking within the scope of group supervision whereby a SPV assumes risks from the undertaking within the scope of group supervision through a reinsurance contract; or assume insurance risks from the undertaking within the scope of group supervision transferred through a similar arrangement that is ‘reinsurance like’.</w:t>
      </w:r>
    </w:p>
    <w:p w14:paraId="3EB59692" w14:textId="77777777" w:rsidR="00616968" w:rsidRPr="000F6836" w:rsidRDefault="00616968" w:rsidP="00616968">
      <w:pPr>
        <w:rPr>
          <w:lang w:val="en-GB"/>
        </w:rPr>
      </w:pPr>
      <w:r w:rsidRPr="000F6836">
        <w:rPr>
          <w:lang w:val="en-GB"/>
        </w:rPr>
        <w:t>This template shall include data of special purpose vehicles to which the participating insurance or reinsurance undertaking or one of its insurance or reinsurance subsidiaries has transferred risk.</w:t>
      </w:r>
    </w:p>
    <w:tbl>
      <w:tblPr>
        <w:tblW w:w="0" w:type="auto"/>
        <w:tblLayout w:type="fixed"/>
        <w:tblLook w:val="0000" w:firstRow="0" w:lastRow="0" w:firstColumn="0" w:lastColumn="0" w:noHBand="0" w:noVBand="0"/>
      </w:tblPr>
      <w:tblGrid>
        <w:gridCol w:w="1486"/>
        <w:gridCol w:w="1764"/>
        <w:gridCol w:w="6036"/>
      </w:tblGrid>
      <w:tr w:rsidR="00616968" w:rsidRPr="000F6836" w14:paraId="18083789" w14:textId="77777777" w:rsidTr="00915624">
        <w:tc>
          <w:tcPr>
            <w:tcW w:w="1486" w:type="dxa"/>
            <w:tcBorders>
              <w:top w:val="single" w:sz="2" w:space="0" w:color="auto"/>
              <w:left w:val="single" w:sz="2" w:space="0" w:color="auto"/>
              <w:bottom w:val="single" w:sz="2" w:space="0" w:color="auto"/>
              <w:right w:val="single" w:sz="2" w:space="0" w:color="auto"/>
            </w:tcBorders>
          </w:tcPr>
          <w:p w14:paraId="575E477D"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6E96831"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534EFB36"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EA8FEDE" w14:textId="77777777" w:rsidTr="00915624">
        <w:tc>
          <w:tcPr>
            <w:tcW w:w="1486" w:type="dxa"/>
            <w:tcBorders>
              <w:top w:val="single" w:sz="2" w:space="0" w:color="auto"/>
              <w:left w:val="single" w:sz="2" w:space="0" w:color="auto"/>
              <w:bottom w:val="single" w:sz="2" w:space="0" w:color="auto"/>
              <w:right w:val="single" w:sz="2" w:space="0" w:color="auto"/>
            </w:tcBorders>
          </w:tcPr>
          <w:p w14:paraId="0E475259"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12ED00F" w14:textId="77777777" w:rsidR="00616968" w:rsidRPr="000F6836" w:rsidRDefault="00616968" w:rsidP="00915624">
            <w:pPr>
              <w:pStyle w:val="NormalLeft"/>
              <w:rPr>
                <w:lang w:val="en-GB"/>
              </w:rPr>
            </w:pPr>
            <w:r w:rsidRPr="000F6836">
              <w:rPr>
                <w:lang w:val="en-GB"/>
              </w:rPr>
              <w:t>Name of reinsured undertaking</w:t>
            </w:r>
          </w:p>
        </w:tc>
        <w:tc>
          <w:tcPr>
            <w:tcW w:w="6036" w:type="dxa"/>
            <w:tcBorders>
              <w:top w:val="single" w:sz="2" w:space="0" w:color="auto"/>
              <w:left w:val="single" w:sz="2" w:space="0" w:color="auto"/>
              <w:bottom w:val="single" w:sz="2" w:space="0" w:color="auto"/>
              <w:right w:val="single" w:sz="2" w:space="0" w:color="auto"/>
            </w:tcBorders>
          </w:tcPr>
          <w:p w14:paraId="5BF0C456" w14:textId="77777777" w:rsidR="00616968" w:rsidRPr="000F6836" w:rsidRDefault="00616968" w:rsidP="00915624">
            <w:pPr>
              <w:pStyle w:val="NormalLeft"/>
              <w:rPr>
                <w:lang w:val="en-GB"/>
              </w:rPr>
            </w:pPr>
            <w:r w:rsidRPr="000F6836">
              <w:rPr>
                <w:lang w:val="en-GB"/>
              </w:rPr>
              <w:t>Identify the legal name of the reinsured undertaking, identifying the cedent (re)insurance undertaking within the scope of group supervision.</w:t>
            </w:r>
          </w:p>
        </w:tc>
      </w:tr>
      <w:tr w:rsidR="00616968" w:rsidRPr="000F6836" w14:paraId="0C34CD02" w14:textId="77777777" w:rsidTr="00915624">
        <w:tc>
          <w:tcPr>
            <w:tcW w:w="1486" w:type="dxa"/>
            <w:tcBorders>
              <w:top w:val="single" w:sz="2" w:space="0" w:color="auto"/>
              <w:left w:val="single" w:sz="2" w:space="0" w:color="auto"/>
              <w:bottom w:val="single" w:sz="2" w:space="0" w:color="auto"/>
              <w:right w:val="single" w:sz="2" w:space="0" w:color="auto"/>
            </w:tcBorders>
          </w:tcPr>
          <w:p w14:paraId="74466C80" w14:textId="77777777" w:rsidR="00616968" w:rsidRPr="000F6836" w:rsidRDefault="00616968" w:rsidP="00915624">
            <w:pPr>
              <w:pStyle w:val="NormalLeft"/>
              <w:rPr>
                <w:lang w:val="en-GB"/>
              </w:rPr>
            </w:pPr>
            <w:r w:rsidRPr="000F6836">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4CBD733E"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1AFAFE66" w14:textId="77777777" w:rsidR="00616968" w:rsidRPr="000F6836" w:rsidRDefault="00616968" w:rsidP="00915624">
            <w:pPr>
              <w:pStyle w:val="NormalLeft"/>
              <w:rPr>
                <w:lang w:val="en-GB"/>
              </w:rPr>
            </w:pPr>
            <w:r w:rsidRPr="000F6836">
              <w:rPr>
                <w:lang w:val="en-GB"/>
              </w:rPr>
              <w:t>Identification code by this order of priority:</w:t>
            </w:r>
          </w:p>
          <w:p w14:paraId="29FE3F9C" w14:textId="1DADC953" w:rsidR="00616968" w:rsidRPr="00A43401" w:rsidRDefault="00616968" w:rsidP="00A43401">
            <w:pPr>
              <w:pStyle w:val="Tiret0"/>
              <w:numPr>
                <w:ilvl w:val="0"/>
                <w:numId w:val="14"/>
              </w:numPr>
              <w:ind w:left="851" w:hanging="851"/>
              <w:rPr>
                <w:lang w:val="en-GB"/>
              </w:rPr>
            </w:pPr>
            <w:r w:rsidRPr="00A43401">
              <w:rPr>
                <w:lang w:val="en-GB"/>
              </w:rPr>
              <w:t>Legal Entity Identifier (LEI)</w:t>
            </w:r>
            <w:ins w:id="5563" w:author="Author">
              <w:r w:rsidR="00A43401" w:rsidRPr="00A43401">
                <w:rPr>
                  <w:lang w:val="en-GB"/>
                </w:rPr>
                <w:t xml:space="preserve"> mandatory if existing</w:t>
              </w:r>
            </w:ins>
            <w:r w:rsidRPr="00A43401">
              <w:rPr>
                <w:lang w:val="en-GB"/>
              </w:rPr>
              <w:t>;</w:t>
            </w:r>
          </w:p>
          <w:p w14:paraId="19DB1220" w14:textId="284B58A2" w:rsidR="00616968" w:rsidRPr="000F6836" w:rsidRDefault="00616968" w:rsidP="00915624">
            <w:pPr>
              <w:pStyle w:val="Tiret0"/>
              <w:numPr>
                <w:ilvl w:val="0"/>
                <w:numId w:val="14"/>
              </w:numPr>
              <w:ind w:left="851" w:hanging="851"/>
              <w:rPr>
                <w:lang w:val="en-GB"/>
              </w:rPr>
            </w:pPr>
            <w:r w:rsidRPr="000F6836">
              <w:rPr>
                <w:lang w:val="en-GB"/>
              </w:rPr>
              <w:t>Specific code</w:t>
            </w:r>
            <w:ins w:id="5564" w:author="Author">
              <w:r w:rsidR="00A43401" w:rsidRPr="000F6836">
                <w:rPr>
                  <w:lang w:val="en-GB"/>
                </w:rPr>
                <w:t xml:space="preserve"> in case of absence of LEI code</w:t>
              </w:r>
              <w:r w:rsidR="00A43401">
                <w:rPr>
                  <w:lang w:val="en-GB"/>
                </w:rPr>
                <w:t>.</w:t>
              </w:r>
            </w:ins>
          </w:p>
          <w:p w14:paraId="04530FEC" w14:textId="77777777" w:rsidR="00616968" w:rsidRPr="000F6836" w:rsidRDefault="00616968" w:rsidP="00915624">
            <w:pPr>
              <w:pStyle w:val="NormalLeft"/>
              <w:rPr>
                <w:lang w:val="en-GB"/>
              </w:rPr>
            </w:pPr>
            <w:r w:rsidRPr="000F6836">
              <w:rPr>
                <w:lang w:val="en-GB"/>
              </w:rPr>
              <w:t>Specific code:</w:t>
            </w:r>
          </w:p>
          <w:p w14:paraId="0196905A" w14:textId="6FD99B00" w:rsidR="00616968" w:rsidRPr="000F6836" w:rsidRDefault="00616968" w:rsidP="00915624">
            <w:pPr>
              <w:pStyle w:val="Tiret0"/>
              <w:numPr>
                <w:ilvl w:val="0"/>
                <w:numId w:val="14"/>
              </w:numPr>
              <w:ind w:left="851" w:hanging="851"/>
              <w:rPr>
                <w:lang w:val="en-GB"/>
              </w:rPr>
            </w:pPr>
            <w:r w:rsidRPr="000F6836">
              <w:rPr>
                <w:lang w:val="en-GB"/>
              </w:rPr>
              <w:t xml:space="preserve">For </w:t>
            </w:r>
            <w:del w:id="5565"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 xml:space="preserve">EEA regulated undertakings </w:t>
            </w:r>
            <w:ins w:id="5566"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082C8858"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F773B90"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DBD2F81" w14:textId="77777777" w:rsidTr="00915624">
        <w:tc>
          <w:tcPr>
            <w:tcW w:w="1486" w:type="dxa"/>
            <w:tcBorders>
              <w:top w:val="single" w:sz="2" w:space="0" w:color="auto"/>
              <w:left w:val="single" w:sz="2" w:space="0" w:color="auto"/>
              <w:bottom w:val="single" w:sz="2" w:space="0" w:color="auto"/>
              <w:right w:val="single" w:sz="2" w:space="0" w:color="auto"/>
            </w:tcBorders>
          </w:tcPr>
          <w:p w14:paraId="60A97EB5"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16ED80E" w14:textId="77777777" w:rsidR="00616968" w:rsidRPr="000F6836" w:rsidRDefault="00616968" w:rsidP="00915624">
            <w:pPr>
              <w:pStyle w:val="NormalLeft"/>
              <w:rPr>
                <w:lang w:val="en-GB"/>
              </w:rPr>
            </w:pPr>
            <w:r w:rsidRPr="000F6836">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2870D096" w14:textId="77777777" w:rsidR="00616968" w:rsidRPr="000F6836" w:rsidRDefault="00616968" w:rsidP="00915624">
            <w:pPr>
              <w:pStyle w:val="NormalLeft"/>
              <w:rPr>
                <w:lang w:val="en-GB"/>
              </w:rPr>
            </w:pPr>
            <w:r w:rsidRPr="000F6836">
              <w:rPr>
                <w:lang w:val="en-GB"/>
              </w:rPr>
              <w:t>Internal code attributed to the SPV by the undertaking by this order of priority:</w:t>
            </w:r>
          </w:p>
          <w:p w14:paraId="0AFECEE8"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6C544789" w14:textId="77777777" w:rsidR="00616968" w:rsidRPr="000F6836" w:rsidRDefault="00616968" w:rsidP="00915624">
            <w:pPr>
              <w:pStyle w:val="Tiret0"/>
              <w:numPr>
                <w:ilvl w:val="0"/>
                <w:numId w:val="14"/>
              </w:numPr>
              <w:ind w:left="851" w:hanging="851"/>
              <w:rPr>
                <w:lang w:val="en-GB"/>
              </w:rPr>
            </w:pPr>
            <w:r w:rsidRPr="000F6836">
              <w:rPr>
                <w:lang w:val="en-GB"/>
              </w:rPr>
              <w:t>Specific code</w:t>
            </w:r>
          </w:p>
          <w:p w14:paraId="2E577F58" w14:textId="7A92A62D" w:rsidR="00616968" w:rsidRPr="000F6836" w:rsidRDefault="00616968" w:rsidP="00761F95">
            <w:pPr>
              <w:pStyle w:val="NormalLeft"/>
              <w:rPr>
                <w:lang w:val="en-GB"/>
              </w:rPr>
            </w:pPr>
            <w:r w:rsidRPr="000F6836">
              <w:rPr>
                <w:lang w:val="en-GB"/>
              </w:rPr>
              <w:t>This code shall be unique to each SPV and remain constant over subsequent reports.</w:t>
            </w:r>
          </w:p>
        </w:tc>
      </w:tr>
      <w:tr w:rsidR="00616968" w:rsidRPr="000F6836" w14:paraId="68C9926E" w14:textId="77777777" w:rsidTr="00915624">
        <w:tc>
          <w:tcPr>
            <w:tcW w:w="1486" w:type="dxa"/>
            <w:tcBorders>
              <w:top w:val="single" w:sz="2" w:space="0" w:color="auto"/>
              <w:left w:val="single" w:sz="2" w:space="0" w:color="auto"/>
              <w:bottom w:val="single" w:sz="2" w:space="0" w:color="auto"/>
              <w:right w:val="single" w:sz="2" w:space="0" w:color="auto"/>
            </w:tcBorders>
          </w:tcPr>
          <w:p w14:paraId="0DD44E38" w14:textId="77777777" w:rsidR="00616968" w:rsidRPr="000F6836" w:rsidRDefault="00616968" w:rsidP="00915624">
            <w:pPr>
              <w:pStyle w:val="NormalLeft"/>
              <w:rPr>
                <w:lang w:val="en-GB"/>
              </w:rPr>
            </w:pPr>
            <w:r w:rsidRPr="000F6836">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24C9729E" w14:textId="77777777" w:rsidR="00616968" w:rsidRPr="000F6836" w:rsidRDefault="00616968" w:rsidP="00915624">
            <w:pPr>
              <w:pStyle w:val="NormalLeft"/>
              <w:rPr>
                <w:lang w:val="en-GB"/>
              </w:rPr>
            </w:pPr>
            <w:r w:rsidRPr="000F6836">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F3EDAAF" w14:textId="77777777" w:rsidR="00616968" w:rsidRPr="000F6836" w:rsidRDefault="00616968" w:rsidP="00915624">
            <w:pPr>
              <w:pStyle w:val="NormalLeft"/>
              <w:rPr>
                <w:lang w:val="en-GB"/>
              </w:rPr>
            </w:pPr>
            <w:r w:rsidRPr="000F6836">
              <w:rPr>
                <w:lang w:val="en-GB"/>
              </w:rPr>
              <w:t>For the notes or other financing mechanism issued by the SPV and hold by the insurance and reinsurance undertaking within the scope of group supervision identify the ID code by this order of priority if existent:</w:t>
            </w:r>
          </w:p>
          <w:p w14:paraId="095849C3" w14:textId="77777777" w:rsidR="00616968" w:rsidRPr="000F6836" w:rsidRDefault="00616968" w:rsidP="00915624">
            <w:pPr>
              <w:pStyle w:val="Tiret0"/>
              <w:numPr>
                <w:ilvl w:val="0"/>
                <w:numId w:val="14"/>
              </w:numPr>
              <w:ind w:left="851" w:hanging="851"/>
              <w:rPr>
                <w:lang w:val="en-GB"/>
              </w:rPr>
            </w:pPr>
            <w:r w:rsidRPr="000F6836">
              <w:rPr>
                <w:lang w:val="en-GB"/>
              </w:rPr>
              <w:t>ISO 6166 ISIN when available;</w:t>
            </w:r>
          </w:p>
          <w:p w14:paraId="1B127DAE" w14:textId="77777777" w:rsidR="00616968" w:rsidRPr="000F6836" w:rsidRDefault="00616968" w:rsidP="00915624">
            <w:pPr>
              <w:pStyle w:val="Tiret0"/>
              <w:numPr>
                <w:ilvl w:val="0"/>
                <w:numId w:val="14"/>
              </w:numPr>
              <w:ind w:left="851" w:hanging="851"/>
              <w:rPr>
                <w:lang w:val="en-GB"/>
              </w:rPr>
            </w:pPr>
            <w:r w:rsidRPr="000F6836">
              <w:rPr>
                <w:lang w:val="en-GB"/>
              </w:rPr>
              <w:t>Other ‘recognised’ codes (e.g.: CUSIP, Bloomberg Ticker, Reuters RIC);</w:t>
            </w:r>
          </w:p>
          <w:p w14:paraId="2F6C4CC3" w14:textId="77777777" w:rsidR="00616968" w:rsidRPr="000F6836" w:rsidRDefault="00616968" w:rsidP="00915624">
            <w:pPr>
              <w:pStyle w:val="Tiret0"/>
              <w:numPr>
                <w:ilvl w:val="0"/>
                <w:numId w:val="14"/>
              </w:numPr>
              <w:ind w:left="851" w:hanging="851"/>
              <w:rPr>
                <w:lang w:val="en-GB"/>
              </w:rPr>
            </w:pPr>
            <w:r w:rsidRPr="000F6836">
              <w:rPr>
                <w:lang w:val="en-GB"/>
              </w:rPr>
              <w:t>Code attributed by the undertaking within the scope of group supervision, when the options above are not available, and must be consistent over time.</w:t>
            </w:r>
          </w:p>
        </w:tc>
      </w:tr>
      <w:tr w:rsidR="00616968" w:rsidRPr="000F6836" w14:paraId="0B5AF77B" w14:textId="77777777" w:rsidTr="00915624">
        <w:tc>
          <w:tcPr>
            <w:tcW w:w="1486" w:type="dxa"/>
            <w:tcBorders>
              <w:top w:val="single" w:sz="2" w:space="0" w:color="auto"/>
              <w:left w:val="single" w:sz="2" w:space="0" w:color="auto"/>
              <w:bottom w:val="single" w:sz="2" w:space="0" w:color="auto"/>
              <w:right w:val="single" w:sz="2" w:space="0" w:color="auto"/>
            </w:tcBorders>
          </w:tcPr>
          <w:p w14:paraId="18036BA4"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64538B6" w14:textId="77777777" w:rsidR="00616968" w:rsidRPr="000F6836" w:rsidRDefault="00616968" w:rsidP="00915624">
            <w:pPr>
              <w:pStyle w:val="NormalLeft"/>
              <w:rPr>
                <w:lang w:val="en-GB"/>
              </w:rPr>
            </w:pPr>
            <w:r w:rsidRPr="000F6836">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389D788E" w14:textId="77777777" w:rsidR="00616968" w:rsidRPr="000F6836" w:rsidRDefault="00616968" w:rsidP="00915624">
            <w:pPr>
              <w:pStyle w:val="NormalLeft"/>
              <w:rPr>
                <w:lang w:val="en-GB"/>
              </w:rPr>
            </w:pPr>
            <w:r w:rsidRPr="000F6836">
              <w:rPr>
                <w:lang w:val="en-GB"/>
              </w:rPr>
              <w:t>Type of ID Code used for the ‘Asset ID Code’ item. One of the options in the following closed list shall be used:</w:t>
            </w:r>
          </w:p>
          <w:p w14:paraId="0C26C2A5" w14:textId="77777777" w:rsidR="00616968" w:rsidRPr="000F6836" w:rsidRDefault="00616968" w:rsidP="00915624">
            <w:pPr>
              <w:pStyle w:val="NormalLeft"/>
              <w:rPr>
                <w:lang w:val="en-GB"/>
              </w:rPr>
            </w:pPr>
            <w:r w:rsidRPr="000F6836">
              <w:rPr>
                <w:lang w:val="en-GB"/>
              </w:rPr>
              <w:t>1 — ISO 6166 for ISIN code</w:t>
            </w:r>
          </w:p>
          <w:p w14:paraId="4605EC5D" w14:textId="77777777" w:rsidR="00616968" w:rsidRPr="000F6836" w:rsidRDefault="00616968" w:rsidP="00915624">
            <w:pPr>
              <w:pStyle w:val="NormalLeft"/>
              <w:rPr>
                <w:lang w:val="en-GB"/>
              </w:rPr>
            </w:pPr>
            <w:r w:rsidRPr="000F6836">
              <w:rPr>
                <w:lang w:val="en-GB"/>
              </w:rPr>
              <w:t>2 — CUSIP (The Committee on Uniform Securities Identification Procedures number assigned by the CUSIP Service Bureau for U.S. and Canadian companies)</w:t>
            </w:r>
          </w:p>
          <w:p w14:paraId="6C497D01" w14:textId="77777777" w:rsidR="00616968" w:rsidRPr="000F6836" w:rsidRDefault="00616968" w:rsidP="00915624">
            <w:pPr>
              <w:pStyle w:val="NormalLeft"/>
              <w:rPr>
                <w:lang w:val="en-GB"/>
              </w:rPr>
            </w:pPr>
            <w:r w:rsidRPr="000F6836">
              <w:rPr>
                <w:lang w:val="en-GB"/>
              </w:rPr>
              <w:t>3 — SEDOL (Stock Exchange Daily Official List for the London Stock Exchange)</w:t>
            </w:r>
          </w:p>
          <w:p w14:paraId="5A4D8BAB" w14:textId="77777777" w:rsidR="00616968" w:rsidRPr="000F6836" w:rsidRDefault="00616968" w:rsidP="00915624">
            <w:pPr>
              <w:pStyle w:val="NormalLeft"/>
              <w:rPr>
                <w:lang w:val="en-GB"/>
              </w:rPr>
            </w:pPr>
            <w:r w:rsidRPr="000F6836">
              <w:rPr>
                <w:lang w:val="en-GB"/>
              </w:rPr>
              <w:t>4 — WKN (Wertpapier Kenn–Nummer, the alphanumeric German identification number)</w:t>
            </w:r>
          </w:p>
          <w:p w14:paraId="6BF40625" w14:textId="77777777" w:rsidR="00616968" w:rsidRPr="000F6836" w:rsidRDefault="00616968" w:rsidP="00915624">
            <w:pPr>
              <w:pStyle w:val="NormalLeft"/>
              <w:rPr>
                <w:lang w:val="en-GB"/>
              </w:rPr>
            </w:pPr>
            <w:r w:rsidRPr="000F6836">
              <w:rPr>
                <w:lang w:val="en-GB"/>
              </w:rPr>
              <w:t>5 — Bloomberg Ticker (Bloomberg letters code that identify a company's securities)</w:t>
            </w:r>
          </w:p>
          <w:p w14:paraId="0B9CB048" w14:textId="77777777" w:rsidR="00616968" w:rsidRPr="000F6836" w:rsidRDefault="00616968" w:rsidP="00915624">
            <w:pPr>
              <w:pStyle w:val="NormalLeft"/>
              <w:rPr>
                <w:lang w:val="en-GB"/>
              </w:rPr>
            </w:pPr>
            <w:r w:rsidRPr="000F6836">
              <w:rPr>
                <w:lang w:val="en-GB"/>
              </w:rPr>
              <w:t>6 — BBGID (The Bloomberg Global ID)</w:t>
            </w:r>
          </w:p>
          <w:p w14:paraId="152370EF" w14:textId="77777777" w:rsidR="00616968" w:rsidRPr="000F6836" w:rsidRDefault="00616968" w:rsidP="00915624">
            <w:pPr>
              <w:pStyle w:val="NormalLeft"/>
              <w:rPr>
                <w:lang w:val="en-GB"/>
              </w:rPr>
            </w:pPr>
            <w:r w:rsidRPr="000F6836">
              <w:rPr>
                <w:lang w:val="en-GB"/>
              </w:rPr>
              <w:t>7 — Reuters RIC (Reuters instrument code)</w:t>
            </w:r>
          </w:p>
          <w:p w14:paraId="008E6E43" w14:textId="77777777" w:rsidR="00616968" w:rsidRPr="000F6836" w:rsidRDefault="00616968" w:rsidP="00915624">
            <w:pPr>
              <w:pStyle w:val="NormalLeft"/>
              <w:rPr>
                <w:lang w:val="en-GB"/>
              </w:rPr>
            </w:pPr>
            <w:r w:rsidRPr="000F6836">
              <w:rPr>
                <w:lang w:val="en-GB"/>
              </w:rPr>
              <w:t>8 — FIGI (Financial Instrument Global Identifier)</w:t>
            </w:r>
          </w:p>
          <w:p w14:paraId="7328B8AF" w14:textId="77777777" w:rsidR="00616968" w:rsidRPr="000F6836" w:rsidRDefault="00616968" w:rsidP="00915624">
            <w:pPr>
              <w:pStyle w:val="NormalLeft"/>
              <w:rPr>
                <w:lang w:val="en-GB"/>
              </w:rPr>
            </w:pPr>
            <w:r w:rsidRPr="000F6836">
              <w:rPr>
                <w:lang w:val="en-GB"/>
              </w:rPr>
              <w:t>9 — Other code by members of the Association of National Numbering Agencies</w:t>
            </w:r>
          </w:p>
          <w:p w14:paraId="7C420230" w14:textId="77777777" w:rsidR="00616968" w:rsidRPr="000F6836" w:rsidRDefault="00616968" w:rsidP="00915624">
            <w:pPr>
              <w:pStyle w:val="NormalLeft"/>
              <w:rPr>
                <w:lang w:val="en-GB"/>
              </w:rPr>
            </w:pPr>
            <w:r w:rsidRPr="000F6836">
              <w:rPr>
                <w:lang w:val="en-GB"/>
              </w:rPr>
              <w:t>99 — Code attributed by the undertaking within the scope of group supervision</w:t>
            </w:r>
          </w:p>
        </w:tc>
      </w:tr>
      <w:tr w:rsidR="00616968" w:rsidRPr="000F6836" w14:paraId="6291BCD2" w14:textId="77777777" w:rsidTr="00915624">
        <w:tc>
          <w:tcPr>
            <w:tcW w:w="1486" w:type="dxa"/>
            <w:tcBorders>
              <w:top w:val="single" w:sz="2" w:space="0" w:color="auto"/>
              <w:left w:val="single" w:sz="2" w:space="0" w:color="auto"/>
              <w:bottom w:val="single" w:sz="2" w:space="0" w:color="auto"/>
              <w:right w:val="single" w:sz="2" w:space="0" w:color="auto"/>
            </w:tcBorders>
          </w:tcPr>
          <w:p w14:paraId="3BD4EFE4" w14:textId="77777777" w:rsidR="00616968" w:rsidRPr="000F6836" w:rsidRDefault="00616968" w:rsidP="00915624">
            <w:pPr>
              <w:pStyle w:val="NormalLeft"/>
              <w:rPr>
                <w:lang w:val="en-GB"/>
              </w:rPr>
            </w:pPr>
            <w:r w:rsidRPr="000F6836">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7303DF3B" w14:textId="77777777" w:rsidR="00616968" w:rsidRPr="000F6836" w:rsidRDefault="00616968" w:rsidP="00915624">
            <w:pPr>
              <w:pStyle w:val="NormalLeft"/>
              <w:rPr>
                <w:lang w:val="en-GB"/>
              </w:rPr>
            </w:pPr>
            <w:r w:rsidRPr="000F6836">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7697DFBA" w14:textId="77777777" w:rsidR="00616968" w:rsidRPr="000F6836" w:rsidRDefault="00616968" w:rsidP="00915624">
            <w:pPr>
              <w:pStyle w:val="NormalLeft"/>
              <w:rPr>
                <w:lang w:val="en-GB"/>
              </w:rPr>
            </w:pPr>
            <w:r w:rsidRPr="000F6836">
              <w:rPr>
                <w:lang w:val="en-GB"/>
              </w:rPr>
              <w:t>Identification of the line of business as defined in Annex I to Delegated Regulation (EU) 2015/35 reported. The following closed list shall be used:</w:t>
            </w:r>
          </w:p>
          <w:p w14:paraId="3B6EE82B" w14:textId="77777777" w:rsidR="00616968" w:rsidRPr="000F6836" w:rsidRDefault="00616968" w:rsidP="00915624">
            <w:pPr>
              <w:pStyle w:val="NormalLeft"/>
              <w:rPr>
                <w:lang w:val="en-GB"/>
              </w:rPr>
            </w:pPr>
            <w:r w:rsidRPr="000F6836">
              <w:rPr>
                <w:lang w:val="en-GB"/>
              </w:rPr>
              <w:t>1 — Medical expense insurance</w:t>
            </w:r>
          </w:p>
          <w:p w14:paraId="28CD8E5E" w14:textId="77777777" w:rsidR="00616968" w:rsidRPr="000F6836" w:rsidRDefault="00616968" w:rsidP="00915624">
            <w:pPr>
              <w:pStyle w:val="NormalLeft"/>
              <w:rPr>
                <w:lang w:val="en-GB"/>
              </w:rPr>
            </w:pPr>
            <w:r w:rsidRPr="000F6836">
              <w:rPr>
                <w:lang w:val="en-GB"/>
              </w:rPr>
              <w:t>2 — Income protection insurance</w:t>
            </w:r>
          </w:p>
          <w:p w14:paraId="70DB7055" w14:textId="77777777" w:rsidR="00616968" w:rsidRPr="000F6836" w:rsidRDefault="00616968" w:rsidP="00915624">
            <w:pPr>
              <w:pStyle w:val="NormalLeft"/>
              <w:rPr>
                <w:lang w:val="en-GB"/>
              </w:rPr>
            </w:pPr>
            <w:r w:rsidRPr="000F6836">
              <w:rPr>
                <w:lang w:val="en-GB"/>
              </w:rPr>
              <w:t>3 — Workers' compensation insurance</w:t>
            </w:r>
          </w:p>
          <w:p w14:paraId="2D7151F5" w14:textId="77777777" w:rsidR="00616968" w:rsidRPr="000F6836" w:rsidRDefault="00616968" w:rsidP="00915624">
            <w:pPr>
              <w:pStyle w:val="NormalLeft"/>
              <w:rPr>
                <w:lang w:val="en-GB"/>
              </w:rPr>
            </w:pPr>
            <w:r w:rsidRPr="000F6836">
              <w:rPr>
                <w:lang w:val="en-GB"/>
              </w:rPr>
              <w:t>4 — Motor vehicle liability insurance</w:t>
            </w:r>
          </w:p>
          <w:p w14:paraId="6F61FF30" w14:textId="77777777" w:rsidR="00616968" w:rsidRPr="000F6836" w:rsidRDefault="00616968" w:rsidP="00915624">
            <w:pPr>
              <w:pStyle w:val="NormalLeft"/>
              <w:rPr>
                <w:lang w:val="en-GB"/>
              </w:rPr>
            </w:pPr>
            <w:r w:rsidRPr="000F6836">
              <w:rPr>
                <w:lang w:val="en-GB"/>
              </w:rPr>
              <w:t>5 — Other motor insurance</w:t>
            </w:r>
          </w:p>
          <w:p w14:paraId="1D87D6D1" w14:textId="77777777" w:rsidR="00616968" w:rsidRPr="000F6836" w:rsidRDefault="00616968" w:rsidP="00915624">
            <w:pPr>
              <w:pStyle w:val="NormalLeft"/>
              <w:rPr>
                <w:lang w:val="en-GB"/>
              </w:rPr>
            </w:pPr>
            <w:r w:rsidRPr="000F6836">
              <w:rPr>
                <w:lang w:val="en-GB"/>
              </w:rPr>
              <w:t>6 — Marine, aviation and transport insurance</w:t>
            </w:r>
          </w:p>
          <w:p w14:paraId="7F48C57F" w14:textId="77777777" w:rsidR="00616968" w:rsidRPr="000F6836" w:rsidRDefault="00616968" w:rsidP="00915624">
            <w:pPr>
              <w:pStyle w:val="NormalLeft"/>
              <w:rPr>
                <w:lang w:val="en-GB"/>
              </w:rPr>
            </w:pPr>
            <w:r w:rsidRPr="000F6836">
              <w:rPr>
                <w:lang w:val="en-GB"/>
              </w:rPr>
              <w:t>7 — Fire and other damage to property insurance</w:t>
            </w:r>
          </w:p>
          <w:p w14:paraId="25CD9478" w14:textId="77777777" w:rsidR="00616968" w:rsidRPr="000F6836" w:rsidRDefault="00616968" w:rsidP="00915624">
            <w:pPr>
              <w:pStyle w:val="NormalLeft"/>
              <w:rPr>
                <w:lang w:val="en-GB"/>
              </w:rPr>
            </w:pPr>
            <w:r w:rsidRPr="000F6836">
              <w:rPr>
                <w:lang w:val="en-GB"/>
              </w:rPr>
              <w:lastRenderedPageBreak/>
              <w:t>8 — General liability insurance</w:t>
            </w:r>
          </w:p>
          <w:p w14:paraId="5AC598D5" w14:textId="77777777" w:rsidR="00616968" w:rsidRPr="000F6836" w:rsidRDefault="00616968" w:rsidP="00915624">
            <w:pPr>
              <w:pStyle w:val="NormalLeft"/>
              <w:rPr>
                <w:lang w:val="en-GB"/>
              </w:rPr>
            </w:pPr>
            <w:r w:rsidRPr="000F6836">
              <w:rPr>
                <w:lang w:val="en-GB"/>
              </w:rPr>
              <w:t>9 — Credit and suretyship insurance</w:t>
            </w:r>
          </w:p>
          <w:p w14:paraId="69850A07" w14:textId="77777777" w:rsidR="00616968" w:rsidRPr="000F6836" w:rsidRDefault="00616968" w:rsidP="00915624">
            <w:pPr>
              <w:pStyle w:val="NormalLeft"/>
              <w:rPr>
                <w:lang w:val="en-GB"/>
              </w:rPr>
            </w:pPr>
            <w:r w:rsidRPr="000F6836">
              <w:rPr>
                <w:lang w:val="en-GB"/>
              </w:rPr>
              <w:t>10 — Legal expenses insurance</w:t>
            </w:r>
          </w:p>
          <w:p w14:paraId="2FDEA8E7" w14:textId="77777777" w:rsidR="00616968" w:rsidRPr="000F6836" w:rsidRDefault="00616968" w:rsidP="00915624">
            <w:pPr>
              <w:pStyle w:val="NormalLeft"/>
              <w:rPr>
                <w:lang w:val="en-GB"/>
              </w:rPr>
            </w:pPr>
            <w:r w:rsidRPr="000F6836">
              <w:rPr>
                <w:lang w:val="en-GB"/>
              </w:rPr>
              <w:t>11 — Assistance</w:t>
            </w:r>
          </w:p>
          <w:p w14:paraId="0C027126" w14:textId="77777777" w:rsidR="00616968" w:rsidRPr="000F6836" w:rsidRDefault="00616968" w:rsidP="00915624">
            <w:pPr>
              <w:pStyle w:val="NormalLeft"/>
              <w:rPr>
                <w:lang w:val="en-GB"/>
              </w:rPr>
            </w:pPr>
            <w:r w:rsidRPr="000F6836">
              <w:rPr>
                <w:lang w:val="en-GB"/>
              </w:rPr>
              <w:t>12 — Miscellaneous financial loss</w:t>
            </w:r>
          </w:p>
          <w:p w14:paraId="54BB805E" w14:textId="77777777" w:rsidR="00616968" w:rsidRPr="000F6836" w:rsidRDefault="00616968" w:rsidP="00915624">
            <w:pPr>
              <w:pStyle w:val="NormalLeft"/>
              <w:rPr>
                <w:lang w:val="en-GB"/>
              </w:rPr>
            </w:pPr>
            <w:r w:rsidRPr="000F6836">
              <w:rPr>
                <w:lang w:val="en-GB"/>
              </w:rPr>
              <w:t>13 — Proportional medical expense reinsurance</w:t>
            </w:r>
          </w:p>
          <w:p w14:paraId="38386D84" w14:textId="77777777" w:rsidR="00616968" w:rsidRPr="000F6836" w:rsidRDefault="00616968" w:rsidP="00915624">
            <w:pPr>
              <w:pStyle w:val="NormalLeft"/>
              <w:rPr>
                <w:lang w:val="en-GB"/>
              </w:rPr>
            </w:pPr>
            <w:r w:rsidRPr="000F6836">
              <w:rPr>
                <w:lang w:val="en-GB"/>
              </w:rPr>
              <w:t>14 — Proportional income protection reinsurance</w:t>
            </w:r>
          </w:p>
          <w:p w14:paraId="67CE32D9" w14:textId="77777777" w:rsidR="00616968" w:rsidRPr="000F6836" w:rsidRDefault="00616968" w:rsidP="00915624">
            <w:pPr>
              <w:pStyle w:val="NormalLeft"/>
              <w:rPr>
                <w:lang w:val="en-GB"/>
              </w:rPr>
            </w:pPr>
            <w:r w:rsidRPr="000F6836">
              <w:rPr>
                <w:lang w:val="en-GB"/>
              </w:rPr>
              <w:t>15 — Proportional workers' compensation reinsurance</w:t>
            </w:r>
          </w:p>
          <w:p w14:paraId="6C819D20" w14:textId="77777777" w:rsidR="00616968" w:rsidRPr="000F6836" w:rsidRDefault="00616968" w:rsidP="00915624">
            <w:pPr>
              <w:pStyle w:val="NormalLeft"/>
              <w:rPr>
                <w:lang w:val="en-GB"/>
              </w:rPr>
            </w:pPr>
            <w:r w:rsidRPr="000F6836">
              <w:rPr>
                <w:lang w:val="en-GB"/>
              </w:rPr>
              <w:t>16 — Proportional motor vehicle liability reinsurance</w:t>
            </w:r>
          </w:p>
          <w:p w14:paraId="4375BCDA" w14:textId="77777777" w:rsidR="00616968" w:rsidRPr="000F6836" w:rsidRDefault="00616968" w:rsidP="00915624">
            <w:pPr>
              <w:pStyle w:val="NormalLeft"/>
              <w:rPr>
                <w:lang w:val="en-GB"/>
              </w:rPr>
            </w:pPr>
            <w:r w:rsidRPr="000F6836">
              <w:rPr>
                <w:lang w:val="en-GB"/>
              </w:rPr>
              <w:t>17 — Proportional other motor reinsurance</w:t>
            </w:r>
          </w:p>
          <w:p w14:paraId="16DAC426" w14:textId="77777777" w:rsidR="00616968" w:rsidRPr="000F6836" w:rsidRDefault="00616968" w:rsidP="00915624">
            <w:pPr>
              <w:pStyle w:val="NormalLeft"/>
              <w:rPr>
                <w:lang w:val="en-GB"/>
              </w:rPr>
            </w:pPr>
            <w:r w:rsidRPr="000F6836">
              <w:rPr>
                <w:lang w:val="en-GB"/>
              </w:rPr>
              <w:t>18 — Proportional marine, aviation and transport reinsurance</w:t>
            </w:r>
          </w:p>
          <w:p w14:paraId="61A3AE2F" w14:textId="77777777" w:rsidR="00616968" w:rsidRPr="000F6836" w:rsidRDefault="00616968" w:rsidP="00915624">
            <w:pPr>
              <w:pStyle w:val="NormalLeft"/>
              <w:rPr>
                <w:lang w:val="en-GB"/>
              </w:rPr>
            </w:pPr>
            <w:r w:rsidRPr="000F6836">
              <w:rPr>
                <w:lang w:val="en-GB"/>
              </w:rPr>
              <w:t>19 — Proportional fire and other damage to property reinsurance</w:t>
            </w:r>
          </w:p>
          <w:p w14:paraId="5F5E2CBF" w14:textId="77777777" w:rsidR="00616968" w:rsidRPr="000F6836" w:rsidRDefault="00616968" w:rsidP="00915624">
            <w:pPr>
              <w:pStyle w:val="NormalLeft"/>
              <w:rPr>
                <w:lang w:val="en-GB"/>
              </w:rPr>
            </w:pPr>
            <w:r w:rsidRPr="000F6836">
              <w:rPr>
                <w:lang w:val="en-GB"/>
              </w:rPr>
              <w:t>20 — Proportional general liability reinsurance</w:t>
            </w:r>
          </w:p>
          <w:p w14:paraId="3AE775E7" w14:textId="77777777" w:rsidR="00616968" w:rsidRPr="000F6836" w:rsidRDefault="00616968" w:rsidP="00915624">
            <w:pPr>
              <w:pStyle w:val="NormalLeft"/>
              <w:rPr>
                <w:lang w:val="en-GB"/>
              </w:rPr>
            </w:pPr>
            <w:r w:rsidRPr="000F6836">
              <w:rPr>
                <w:lang w:val="en-GB"/>
              </w:rPr>
              <w:t>21 — Proportional credit and suretyship reinsurance</w:t>
            </w:r>
          </w:p>
          <w:p w14:paraId="5CA2E294" w14:textId="77777777" w:rsidR="00616968" w:rsidRPr="000F6836" w:rsidRDefault="00616968" w:rsidP="00915624">
            <w:pPr>
              <w:pStyle w:val="NormalLeft"/>
              <w:rPr>
                <w:lang w:val="en-GB"/>
              </w:rPr>
            </w:pPr>
            <w:r w:rsidRPr="000F6836">
              <w:rPr>
                <w:lang w:val="en-GB"/>
              </w:rPr>
              <w:t>22 — Proportional legal expenses reinsurance</w:t>
            </w:r>
          </w:p>
          <w:p w14:paraId="6FDB226D" w14:textId="77777777" w:rsidR="00616968" w:rsidRPr="000F6836" w:rsidRDefault="00616968" w:rsidP="00915624">
            <w:pPr>
              <w:pStyle w:val="NormalLeft"/>
              <w:rPr>
                <w:lang w:val="en-GB"/>
              </w:rPr>
            </w:pPr>
            <w:r w:rsidRPr="000F6836">
              <w:rPr>
                <w:lang w:val="en-GB"/>
              </w:rPr>
              <w:t>23 — Proportional assistance reinsurance</w:t>
            </w:r>
          </w:p>
          <w:p w14:paraId="44C4A78F" w14:textId="77777777" w:rsidR="00616968" w:rsidRPr="000F6836" w:rsidRDefault="00616968" w:rsidP="00915624">
            <w:pPr>
              <w:pStyle w:val="NormalLeft"/>
              <w:rPr>
                <w:lang w:val="en-GB"/>
              </w:rPr>
            </w:pPr>
            <w:r w:rsidRPr="000F6836">
              <w:rPr>
                <w:lang w:val="en-GB"/>
              </w:rPr>
              <w:t>24 — Proportional miscellaneous financial loss reinsurance</w:t>
            </w:r>
          </w:p>
          <w:p w14:paraId="475CEB72" w14:textId="77777777" w:rsidR="00616968" w:rsidRPr="000F6836" w:rsidRDefault="00616968" w:rsidP="00915624">
            <w:pPr>
              <w:pStyle w:val="NormalLeft"/>
              <w:rPr>
                <w:lang w:val="en-GB"/>
              </w:rPr>
            </w:pPr>
            <w:r w:rsidRPr="000F6836">
              <w:rPr>
                <w:lang w:val="en-GB"/>
              </w:rPr>
              <w:t>25 — Non–proportional health reinsurance</w:t>
            </w:r>
          </w:p>
          <w:p w14:paraId="52C14DBA" w14:textId="77777777" w:rsidR="00616968" w:rsidRPr="000F6836" w:rsidRDefault="00616968" w:rsidP="00915624">
            <w:pPr>
              <w:pStyle w:val="NormalLeft"/>
              <w:rPr>
                <w:lang w:val="en-GB"/>
              </w:rPr>
            </w:pPr>
            <w:r w:rsidRPr="000F6836">
              <w:rPr>
                <w:lang w:val="en-GB"/>
              </w:rPr>
              <w:t>26 — Non–proportional casualty reinsurance</w:t>
            </w:r>
          </w:p>
          <w:p w14:paraId="5CCFC630" w14:textId="77777777" w:rsidR="00616968" w:rsidRPr="000F6836" w:rsidRDefault="00616968" w:rsidP="00915624">
            <w:pPr>
              <w:pStyle w:val="NormalLeft"/>
              <w:rPr>
                <w:lang w:val="en-GB"/>
              </w:rPr>
            </w:pPr>
            <w:r w:rsidRPr="000F6836">
              <w:rPr>
                <w:lang w:val="en-GB"/>
              </w:rPr>
              <w:t>27 — Non–proportional marine, aviation and transport reinsurance</w:t>
            </w:r>
          </w:p>
          <w:p w14:paraId="29F315AD" w14:textId="77777777" w:rsidR="00616968" w:rsidRPr="000F6836" w:rsidRDefault="00616968" w:rsidP="00915624">
            <w:pPr>
              <w:pStyle w:val="NormalLeft"/>
              <w:rPr>
                <w:lang w:val="en-GB"/>
              </w:rPr>
            </w:pPr>
            <w:r w:rsidRPr="000F6836">
              <w:rPr>
                <w:lang w:val="en-GB"/>
              </w:rPr>
              <w:t>28 — Non–proportional property reinsurance</w:t>
            </w:r>
          </w:p>
          <w:p w14:paraId="6D935973" w14:textId="77777777" w:rsidR="00616968" w:rsidRPr="000F6836" w:rsidRDefault="00616968" w:rsidP="00915624">
            <w:pPr>
              <w:pStyle w:val="NormalLeft"/>
              <w:rPr>
                <w:lang w:val="en-GB"/>
              </w:rPr>
            </w:pPr>
            <w:r w:rsidRPr="000F6836">
              <w:rPr>
                <w:lang w:val="en-GB"/>
              </w:rPr>
              <w:t>29 — Health insurance</w:t>
            </w:r>
          </w:p>
          <w:p w14:paraId="48DB752E" w14:textId="77777777" w:rsidR="00616968" w:rsidRPr="000F6836" w:rsidRDefault="00616968" w:rsidP="00915624">
            <w:pPr>
              <w:pStyle w:val="NormalLeft"/>
              <w:rPr>
                <w:lang w:val="en-GB"/>
              </w:rPr>
            </w:pPr>
            <w:r w:rsidRPr="000F6836">
              <w:rPr>
                <w:lang w:val="en-GB"/>
              </w:rPr>
              <w:t>30 — Insurance with profit participation</w:t>
            </w:r>
          </w:p>
          <w:p w14:paraId="262B4ED6" w14:textId="77777777" w:rsidR="00616968" w:rsidRPr="000F6836" w:rsidRDefault="00616968" w:rsidP="00915624">
            <w:pPr>
              <w:pStyle w:val="NormalLeft"/>
              <w:rPr>
                <w:lang w:val="en-GB"/>
              </w:rPr>
            </w:pPr>
            <w:r w:rsidRPr="000F6836">
              <w:rPr>
                <w:lang w:val="en-GB"/>
              </w:rPr>
              <w:t>31 — Index–linked and unit–linked insurance</w:t>
            </w:r>
          </w:p>
          <w:p w14:paraId="667C3B83" w14:textId="77777777" w:rsidR="00616968" w:rsidRPr="000F6836" w:rsidRDefault="00616968" w:rsidP="00915624">
            <w:pPr>
              <w:pStyle w:val="NormalLeft"/>
              <w:rPr>
                <w:lang w:val="en-GB"/>
              </w:rPr>
            </w:pPr>
            <w:r w:rsidRPr="000F6836">
              <w:rPr>
                <w:lang w:val="en-GB"/>
              </w:rPr>
              <w:t>32 — Other life insurance</w:t>
            </w:r>
          </w:p>
          <w:p w14:paraId="7CB28AB7" w14:textId="77777777" w:rsidR="00616968" w:rsidRPr="000F6836" w:rsidRDefault="00616968" w:rsidP="00915624">
            <w:pPr>
              <w:pStyle w:val="NormalLeft"/>
              <w:rPr>
                <w:lang w:val="en-GB"/>
              </w:rPr>
            </w:pPr>
            <w:r w:rsidRPr="000F6836">
              <w:rPr>
                <w:lang w:val="en-GB"/>
              </w:rPr>
              <w:t>33 — Annuities stemming from non–life insurance contracts and relating to health insurance obligations</w:t>
            </w:r>
          </w:p>
          <w:p w14:paraId="68808B16" w14:textId="77777777" w:rsidR="00616968" w:rsidRPr="000F6836" w:rsidRDefault="00616968" w:rsidP="00915624">
            <w:pPr>
              <w:pStyle w:val="NormalLeft"/>
              <w:rPr>
                <w:lang w:val="en-GB"/>
              </w:rPr>
            </w:pPr>
            <w:r w:rsidRPr="000F6836">
              <w:rPr>
                <w:lang w:val="en-GB"/>
              </w:rPr>
              <w:t>34 — Annuities stemming from non–life insurance contracts and relating to insurance obligations other than health insurance obligations</w:t>
            </w:r>
          </w:p>
          <w:p w14:paraId="2664A788" w14:textId="77777777" w:rsidR="00616968" w:rsidRPr="000F6836" w:rsidRDefault="00616968" w:rsidP="00915624">
            <w:pPr>
              <w:pStyle w:val="NormalLeft"/>
              <w:rPr>
                <w:lang w:val="en-GB"/>
              </w:rPr>
            </w:pPr>
            <w:r w:rsidRPr="000F6836">
              <w:rPr>
                <w:lang w:val="en-GB"/>
              </w:rPr>
              <w:t>35 — Health reinsurance</w:t>
            </w:r>
          </w:p>
          <w:p w14:paraId="7E7BCC64" w14:textId="77777777" w:rsidR="00616968" w:rsidRPr="000F6836" w:rsidRDefault="00616968" w:rsidP="00915624">
            <w:pPr>
              <w:pStyle w:val="NormalLeft"/>
              <w:rPr>
                <w:lang w:val="en-GB"/>
              </w:rPr>
            </w:pPr>
            <w:r w:rsidRPr="000F6836">
              <w:rPr>
                <w:lang w:val="en-GB"/>
              </w:rPr>
              <w:t>36 — Life reinsurance</w:t>
            </w:r>
          </w:p>
          <w:p w14:paraId="6E5D1D2C" w14:textId="77777777" w:rsidR="00616968" w:rsidRPr="000F6836" w:rsidRDefault="00616968" w:rsidP="00915624">
            <w:pPr>
              <w:pStyle w:val="NormalLeft"/>
              <w:rPr>
                <w:lang w:val="en-GB"/>
              </w:rPr>
            </w:pPr>
            <w:r w:rsidRPr="000F6836">
              <w:rPr>
                <w:lang w:val="en-GB"/>
              </w:rPr>
              <w:t>37 — Multiline (as defined hereunder)</w:t>
            </w:r>
          </w:p>
          <w:p w14:paraId="05352324" w14:textId="77777777" w:rsidR="00616968" w:rsidRPr="000F6836" w:rsidRDefault="00616968" w:rsidP="00915624">
            <w:pPr>
              <w:pStyle w:val="NormalLeft"/>
              <w:rPr>
                <w:lang w:val="en-GB"/>
              </w:rPr>
            </w:pPr>
            <w:r w:rsidRPr="000F6836">
              <w:rPr>
                <w:lang w:val="en-GB"/>
              </w:rPr>
              <w:t xml:space="preserve">Where the reinsurance treaty or a similar arrangement provides cover for more than one line of business, as </w:t>
            </w:r>
            <w:r w:rsidRPr="000F6836">
              <w:rPr>
                <w:lang w:val="en-GB"/>
              </w:rPr>
              <w:lastRenderedPageBreak/>
              <w:t>defined in Annex I to Delegated Regulation (EU) 2015/35,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line of business is required.</w:t>
            </w:r>
          </w:p>
        </w:tc>
      </w:tr>
      <w:tr w:rsidR="00616968" w:rsidRPr="000F6836" w14:paraId="11814E2A" w14:textId="77777777" w:rsidTr="00915624">
        <w:tc>
          <w:tcPr>
            <w:tcW w:w="1486" w:type="dxa"/>
            <w:tcBorders>
              <w:top w:val="single" w:sz="2" w:space="0" w:color="auto"/>
              <w:left w:val="single" w:sz="2" w:space="0" w:color="auto"/>
              <w:bottom w:val="single" w:sz="2" w:space="0" w:color="auto"/>
              <w:right w:val="single" w:sz="2" w:space="0" w:color="auto"/>
            </w:tcBorders>
          </w:tcPr>
          <w:p w14:paraId="0C05AC98" w14:textId="77777777" w:rsidR="00616968" w:rsidRPr="000F6836" w:rsidRDefault="00616968" w:rsidP="00915624">
            <w:pPr>
              <w:pStyle w:val="NormalLeft"/>
              <w:rPr>
                <w:lang w:val="en-GB"/>
              </w:rPr>
            </w:pPr>
            <w:r w:rsidRPr="000F6836">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50BAF0B3" w14:textId="77777777" w:rsidR="00616968" w:rsidRPr="000F6836" w:rsidRDefault="00616968" w:rsidP="00915624">
            <w:pPr>
              <w:pStyle w:val="NormalLeft"/>
              <w:rPr>
                <w:lang w:val="en-GB"/>
              </w:rPr>
            </w:pPr>
            <w:r w:rsidRPr="000F6836">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2EB0E6AF" w14:textId="77777777" w:rsidR="00616968" w:rsidRPr="000F6836" w:rsidRDefault="00616968" w:rsidP="00915624">
            <w:pPr>
              <w:pStyle w:val="NormalLeft"/>
              <w:rPr>
                <w:lang w:val="en-GB"/>
              </w:rPr>
            </w:pPr>
            <w:r w:rsidRPr="000F6836">
              <w:rPr>
                <w:lang w:val="en-GB"/>
              </w:rPr>
              <w:t>Identify the trigger mechanisms used by the SPV as trigger events that would oblige the SPV to make payment to the ceding (re)insurance undertaking within the scope of group supervision. The following closed list shall be used:</w:t>
            </w:r>
          </w:p>
          <w:p w14:paraId="538E9161" w14:textId="77777777" w:rsidR="00616968" w:rsidRPr="000F6836" w:rsidRDefault="00616968" w:rsidP="00915624">
            <w:pPr>
              <w:pStyle w:val="NormalLeft"/>
              <w:rPr>
                <w:lang w:val="en-GB"/>
              </w:rPr>
            </w:pPr>
            <w:r w:rsidRPr="000F6836">
              <w:rPr>
                <w:lang w:val="en-GB"/>
              </w:rPr>
              <w:t>1 — Indemnity</w:t>
            </w:r>
          </w:p>
          <w:p w14:paraId="1F6C0CDC" w14:textId="77777777" w:rsidR="00616968" w:rsidRPr="000F6836" w:rsidRDefault="00616968" w:rsidP="00915624">
            <w:pPr>
              <w:pStyle w:val="NormalLeft"/>
              <w:rPr>
                <w:lang w:val="en-GB"/>
              </w:rPr>
            </w:pPr>
            <w:r w:rsidRPr="000F6836">
              <w:rPr>
                <w:lang w:val="en-GB"/>
              </w:rPr>
              <w:t>2 — Model Loss</w:t>
            </w:r>
          </w:p>
          <w:p w14:paraId="0F360680" w14:textId="77777777" w:rsidR="00616968" w:rsidRPr="000F6836" w:rsidRDefault="00616968" w:rsidP="00915624">
            <w:pPr>
              <w:pStyle w:val="NormalLeft"/>
              <w:rPr>
                <w:lang w:val="en-GB"/>
              </w:rPr>
            </w:pPr>
            <w:r w:rsidRPr="000F6836">
              <w:rPr>
                <w:lang w:val="en-GB"/>
              </w:rPr>
              <w:t>3 — Index or Parametric</w:t>
            </w:r>
          </w:p>
          <w:p w14:paraId="26A42748" w14:textId="77777777" w:rsidR="00616968" w:rsidRPr="000F6836" w:rsidRDefault="00616968" w:rsidP="00915624">
            <w:pPr>
              <w:pStyle w:val="NormalLeft"/>
              <w:rPr>
                <w:lang w:val="en-GB"/>
              </w:rPr>
            </w:pPr>
            <w:r w:rsidRPr="000F6836">
              <w:rPr>
                <w:lang w:val="en-GB"/>
              </w:rPr>
              <w:t>4 — Hybrids (including components from the above–mentioned techniques)</w:t>
            </w:r>
          </w:p>
          <w:p w14:paraId="0283B347" w14:textId="77777777" w:rsidR="00616968" w:rsidRPr="000F6836" w:rsidRDefault="00616968" w:rsidP="00915624">
            <w:pPr>
              <w:pStyle w:val="NormalLeft"/>
              <w:rPr>
                <w:lang w:val="en-GB"/>
              </w:rPr>
            </w:pPr>
            <w:r w:rsidRPr="000F6836">
              <w:rPr>
                <w:lang w:val="en-GB"/>
              </w:rPr>
              <w:t>5 — Other</w:t>
            </w:r>
          </w:p>
        </w:tc>
      </w:tr>
      <w:tr w:rsidR="00616968" w:rsidRPr="000F6836" w14:paraId="085C2422" w14:textId="77777777" w:rsidTr="00915624">
        <w:tc>
          <w:tcPr>
            <w:tcW w:w="1486" w:type="dxa"/>
            <w:tcBorders>
              <w:top w:val="single" w:sz="2" w:space="0" w:color="auto"/>
              <w:left w:val="single" w:sz="2" w:space="0" w:color="auto"/>
              <w:bottom w:val="single" w:sz="2" w:space="0" w:color="auto"/>
              <w:right w:val="single" w:sz="2" w:space="0" w:color="auto"/>
            </w:tcBorders>
          </w:tcPr>
          <w:p w14:paraId="28A04A8C"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2858AA90" w14:textId="77777777" w:rsidR="00616968" w:rsidRPr="000F6836" w:rsidRDefault="00616968" w:rsidP="00915624">
            <w:pPr>
              <w:pStyle w:val="NormalLeft"/>
              <w:rPr>
                <w:lang w:val="en-GB"/>
              </w:rPr>
            </w:pPr>
            <w:r w:rsidRPr="000F6836">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6C9417A6" w14:textId="77777777" w:rsidR="00616968" w:rsidRPr="000F6836" w:rsidRDefault="00616968" w:rsidP="00915624">
            <w:pPr>
              <w:pStyle w:val="NormalLeft"/>
              <w:rPr>
                <w:lang w:val="en-GB"/>
              </w:rPr>
            </w:pPr>
            <w:r w:rsidRPr="000F6836">
              <w:rPr>
                <w:lang w:val="en-GB"/>
              </w:rPr>
              <w:t>Description of the specific trigger that would oblige the SPV to make payment to the ceding (re)insurance undertaking within the scope of group supervision.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616968" w:rsidRPr="000F6836" w14:paraId="36D48AA8" w14:textId="77777777" w:rsidTr="00915624">
        <w:tc>
          <w:tcPr>
            <w:tcW w:w="1486" w:type="dxa"/>
            <w:tcBorders>
              <w:top w:val="single" w:sz="2" w:space="0" w:color="auto"/>
              <w:left w:val="single" w:sz="2" w:space="0" w:color="auto"/>
              <w:bottom w:val="single" w:sz="2" w:space="0" w:color="auto"/>
              <w:right w:val="single" w:sz="2" w:space="0" w:color="auto"/>
            </w:tcBorders>
          </w:tcPr>
          <w:p w14:paraId="51E2E452"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85E11EE" w14:textId="77777777" w:rsidR="00616968" w:rsidRPr="000F6836" w:rsidRDefault="00616968" w:rsidP="00915624">
            <w:pPr>
              <w:pStyle w:val="NormalLeft"/>
              <w:rPr>
                <w:lang w:val="en-GB"/>
              </w:rPr>
            </w:pPr>
            <w:r w:rsidRPr="000F6836">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1BE29FC5" w14:textId="77777777" w:rsidR="00616968" w:rsidRPr="000F6836" w:rsidRDefault="00616968" w:rsidP="00915624">
            <w:pPr>
              <w:pStyle w:val="NormalLeft"/>
              <w:rPr>
                <w:lang w:val="en-GB"/>
              </w:rPr>
            </w:pPr>
            <w:r w:rsidRPr="000F6836">
              <w:rPr>
                <w:lang w:val="en-GB"/>
              </w:rPr>
              <w:t>Identify if the trigger defined in the underlying (re)insurance policy with the pay–out trigger defined in the treaty is the same as the one defined in the SPV. The following closed list shall be used:</w:t>
            </w:r>
          </w:p>
          <w:p w14:paraId="601806E8" w14:textId="77777777" w:rsidR="00616968" w:rsidRPr="000F6836" w:rsidRDefault="00616968" w:rsidP="00915624">
            <w:pPr>
              <w:pStyle w:val="NormalLeft"/>
              <w:rPr>
                <w:lang w:val="en-GB"/>
              </w:rPr>
            </w:pPr>
            <w:r w:rsidRPr="000F6836">
              <w:rPr>
                <w:lang w:val="en-GB"/>
              </w:rPr>
              <w:t>1 — Same trigger</w:t>
            </w:r>
          </w:p>
          <w:p w14:paraId="14CDD0EB" w14:textId="77777777" w:rsidR="00616968" w:rsidRPr="000F6836" w:rsidRDefault="00616968" w:rsidP="00915624">
            <w:pPr>
              <w:pStyle w:val="NormalLeft"/>
              <w:rPr>
                <w:lang w:val="en-GB"/>
              </w:rPr>
            </w:pPr>
            <w:r w:rsidRPr="000F6836">
              <w:rPr>
                <w:lang w:val="en-GB"/>
              </w:rPr>
              <w:t>2 — Different trigger</w:t>
            </w:r>
          </w:p>
        </w:tc>
      </w:tr>
      <w:tr w:rsidR="00616968" w:rsidRPr="000F6836" w14:paraId="2428FFEF" w14:textId="77777777" w:rsidTr="00915624">
        <w:tc>
          <w:tcPr>
            <w:tcW w:w="1486" w:type="dxa"/>
            <w:tcBorders>
              <w:top w:val="single" w:sz="2" w:space="0" w:color="auto"/>
              <w:left w:val="single" w:sz="2" w:space="0" w:color="auto"/>
              <w:bottom w:val="single" w:sz="2" w:space="0" w:color="auto"/>
              <w:right w:val="single" w:sz="2" w:space="0" w:color="auto"/>
            </w:tcBorders>
          </w:tcPr>
          <w:p w14:paraId="12D82D38"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0A4B7D30" w14:textId="77777777" w:rsidR="00616968" w:rsidRPr="000F6836" w:rsidRDefault="00616968" w:rsidP="00915624">
            <w:pPr>
              <w:pStyle w:val="NormalLeft"/>
              <w:rPr>
                <w:lang w:val="en-GB"/>
              </w:rPr>
            </w:pPr>
            <w:r w:rsidRPr="000F6836">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0D0E44A0" w14:textId="77777777" w:rsidR="00616968" w:rsidRPr="000F6836" w:rsidRDefault="00616968" w:rsidP="00915624">
            <w:pPr>
              <w:pStyle w:val="NormalLeft"/>
              <w:rPr>
                <w:lang w:val="en-GB"/>
              </w:rPr>
            </w:pPr>
            <w:r w:rsidRPr="000F6836">
              <w:rPr>
                <w:lang w:val="en-GB"/>
              </w:rPr>
              <w:t>Identify the causes of basis risk (i.e. that the exposure covered by the risk–mitigation technique does not correspond to the risk exposure of the insurance or reinsurance undertaking within the scope of group supervision). The following close list shall be used:</w:t>
            </w:r>
          </w:p>
          <w:p w14:paraId="776B6BB7" w14:textId="77777777" w:rsidR="00616968" w:rsidRPr="000F6836" w:rsidRDefault="00616968" w:rsidP="00915624">
            <w:pPr>
              <w:pStyle w:val="NormalLeft"/>
              <w:rPr>
                <w:lang w:val="en-GB"/>
              </w:rPr>
            </w:pPr>
            <w:r w:rsidRPr="000F6836">
              <w:rPr>
                <w:lang w:val="en-GB"/>
              </w:rPr>
              <w:t>1 — No basis risk</w:t>
            </w:r>
          </w:p>
          <w:p w14:paraId="5B3AB81A" w14:textId="77777777" w:rsidR="00616968" w:rsidRPr="000F6836" w:rsidRDefault="00616968" w:rsidP="00915624">
            <w:pPr>
              <w:pStyle w:val="NormalLeft"/>
              <w:rPr>
                <w:lang w:val="en-GB"/>
              </w:rPr>
            </w:pPr>
            <w:r w:rsidRPr="000F6836">
              <w:rPr>
                <w:lang w:val="en-GB"/>
              </w:rPr>
              <w:t>2 — Insufficient subordination for note holders,</w:t>
            </w:r>
          </w:p>
          <w:p w14:paraId="76B59EED" w14:textId="77777777" w:rsidR="00616968" w:rsidRPr="000F6836" w:rsidRDefault="00616968" w:rsidP="00915624">
            <w:pPr>
              <w:pStyle w:val="NormalLeft"/>
              <w:rPr>
                <w:lang w:val="en-GB"/>
              </w:rPr>
            </w:pPr>
            <w:r w:rsidRPr="000F6836">
              <w:rPr>
                <w:lang w:val="en-GB"/>
              </w:rPr>
              <w:t>3 — Investors' additional recourse against cedant,</w:t>
            </w:r>
          </w:p>
          <w:p w14:paraId="309ED000" w14:textId="77777777" w:rsidR="00616968" w:rsidRPr="000F6836" w:rsidRDefault="00616968" w:rsidP="00915624">
            <w:pPr>
              <w:pStyle w:val="NormalLeft"/>
              <w:rPr>
                <w:lang w:val="en-GB"/>
              </w:rPr>
            </w:pPr>
            <w:r w:rsidRPr="000F6836">
              <w:rPr>
                <w:lang w:val="en-GB"/>
              </w:rPr>
              <w:lastRenderedPageBreak/>
              <w:t>4 — Additional risks were securitised subsequent to authorisation,</w:t>
            </w:r>
          </w:p>
          <w:p w14:paraId="579E6B09" w14:textId="77777777" w:rsidR="00616968" w:rsidRPr="000F6836" w:rsidRDefault="00616968" w:rsidP="00915624">
            <w:pPr>
              <w:pStyle w:val="NormalLeft"/>
              <w:rPr>
                <w:lang w:val="en-GB"/>
              </w:rPr>
            </w:pPr>
            <w:r w:rsidRPr="000F6836">
              <w:rPr>
                <w:lang w:val="en-GB"/>
              </w:rPr>
              <w:t>5 — Cedants hold exposure to notes issued,</w:t>
            </w:r>
          </w:p>
          <w:p w14:paraId="737D2CB5" w14:textId="77777777" w:rsidR="00616968" w:rsidRPr="000F6836" w:rsidRDefault="00616968" w:rsidP="00915624">
            <w:pPr>
              <w:pStyle w:val="NormalLeft"/>
              <w:rPr>
                <w:lang w:val="en-GB"/>
              </w:rPr>
            </w:pPr>
            <w:r w:rsidRPr="000F6836">
              <w:rPr>
                <w:lang w:val="en-GB"/>
              </w:rPr>
              <w:t>9 — Other</w:t>
            </w:r>
          </w:p>
        </w:tc>
      </w:tr>
      <w:tr w:rsidR="00616968" w:rsidRPr="000F6836" w14:paraId="0AA1125E" w14:textId="77777777" w:rsidTr="00915624">
        <w:tc>
          <w:tcPr>
            <w:tcW w:w="1486" w:type="dxa"/>
            <w:tcBorders>
              <w:top w:val="single" w:sz="2" w:space="0" w:color="auto"/>
              <w:left w:val="single" w:sz="2" w:space="0" w:color="auto"/>
              <w:bottom w:val="single" w:sz="2" w:space="0" w:color="auto"/>
              <w:right w:val="single" w:sz="2" w:space="0" w:color="auto"/>
            </w:tcBorders>
          </w:tcPr>
          <w:p w14:paraId="53EF481E" w14:textId="77777777" w:rsidR="00616968" w:rsidRPr="000F6836" w:rsidRDefault="00616968" w:rsidP="00915624">
            <w:pPr>
              <w:pStyle w:val="NormalLeft"/>
              <w:rPr>
                <w:lang w:val="en-GB"/>
              </w:rPr>
            </w:pPr>
            <w:r w:rsidRPr="000F6836">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1DAE8E01" w14:textId="77777777" w:rsidR="00616968" w:rsidRPr="000F6836" w:rsidRDefault="00616968" w:rsidP="00915624">
            <w:pPr>
              <w:pStyle w:val="NormalLeft"/>
              <w:rPr>
                <w:lang w:val="en-GB"/>
              </w:rPr>
            </w:pPr>
            <w:r w:rsidRPr="000F6836">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4C8A6D71" w14:textId="77777777" w:rsidR="00616968" w:rsidRPr="000F6836" w:rsidRDefault="00616968" w:rsidP="00915624">
            <w:pPr>
              <w:pStyle w:val="NormalLeft"/>
              <w:rPr>
                <w:lang w:val="en-GB"/>
              </w:rPr>
            </w:pPr>
            <w:r w:rsidRPr="000F6836">
              <w:rPr>
                <w:lang w:val="en-GB"/>
              </w:rPr>
              <w:t>Identify the basis risk arising from contractual terms.</w:t>
            </w:r>
          </w:p>
          <w:p w14:paraId="759560EA" w14:textId="77777777" w:rsidR="00616968" w:rsidRPr="000F6836" w:rsidRDefault="00616968" w:rsidP="00915624">
            <w:pPr>
              <w:pStyle w:val="NormalLeft"/>
              <w:rPr>
                <w:lang w:val="en-GB"/>
              </w:rPr>
            </w:pPr>
            <w:r w:rsidRPr="000F6836">
              <w:rPr>
                <w:lang w:val="en-GB"/>
              </w:rPr>
              <w:t>1 — No basis risk</w:t>
            </w:r>
          </w:p>
          <w:p w14:paraId="7EB3DB2D" w14:textId="77777777" w:rsidR="00616968" w:rsidRPr="000F6836" w:rsidRDefault="00616968" w:rsidP="00915624">
            <w:pPr>
              <w:pStyle w:val="NormalLeft"/>
              <w:rPr>
                <w:lang w:val="en-GB"/>
              </w:rPr>
            </w:pPr>
            <w:r w:rsidRPr="000F6836">
              <w:rPr>
                <w:lang w:val="en-GB"/>
              </w:rPr>
              <w:t>2 — Substantial part of risks insured not transferred</w:t>
            </w:r>
          </w:p>
          <w:p w14:paraId="54EC5C63" w14:textId="77777777" w:rsidR="00616968" w:rsidRPr="000F6836" w:rsidRDefault="00616968" w:rsidP="00915624">
            <w:pPr>
              <w:pStyle w:val="NormalLeft"/>
              <w:rPr>
                <w:lang w:val="en-GB"/>
              </w:rPr>
            </w:pPr>
            <w:r w:rsidRPr="000F6836">
              <w:rPr>
                <w:lang w:val="en-GB"/>
              </w:rPr>
              <w:t>3 — Insufficient trigger to match risk exposure of cedant</w:t>
            </w:r>
          </w:p>
        </w:tc>
      </w:tr>
      <w:tr w:rsidR="00616968" w:rsidRPr="000F6836" w14:paraId="0DA1E363" w14:textId="77777777" w:rsidTr="00915624">
        <w:tc>
          <w:tcPr>
            <w:tcW w:w="1486" w:type="dxa"/>
            <w:tcBorders>
              <w:top w:val="single" w:sz="2" w:space="0" w:color="auto"/>
              <w:left w:val="single" w:sz="2" w:space="0" w:color="auto"/>
              <w:bottom w:val="single" w:sz="2" w:space="0" w:color="auto"/>
              <w:right w:val="single" w:sz="2" w:space="0" w:color="auto"/>
            </w:tcBorders>
          </w:tcPr>
          <w:p w14:paraId="604A4FCD"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DE45965" w14:textId="77777777" w:rsidR="00616968" w:rsidRPr="000F6836" w:rsidRDefault="00616968" w:rsidP="00915624">
            <w:pPr>
              <w:pStyle w:val="NormalLeft"/>
              <w:rPr>
                <w:lang w:val="en-GB"/>
              </w:rPr>
            </w:pPr>
            <w:r w:rsidRPr="000F6836">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C463D13" w14:textId="77777777" w:rsidR="00616968" w:rsidRPr="000F6836" w:rsidRDefault="00616968" w:rsidP="00915624">
            <w:pPr>
              <w:pStyle w:val="NormalLeft"/>
              <w:rPr>
                <w:lang w:val="en-GB"/>
              </w:rPr>
            </w:pPr>
            <w:r w:rsidRPr="000F6836">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616968" w:rsidRPr="000F6836" w14:paraId="2BB7F674" w14:textId="77777777" w:rsidTr="00915624">
        <w:tc>
          <w:tcPr>
            <w:tcW w:w="1486" w:type="dxa"/>
            <w:tcBorders>
              <w:top w:val="single" w:sz="2" w:space="0" w:color="auto"/>
              <w:left w:val="single" w:sz="2" w:space="0" w:color="auto"/>
              <w:bottom w:val="single" w:sz="2" w:space="0" w:color="auto"/>
              <w:right w:val="single" w:sz="2" w:space="0" w:color="auto"/>
            </w:tcBorders>
          </w:tcPr>
          <w:p w14:paraId="169D0C82"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1F58BE7" w14:textId="77777777" w:rsidR="00616968" w:rsidRPr="000F6836" w:rsidRDefault="00616968" w:rsidP="00915624">
            <w:pPr>
              <w:pStyle w:val="NormalLeft"/>
              <w:rPr>
                <w:lang w:val="en-GB"/>
              </w:rPr>
            </w:pPr>
            <w:r w:rsidRPr="000F6836">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6404EAFE" w14:textId="77777777" w:rsidR="00616968" w:rsidRPr="000F6836" w:rsidRDefault="00616968" w:rsidP="00915624">
            <w:pPr>
              <w:pStyle w:val="NormalLeft"/>
              <w:rPr>
                <w:lang w:val="en-GB"/>
              </w:rPr>
            </w:pPr>
            <w:r w:rsidRPr="000F6836">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616968" w:rsidRPr="000F6836" w14:paraId="2E4FD64C" w14:textId="77777777" w:rsidTr="00915624">
        <w:tc>
          <w:tcPr>
            <w:tcW w:w="1486" w:type="dxa"/>
            <w:tcBorders>
              <w:top w:val="single" w:sz="2" w:space="0" w:color="auto"/>
              <w:left w:val="single" w:sz="2" w:space="0" w:color="auto"/>
              <w:bottom w:val="single" w:sz="2" w:space="0" w:color="auto"/>
              <w:right w:val="single" w:sz="2" w:space="0" w:color="auto"/>
            </w:tcBorders>
          </w:tcPr>
          <w:p w14:paraId="4B76945C" w14:textId="77777777" w:rsidR="00616968" w:rsidRPr="000F6836" w:rsidRDefault="00616968" w:rsidP="00915624">
            <w:pPr>
              <w:pStyle w:val="NormalLeft"/>
              <w:rPr>
                <w:lang w:val="en-GB"/>
              </w:rPr>
            </w:pPr>
            <w:r w:rsidRPr="000F6836">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F266D8F" w14:textId="77777777" w:rsidR="00616968" w:rsidRPr="000F6836" w:rsidRDefault="00616968" w:rsidP="00915624">
            <w:pPr>
              <w:pStyle w:val="NormalLeft"/>
              <w:rPr>
                <w:lang w:val="en-GB"/>
              </w:rPr>
            </w:pPr>
            <w:r w:rsidRPr="000F6836">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2045BC27" w14:textId="77777777" w:rsidR="00616968" w:rsidRPr="000F6836" w:rsidRDefault="00616968" w:rsidP="00915624">
            <w:pPr>
              <w:pStyle w:val="NormalLeft"/>
              <w:rPr>
                <w:lang w:val="en-GB"/>
              </w:rPr>
            </w:pPr>
            <w:r w:rsidRPr="000F6836">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616968" w:rsidRPr="000F6836" w14:paraId="57179AC3" w14:textId="77777777" w:rsidTr="00915624">
        <w:tc>
          <w:tcPr>
            <w:tcW w:w="1486" w:type="dxa"/>
            <w:tcBorders>
              <w:top w:val="single" w:sz="2" w:space="0" w:color="auto"/>
              <w:left w:val="single" w:sz="2" w:space="0" w:color="auto"/>
              <w:bottom w:val="single" w:sz="2" w:space="0" w:color="auto"/>
              <w:right w:val="single" w:sz="2" w:space="0" w:color="auto"/>
            </w:tcBorders>
          </w:tcPr>
          <w:p w14:paraId="47DCE8F1"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0E13C66" w14:textId="77777777" w:rsidR="00616968" w:rsidRPr="000F6836" w:rsidRDefault="00616968" w:rsidP="00915624">
            <w:pPr>
              <w:pStyle w:val="NormalLeft"/>
              <w:rPr>
                <w:lang w:val="en-GB"/>
              </w:rPr>
            </w:pPr>
            <w:r w:rsidRPr="000F6836">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5BD6B62C" w14:textId="77777777" w:rsidR="00616968" w:rsidRPr="000F6836" w:rsidRDefault="00616968" w:rsidP="00915624">
            <w:pPr>
              <w:pStyle w:val="NormalLeft"/>
              <w:rPr>
                <w:lang w:val="en-GB"/>
              </w:rPr>
            </w:pPr>
            <w:r w:rsidRPr="000F6836">
              <w:rPr>
                <w:lang w:val="en-GB"/>
              </w:rPr>
              <w:t>Amount of total maximum possible obligations from reinsurance contract (cedant–specific).</w:t>
            </w:r>
          </w:p>
        </w:tc>
      </w:tr>
      <w:tr w:rsidR="00616968" w:rsidRPr="000F6836" w14:paraId="13D480FB" w14:textId="77777777" w:rsidTr="00915624">
        <w:tc>
          <w:tcPr>
            <w:tcW w:w="1486" w:type="dxa"/>
            <w:tcBorders>
              <w:top w:val="single" w:sz="2" w:space="0" w:color="auto"/>
              <w:left w:val="single" w:sz="2" w:space="0" w:color="auto"/>
              <w:bottom w:val="single" w:sz="2" w:space="0" w:color="auto"/>
              <w:right w:val="single" w:sz="2" w:space="0" w:color="auto"/>
            </w:tcBorders>
          </w:tcPr>
          <w:p w14:paraId="3F991BE8" w14:textId="77777777" w:rsidR="00616968" w:rsidRPr="000F6836" w:rsidRDefault="00616968" w:rsidP="00915624">
            <w:pPr>
              <w:pStyle w:val="NormalLeft"/>
              <w:rPr>
                <w:lang w:val="en-GB"/>
              </w:rPr>
            </w:pPr>
            <w:r w:rsidRPr="000F6836">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6FD070CA" w14:textId="77777777" w:rsidR="00616968" w:rsidRPr="000F6836" w:rsidRDefault="00616968" w:rsidP="00915624">
            <w:pPr>
              <w:pStyle w:val="NormalLeft"/>
              <w:rPr>
                <w:lang w:val="en-GB"/>
              </w:rPr>
            </w:pPr>
            <w:r w:rsidRPr="000F6836">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2A83E999" w14:textId="77777777" w:rsidR="00616968" w:rsidRPr="000F6836" w:rsidRDefault="00616968" w:rsidP="00915624">
            <w:pPr>
              <w:pStyle w:val="NormalLeft"/>
              <w:rPr>
                <w:lang w:val="en-GB"/>
              </w:rPr>
            </w:pPr>
            <w:r w:rsidRPr="000F6836">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21A561EF" w14:textId="77777777" w:rsidR="00616968" w:rsidRPr="000F6836" w:rsidRDefault="00616968" w:rsidP="00915624">
            <w:pPr>
              <w:pStyle w:val="NormalLeft"/>
              <w:rPr>
                <w:lang w:val="en-GB"/>
              </w:rPr>
            </w:pPr>
            <w:r w:rsidRPr="000F6836">
              <w:rPr>
                <w:lang w:val="en-GB"/>
              </w:rPr>
              <w:t>1 — SPV fully funded in relation to cedant obligations</w:t>
            </w:r>
          </w:p>
          <w:p w14:paraId="60AACF03" w14:textId="77777777" w:rsidR="00616968" w:rsidRPr="000F6836" w:rsidRDefault="00616968" w:rsidP="00915624">
            <w:pPr>
              <w:pStyle w:val="NormalLeft"/>
              <w:rPr>
                <w:lang w:val="en-GB"/>
              </w:rPr>
            </w:pPr>
            <w:r w:rsidRPr="000F6836">
              <w:rPr>
                <w:lang w:val="en-GB"/>
              </w:rPr>
              <w:t>2 — SPV not fully funded in relation to cedant obligations</w:t>
            </w:r>
          </w:p>
        </w:tc>
      </w:tr>
      <w:tr w:rsidR="00616968" w:rsidRPr="000F6836" w14:paraId="71D5492A" w14:textId="77777777" w:rsidTr="00915624">
        <w:tc>
          <w:tcPr>
            <w:tcW w:w="1486" w:type="dxa"/>
            <w:tcBorders>
              <w:top w:val="single" w:sz="2" w:space="0" w:color="auto"/>
              <w:left w:val="single" w:sz="2" w:space="0" w:color="auto"/>
              <w:bottom w:val="single" w:sz="2" w:space="0" w:color="auto"/>
              <w:right w:val="single" w:sz="2" w:space="0" w:color="auto"/>
            </w:tcBorders>
          </w:tcPr>
          <w:p w14:paraId="5A64DD52" w14:textId="77777777" w:rsidR="00616968" w:rsidRPr="000F6836" w:rsidRDefault="00616968" w:rsidP="00915624">
            <w:pPr>
              <w:pStyle w:val="NormalLeft"/>
              <w:rPr>
                <w:lang w:val="en-GB"/>
              </w:rPr>
            </w:pPr>
            <w:r w:rsidRPr="000F6836">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6A8B7F35" w14:textId="77777777" w:rsidR="00616968" w:rsidRPr="000F6836" w:rsidRDefault="00616968" w:rsidP="00915624">
            <w:pPr>
              <w:pStyle w:val="NormalLeft"/>
              <w:rPr>
                <w:lang w:val="en-GB"/>
              </w:rPr>
            </w:pPr>
            <w:r w:rsidRPr="000F6836">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049C0E17" w14:textId="77777777" w:rsidR="00616968" w:rsidRPr="000F6836" w:rsidRDefault="00616968" w:rsidP="00915624">
            <w:pPr>
              <w:pStyle w:val="NormalLeft"/>
              <w:rPr>
                <w:lang w:val="en-GB"/>
              </w:rPr>
            </w:pPr>
            <w:r w:rsidRPr="000F6836">
              <w:rPr>
                <w:lang w:val="en-GB"/>
              </w:rPr>
              <w:t>Amount of SPV Recoverables recognised on the Solvency II balance sheet of the undertaking within the scope of group supervision (prior to adjustments made for expected losses due to counterparty default). This should be calculated in accordance with the requirements of Article 41of Delegated Regulation (EU) 2015/35.</w:t>
            </w:r>
          </w:p>
        </w:tc>
      </w:tr>
      <w:tr w:rsidR="00616968" w:rsidRPr="000F6836" w14:paraId="54E9E4F7" w14:textId="77777777" w:rsidTr="00915624">
        <w:tc>
          <w:tcPr>
            <w:tcW w:w="1486" w:type="dxa"/>
            <w:tcBorders>
              <w:top w:val="single" w:sz="2" w:space="0" w:color="auto"/>
              <w:left w:val="single" w:sz="2" w:space="0" w:color="auto"/>
              <w:bottom w:val="single" w:sz="2" w:space="0" w:color="auto"/>
              <w:right w:val="single" w:sz="2" w:space="0" w:color="auto"/>
            </w:tcBorders>
          </w:tcPr>
          <w:p w14:paraId="1E64D508" w14:textId="77777777" w:rsidR="00616968" w:rsidRPr="000F6836" w:rsidRDefault="00616968" w:rsidP="00915624">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1D4D68A7" w14:textId="77777777" w:rsidR="00616968" w:rsidRPr="000F6836" w:rsidRDefault="00616968" w:rsidP="00915624">
            <w:pPr>
              <w:pStyle w:val="NormalLeft"/>
              <w:rPr>
                <w:lang w:val="en-GB"/>
              </w:rPr>
            </w:pPr>
            <w:r w:rsidRPr="000F6836">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3DB492DA" w14:textId="77777777" w:rsidR="00616968" w:rsidRPr="000F6836" w:rsidRDefault="00616968" w:rsidP="00915624">
            <w:pPr>
              <w:pStyle w:val="NormalLeft"/>
              <w:rPr>
                <w:lang w:val="en-GB"/>
              </w:rPr>
            </w:pPr>
            <w:r w:rsidRPr="000F6836">
              <w:rPr>
                <w:lang w:val="en-GB"/>
              </w:rPr>
              <w:t>Identify whether material investments held by the cedant in the SPV exist, according to Article 210 of Delegated Regulation (EU) 2015/35.</w:t>
            </w:r>
          </w:p>
          <w:p w14:paraId="53729A46" w14:textId="77777777" w:rsidR="00616968" w:rsidRPr="000F6836" w:rsidRDefault="00616968" w:rsidP="00915624">
            <w:pPr>
              <w:pStyle w:val="NormalLeft"/>
              <w:rPr>
                <w:lang w:val="en-GB"/>
              </w:rPr>
            </w:pPr>
            <w:r w:rsidRPr="000F6836">
              <w:rPr>
                <w:lang w:val="en-GB"/>
              </w:rPr>
              <w:t>1 — Not applicable</w:t>
            </w:r>
          </w:p>
          <w:p w14:paraId="6E954A8A" w14:textId="77777777" w:rsidR="00616968" w:rsidRPr="000F6836" w:rsidRDefault="00616968" w:rsidP="00915624">
            <w:pPr>
              <w:pStyle w:val="NormalLeft"/>
              <w:rPr>
                <w:lang w:val="en-GB"/>
              </w:rPr>
            </w:pPr>
            <w:r w:rsidRPr="000F6836">
              <w:rPr>
                <w:lang w:val="en-GB"/>
              </w:rPr>
              <w:t>2 — Investments of SPV controlled by cedant and/or sponsor (where it differs from cedant);</w:t>
            </w:r>
          </w:p>
          <w:p w14:paraId="70598B89" w14:textId="77777777" w:rsidR="00616968" w:rsidRPr="000F6836" w:rsidRDefault="00616968" w:rsidP="00915624">
            <w:pPr>
              <w:pStyle w:val="NormalLeft"/>
              <w:rPr>
                <w:lang w:val="en-GB"/>
              </w:rPr>
            </w:pPr>
            <w:r w:rsidRPr="000F6836">
              <w:rPr>
                <w:lang w:val="en-GB"/>
              </w:rPr>
              <w:t>3 — Investments of SPV held by cedant (equity, notes or other subordinated debt of the SPV);</w:t>
            </w:r>
          </w:p>
          <w:p w14:paraId="364B0D44" w14:textId="77777777" w:rsidR="00616968" w:rsidRPr="000F6836" w:rsidRDefault="00616968" w:rsidP="00915624">
            <w:pPr>
              <w:pStyle w:val="NormalLeft"/>
              <w:rPr>
                <w:lang w:val="en-GB"/>
              </w:rPr>
            </w:pPr>
            <w:r w:rsidRPr="000F6836">
              <w:rPr>
                <w:lang w:val="en-GB"/>
              </w:rPr>
              <w:t>4 — Cedant sells reinsurance or other risk mitigation protection to the SPV;</w:t>
            </w:r>
          </w:p>
          <w:p w14:paraId="7848C556" w14:textId="77777777" w:rsidR="00616968" w:rsidRPr="000F6836" w:rsidRDefault="00616968" w:rsidP="00915624">
            <w:pPr>
              <w:pStyle w:val="NormalLeft"/>
              <w:rPr>
                <w:lang w:val="en-GB"/>
              </w:rPr>
            </w:pPr>
            <w:r w:rsidRPr="000F6836">
              <w:rPr>
                <w:lang w:val="en-GB"/>
              </w:rPr>
              <w:t>5 — Cedant has provided guarantee or other credit enhancement to SPV or note holders;</w:t>
            </w:r>
          </w:p>
          <w:p w14:paraId="1AC77A11" w14:textId="77777777" w:rsidR="00616968" w:rsidRPr="000F6836" w:rsidRDefault="00616968" w:rsidP="00915624">
            <w:pPr>
              <w:pStyle w:val="NormalLeft"/>
              <w:rPr>
                <w:lang w:val="en-GB"/>
              </w:rPr>
            </w:pPr>
            <w:r w:rsidRPr="000F6836">
              <w:rPr>
                <w:lang w:val="en-GB"/>
              </w:rPr>
              <w:t>6 — Sufficient basis risk retained by cedant;</w:t>
            </w:r>
          </w:p>
          <w:p w14:paraId="71A2A189" w14:textId="77777777" w:rsidR="00616968" w:rsidRPr="000F6836" w:rsidRDefault="00616968" w:rsidP="00915624">
            <w:pPr>
              <w:pStyle w:val="NormalLeft"/>
              <w:rPr>
                <w:lang w:val="en-GB"/>
              </w:rPr>
            </w:pPr>
            <w:r w:rsidRPr="000F6836">
              <w:rPr>
                <w:lang w:val="en-GB"/>
              </w:rPr>
              <w:t>9 — Other.</w:t>
            </w:r>
          </w:p>
          <w:p w14:paraId="071BE9ED" w14:textId="77777777" w:rsidR="00616968" w:rsidRPr="000F6836" w:rsidRDefault="00616968" w:rsidP="00915624">
            <w:pPr>
              <w:pStyle w:val="NormalLeft"/>
              <w:rPr>
                <w:lang w:val="en-GB"/>
              </w:rPr>
            </w:pPr>
            <w:r w:rsidRPr="000F6836">
              <w:rPr>
                <w:lang w:val="en-GB"/>
              </w:rPr>
              <w:t>If this is reported then cells C0030 and C0040 needs to identify the instrument.</w:t>
            </w:r>
          </w:p>
        </w:tc>
      </w:tr>
      <w:tr w:rsidR="00616968" w:rsidRPr="000F6836" w14:paraId="0F5413E7" w14:textId="77777777" w:rsidTr="00915624">
        <w:tc>
          <w:tcPr>
            <w:tcW w:w="1486" w:type="dxa"/>
            <w:tcBorders>
              <w:top w:val="single" w:sz="2" w:space="0" w:color="auto"/>
              <w:left w:val="single" w:sz="2" w:space="0" w:color="auto"/>
              <w:bottom w:val="single" w:sz="2" w:space="0" w:color="auto"/>
              <w:right w:val="single" w:sz="2" w:space="0" w:color="auto"/>
            </w:tcBorders>
          </w:tcPr>
          <w:p w14:paraId="2C01B697" w14:textId="77777777" w:rsidR="00616968" w:rsidRPr="000F6836" w:rsidRDefault="00616968" w:rsidP="00915624">
            <w:pPr>
              <w:pStyle w:val="NormalLeft"/>
              <w:rPr>
                <w:lang w:val="en-GB"/>
              </w:rPr>
            </w:pPr>
            <w:r w:rsidRPr="000F6836">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8C6970B" w14:textId="77777777" w:rsidR="00616968" w:rsidRPr="000F6836" w:rsidRDefault="00616968" w:rsidP="00915624">
            <w:pPr>
              <w:pStyle w:val="NormalLeft"/>
              <w:rPr>
                <w:lang w:val="en-GB"/>
              </w:rPr>
            </w:pPr>
            <w:r w:rsidRPr="000F6836">
              <w:rPr>
                <w:lang w:val="en-GB"/>
              </w:rPr>
              <w:t>Securitisation assets related to cedant held in trust with other third party than cedant / sponsor</w:t>
            </w:r>
          </w:p>
        </w:tc>
        <w:tc>
          <w:tcPr>
            <w:tcW w:w="6036" w:type="dxa"/>
            <w:tcBorders>
              <w:top w:val="single" w:sz="2" w:space="0" w:color="auto"/>
              <w:left w:val="single" w:sz="2" w:space="0" w:color="auto"/>
              <w:bottom w:val="single" w:sz="2" w:space="0" w:color="auto"/>
              <w:right w:val="single" w:sz="2" w:space="0" w:color="auto"/>
            </w:tcBorders>
          </w:tcPr>
          <w:p w14:paraId="559D792E" w14:textId="77777777" w:rsidR="00616968" w:rsidRPr="000F6836" w:rsidRDefault="00616968" w:rsidP="00915624">
            <w:pPr>
              <w:pStyle w:val="NormalLeft"/>
              <w:rPr>
                <w:lang w:val="en-GB"/>
              </w:rPr>
            </w:pPr>
            <w:r w:rsidRPr="000F6836">
              <w:rPr>
                <w:lang w:val="en-GB"/>
              </w:rPr>
              <w:t>Identify if there are securitisation assets related to cedant held in trust with other third party than cedant / sponsor, considering the provisions of Articles 214(2) and 326 of Delegated Regulation (EU) 2015/35. One of the options in the following closed list shall be used:</w:t>
            </w:r>
          </w:p>
          <w:p w14:paraId="153EC10A" w14:textId="77777777" w:rsidR="00616968" w:rsidRPr="000F6836" w:rsidRDefault="00616968" w:rsidP="00915624">
            <w:pPr>
              <w:pStyle w:val="NormalLeft"/>
              <w:rPr>
                <w:lang w:val="en-GB"/>
              </w:rPr>
            </w:pPr>
            <w:r w:rsidRPr="000F6836">
              <w:rPr>
                <w:lang w:val="en-GB"/>
              </w:rPr>
              <w:t>1 — Held in trust with other third party than cedant / sponsor</w:t>
            </w:r>
          </w:p>
          <w:p w14:paraId="2380629E" w14:textId="77777777" w:rsidR="00616968" w:rsidRPr="000F6836" w:rsidRDefault="00616968" w:rsidP="00915624">
            <w:pPr>
              <w:pStyle w:val="NormalLeft"/>
              <w:rPr>
                <w:lang w:val="en-GB"/>
              </w:rPr>
            </w:pPr>
            <w:r w:rsidRPr="000F6836">
              <w:rPr>
                <w:lang w:val="en-GB"/>
              </w:rPr>
              <w:t>2 — Not held in trust with other third party than cedant / sponsor</w:t>
            </w:r>
          </w:p>
        </w:tc>
      </w:tr>
      <w:tr w:rsidR="00616968" w:rsidRPr="000F6836" w14:paraId="5FAD3CD1" w14:textId="77777777" w:rsidTr="00915624">
        <w:tc>
          <w:tcPr>
            <w:tcW w:w="1486" w:type="dxa"/>
            <w:tcBorders>
              <w:top w:val="single" w:sz="2" w:space="0" w:color="auto"/>
              <w:left w:val="single" w:sz="2" w:space="0" w:color="auto"/>
              <w:bottom w:val="single" w:sz="2" w:space="0" w:color="auto"/>
              <w:right w:val="single" w:sz="2" w:space="0" w:color="auto"/>
            </w:tcBorders>
          </w:tcPr>
          <w:p w14:paraId="278C49DB" w14:textId="77777777" w:rsidR="00616968" w:rsidRPr="000F6836" w:rsidRDefault="00616968" w:rsidP="00915624">
            <w:pPr>
              <w:pStyle w:val="NormalCentered"/>
              <w:rPr>
                <w:lang w:val="en-GB"/>
              </w:rPr>
            </w:pPr>
            <w:r w:rsidRPr="000F6836">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4BFA0E3B" w14:textId="77777777" w:rsidR="00616968" w:rsidRPr="000F6836" w:rsidRDefault="00616968" w:rsidP="00915624">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300C5B3" w14:textId="77777777" w:rsidR="00616968" w:rsidRPr="000F6836" w:rsidRDefault="00616968" w:rsidP="00915624">
            <w:pPr>
              <w:pStyle w:val="NormalCentered"/>
              <w:rPr>
                <w:lang w:val="en-GB"/>
              </w:rPr>
            </w:pPr>
          </w:p>
        </w:tc>
      </w:tr>
      <w:tr w:rsidR="00616968" w:rsidRPr="000F6836" w14:paraId="3F7C6BFF" w14:textId="77777777" w:rsidTr="00915624">
        <w:tc>
          <w:tcPr>
            <w:tcW w:w="1486" w:type="dxa"/>
            <w:tcBorders>
              <w:top w:val="single" w:sz="2" w:space="0" w:color="auto"/>
              <w:left w:val="single" w:sz="2" w:space="0" w:color="auto"/>
              <w:bottom w:val="single" w:sz="2" w:space="0" w:color="auto"/>
              <w:right w:val="single" w:sz="2" w:space="0" w:color="auto"/>
            </w:tcBorders>
          </w:tcPr>
          <w:p w14:paraId="14030122" w14:textId="77777777" w:rsidR="00616968" w:rsidRPr="000F6836" w:rsidRDefault="00616968" w:rsidP="00915624">
            <w:pPr>
              <w:pStyle w:val="NormalLeft"/>
              <w:rPr>
                <w:lang w:val="en-GB"/>
              </w:rPr>
            </w:pPr>
            <w:r w:rsidRPr="000F6836">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524F3BB5" w14:textId="77777777" w:rsidR="00616968" w:rsidRPr="000F6836" w:rsidRDefault="00616968" w:rsidP="00915624">
            <w:pPr>
              <w:pStyle w:val="NormalLeft"/>
              <w:rPr>
                <w:lang w:val="en-GB"/>
              </w:rPr>
            </w:pPr>
            <w:r w:rsidRPr="000F6836">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4B27E19" w14:textId="77777777" w:rsidR="00616968" w:rsidRPr="000F6836" w:rsidRDefault="00616968" w:rsidP="00915624">
            <w:pPr>
              <w:pStyle w:val="NormalLeft"/>
              <w:rPr>
                <w:lang w:val="en-GB"/>
              </w:rPr>
            </w:pPr>
            <w:r w:rsidRPr="000F6836">
              <w:rPr>
                <w:lang w:val="en-GB"/>
              </w:rPr>
              <w:t>Internal code attributed to the SPV by the undertaking within the scope of group supervision by this order of priority:</w:t>
            </w:r>
          </w:p>
          <w:p w14:paraId="0E9C5BC7"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p>
          <w:p w14:paraId="1F799AD7" w14:textId="77777777" w:rsidR="00616968" w:rsidRPr="000F6836" w:rsidRDefault="00616968" w:rsidP="00915624">
            <w:pPr>
              <w:pStyle w:val="Tiret0"/>
              <w:numPr>
                <w:ilvl w:val="0"/>
                <w:numId w:val="14"/>
              </w:numPr>
              <w:ind w:left="851" w:hanging="851"/>
              <w:rPr>
                <w:lang w:val="en-GB"/>
              </w:rPr>
            </w:pPr>
            <w:r w:rsidRPr="000F6836">
              <w:rPr>
                <w:lang w:val="en-GB"/>
              </w:rPr>
              <w:t>Specific code</w:t>
            </w:r>
          </w:p>
          <w:p w14:paraId="1735F0C4" w14:textId="77777777" w:rsidR="00616968" w:rsidRPr="000F6836" w:rsidRDefault="00616968" w:rsidP="00915624">
            <w:pPr>
              <w:pStyle w:val="NormalLeft"/>
              <w:rPr>
                <w:lang w:val="en-GB"/>
              </w:rPr>
            </w:pPr>
            <w:r w:rsidRPr="000F6836">
              <w:rPr>
                <w:lang w:val="en-GB"/>
              </w:rPr>
              <w:t>Specific code:</w:t>
            </w:r>
          </w:p>
          <w:p w14:paraId="0B624DB2" w14:textId="77777777" w:rsidR="00616968" w:rsidRPr="000F6836" w:rsidRDefault="00616968" w:rsidP="00915624">
            <w:pPr>
              <w:pStyle w:val="Tiret0"/>
              <w:numPr>
                <w:ilvl w:val="0"/>
                <w:numId w:val="14"/>
              </w:numPr>
              <w:ind w:left="851" w:hanging="851"/>
              <w:rPr>
                <w:lang w:val="en-GB"/>
              </w:rPr>
            </w:pPr>
            <w:r w:rsidRPr="000F6836">
              <w:rPr>
                <w:lang w:val="en-GB"/>
              </w:rPr>
              <w:t xml:space="preserve">For EEA insurance and reinsurance undertakings and other EEA regulated undertakings within the </w:t>
            </w:r>
            <w:r w:rsidRPr="000F6836">
              <w:rPr>
                <w:lang w:val="en-GB"/>
              </w:rPr>
              <w:lastRenderedPageBreak/>
              <w:t>scope of group supervision: identification code used in the local market, attributed by the undertaking's competent supervisory authority;</w:t>
            </w:r>
          </w:p>
          <w:p w14:paraId="554B6BDF"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9762B6B"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p w14:paraId="556C86CE" w14:textId="77777777" w:rsidR="00616968" w:rsidRPr="000F6836" w:rsidRDefault="00616968" w:rsidP="00915624">
            <w:pPr>
              <w:pStyle w:val="NormalLeft"/>
              <w:rPr>
                <w:lang w:val="en-GB"/>
              </w:rPr>
            </w:pPr>
            <w:r w:rsidRPr="000F6836">
              <w:rPr>
                <w:lang w:val="en-GB"/>
              </w:rPr>
              <w:t>This code shall be unique to each SPV and remain constant over subsequent reports.</w:t>
            </w:r>
          </w:p>
        </w:tc>
      </w:tr>
      <w:tr w:rsidR="00616968" w:rsidRPr="000F6836" w14:paraId="4907EA1B" w14:textId="77777777" w:rsidTr="00915624">
        <w:tc>
          <w:tcPr>
            <w:tcW w:w="1486" w:type="dxa"/>
            <w:tcBorders>
              <w:top w:val="single" w:sz="2" w:space="0" w:color="auto"/>
              <w:left w:val="single" w:sz="2" w:space="0" w:color="auto"/>
              <w:bottom w:val="single" w:sz="2" w:space="0" w:color="auto"/>
              <w:right w:val="single" w:sz="2" w:space="0" w:color="auto"/>
            </w:tcBorders>
          </w:tcPr>
          <w:p w14:paraId="2347E357" w14:textId="77777777" w:rsidR="00616968" w:rsidRPr="000F6836" w:rsidRDefault="00616968" w:rsidP="00915624">
            <w:pPr>
              <w:pStyle w:val="NormalLeft"/>
              <w:rPr>
                <w:lang w:val="en-GB"/>
              </w:rPr>
            </w:pPr>
            <w:r w:rsidRPr="000F6836">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7E941F2" w14:textId="77777777" w:rsidR="00616968" w:rsidRPr="000F6836" w:rsidRDefault="00616968" w:rsidP="00915624">
            <w:pPr>
              <w:pStyle w:val="NormalLeft"/>
              <w:rPr>
                <w:lang w:val="en-GB"/>
              </w:rPr>
            </w:pPr>
            <w:r w:rsidRPr="000F6836">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6A93A360" w14:textId="77777777" w:rsidR="00616968" w:rsidRPr="000F6836" w:rsidRDefault="00616968" w:rsidP="00915624">
            <w:pPr>
              <w:pStyle w:val="NormalLeft"/>
              <w:rPr>
                <w:lang w:val="en-GB"/>
              </w:rPr>
            </w:pPr>
            <w:r w:rsidRPr="000F6836">
              <w:rPr>
                <w:lang w:val="en-GB"/>
              </w:rPr>
              <w:t>Identification of the code used in item ‘internal code of SPV’. One of the options in the following closed list shall be used:</w:t>
            </w:r>
          </w:p>
          <w:p w14:paraId="3CEF7823" w14:textId="77777777" w:rsidR="00616968" w:rsidRPr="000F6836" w:rsidRDefault="00616968" w:rsidP="00915624">
            <w:pPr>
              <w:pStyle w:val="NormalLeft"/>
              <w:rPr>
                <w:lang w:val="en-GB"/>
              </w:rPr>
            </w:pPr>
            <w:r w:rsidRPr="000F6836">
              <w:rPr>
                <w:lang w:val="en-GB"/>
              </w:rPr>
              <w:t>1 — LEI</w:t>
            </w:r>
          </w:p>
          <w:p w14:paraId="49E09D86" w14:textId="77777777" w:rsidR="00616968" w:rsidRPr="000F6836" w:rsidRDefault="00616968" w:rsidP="00915624">
            <w:pPr>
              <w:pStyle w:val="NormalLeft"/>
              <w:rPr>
                <w:lang w:val="en-GB"/>
              </w:rPr>
            </w:pPr>
            <w:r w:rsidRPr="000F6836">
              <w:rPr>
                <w:lang w:val="en-GB"/>
              </w:rPr>
              <w:t>2 — Specific code</w:t>
            </w:r>
          </w:p>
        </w:tc>
      </w:tr>
      <w:tr w:rsidR="00616968" w:rsidRPr="000F6836" w14:paraId="088CAAA9" w14:textId="77777777" w:rsidTr="00915624">
        <w:tc>
          <w:tcPr>
            <w:tcW w:w="1486" w:type="dxa"/>
            <w:tcBorders>
              <w:top w:val="single" w:sz="2" w:space="0" w:color="auto"/>
              <w:left w:val="single" w:sz="2" w:space="0" w:color="auto"/>
              <w:bottom w:val="single" w:sz="2" w:space="0" w:color="auto"/>
              <w:right w:val="single" w:sz="2" w:space="0" w:color="auto"/>
            </w:tcBorders>
          </w:tcPr>
          <w:p w14:paraId="4FACF223" w14:textId="77777777" w:rsidR="00616968" w:rsidRPr="000F6836" w:rsidRDefault="00616968" w:rsidP="00915624">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38D20ADF" w14:textId="77777777" w:rsidR="00616968" w:rsidRPr="000F6836" w:rsidRDefault="00616968" w:rsidP="00915624">
            <w:pPr>
              <w:pStyle w:val="NormalLeft"/>
              <w:rPr>
                <w:lang w:val="en-GB"/>
              </w:rPr>
            </w:pPr>
            <w:r w:rsidRPr="000F6836">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6CF7E4E6" w14:textId="77777777" w:rsidR="00616968" w:rsidRPr="000F6836" w:rsidRDefault="00616968" w:rsidP="00915624">
            <w:pPr>
              <w:pStyle w:val="NormalLeft"/>
              <w:rPr>
                <w:lang w:val="en-GB"/>
              </w:rPr>
            </w:pPr>
            <w:r w:rsidRPr="000F6836">
              <w:rPr>
                <w:lang w:val="en-GB"/>
              </w:rPr>
              <w:t>Identify the legal nature of the SPV securitisation, according to Article 13(26) of Directive 2009/138/EC.</w:t>
            </w:r>
          </w:p>
          <w:p w14:paraId="7D154E3A" w14:textId="77777777" w:rsidR="00616968" w:rsidRPr="000F6836" w:rsidRDefault="00616968" w:rsidP="00915624">
            <w:pPr>
              <w:pStyle w:val="NormalLeft"/>
              <w:rPr>
                <w:lang w:val="en-GB"/>
              </w:rPr>
            </w:pPr>
            <w:r w:rsidRPr="000F6836">
              <w:rPr>
                <w:lang w:val="en-GB"/>
              </w:rPr>
              <w:t>Closed list</w:t>
            </w:r>
          </w:p>
          <w:p w14:paraId="3566FEE2" w14:textId="77777777" w:rsidR="00616968" w:rsidRPr="000F6836" w:rsidRDefault="00616968" w:rsidP="00915624">
            <w:pPr>
              <w:pStyle w:val="NormalLeft"/>
              <w:rPr>
                <w:lang w:val="en-GB"/>
              </w:rPr>
            </w:pPr>
            <w:r w:rsidRPr="000F6836">
              <w:rPr>
                <w:lang w:val="en-GB"/>
              </w:rPr>
              <w:t>1 — Trusts</w:t>
            </w:r>
          </w:p>
          <w:p w14:paraId="4B4CE8A9" w14:textId="77777777" w:rsidR="00616968" w:rsidRPr="000F6836" w:rsidRDefault="00616968" w:rsidP="00915624">
            <w:pPr>
              <w:pStyle w:val="NormalLeft"/>
              <w:rPr>
                <w:lang w:val="en-GB"/>
              </w:rPr>
            </w:pPr>
            <w:r w:rsidRPr="000F6836">
              <w:rPr>
                <w:lang w:val="en-GB"/>
              </w:rPr>
              <w:t>2 — Partnerships</w:t>
            </w:r>
          </w:p>
          <w:p w14:paraId="60867CF3" w14:textId="77777777" w:rsidR="00616968" w:rsidRPr="000F6836" w:rsidRDefault="00616968" w:rsidP="00915624">
            <w:pPr>
              <w:pStyle w:val="NormalLeft"/>
              <w:rPr>
                <w:lang w:val="en-GB"/>
              </w:rPr>
            </w:pPr>
            <w:r w:rsidRPr="000F6836">
              <w:rPr>
                <w:lang w:val="en-GB"/>
              </w:rPr>
              <w:t>3 — Limited liability companies</w:t>
            </w:r>
          </w:p>
          <w:p w14:paraId="22746326" w14:textId="77777777" w:rsidR="00616968" w:rsidRPr="000F6836" w:rsidRDefault="00616968" w:rsidP="00915624">
            <w:pPr>
              <w:pStyle w:val="NormalLeft"/>
              <w:rPr>
                <w:lang w:val="en-GB"/>
              </w:rPr>
            </w:pPr>
            <w:r w:rsidRPr="000F6836">
              <w:rPr>
                <w:lang w:val="en-GB"/>
              </w:rPr>
              <w:t>4 — Other legal entity form not referred above</w:t>
            </w:r>
          </w:p>
          <w:p w14:paraId="660C7FB8" w14:textId="77777777" w:rsidR="00616968" w:rsidRPr="000F6836" w:rsidRDefault="00616968" w:rsidP="00915624">
            <w:pPr>
              <w:pStyle w:val="NormalLeft"/>
              <w:rPr>
                <w:lang w:val="en-GB"/>
              </w:rPr>
            </w:pPr>
            <w:r w:rsidRPr="000F6836">
              <w:rPr>
                <w:lang w:val="en-GB"/>
              </w:rPr>
              <w:t>5 — Not incorporated</w:t>
            </w:r>
          </w:p>
        </w:tc>
      </w:tr>
      <w:tr w:rsidR="00616968" w:rsidRPr="000F6836" w14:paraId="3073E269" w14:textId="77777777" w:rsidTr="00915624">
        <w:tc>
          <w:tcPr>
            <w:tcW w:w="1486" w:type="dxa"/>
            <w:tcBorders>
              <w:top w:val="single" w:sz="2" w:space="0" w:color="auto"/>
              <w:left w:val="single" w:sz="2" w:space="0" w:color="auto"/>
              <w:bottom w:val="single" w:sz="2" w:space="0" w:color="auto"/>
              <w:right w:val="single" w:sz="2" w:space="0" w:color="auto"/>
            </w:tcBorders>
          </w:tcPr>
          <w:p w14:paraId="177BCFB1" w14:textId="77777777" w:rsidR="00616968" w:rsidRPr="000F6836" w:rsidRDefault="00616968" w:rsidP="00915624">
            <w:pPr>
              <w:pStyle w:val="NormalLeft"/>
              <w:rPr>
                <w:lang w:val="en-GB"/>
              </w:rPr>
            </w:pPr>
            <w:r w:rsidRPr="000F6836">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3DB78EB" w14:textId="77777777" w:rsidR="00616968" w:rsidRPr="000F6836" w:rsidRDefault="00616968" w:rsidP="00915624">
            <w:pPr>
              <w:pStyle w:val="NormalLeft"/>
              <w:rPr>
                <w:lang w:val="en-GB"/>
              </w:rPr>
            </w:pPr>
            <w:r w:rsidRPr="000F6836">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15BA8B04" w14:textId="77777777" w:rsidR="00616968" w:rsidRPr="000F6836" w:rsidRDefault="00616968" w:rsidP="00915624">
            <w:pPr>
              <w:pStyle w:val="NormalLeft"/>
              <w:rPr>
                <w:lang w:val="en-GB"/>
              </w:rPr>
            </w:pPr>
            <w:r w:rsidRPr="000F6836">
              <w:rPr>
                <w:lang w:val="en-GB"/>
              </w:rPr>
              <w:t>Identify the name of the SPV</w:t>
            </w:r>
          </w:p>
        </w:tc>
      </w:tr>
      <w:tr w:rsidR="00616968" w:rsidRPr="000F6836" w14:paraId="23ECF046" w14:textId="77777777" w:rsidTr="00915624">
        <w:tc>
          <w:tcPr>
            <w:tcW w:w="1486" w:type="dxa"/>
            <w:tcBorders>
              <w:top w:val="single" w:sz="2" w:space="0" w:color="auto"/>
              <w:left w:val="single" w:sz="2" w:space="0" w:color="auto"/>
              <w:bottom w:val="single" w:sz="2" w:space="0" w:color="auto"/>
              <w:right w:val="single" w:sz="2" w:space="0" w:color="auto"/>
            </w:tcBorders>
          </w:tcPr>
          <w:p w14:paraId="68C19455" w14:textId="77777777" w:rsidR="00616968" w:rsidRPr="000F6836" w:rsidRDefault="00616968" w:rsidP="00915624">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656477F0" w14:textId="77777777" w:rsidR="00616968" w:rsidRPr="000F6836" w:rsidRDefault="00616968" w:rsidP="00915624">
            <w:pPr>
              <w:pStyle w:val="NormalLeft"/>
              <w:rPr>
                <w:lang w:val="en-GB"/>
              </w:rPr>
            </w:pPr>
            <w:r w:rsidRPr="000F6836">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A5A2414" w14:textId="77777777" w:rsidR="00616968" w:rsidRPr="000F6836" w:rsidRDefault="00616968" w:rsidP="00915624">
            <w:pPr>
              <w:pStyle w:val="NormalLeft"/>
              <w:rPr>
                <w:lang w:val="en-GB"/>
              </w:rPr>
            </w:pPr>
            <w:r w:rsidRPr="000F6836">
              <w:rPr>
                <w:lang w:val="en-GB"/>
              </w:rPr>
              <w:t>Registration number received at incorporation of the SPV. For un–incorporated SPVs, the groups shall report the regulatory number or equivalent number obtained from the supervisory authority at the time of authorisation.</w:t>
            </w:r>
          </w:p>
          <w:p w14:paraId="4F26F0B3" w14:textId="15113FF1" w:rsidR="00616968" w:rsidRPr="000F6836" w:rsidRDefault="00616968" w:rsidP="00915624">
            <w:pPr>
              <w:pStyle w:val="NormalLeft"/>
              <w:rPr>
                <w:lang w:val="en-GB"/>
              </w:rPr>
            </w:pPr>
            <w:del w:id="5567" w:author="Author">
              <w:r w:rsidRPr="000F6836" w:rsidDel="00AB13EF">
                <w:rPr>
                  <w:lang w:val="en-GB"/>
                </w:rPr>
                <w:delText>If the SPV is not incorporated this cell doesn't apply.</w:delText>
              </w:r>
            </w:del>
          </w:p>
        </w:tc>
      </w:tr>
      <w:tr w:rsidR="00616968" w:rsidRPr="000F6836" w14:paraId="510BD682" w14:textId="77777777" w:rsidTr="00915624">
        <w:tc>
          <w:tcPr>
            <w:tcW w:w="1486" w:type="dxa"/>
            <w:tcBorders>
              <w:top w:val="single" w:sz="2" w:space="0" w:color="auto"/>
              <w:left w:val="single" w:sz="2" w:space="0" w:color="auto"/>
              <w:bottom w:val="single" w:sz="2" w:space="0" w:color="auto"/>
              <w:right w:val="single" w:sz="2" w:space="0" w:color="auto"/>
            </w:tcBorders>
          </w:tcPr>
          <w:p w14:paraId="53CA80D3" w14:textId="77777777" w:rsidR="00616968" w:rsidRPr="000F6836" w:rsidRDefault="00616968" w:rsidP="00915624">
            <w:pPr>
              <w:pStyle w:val="NormalLeft"/>
              <w:rPr>
                <w:lang w:val="en-GB"/>
              </w:rPr>
            </w:pPr>
            <w:r w:rsidRPr="000F6836">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ABCFEDD" w14:textId="77777777" w:rsidR="00616968" w:rsidRPr="000F6836" w:rsidRDefault="00616968" w:rsidP="00915624">
            <w:pPr>
              <w:pStyle w:val="NormalLeft"/>
              <w:rPr>
                <w:lang w:val="en-GB"/>
              </w:rPr>
            </w:pPr>
            <w:r w:rsidRPr="000F6836">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5F8A2073" w14:textId="77777777" w:rsidR="00616968" w:rsidRPr="000F6836" w:rsidRDefault="00616968" w:rsidP="00915624">
            <w:pPr>
              <w:pStyle w:val="NormalLeft"/>
              <w:rPr>
                <w:lang w:val="en-GB"/>
              </w:rPr>
            </w:pPr>
            <w:r w:rsidRPr="000F6836">
              <w:rPr>
                <w:lang w:val="en-GB"/>
              </w:rPr>
              <w:t>Identify the ISO 3166–1 alpha–2 code for the country where the SPV is established and has received authorisation, where applicable.</w:t>
            </w:r>
          </w:p>
        </w:tc>
      </w:tr>
      <w:tr w:rsidR="00616968" w:rsidRPr="000F6836" w14:paraId="54E15E1D" w14:textId="77777777" w:rsidTr="00915624">
        <w:tc>
          <w:tcPr>
            <w:tcW w:w="1486" w:type="dxa"/>
            <w:tcBorders>
              <w:top w:val="single" w:sz="2" w:space="0" w:color="auto"/>
              <w:left w:val="single" w:sz="2" w:space="0" w:color="auto"/>
              <w:bottom w:val="single" w:sz="2" w:space="0" w:color="auto"/>
              <w:right w:val="single" w:sz="2" w:space="0" w:color="auto"/>
            </w:tcBorders>
          </w:tcPr>
          <w:p w14:paraId="4E31274C" w14:textId="77777777" w:rsidR="00616968" w:rsidRPr="000F6836" w:rsidRDefault="00616968" w:rsidP="00915624">
            <w:pPr>
              <w:pStyle w:val="NormalLeft"/>
              <w:rPr>
                <w:lang w:val="en-GB"/>
              </w:rPr>
            </w:pPr>
            <w:r w:rsidRPr="000F6836">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BD61EE" w14:textId="77777777" w:rsidR="00616968" w:rsidRPr="000F6836" w:rsidRDefault="00616968" w:rsidP="00915624">
            <w:pPr>
              <w:pStyle w:val="NormalLeft"/>
              <w:rPr>
                <w:lang w:val="en-GB"/>
              </w:rPr>
            </w:pPr>
            <w:r w:rsidRPr="000F6836">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262C0B3" w14:textId="77777777" w:rsidR="00616968" w:rsidRPr="000F6836" w:rsidRDefault="00616968" w:rsidP="00915624">
            <w:pPr>
              <w:pStyle w:val="NormalLeft"/>
              <w:rPr>
                <w:lang w:val="en-GB"/>
              </w:rPr>
            </w:pPr>
            <w:r w:rsidRPr="000F6836">
              <w:rPr>
                <w:lang w:val="en-GB"/>
              </w:rPr>
              <w:t xml:space="preserve">Identify authorisation conditions of the SPV according to Article 211 of Directive 2009/138/EC or equivalent legal </w:t>
            </w:r>
            <w:r w:rsidRPr="000F6836">
              <w:rPr>
                <w:lang w:val="en-GB"/>
              </w:rPr>
              <w:lastRenderedPageBreak/>
              <w:t>instrument. One of the options in the following closed list shall be used:</w:t>
            </w:r>
          </w:p>
          <w:p w14:paraId="318779AE" w14:textId="77777777" w:rsidR="00616968" w:rsidRPr="000F6836" w:rsidRDefault="00616968" w:rsidP="00915624">
            <w:pPr>
              <w:pStyle w:val="NormalLeft"/>
              <w:rPr>
                <w:lang w:val="en-GB"/>
              </w:rPr>
            </w:pPr>
            <w:r w:rsidRPr="000F6836">
              <w:rPr>
                <w:lang w:val="en-GB"/>
              </w:rPr>
              <w:t>1 — SPV authorised under Article 211(1) of the Directive 2009/138/EC</w:t>
            </w:r>
          </w:p>
          <w:p w14:paraId="3553DC35" w14:textId="77777777" w:rsidR="00616968" w:rsidRPr="000F6836" w:rsidRDefault="00616968" w:rsidP="00915624">
            <w:pPr>
              <w:pStyle w:val="NormalLeft"/>
              <w:rPr>
                <w:lang w:val="en-GB"/>
              </w:rPr>
            </w:pPr>
            <w:r w:rsidRPr="000F6836">
              <w:rPr>
                <w:lang w:val="en-GB"/>
              </w:rPr>
              <w:t>2 — SPV authorised under Article 211(3) of the Directive 2009/138/EC (grandfathered)</w:t>
            </w:r>
          </w:p>
          <w:p w14:paraId="6D33A87B" w14:textId="77777777" w:rsidR="00616968" w:rsidRPr="000F6836" w:rsidRDefault="00616968" w:rsidP="00915624">
            <w:pPr>
              <w:pStyle w:val="NormalLeft"/>
              <w:rPr>
                <w:lang w:val="en-GB"/>
              </w:rPr>
            </w:pPr>
            <w:r w:rsidRPr="000F6836">
              <w:rPr>
                <w:lang w:val="en-GB"/>
              </w:rPr>
              <w:t>3 — SPV regulated by a third country supervisory authority where requirements equivalent to those set out in Article 211(2) of Directive 2009/138/EC are met by the special purpose vehicle</w:t>
            </w:r>
          </w:p>
          <w:p w14:paraId="71D35E9B" w14:textId="77777777" w:rsidR="00616968" w:rsidRPr="000F6836" w:rsidRDefault="00616968" w:rsidP="00915624">
            <w:pPr>
              <w:pStyle w:val="NormalLeft"/>
              <w:rPr>
                <w:lang w:val="en-GB"/>
              </w:rPr>
            </w:pPr>
            <w:r w:rsidRPr="000F6836">
              <w:rPr>
                <w:lang w:val="en-GB"/>
              </w:rPr>
              <w:t>4 — SPV not covered above</w:t>
            </w:r>
          </w:p>
        </w:tc>
      </w:tr>
      <w:tr w:rsidR="00616968" w:rsidRPr="000F6836" w14:paraId="32D4A7C5" w14:textId="77777777" w:rsidTr="00915624">
        <w:tc>
          <w:tcPr>
            <w:tcW w:w="1486" w:type="dxa"/>
            <w:tcBorders>
              <w:top w:val="single" w:sz="2" w:space="0" w:color="auto"/>
              <w:left w:val="single" w:sz="2" w:space="0" w:color="auto"/>
              <w:bottom w:val="single" w:sz="2" w:space="0" w:color="auto"/>
              <w:right w:val="single" w:sz="2" w:space="0" w:color="auto"/>
            </w:tcBorders>
          </w:tcPr>
          <w:p w14:paraId="64E45779" w14:textId="77777777" w:rsidR="00616968" w:rsidRPr="000F6836" w:rsidRDefault="00616968" w:rsidP="00915624">
            <w:pPr>
              <w:pStyle w:val="NormalLeft"/>
              <w:rPr>
                <w:lang w:val="en-GB"/>
              </w:rPr>
            </w:pPr>
            <w:r w:rsidRPr="000F6836">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6FCAE1A" w14:textId="77777777" w:rsidR="00616968" w:rsidRPr="000F6836" w:rsidRDefault="00616968" w:rsidP="00915624">
            <w:pPr>
              <w:pStyle w:val="NormalLeft"/>
              <w:rPr>
                <w:lang w:val="en-GB"/>
              </w:rPr>
            </w:pPr>
            <w:r w:rsidRPr="000F6836">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46AFD990" w14:textId="1CED78E2" w:rsidR="00616968" w:rsidRPr="000F6836" w:rsidRDefault="00616968" w:rsidP="00915624">
            <w:pPr>
              <w:pStyle w:val="NormalLeft"/>
              <w:rPr>
                <w:lang w:val="en-GB"/>
              </w:rPr>
            </w:pPr>
            <w:r w:rsidRPr="000F6836">
              <w:rPr>
                <w:lang w:val="en-GB"/>
              </w:rPr>
              <w:t>Rating of the SPV (if any) that is considered by the undertaking and provided by an external rating agency.</w:t>
            </w:r>
          </w:p>
          <w:p w14:paraId="633A330A" w14:textId="77777777" w:rsidR="00616968" w:rsidRPr="000F6836" w:rsidRDefault="00616968" w:rsidP="00915624">
            <w:pPr>
              <w:pStyle w:val="NormalLeft"/>
              <w:rPr>
                <w:lang w:val="en-GB"/>
              </w:rPr>
            </w:pPr>
            <w:r w:rsidRPr="000F6836">
              <w:rPr>
                <w:lang w:val="en-GB"/>
              </w:rPr>
              <w:t>If the rating is not available the item shall be left blank and the SPV shall be identified as ‘9 — no rating available’ in column C0290 (Credit quality step).</w:t>
            </w:r>
          </w:p>
          <w:p w14:paraId="4AC4FCA5" w14:textId="74CFC23C" w:rsidR="00616968" w:rsidRPr="000F6836" w:rsidRDefault="00616968" w:rsidP="00915624">
            <w:pPr>
              <w:pStyle w:val="NormalLeft"/>
              <w:rPr>
                <w:lang w:val="en-GB"/>
              </w:rPr>
            </w:pPr>
            <w:r w:rsidRPr="000F6836">
              <w:rPr>
                <w:lang w:val="en-GB"/>
              </w:rPr>
              <w:t>This item is not applicable to SPVs for which undertakings using internal model use internal ratings. If undertakings using internal model do not use internal rating, this item shall be reported. </w:t>
            </w:r>
            <w:r w:rsidR="00761F95" w:rsidRPr="000F6836">
              <w:rPr>
                <w:lang w:val="en-GB"/>
              </w:rPr>
              <w:t xml:space="preserve"> </w:t>
            </w:r>
          </w:p>
          <w:p w14:paraId="021D2302" w14:textId="5242060E" w:rsidR="00616968" w:rsidRPr="000F6836" w:rsidRDefault="00616968" w:rsidP="00761F95">
            <w:pPr>
              <w:pStyle w:val="NormalLeft"/>
              <w:rPr>
                <w:lang w:val="en-GB"/>
              </w:rPr>
            </w:pPr>
            <w:r w:rsidRPr="000F6836">
              <w:rPr>
                <w:lang w:val="en-GB"/>
              </w:rPr>
              <w:t>In case ‘Multiple ECAI’ is reported in C0280 report the most representative external rating. </w:t>
            </w:r>
            <w:r w:rsidR="00761F95" w:rsidRPr="000F6836">
              <w:rPr>
                <w:lang w:val="en-GB"/>
              </w:rPr>
              <w:t xml:space="preserve"> </w:t>
            </w:r>
          </w:p>
        </w:tc>
      </w:tr>
      <w:tr w:rsidR="00616968" w:rsidRPr="000F6836" w14:paraId="4F824EFC" w14:textId="77777777" w:rsidTr="00915624">
        <w:tc>
          <w:tcPr>
            <w:tcW w:w="1486" w:type="dxa"/>
            <w:tcBorders>
              <w:top w:val="single" w:sz="2" w:space="0" w:color="auto"/>
              <w:left w:val="single" w:sz="2" w:space="0" w:color="auto"/>
              <w:bottom w:val="single" w:sz="2" w:space="0" w:color="auto"/>
              <w:right w:val="single" w:sz="2" w:space="0" w:color="auto"/>
            </w:tcBorders>
          </w:tcPr>
          <w:p w14:paraId="2334F235" w14:textId="77777777" w:rsidR="00616968" w:rsidRPr="000F6836" w:rsidRDefault="00616968" w:rsidP="00915624">
            <w:pPr>
              <w:pStyle w:val="NormalLeft"/>
              <w:rPr>
                <w:lang w:val="en-GB"/>
              </w:rPr>
            </w:pPr>
            <w:r w:rsidRPr="000F6836">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13CAA3B" w14:textId="77777777" w:rsidR="00616968" w:rsidRPr="000F6836" w:rsidRDefault="00616968" w:rsidP="00915624">
            <w:pPr>
              <w:pStyle w:val="NormalLeft"/>
              <w:rPr>
                <w:lang w:val="en-GB"/>
              </w:rPr>
            </w:pPr>
            <w:r w:rsidRPr="000F6836">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7F377A91" w14:textId="3C510E3B" w:rsidR="00616968" w:rsidRPr="000F6836" w:rsidDel="00E73EDC" w:rsidRDefault="00616968" w:rsidP="00E73EDC">
            <w:pPr>
              <w:pStyle w:val="NormalLeft"/>
              <w:rPr>
                <w:del w:id="5568" w:author="Author"/>
                <w:lang w:val="en-GB"/>
              </w:rPr>
            </w:pPr>
            <w:r w:rsidRPr="000F6836">
              <w:rPr>
                <w:lang w:val="en-GB"/>
              </w:rPr>
              <w:t>Identify the credit assessment institution (ECAI) giving the external rating in C0270, by using the</w:t>
            </w:r>
            <w:ins w:id="5569" w:author="Author">
              <w:r w:rsidR="00E73EDC" w:rsidRPr="000F6836">
                <w:rPr>
                  <w:lang w:val="en-GB"/>
                </w:rPr>
                <w:t xml:space="preserve"> name of the ECAI as published on ESMA's website. </w:t>
              </w:r>
            </w:ins>
            <w:del w:id="5570" w:author="Author">
              <w:r w:rsidRPr="000F6836" w:rsidDel="00E73EDC">
                <w:rPr>
                  <w:lang w:val="en-GB"/>
                </w:rPr>
                <w:delText xml:space="preserve"> following closed list. </w:delText>
              </w:r>
            </w:del>
            <w:r w:rsidRPr="000F6836">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571" w:author="Author">
              <w:r w:rsidRPr="000F6836" w:rsidDel="00E73EDC">
                <w:rPr>
                  <w:lang w:val="en-GB"/>
                </w:rPr>
                <w:delText>In case a new Credit Rating Agency is registered or certified by ESMA and while the closed list is not up-dated please report ‘Other nominated ECAI’. </w:delText>
              </w:r>
              <w:r w:rsidR="00761F95" w:rsidRPr="000F6836" w:rsidDel="00E73EDC">
                <w:rPr>
                  <w:lang w:val="en-GB"/>
                </w:rPr>
                <w:delText xml:space="preserve"> </w:delText>
              </w:r>
            </w:del>
          </w:p>
          <w:p w14:paraId="0E6617AC" w14:textId="35A3969A" w:rsidR="00616968" w:rsidRPr="000F6836" w:rsidDel="00E73EDC" w:rsidRDefault="00616968" w:rsidP="00902DCD">
            <w:pPr>
              <w:pStyle w:val="NormalLeft"/>
              <w:rPr>
                <w:del w:id="5572" w:author="Author"/>
                <w:lang w:val="en-GB"/>
              </w:rPr>
            </w:pPr>
            <w:del w:id="5573" w:author="Author">
              <w:r w:rsidRPr="000F6836" w:rsidDel="00E73EDC">
                <w:rPr>
                  <w:lang w:val="en-GB"/>
                </w:rPr>
                <w:tab/>
                <w:delText>—</w:delText>
              </w:r>
              <w:r w:rsidRPr="000F6836" w:rsidDel="00E73EDC">
                <w:rPr>
                  <w:lang w:val="en-GB"/>
                </w:rPr>
                <w:tab/>
                <w:delText>Euler Hermes Rating GmbH (LEI code: 391200QXGLWHK9VK6V27)</w:delText>
              </w:r>
            </w:del>
          </w:p>
          <w:p w14:paraId="7DA6D2DC" w14:textId="63063B82" w:rsidR="00616968" w:rsidRPr="000F6836" w:rsidDel="00E73EDC" w:rsidRDefault="00616968" w:rsidP="00902DCD">
            <w:pPr>
              <w:pStyle w:val="NormalLeft"/>
              <w:rPr>
                <w:del w:id="5574" w:author="Author"/>
                <w:lang w:val="en-GB"/>
              </w:rPr>
            </w:pPr>
            <w:del w:id="5575" w:author="Author">
              <w:r w:rsidRPr="000F6836" w:rsidDel="00E73EDC">
                <w:rPr>
                  <w:lang w:val="en-GB"/>
                </w:rPr>
                <w:tab/>
                <w:delText>—</w:delText>
              </w:r>
              <w:r w:rsidRPr="000F6836" w:rsidDel="00E73EDC">
                <w:rPr>
                  <w:lang w:val="en-GB"/>
                </w:rPr>
                <w:tab/>
                <w:delText>Japan Credit Rating Agency Ltd (LEI code: 35380002378CEGMRVW86)</w:delText>
              </w:r>
            </w:del>
          </w:p>
          <w:p w14:paraId="03F436AA" w14:textId="507B87DF" w:rsidR="00616968" w:rsidRPr="000F6836" w:rsidDel="00E73EDC" w:rsidRDefault="00616968" w:rsidP="00902DCD">
            <w:pPr>
              <w:pStyle w:val="NormalLeft"/>
              <w:rPr>
                <w:del w:id="5576" w:author="Author"/>
                <w:lang w:val="en-GB"/>
              </w:rPr>
            </w:pPr>
            <w:del w:id="5577" w:author="Author">
              <w:r w:rsidRPr="000F6836" w:rsidDel="00E73EDC">
                <w:rPr>
                  <w:lang w:val="en-GB"/>
                </w:rPr>
                <w:tab/>
                <w:delText>—</w:delText>
              </w:r>
              <w:r w:rsidRPr="000F6836" w:rsidDel="00E73EDC">
                <w:rPr>
                  <w:lang w:val="en-GB"/>
                </w:rPr>
                <w:tab/>
                <w:delText>BCRA-Credit Rating Agency AD (LEI code: 747800Z0IC3P66HTQ142)</w:delText>
              </w:r>
            </w:del>
          </w:p>
          <w:p w14:paraId="4AE1CB3C" w14:textId="33CCB22F" w:rsidR="00616968" w:rsidRPr="000F6836" w:rsidDel="00E73EDC" w:rsidRDefault="00616968" w:rsidP="00902DCD">
            <w:pPr>
              <w:pStyle w:val="NormalLeft"/>
              <w:rPr>
                <w:del w:id="5578" w:author="Author"/>
                <w:lang w:val="en-GB"/>
              </w:rPr>
            </w:pPr>
            <w:del w:id="5579" w:author="Author">
              <w:r w:rsidRPr="000F6836" w:rsidDel="00E73EDC">
                <w:rPr>
                  <w:lang w:val="en-GB"/>
                </w:rPr>
                <w:tab/>
                <w:delText>—</w:delText>
              </w:r>
              <w:r w:rsidRPr="000F6836" w:rsidDel="00E73EDC">
                <w:rPr>
                  <w:lang w:val="en-GB"/>
                </w:rPr>
                <w:tab/>
                <w:delText>Creditreform Rating AG (LEI code: 391200PHL11KDUTTST66)</w:delText>
              </w:r>
            </w:del>
          </w:p>
          <w:p w14:paraId="533E8E78" w14:textId="7B781A4D" w:rsidR="00616968" w:rsidRPr="000F6836" w:rsidDel="00E73EDC" w:rsidRDefault="00616968" w:rsidP="00902DCD">
            <w:pPr>
              <w:pStyle w:val="NormalLeft"/>
              <w:rPr>
                <w:del w:id="5580" w:author="Author"/>
                <w:lang w:val="en-GB"/>
              </w:rPr>
            </w:pPr>
            <w:del w:id="5581" w:author="Author">
              <w:r w:rsidRPr="000F6836" w:rsidDel="00E73EDC">
                <w:rPr>
                  <w:lang w:val="en-GB"/>
                </w:rPr>
                <w:tab/>
                <w:delText>—</w:delText>
              </w:r>
              <w:r w:rsidRPr="000F6836" w:rsidDel="00E73EDC">
                <w:rPr>
                  <w:lang w:val="en-GB"/>
                </w:rPr>
                <w:tab/>
                <w:delText>Scope Ratings GmbH (LEI code: 391200WU1EZUQFHDWE91)</w:delText>
              </w:r>
            </w:del>
          </w:p>
          <w:p w14:paraId="21EC6AFC" w14:textId="197F6187" w:rsidR="00616968" w:rsidRPr="000F6836" w:rsidDel="00E73EDC" w:rsidRDefault="00616968" w:rsidP="00902DCD">
            <w:pPr>
              <w:pStyle w:val="NormalLeft"/>
              <w:rPr>
                <w:del w:id="5582" w:author="Author"/>
                <w:lang w:val="en-GB"/>
              </w:rPr>
            </w:pPr>
            <w:del w:id="5583" w:author="Author">
              <w:r w:rsidRPr="000F6836" w:rsidDel="00E73EDC">
                <w:rPr>
                  <w:lang w:val="en-GB"/>
                </w:rPr>
                <w:lastRenderedPageBreak/>
                <w:tab/>
                <w:delText>—</w:delText>
              </w:r>
              <w:r w:rsidRPr="000F6836" w:rsidDel="00E73EDC">
                <w:rPr>
                  <w:lang w:val="en-GB"/>
                </w:rPr>
                <w:tab/>
                <w:delText>ICAP Group SA (LEI code: 2138008U6LKT8VG2UK85)</w:delText>
              </w:r>
            </w:del>
          </w:p>
          <w:p w14:paraId="05D113C7" w14:textId="6928C352" w:rsidR="00616968" w:rsidRPr="000F6836" w:rsidDel="00E73EDC" w:rsidRDefault="00616968" w:rsidP="00902DCD">
            <w:pPr>
              <w:pStyle w:val="NormalLeft"/>
              <w:rPr>
                <w:del w:id="5584" w:author="Author"/>
                <w:lang w:val="en-GB"/>
              </w:rPr>
            </w:pPr>
            <w:del w:id="5585" w:author="Author">
              <w:r w:rsidRPr="000F6836" w:rsidDel="00E73EDC">
                <w:rPr>
                  <w:lang w:val="en-GB"/>
                </w:rPr>
                <w:tab/>
                <w:delText>—</w:delText>
              </w:r>
              <w:r w:rsidRPr="000F6836" w:rsidDel="00E73EDC">
                <w:rPr>
                  <w:lang w:val="en-GB"/>
                </w:rPr>
                <w:tab/>
                <w:delText>GBB-Rating Gesellschaft für Bonitätsbeurteilung GmbH (LEI code: 391200OLWXCTKPADVV72)</w:delText>
              </w:r>
            </w:del>
          </w:p>
          <w:p w14:paraId="40F05EAF" w14:textId="2EBCF510" w:rsidR="00616968" w:rsidRPr="000F6836" w:rsidDel="00E73EDC" w:rsidRDefault="00616968" w:rsidP="00902DCD">
            <w:pPr>
              <w:pStyle w:val="NormalLeft"/>
              <w:rPr>
                <w:del w:id="5586" w:author="Author"/>
                <w:lang w:val="en-GB"/>
              </w:rPr>
            </w:pPr>
            <w:del w:id="5587" w:author="Author">
              <w:r w:rsidRPr="000F6836" w:rsidDel="00E73EDC">
                <w:rPr>
                  <w:lang w:val="en-GB"/>
                </w:rPr>
                <w:tab/>
                <w:delText>—</w:delText>
              </w:r>
              <w:r w:rsidRPr="000F6836" w:rsidDel="00E73EDC">
                <w:rPr>
                  <w:lang w:val="en-GB"/>
                </w:rPr>
                <w:tab/>
                <w:delText>ASSEKURATA Assekuranz Rating-Agentur GmbH (LEI code: 529900977LETWLJF3295)</w:delText>
              </w:r>
            </w:del>
          </w:p>
          <w:p w14:paraId="606D2B8D" w14:textId="2C9B4E24" w:rsidR="00616968" w:rsidRPr="000F6836" w:rsidDel="00E73EDC" w:rsidRDefault="00616968" w:rsidP="00902DCD">
            <w:pPr>
              <w:pStyle w:val="NormalLeft"/>
              <w:rPr>
                <w:del w:id="5588" w:author="Author"/>
                <w:lang w:val="en-GB"/>
              </w:rPr>
            </w:pPr>
            <w:del w:id="5589" w:author="Author">
              <w:r w:rsidRPr="000F6836" w:rsidDel="00E73EDC">
                <w:rPr>
                  <w:lang w:val="en-GB"/>
                </w:rPr>
                <w:tab/>
                <w:delText>—</w:delText>
              </w:r>
              <w:r w:rsidRPr="000F6836" w:rsidDel="00E73EDC">
                <w:rPr>
                  <w:lang w:val="en-GB"/>
                </w:rPr>
                <w:tab/>
                <w:delText>ARC Ratings, S.A. (LEI code: 213800OZNJQMV6UA7D79)</w:delText>
              </w:r>
            </w:del>
          </w:p>
          <w:p w14:paraId="572CA11B" w14:textId="04ADA284" w:rsidR="00616968" w:rsidRPr="000F6836" w:rsidDel="00E73EDC" w:rsidRDefault="00616968" w:rsidP="00902DCD">
            <w:pPr>
              <w:pStyle w:val="NormalLeft"/>
              <w:rPr>
                <w:del w:id="5590" w:author="Author"/>
                <w:lang w:val="en-GB"/>
              </w:rPr>
            </w:pPr>
            <w:del w:id="5591" w:author="Author">
              <w:r w:rsidRPr="000F6836" w:rsidDel="00E73EDC">
                <w:rPr>
                  <w:lang w:val="en-GB"/>
                </w:rPr>
                <w:tab/>
                <w:delText>—</w:delText>
              </w:r>
              <w:r w:rsidRPr="000F6836" w:rsidDel="00E73EDC">
                <w:rPr>
                  <w:lang w:val="en-GB"/>
                </w:rPr>
                <w:tab/>
                <w:delText>AM Best Europe</w:delText>
              </w:r>
            </w:del>
          </w:p>
          <w:p w14:paraId="662D5D53" w14:textId="270F664E" w:rsidR="00616968" w:rsidRPr="000F6836" w:rsidDel="00E73EDC" w:rsidRDefault="00616968" w:rsidP="00902DCD">
            <w:pPr>
              <w:pStyle w:val="NormalLeft"/>
              <w:rPr>
                <w:del w:id="5592" w:author="Author"/>
                <w:lang w:val="en-GB"/>
              </w:rPr>
            </w:pPr>
            <w:del w:id="5593" w:author="Author">
              <w:r w:rsidRPr="000F6836" w:rsidDel="00E73EDC">
                <w:rPr>
                  <w:lang w:val="en-GB"/>
                </w:rPr>
                <w:tab/>
                <w:delText>—</w:delText>
              </w:r>
              <w:r w:rsidRPr="000F6836" w:rsidDel="00E73EDC">
                <w:rPr>
                  <w:lang w:val="en-GB"/>
                </w:rPr>
                <w:tab/>
                <w:delText>A.M. Best (EU) Rating Services B.V. (LEI code: 549300Z2RUKFKV7GON79)</w:delText>
              </w:r>
            </w:del>
          </w:p>
          <w:p w14:paraId="75623528" w14:textId="5E2C00A2" w:rsidR="00616968" w:rsidRPr="000F6836" w:rsidDel="00E73EDC" w:rsidRDefault="00616968" w:rsidP="00902DCD">
            <w:pPr>
              <w:pStyle w:val="NormalLeft"/>
              <w:rPr>
                <w:del w:id="5594" w:author="Author"/>
                <w:lang w:val="en-GB"/>
              </w:rPr>
            </w:pPr>
            <w:del w:id="5595" w:author="Author">
              <w:r w:rsidRPr="000F6836" w:rsidDel="00E73EDC">
                <w:rPr>
                  <w:lang w:val="en-GB"/>
                </w:rPr>
                <w:tab/>
                <w:delText>—</w:delText>
              </w:r>
              <w:r w:rsidRPr="000F6836" w:rsidDel="00E73EDC">
                <w:rPr>
                  <w:lang w:val="en-GB"/>
                </w:rPr>
                <w:tab/>
                <w:delText>AM Best Europe-Rating Services Ltd. (AMBERS) (LEI code: 549300VO8J8E5IQV1T26)</w:delText>
              </w:r>
            </w:del>
          </w:p>
          <w:p w14:paraId="539E30F9" w14:textId="66ED181A" w:rsidR="00616968" w:rsidRPr="000F6836" w:rsidDel="00E73EDC" w:rsidRDefault="00616968" w:rsidP="00902DCD">
            <w:pPr>
              <w:pStyle w:val="NormalLeft"/>
              <w:rPr>
                <w:del w:id="5596" w:author="Author"/>
                <w:lang w:val="en-GB"/>
              </w:rPr>
            </w:pPr>
            <w:del w:id="5597" w:author="Author">
              <w:r w:rsidRPr="000F6836" w:rsidDel="00E73EDC">
                <w:rPr>
                  <w:lang w:val="en-GB"/>
                </w:rPr>
                <w:tab/>
                <w:delText>—</w:delText>
              </w:r>
              <w:r w:rsidRPr="000F6836" w:rsidDel="00E73EDC">
                <w:rPr>
                  <w:lang w:val="en-GB"/>
                </w:rPr>
                <w:tab/>
                <w:delText>DBRS Ratings Limited (LEI code: 5493008CGCDQLGT3EH93)</w:delText>
              </w:r>
            </w:del>
          </w:p>
          <w:p w14:paraId="76C99A98" w14:textId="2FF3D6DB" w:rsidR="00616968" w:rsidRPr="000F6836" w:rsidDel="00E73EDC" w:rsidRDefault="00616968" w:rsidP="00902DCD">
            <w:pPr>
              <w:pStyle w:val="NormalLeft"/>
              <w:rPr>
                <w:del w:id="5598" w:author="Author"/>
                <w:lang w:val="en-GB"/>
              </w:rPr>
            </w:pPr>
            <w:del w:id="5599" w:author="Author">
              <w:r w:rsidRPr="000F6836" w:rsidDel="00E73EDC">
                <w:rPr>
                  <w:lang w:val="en-GB"/>
                </w:rPr>
                <w:tab/>
                <w:delText>—</w:delText>
              </w:r>
              <w:r w:rsidRPr="000F6836" w:rsidDel="00E73EDC">
                <w:rPr>
                  <w:lang w:val="en-GB"/>
                </w:rPr>
                <w:tab/>
                <w:delText>Fitch</w:delText>
              </w:r>
            </w:del>
          </w:p>
          <w:p w14:paraId="2F3CA6C4" w14:textId="15F0F1F7" w:rsidR="00616968" w:rsidRPr="000F6836" w:rsidDel="00E73EDC" w:rsidRDefault="00616968" w:rsidP="00902DCD">
            <w:pPr>
              <w:pStyle w:val="NormalLeft"/>
              <w:rPr>
                <w:del w:id="5600" w:author="Author"/>
                <w:lang w:val="en-GB"/>
              </w:rPr>
            </w:pPr>
            <w:del w:id="5601" w:author="Author">
              <w:r w:rsidRPr="000F6836" w:rsidDel="00E73EDC">
                <w:rPr>
                  <w:lang w:val="en-GB"/>
                </w:rPr>
                <w:tab/>
                <w:delText>—</w:delText>
              </w:r>
              <w:r w:rsidRPr="000F6836" w:rsidDel="00E73EDC">
                <w:rPr>
                  <w:lang w:val="en-GB"/>
                </w:rPr>
                <w:tab/>
                <w:delText>Fitch France S.A.S. (LEI code: 2138009Y4TCZT6QOJO69)</w:delText>
              </w:r>
            </w:del>
          </w:p>
          <w:p w14:paraId="44D67642" w14:textId="4A9724ED" w:rsidR="00616968" w:rsidRPr="000F6836" w:rsidDel="00E73EDC" w:rsidRDefault="00616968" w:rsidP="00902DCD">
            <w:pPr>
              <w:pStyle w:val="NormalLeft"/>
              <w:rPr>
                <w:del w:id="5602" w:author="Author"/>
                <w:lang w:val="en-GB"/>
              </w:rPr>
            </w:pPr>
            <w:del w:id="5603" w:author="Author">
              <w:r w:rsidRPr="000F6836" w:rsidDel="00E73EDC">
                <w:rPr>
                  <w:lang w:val="en-GB"/>
                </w:rPr>
                <w:tab/>
                <w:delText>—</w:delText>
              </w:r>
              <w:r w:rsidRPr="000F6836" w:rsidDel="00E73EDC">
                <w:rPr>
                  <w:lang w:val="en-GB"/>
                </w:rPr>
                <w:tab/>
                <w:delText>Fitch Deutschland GmbH (LEI code: 213800JEMOT1H45VN340)</w:delText>
              </w:r>
            </w:del>
          </w:p>
          <w:p w14:paraId="72839FA2" w14:textId="103396A1" w:rsidR="00616968" w:rsidRPr="000F6836" w:rsidDel="00E73EDC" w:rsidRDefault="00616968" w:rsidP="00902DCD">
            <w:pPr>
              <w:pStyle w:val="NormalLeft"/>
              <w:rPr>
                <w:del w:id="5604" w:author="Author"/>
                <w:lang w:val="en-GB"/>
              </w:rPr>
            </w:pPr>
            <w:del w:id="5605" w:author="Author">
              <w:r w:rsidRPr="000F6836" w:rsidDel="00E73EDC">
                <w:rPr>
                  <w:lang w:val="en-GB"/>
                </w:rPr>
                <w:tab/>
                <w:delText>—</w:delText>
              </w:r>
              <w:r w:rsidRPr="000F6836" w:rsidDel="00E73EDC">
                <w:rPr>
                  <w:lang w:val="en-GB"/>
                </w:rPr>
                <w:tab/>
                <w:delText>Fitch Italia S.p.A. (LEI code: 213800POJ9QSCHL3KR31)</w:delText>
              </w:r>
            </w:del>
          </w:p>
          <w:p w14:paraId="3E900C01" w14:textId="76CC8C13" w:rsidR="00616968" w:rsidRPr="000F6836" w:rsidDel="00E73EDC" w:rsidRDefault="00616968" w:rsidP="00902DCD">
            <w:pPr>
              <w:pStyle w:val="NormalLeft"/>
              <w:rPr>
                <w:del w:id="5606" w:author="Author"/>
                <w:lang w:val="en-GB"/>
              </w:rPr>
            </w:pPr>
            <w:del w:id="5607" w:author="Author">
              <w:r w:rsidRPr="000F6836" w:rsidDel="00E73EDC">
                <w:rPr>
                  <w:lang w:val="en-GB"/>
                </w:rPr>
                <w:tab/>
                <w:delText>—</w:delText>
              </w:r>
              <w:r w:rsidRPr="000F6836" w:rsidDel="00E73EDC">
                <w:rPr>
                  <w:lang w:val="en-GB"/>
                </w:rPr>
                <w:tab/>
                <w:delText>Fitch Polska S.A. (LEI code: 213800RYJTJPW2WD5704)</w:delText>
              </w:r>
            </w:del>
          </w:p>
          <w:p w14:paraId="37294979" w14:textId="091851E3" w:rsidR="00616968" w:rsidRPr="000F6836" w:rsidDel="00E73EDC" w:rsidRDefault="00616968" w:rsidP="00902DCD">
            <w:pPr>
              <w:pStyle w:val="NormalLeft"/>
              <w:rPr>
                <w:del w:id="5608" w:author="Author"/>
                <w:lang w:val="en-GB"/>
              </w:rPr>
            </w:pPr>
            <w:del w:id="5609" w:author="Author">
              <w:r w:rsidRPr="000F6836" w:rsidDel="00E73EDC">
                <w:rPr>
                  <w:lang w:val="en-GB"/>
                </w:rPr>
                <w:tab/>
                <w:delText>—</w:delText>
              </w:r>
              <w:r w:rsidRPr="000F6836" w:rsidDel="00E73EDC">
                <w:rPr>
                  <w:lang w:val="en-GB"/>
                </w:rPr>
                <w:tab/>
                <w:delText>Fitch Ratings España S.A.U. (LEI code: 213800RENFIIODKETE60)</w:delText>
              </w:r>
            </w:del>
          </w:p>
          <w:p w14:paraId="45F468E5" w14:textId="04482985" w:rsidR="00616968" w:rsidRPr="000F6836" w:rsidDel="00E73EDC" w:rsidRDefault="00616968" w:rsidP="00902DCD">
            <w:pPr>
              <w:pStyle w:val="NormalLeft"/>
              <w:rPr>
                <w:del w:id="5610" w:author="Author"/>
                <w:lang w:val="en-GB"/>
              </w:rPr>
            </w:pPr>
            <w:del w:id="5611" w:author="Author">
              <w:r w:rsidRPr="000F6836" w:rsidDel="00E73EDC">
                <w:rPr>
                  <w:lang w:val="en-GB"/>
                </w:rPr>
                <w:tab/>
                <w:delText>—</w:delText>
              </w:r>
              <w:r w:rsidRPr="000F6836" w:rsidDel="00E73EDC">
                <w:rPr>
                  <w:lang w:val="en-GB"/>
                </w:rPr>
                <w:tab/>
                <w:delText>Fitch Ratings Limited (LEI code: 2138009F8YAHVC8W3Q52)</w:delText>
              </w:r>
            </w:del>
          </w:p>
          <w:p w14:paraId="4C68ED09" w14:textId="3F51E75A" w:rsidR="00616968" w:rsidRPr="000F6836" w:rsidDel="00E73EDC" w:rsidRDefault="00616968" w:rsidP="00902DCD">
            <w:pPr>
              <w:pStyle w:val="NormalLeft"/>
              <w:rPr>
                <w:del w:id="5612" w:author="Author"/>
                <w:lang w:val="en-GB"/>
              </w:rPr>
            </w:pPr>
            <w:del w:id="5613" w:author="Author">
              <w:r w:rsidRPr="000F6836" w:rsidDel="00E73EDC">
                <w:rPr>
                  <w:lang w:val="en-GB"/>
                </w:rPr>
                <w:tab/>
                <w:delText>—</w:delText>
              </w:r>
              <w:r w:rsidRPr="000F6836" w:rsidDel="00E73EDC">
                <w:rPr>
                  <w:lang w:val="en-GB"/>
                </w:rPr>
                <w:tab/>
                <w:delText>Fitch Ratings CIS Limited (LEI code: 213800B7528Q4DIF2G76)</w:delText>
              </w:r>
            </w:del>
          </w:p>
          <w:p w14:paraId="705A55EC" w14:textId="63222405" w:rsidR="00616968" w:rsidRPr="000F6836" w:rsidDel="00E73EDC" w:rsidRDefault="00616968" w:rsidP="00902DCD">
            <w:pPr>
              <w:pStyle w:val="NormalLeft"/>
              <w:rPr>
                <w:del w:id="5614" w:author="Author"/>
                <w:lang w:val="en-GB"/>
              </w:rPr>
            </w:pPr>
            <w:del w:id="5615" w:author="Author">
              <w:r w:rsidRPr="000F6836" w:rsidDel="00E73EDC">
                <w:rPr>
                  <w:lang w:val="en-GB"/>
                </w:rPr>
                <w:tab/>
                <w:delText>—</w:delText>
              </w:r>
              <w:r w:rsidRPr="000F6836" w:rsidDel="00E73EDC">
                <w:rPr>
                  <w:lang w:val="en-GB"/>
                </w:rPr>
                <w:tab/>
                <w:delText>Moody’s</w:delText>
              </w:r>
            </w:del>
          </w:p>
          <w:p w14:paraId="549F2EE7" w14:textId="55C498CD" w:rsidR="00616968" w:rsidRPr="000F6836" w:rsidDel="00E73EDC" w:rsidRDefault="00616968" w:rsidP="00902DCD">
            <w:pPr>
              <w:pStyle w:val="NormalLeft"/>
              <w:rPr>
                <w:del w:id="5616" w:author="Author"/>
                <w:lang w:val="en-GB"/>
              </w:rPr>
            </w:pPr>
            <w:del w:id="5617" w:author="Author">
              <w:r w:rsidRPr="000F6836" w:rsidDel="00E73EDC">
                <w:rPr>
                  <w:lang w:val="en-GB"/>
                </w:rPr>
                <w:tab/>
                <w:delText>—</w:delText>
              </w:r>
              <w:r w:rsidRPr="000F6836" w:rsidDel="00E73EDC">
                <w:rPr>
                  <w:lang w:val="en-GB"/>
                </w:rPr>
                <w:tab/>
                <w:delText>Moody’s Investors Service Cyprus Ltd (LEI code: 549300V4LCOYCMNUVR81)</w:delText>
              </w:r>
            </w:del>
          </w:p>
          <w:p w14:paraId="79D72A9B" w14:textId="555FEE68" w:rsidR="00616968" w:rsidRPr="000F6836" w:rsidDel="00E73EDC" w:rsidRDefault="00616968" w:rsidP="00902DCD">
            <w:pPr>
              <w:pStyle w:val="NormalLeft"/>
              <w:rPr>
                <w:del w:id="5618" w:author="Author"/>
                <w:lang w:val="en-GB"/>
              </w:rPr>
            </w:pPr>
            <w:del w:id="5619" w:author="Author">
              <w:r w:rsidRPr="000F6836" w:rsidDel="00E73EDC">
                <w:rPr>
                  <w:lang w:val="en-GB"/>
                </w:rPr>
                <w:tab/>
                <w:delText>—</w:delText>
              </w:r>
              <w:r w:rsidRPr="000F6836" w:rsidDel="00E73EDC">
                <w:rPr>
                  <w:lang w:val="en-GB"/>
                </w:rPr>
                <w:tab/>
                <w:delText>Moody’s France S.A.S. (LEI code: 549300EB2XQYRSE54F02)</w:delText>
              </w:r>
            </w:del>
          </w:p>
          <w:p w14:paraId="4E8A8294" w14:textId="4B937023" w:rsidR="00616968" w:rsidRPr="000F6836" w:rsidDel="00E73EDC" w:rsidRDefault="00616968" w:rsidP="00902DCD">
            <w:pPr>
              <w:pStyle w:val="NormalLeft"/>
              <w:rPr>
                <w:del w:id="5620" w:author="Author"/>
                <w:lang w:val="en-GB"/>
              </w:rPr>
            </w:pPr>
            <w:del w:id="5621" w:author="Author">
              <w:r w:rsidRPr="000F6836" w:rsidDel="00E73EDC">
                <w:rPr>
                  <w:lang w:val="en-GB"/>
                </w:rPr>
                <w:tab/>
                <w:delText>—</w:delText>
              </w:r>
              <w:r w:rsidRPr="000F6836" w:rsidDel="00E73EDC">
                <w:rPr>
                  <w:lang w:val="en-GB"/>
                </w:rPr>
                <w:tab/>
                <w:delText>Moody’s Deutschland GmbH (LEI code: 549300M5JMGHVTWYZH47)</w:delText>
              </w:r>
            </w:del>
          </w:p>
          <w:p w14:paraId="32C054CA" w14:textId="7168B561" w:rsidR="00616968" w:rsidRPr="000F6836" w:rsidDel="00E73EDC" w:rsidRDefault="00616968" w:rsidP="00902DCD">
            <w:pPr>
              <w:pStyle w:val="NormalLeft"/>
              <w:rPr>
                <w:del w:id="5622" w:author="Author"/>
                <w:lang w:val="en-GB"/>
              </w:rPr>
            </w:pPr>
            <w:del w:id="5623" w:author="Author">
              <w:r w:rsidRPr="000F6836" w:rsidDel="00E73EDC">
                <w:rPr>
                  <w:lang w:val="en-GB"/>
                </w:rPr>
                <w:tab/>
                <w:delText>—</w:delText>
              </w:r>
              <w:r w:rsidRPr="000F6836" w:rsidDel="00E73EDC">
                <w:rPr>
                  <w:lang w:val="en-GB"/>
                </w:rPr>
                <w:tab/>
                <w:delText>Moody’s Italia S.r.l. (LEI code: 549300GMXJ4QK70UOU68)</w:delText>
              </w:r>
            </w:del>
          </w:p>
          <w:p w14:paraId="178187E0" w14:textId="2F7E88F8" w:rsidR="00616968" w:rsidRPr="000F6836" w:rsidDel="00E73EDC" w:rsidRDefault="00616968" w:rsidP="00902DCD">
            <w:pPr>
              <w:pStyle w:val="NormalLeft"/>
              <w:rPr>
                <w:del w:id="5624" w:author="Author"/>
                <w:lang w:val="en-GB"/>
              </w:rPr>
            </w:pPr>
            <w:del w:id="5625" w:author="Author">
              <w:r w:rsidRPr="000F6836" w:rsidDel="00E73EDC">
                <w:rPr>
                  <w:lang w:val="en-GB"/>
                </w:rPr>
                <w:tab/>
                <w:delText>—</w:delText>
              </w:r>
              <w:r w:rsidRPr="000F6836" w:rsidDel="00E73EDC">
                <w:rPr>
                  <w:lang w:val="en-GB"/>
                </w:rPr>
                <w:tab/>
                <w:delText>Moody’s Investors Service España S.A. (LEI code: 5493005X59ILY4BGJK90)</w:delText>
              </w:r>
            </w:del>
          </w:p>
          <w:p w14:paraId="5F466295" w14:textId="150487B5" w:rsidR="00616968" w:rsidRPr="000F6836" w:rsidDel="00E73EDC" w:rsidRDefault="00616968" w:rsidP="00902DCD">
            <w:pPr>
              <w:pStyle w:val="NormalLeft"/>
              <w:rPr>
                <w:del w:id="5626" w:author="Author"/>
                <w:lang w:val="en-GB"/>
              </w:rPr>
            </w:pPr>
            <w:del w:id="5627" w:author="Author">
              <w:r w:rsidRPr="000F6836" w:rsidDel="00E73EDC">
                <w:rPr>
                  <w:lang w:val="en-GB"/>
                </w:rPr>
                <w:lastRenderedPageBreak/>
                <w:tab/>
                <w:delText>—</w:delText>
              </w:r>
              <w:r w:rsidRPr="000F6836" w:rsidDel="00E73EDC">
                <w:rPr>
                  <w:lang w:val="en-GB"/>
                </w:rPr>
                <w:tab/>
                <w:delText>Moody’s Investors Service Ltd (LEI code: 549300SM89WABHDNJ349)</w:delText>
              </w:r>
            </w:del>
          </w:p>
          <w:p w14:paraId="2A40CF8A" w14:textId="2A241228" w:rsidR="00616968" w:rsidRPr="000F6836" w:rsidDel="00E73EDC" w:rsidRDefault="00616968" w:rsidP="00902DCD">
            <w:pPr>
              <w:pStyle w:val="NormalLeft"/>
              <w:rPr>
                <w:del w:id="5628" w:author="Author"/>
                <w:lang w:val="en-GB"/>
              </w:rPr>
            </w:pPr>
            <w:del w:id="5629" w:author="Author">
              <w:r w:rsidRPr="000F6836" w:rsidDel="00E73EDC">
                <w:rPr>
                  <w:lang w:val="en-GB"/>
                </w:rPr>
                <w:tab/>
                <w:delText>—</w:delText>
              </w:r>
              <w:r w:rsidRPr="000F6836" w:rsidDel="00E73EDC">
                <w:rPr>
                  <w:lang w:val="en-GB"/>
                </w:rPr>
                <w:tab/>
                <w:delText>Moody’s Investors Service EMEA Ltd (LEI code: 54930009NU3JYS1HTT72)</w:delText>
              </w:r>
            </w:del>
          </w:p>
          <w:p w14:paraId="136699B5" w14:textId="538A9B0B" w:rsidR="00616968" w:rsidRPr="000F6836" w:rsidDel="00E73EDC" w:rsidRDefault="00616968" w:rsidP="00902DCD">
            <w:pPr>
              <w:pStyle w:val="NormalLeft"/>
              <w:rPr>
                <w:del w:id="5630" w:author="Author"/>
                <w:lang w:val="en-GB"/>
              </w:rPr>
            </w:pPr>
            <w:del w:id="5631" w:author="Author">
              <w:r w:rsidRPr="000F6836" w:rsidDel="00E73EDC">
                <w:rPr>
                  <w:lang w:val="en-GB"/>
                </w:rPr>
                <w:tab/>
                <w:delText>—</w:delText>
              </w:r>
              <w:r w:rsidRPr="000F6836" w:rsidDel="00E73EDC">
                <w:rPr>
                  <w:lang w:val="en-GB"/>
                </w:rPr>
                <w:tab/>
                <w:delText>Moody’s Investors Service (Nordics) AB (LEI code: 549300W79ZVFWJCD2Z23)</w:delText>
              </w:r>
            </w:del>
          </w:p>
          <w:p w14:paraId="62236D8C" w14:textId="265187A4" w:rsidR="00616968" w:rsidRPr="000F6836" w:rsidDel="00E73EDC" w:rsidRDefault="00616968" w:rsidP="00902DCD">
            <w:pPr>
              <w:pStyle w:val="NormalLeft"/>
              <w:rPr>
                <w:del w:id="5632" w:author="Author"/>
                <w:lang w:val="en-GB"/>
              </w:rPr>
            </w:pPr>
            <w:del w:id="5633" w:author="Author">
              <w:r w:rsidRPr="000F6836" w:rsidDel="00E73EDC">
                <w:rPr>
                  <w:lang w:val="en-GB"/>
                </w:rPr>
                <w:tab/>
                <w:delText>—</w:delText>
              </w:r>
              <w:r w:rsidRPr="000F6836" w:rsidDel="00E73EDC">
                <w:rPr>
                  <w:lang w:val="en-GB"/>
                </w:rPr>
                <w:tab/>
                <w:delText>Standard &amp; Poor’s</w:delText>
              </w:r>
            </w:del>
          </w:p>
          <w:p w14:paraId="042E87ED" w14:textId="0471FF7B" w:rsidR="00616968" w:rsidRPr="000F6836" w:rsidDel="00E73EDC" w:rsidRDefault="00616968" w:rsidP="00902DCD">
            <w:pPr>
              <w:pStyle w:val="NormalLeft"/>
              <w:rPr>
                <w:del w:id="5634" w:author="Author"/>
                <w:lang w:val="en-GB"/>
              </w:rPr>
            </w:pPr>
            <w:del w:id="5635" w:author="Author">
              <w:r w:rsidRPr="000F6836" w:rsidDel="00E73EDC">
                <w:rPr>
                  <w:lang w:val="en-GB"/>
                </w:rPr>
                <w:tab/>
                <w:delText>—</w:delText>
              </w:r>
              <w:r w:rsidRPr="000F6836" w:rsidDel="00E73EDC">
                <w:rPr>
                  <w:lang w:val="en-GB"/>
                </w:rPr>
                <w:tab/>
                <w:delText>S&amp;P Global Ratings Europe Limited (LEI code:5493008B2TU3S6QE1E12)</w:delText>
              </w:r>
            </w:del>
          </w:p>
          <w:p w14:paraId="08215070" w14:textId="0EA33214" w:rsidR="00616968" w:rsidRPr="000F6836" w:rsidDel="00E73EDC" w:rsidRDefault="00616968" w:rsidP="00902DCD">
            <w:pPr>
              <w:pStyle w:val="NormalLeft"/>
              <w:rPr>
                <w:del w:id="5636" w:author="Author"/>
                <w:lang w:val="en-GB"/>
              </w:rPr>
            </w:pPr>
            <w:del w:id="5637" w:author="Author">
              <w:r w:rsidRPr="000F6836" w:rsidDel="00E73EDC">
                <w:rPr>
                  <w:lang w:val="en-GB"/>
                </w:rPr>
                <w:tab/>
                <w:delText>—</w:delText>
              </w:r>
              <w:r w:rsidRPr="000F6836" w:rsidDel="00E73EDC">
                <w:rPr>
                  <w:lang w:val="en-GB"/>
                </w:rPr>
                <w:tab/>
                <w:delText>CRIF Ratings S.r.l. (LEI code: 8156001AB6A1D740F237)</w:delText>
              </w:r>
            </w:del>
          </w:p>
          <w:p w14:paraId="01179B27" w14:textId="5BCAE17E" w:rsidR="00616968" w:rsidRPr="000F6836" w:rsidDel="00E73EDC" w:rsidRDefault="00616968" w:rsidP="00902DCD">
            <w:pPr>
              <w:pStyle w:val="NormalLeft"/>
              <w:rPr>
                <w:del w:id="5638" w:author="Author"/>
                <w:lang w:val="en-GB"/>
              </w:rPr>
            </w:pPr>
            <w:del w:id="5639" w:author="Author">
              <w:r w:rsidRPr="000F6836" w:rsidDel="00E73EDC">
                <w:rPr>
                  <w:lang w:val="en-GB"/>
                </w:rPr>
                <w:tab/>
                <w:delText>—</w:delText>
              </w:r>
              <w:r w:rsidRPr="000F6836" w:rsidDel="00E73EDC">
                <w:rPr>
                  <w:lang w:val="en-GB"/>
                </w:rPr>
                <w:tab/>
                <w:delText>Capital Intelligence Ratings Ltd (LEI code: 549300RE88OJP9J24Z18)</w:delText>
              </w:r>
            </w:del>
          </w:p>
          <w:p w14:paraId="01A7DF12" w14:textId="3E135423" w:rsidR="00616968" w:rsidRPr="000F6836" w:rsidDel="00E73EDC" w:rsidRDefault="00616968" w:rsidP="00902DCD">
            <w:pPr>
              <w:pStyle w:val="NormalLeft"/>
              <w:rPr>
                <w:del w:id="5640" w:author="Author"/>
                <w:lang w:val="en-GB"/>
              </w:rPr>
            </w:pPr>
            <w:del w:id="5641" w:author="Author">
              <w:r w:rsidRPr="000F6836" w:rsidDel="00E73EDC">
                <w:rPr>
                  <w:lang w:val="en-GB"/>
                </w:rPr>
                <w:tab/>
                <w:delText>—</w:delText>
              </w:r>
              <w:r w:rsidRPr="000F6836" w:rsidDel="00E73EDC">
                <w:rPr>
                  <w:lang w:val="en-GB"/>
                </w:rPr>
                <w:tab/>
                <w:delText>European Rating Agency, a.s. (LEI code: 097900BFME0000038276)</w:delText>
              </w:r>
            </w:del>
          </w:p>
          <w:p w14:paraId="202555FD" w14:textId="4F16BE04" w:rsidR="00616968" w:rsidRPr="000F6836" w:rsidDel="00E73EDC" w:rsidRDefault="00616968" w:rsidP="00902DCD">
            <w:pPr>
              <w:pStyle w:val="NormalLeft"/>
              <w:rPr>
                <w:del w:id="5642" w:author="Author"/>
                <w:lang w:val="en-GB"/>
              </w:rPr>
            </w:pPr>
            <w:del w:id="5643" w:author="Author">
              <w:r w:rsidRPr="000F6836" w:rsidDel="00E73EDC">
                <w:rPr>
                  <w:lang w:val="en-GB"/>
                </w:rPr>
                <w:tab/>
                <w:delText>—</w:delText>
              </w:r>
              <w:r w:rsidRPr="000F6836" w:rsidDel="00E73EDC">
                <w:rPr>
                  <w:lang w:val="en-GB"/>
                </w:rPr>
                <w:tab/>
                <w:delText>Axesor Risk Management SL (LEI code: 959800EC2RH76JYS3844)</w:delText>
              </w:r>
            </w:del>
          </w:p>
          <w:p w14:paraId="53607C79" w14:textId="0C61BBDA" w:rsidR="00616968" w:rsidRPr="000F6836" w:rsidDel="00E73EDC" w:rsidRDefault="00616968" w:rsidP="00902DCD">
            <w:pPr>
              <w:pStyle w:val="NormalLeft"/>
              <w:rPr>
                <w:del w:id="5644" w:author="Author"/>
                <w:lang w:val="en-GB"/>
              </w:rPr>
            </w:pPr>
            <w:del w:id="5645" w:author="Author">
              <w:r w:rsidRPr="000F6836" w:rsidDel="00E73EDC">
                <w:rPr>
                  <w:lang w:val="en-GB"/>
                </w:rPr>
                <w:tab/>
                <w:delText>—</w:delText>
              </w:r>
              <w:r w:rsidRPr="000F6836" w:rsidDel="00E73EDC">
                <w:rPr>
                  <w:lang w:val="en-GB"/>
                </w:rPr>
                <w:tab/>
                <w:delText>Cerved Rating Agency S.p.A. (LEI code: 8156004AB6C992A99368)</w:delText>
              </w:r>
            </w:del>
          </w:p>
          <w:p w14:paraId="379409EF" w14:textId="342ACF3A" w:rsidR="00616968" w:rsidRPr="000F6836" w:rsidDel="00E73EDC" w:rsidRDefault="00616968" w:rsidP="00902DCD">
            <w:pPr>
              <w:pStyle w:val="NormalLeft"/>
              <w:rPr>
                <w:del w:id="5646" w:author="Author"/>
                <w:lang w:val="en-GB"/>
              </w:rPr>
            </w:pPr>
            <w:del w:id="5647" w:author="Author">
              <w:r w:rsidRPr="000F6836" w:rsidDel="00E73EDC">
                <w:rPr>
                  <w:lang w:val="en-GB"/>
                </w:rPr>
                <w:tab/>
                <w:delText>—</w:delText>
              </w:r>
              <w:r w:rsidRPr="000F6836" w:rsidDel="00E73EDC">
                <w:rPr>
                  <w:lang w:val="en-GB"/>
                </w:rPr>
                <w:tab/>
                <w:delText>Kroll Bond Rating Agency (LEI code: 549300QYZ5CZYXTNZ676)</w:delText>
              </w:r>
            </w:del>
          </w:p>
          <w:p w14:paraId="454DDB0F" w14:textId="2E244E69" w:rsidR="00616968" w:rsidRPr="000F6836" w:rsidDel="00E73EDC" w:rsidRDefault="00616968" w:rsidP="00902DCD">
            <w:pPr>
              <w:pStyle w:val="NormalLeft"/>
              <w:rPr>
                <w:del w:id="5648" w:author="Author"/>
                <w:lang w:val="en-GB"/>
              </w:rPr>
            </w:pPr>
            <w:del w:id="5649" w:author="Author">
              <w:r w:rsidRPr="000F6836" w:rsidDel="00E73EDC">
                <w:rPr>
                  <w:lang w:val="en-GB"/>
                </w:rPr>
                <w:tab/>
                <w:delText>—</w:delText>
              </w:r>
              <w:r w:rsidRPr="000F6836" w:rsidDel="00E73EDC">
                <w:rPr>
                  <w:lang w:val="en-GB"/>
                </w:rPr>
                <w:tab/>
                <w:delText>The Economist Intelligence Unit Ltd (LEI code: 213800Q7GRZWF95EWN10)</w:delText>
              </w:r>
            </w:del>
          </w:p>
          <w:p w14:paraId="56D9A1FE" w14:textId="68B0C36C" w:rsidR="00616968" w:rsidRPr="000F6836" w:rsidDel="00E73EDC" w:rsidRDefault="00616968" w:rsidP="00902DCD">
            <w:pPr>
              <w:pStyle w:val="NormalLeft"/>
              <w:rPr>
                <w:del w:id="5650" w:author="Author"/>
                <w:lang w:val="en-GB"/>
              </w:rPr>
            </w:pPr>
            <w:del w:id="5651" w:author="Author">
              <w:r w:rsidRPr="000F6836" w:rsidDel="00E73EDC">
                <w:rPr>
                  <w:lang w:val="en-GB"/>
                </w:rPr>
                <w:tab/>
                <w:delText>—</w:delText>
              </w:r>
              <w:r w:rsidRPr="000F6836" w:rsidDel="00E73EDC">
                <w:rPr>
                  <w:lang w:val="en-GB"/>
                </w:rPr>
                <w:tab/>
                <w:delText>Dagong Europe Credit Rating Srl (Dagong Europe) (LEI code: 815600BF4FF53B7C6311)</w:delText>
              </w:r>
            </w:del>
          </w:p>
          <w:p w14:paraId="76287B6A" w14:textId="38A321EB" w:rsidR="00616968" w:rsidRPr="000F6836" w:rsidDel="00E73EDC" w:rsidRDefault="00616968" w:rsidP="00902DCD">
            <w:pPr>
              <w:pStyle w:val="NormalLeft"/>
              <w:rPr>
                <w:del w:id="5652" w:author="Author"/>
                <w:lang w:val="en-GB"/>
              </w:rPr>
            </w:pPr>
            <w:del w:id="5653" w:author="Author">
              <w:r w:rsidRPr="000F6836" w:rsidDel="00E73EDC">
                <w:rPr>
                  <w:lang w:val="en-GB"/>
                </w:rPr>
                <w:tab/>
                <w:delText>—</w:delText>
              </w:r>
              <w:r w:rsidRPr="000F6836" w:rsidDel="00E73EDC">
                <w:rPr>
                  <w:lang w:val="en-GB"/>
                </w:rPr>
                <w:tab/>
                <w:delText>Spread Research (LEI code: 969500HB6BVM2UJDOC52)</w:delText>
              </w:r>
            </w:del>
          </w:p>
          <w:p w14:paraId="0A13922A" w14:textId="2F5E189A" w:rsidR="00616968" w:rsidRPr="000F6836" w:rsidDel="00E73EDC" w:rsidRDefault="00616968" w:rsidP="00902DCD">
            <w:pPr>
              <w:pStyle w:val="NormalLeft"/>
              <w:rPr>
                <w:del w:id="5654" w:author="Author"/>
                <w:lang w:val="en-GB"/>
              </w:rPr>
            </w:pPr>
            <w:del w:id="5655" w:author="Author">
              <w:r w:rsidRPr="000F6836" w:rsidDel="00E73EDC">
                <w:rPr>
                  <w:lang w:val="en-GB"/>
                </w:rPr>
                <w:tab/>
                <w:delText>—</w:delText>
              </w:r>
              <w:r w:rsidRPr="000F6836" w:rsidDel="00E73EDC">
                <w:rPr>
                  <w:lang w:val="en-GB"/>
                </w:rPr>
                <w:tab/>
                <w:delText>EuroRating Sp. z o.o. (LEI code: 25940027QWS5GMO74O03)</w:delText>
              </w:r>
            </w:del>
          </w:p>
          <w:p w14:paraId="2BDB0417" w14:textId="7C5CCA1A" w:rsidR="00616968" w:rsidRPr="000F6836" w:rsidDel="00E73EDC" w:rsidRDefault="00616968" w:rsidP="00902DCD">
            <w:pPr>
              <w:pStyle w:val="NormalLeft"/>
              <w:rPr>
                <w:del w:id="5656" w:author="Author"/>
                <w:lang w:val="en-GB"/>
              </w:rPr>
            </w:pPr>
            <w:del w:id="5657" w:author="Author">
              <w:r w:rsidRPr="000F6836" w:rsidDel="00E73EDC">
                <w:rPr>
                  <w:lang w:val="en-GB"/>
                </w:rPr>
                <w:tab/>
                <w:delText>—</w:delText>
              </w:r>
              <w:r w:rsidRPr="000F6836" w:rsidDel="00E73EDC">
                <w:rPr>
                  <w:lang w:val="en-GB"/>
                </w:rPr>
                <w:tab/>
                <w:delText>HR Ratings de México, S.A. de C.V. (HR Ratings) (LEI code: 549300IFL3XJKTRHZ480)</w:delText>
              </w:r>
            </w:del>
          </w:p>
          <w:p w14:paraId="0C38ADFE" w14:textId="501AE7D7" w:rsidR="00616968" w:rsidRPr="000F6836" w:rsidDel="00E73EDC" w:rsidRDefault="00616968" w:rsidP="00902DCD">
            <w:pPr>
              <w:pStyle w:val="NormalLeft"/>
              <w:rPr>
                <w:del w:id="5658" w:author="Author"/>
                <w:lang w:val="en-GB"/>
              </w:rPr>
            </w:pPr>
            <w:del w:id="5659" w:author="Author">
              <w:r w:rsidRPr="000F6836" w:rsidDel="00E73EDC">
                <w:rPr>
                  <w:lang w:val="en-GB"/>
                </w:rPr>
                <w:tab/>
                <w:delText>—</w:delText>
              </w:r>
              <w:r w:rsidRPr="000F6836" w:rsidDel="00E73EDC">
                <w:rPr>
                  <w:lang w:val="en-GB"/>
                </w:rPr>
                <w:tab/>
                <w:delText>Egan-Jones Ratings Co. (EJR) (LEI code: 54930016113PD33V1H31)</w:delText>
              </w:r>
            </w:del>
          </w:p>
          <w:p w14:paraId="75778F42" w14:textId="43D47823" w:rsidR="00616968" w:rsidRPr="000F6836" w:rsidDel="00E73EDC" w:rsidRDefault="00616968" w:rsidP="00902DCD">
            <w:pPr>
              <w:pStyle w:val="NormalLeft"/>
              <w:rPr>
                <w:del w:id="5660" w:author="Author"/>
                <w:lang w:val="en-GB"/>
              </w:rPr>
            </w:pPr>
            <w:del w:id="5661" w:author="Author">
              <w:r w:rsidRPr="000F6836" w:rsidDel="00E73EDC">
                <w:rPr>
                  <w:lang w:val="en-GB"/>
                </w:rPr>
                <w:tab/>
                <w:delText>—</w:delText>
              </w:r>
              <w:r w:rsidRPr="000F6836" w:rsidDel="00E73EDC">
                <w:rPr>
                  <w:lang w:val="en-GB"/>
                </w:rPr>
                <w:tab/>
                <w:delText>modeFinance S.r.l. (LEI code: 815600B85A94A0122614)</w:delText>
              </w:r>
            </w:del>
          </w:p>
          <w:p w14:paraId="06BFDAB4" w14:textId="74CDE5B5" w:rsidR="00616968" w:rsidRPr="000F6836" w:rsidDel="00E73EDC" w:rsidRDefault="00616968" w:rsidP="00902DCD">
            <w:pPr>
              <w:pStyle w:val="NormalLeft"/>
              <w:rPr>
                <w:del w:id="5662" w:author="Author"/>
                <w:lang w:val="en-GB"/>
              </w:rPr>
            </w:pPr>
            <w:del w:id="5663" w:author="Author">
              <w:r w:rsidRPr="000F6836" w:rsidDel="00E73EDC">
                <w:rPr>
                  <w:lang w:val="en-GB"/>
                </w:rPr>
                <w:tab/>
                <w:delText>—</w:delText>
              </w:r>
              <w:r w:rsidRPr="000F6836" w:rsidDel="00E73EDC">
                <w:rPr>
                  <w:lang w:val="en-GB"/>
                </w:rPr>
                <w:tab/>
                <w:delText>INC Rating Sp. z o.o. (LEI code: 259400SUBF5EPOGK0983)</w:delText>
              </w:r>
            </w:del>
          </w:p>
          <w:p w14:paraId="0935EB75" w14:textId="7A401159" w:rsidR="00616968" w:rsidRPr="000F6836" w:rsidDel="00E73EDC" w:rsidRDefault="00616968" w:rsidP="00902DCD">
            <w:pPr>
              <w:pStyle w:val="NormalLeft"/>
              <w:rPr>
                <w:del w:id="5664" w:author="Author"/>
                <w:lang w:val="en-GB"/>
              </w:rPr>
            </w:pPr>
            <w:del w:id="5665" w:author="Author">
              <w:r w:rsidRPr="000F6836" w:rsidDel="00E73EDC">
                <w:rPr>
                  <w:lang w:val="en-GB"/>
                </w:rPr>
                <w:tab/>
                <w:delText>—</w:delText>
              </w:r>
              <w:r w:rsidRPr="000F6836" w:rsidDel="00E73EDC">
                <w:rPr>
                  <w:lang w:val="en-GB"/>
                </w:rPr>
                <w:tab/>
                <w:delText>Rating-Agentur Expert RA GmbH (LEI code: 213800P3OOBSGWN2UE81)</w:delText>
              </w:r>
            </w:del>
          </w:p>
          <w:p w14:paraId="7496A697" w14:textId="5398F8CB" w:rsidR="00616968" w:rsidRPr="000F6836" w:rsidDel="00E73EDC" w:rsidRDefault="00616968" w:rsidP="00902DCD">
            <w:pPr>
              <w:pStyle w:val="NormalLeft"/>
              <w:rPr>
                <w:del w:id="5666" w:author="Author"/>
                <w:lang w:val="en-GB"/>
              </w:rPr>
            </w:pPr>
            <w:del w:id="5667" w:author="Author">
              <w:r w:rsidRPr="000F6836" w:rsidDel="00E73EDC">
                <w:rPr>
                  <w:lang w:val="en-GB"/>
                </w:rPr>
                <w:tab/>
                <w:delText>—</w:delText>
              </w:r>
              <w:r w:rsidRPr="000F6836" w:rsidDel="00E73EDC">
                <w:rPr>
                  <w:lang w:val="en-GB"/>
                </w:rPr>
                <w:tab/>
                <w:delText>Kroll Bond Rating Agency Europe Limited (LEI code: 5493001NGHOLC41ZSK05)</w:delText>
              </w:r>
            </w:del>
          </w:p>
          <w:p w14:paraId="5281ECCF" w14:textId="4E81B7FC" w:rsidR="00616968" w:rsidRPr="000F6836" w:rsidDel="00E73EDC" w:rsidRDefault="00616968" w:rsidP="00902DCD">
            <w:pPr>
              <w:pStyle w:val="NormalLeft"/>
              <w:rPr>
                <w:del w:id="5668" w:author="Author"/>
                <w:lang w:val="en-GB"/>
              </w:rPr>
            </w:pPr>
            <w:del w:id="5669" w:author="Author">
              <w:r w:rsidRPr="000F6836" w:rsidDel="00E73EDC">
                <w:rPr>
                  <w:lang w:val="en-GB"/>
                </w:rPr>
                <w:lastRenderedPageBreak/>
                <w:tab/>
                <w:delText>—</w:delText>
              </w:r>
              <w:r w:rsidRPr="000F6836" w:rsidDel="00E73EDC">
                <w:rPr>
                  <w:lang w:val="en-GB"/>
                </w:rPr>
                <w:tab/>
                <w:delText>Nordic Credit Rating AS (LEI code: 549300MLUDYVRQOOXS22)</w:delText>
              </w:r>
            </w:del>
          </w:p>
          <w:p w14:paraId="5D66A813" w14:textId="268A7432" w:rsidR="00616968" w:rsidRPr="000F6836" w:rsidDel="00E73EDC" w:rsidRDefault="00616968" w:rsidP="00902DCD">
            <w:pPr>
              <w:pStyle w:val="NormalLeft"/>
              <w:rPr>
                <w:del w:id="5670" w:author="Author"/>
                <w:lang w:val="en-GB"/>
              </w:rPr>
            </w:pPr>
            <w:del w:id="5671" w:author="Author">
              <w:r w:rsidRPr="000F6836" w:rsidDel="00E73EDC">
                <w:rPr>
                  <w:lang w:val="en-GB"/>
                </w:rPr>
                <w:tab/>
                <w:delText>—</w:delText>
              </w:r>
              <w:r w:rsidRPr="000F6836" w:rsidDel="00E73EDC">
                <w:rPr>
                  <w:lang w:val="en-GB"/>
                </w:rPr>
                <w:tab/>
                <w:delText>DBRS Rating GmbH (LEI code: 54930033N1HPUEY7I370)</w:delText>
              </w:r>
            </w:del>
          </w:p>
          <w:p w14:paraId="464AC9CD" w14:textId="318B98B8" w:rsidR="00616968" w:rsidRPr="000F6836" w:rsidDel="00E73EDC" w:rsidRDefault="00616968" w:rsidP="00902DCD">
            <w:pPr>
              <w:pStyle w:val="NormalLeft"/>
              <w:rPr>
                <w:del w:id="5672" w:author="Author"/>
                <w:lang w:val="en-GB"/>
              </w:rPr>
            </w:pPr>
            <w:del w:id="5673" w:author="Author">
              <w:r w:rsidRPr="000F6836" w:rsidDel="00E73EDC">
                <w:rPr>
                  <w:lang w:val="en-GB"/>
                </w:rPr>
                <w:tab/>
                <w:delText>—</w:delText>
              </w:r>
              <w:r w:rsidRPr="000F6836" w:rsidDel="00E73EDC">
                <w:rPr>
                  <w:lang w:val="en-GB"/>
                </w:rPr>
                <w:tab/>
                <w:delText>Beyond Ratings SAS (LEI code: 9695006ORIPPZ3QSM810)</w:delText>
              </w:r>
            </w:del>
          </w:p>
          <w:p w14:paraId="3E2CA2B4" w14:textId="558B6C70" w:rsidR="00616968" w:rsidRPr="000F6836" w:rsidDel="00E73EDC" w:rsidRDefault="00616968" w:rsidP="00902DCD">
            <w:pPr>
              <w:pStyle w:val="NormalLeft"/>
              <w:rPr>
                <w:del w:id="5674" w:author="Author"/>
                <w:lang w:val="en-GB"/>
              </w:rPr>
            </w:pPr>
            <w:del w:id="5675" w:author="Author">
              <w:r w:rsidRPr="000F6836" w:rsidDel="00E73EDC">
                <w:rPr>
                  <w:lang w:val="en-GB"/>
                </w:rPr>
                <w:tab/>
                <w:delText>—</w:delText>
              </w:r>
              <w:r w:rsidRPr="000F6836" w:rsidDel="00E73EDC">
                <w:rPr>
                  <w:lang w:val="en-GB"/>
                </w:rPr>
                <w:tab/>
                <w:delText>Other nominated ECAI</w:delText>
              </w:r>
            </w:del>
          </w:p>
          <w:p w14:paraId="010C4A12" w14:textId="60CBDC6D" w:rsidR="00616968" w:rsidRPr="000F6836" w:rsidRDefault="00616968" w:rsidP="00902DCD">
            <w:pPr>
              <w:pStyle w:val="NormalLeft"/>
              <w:rPr>
                <w:lang w:val="en-GB"/>
              </w:rPr>
            </w:pPr>
            <w:del w:id="5676" w:author="Author">
              <w:r w:rsidRPr="000F6836" w:rsidDel="00E73EDC">
                <w:rPr>
                  <w:lang w:val="en-GB"/>
                </w:rPr>
                <w:tab/>
                <w:delText>—</w:delText>
              </w:r>
              <w:r w:rsidRPr="000F6836" w:rsidDel="00E73EDC">
                <w:rPr>
                  <w:lang w:val="en-GB"/>
                </w:rPr>
                <w:tab/>
                <w:delText>Multiple ECAI</w:delText>
              </w:r>
            </w:del>
          </w:p>
        </w:tc>
      </w:tr>
      <w:tr w:rsidR="00616968" w:rsidRPr="000F6836" w14:paraId="19B1247D" w14:textId="77777777" w:rsidTr="00915624">
        <w:tc>
          <w:tcPr>
            <w:tcW w:w="1486" w:type="dxa"/>
            <w:tcBorders>
              <w:top w:val="single" w:sz="2" w:space="0" w:color="auto"/>
              <w:left w:val="single" w:sz="2" w:space="0" w:color="auto"/>
              <w:bottom w:val="single" w:sz="2" w:space="0" w:color="auto"/>
              <w:right w:val="single" w:sz="2" w:space="0" w:color="auto"/>
            </w:tcBorders>
          </w:tcPr>
          <w:p w14:paraId="551CE719" w14:textId="77777777" w:rsidR="00616968" w:rsidRPr="000F6836" w:rsidRDefault="00616968" w:rsidP="00915624">
            <w:pPr>
              <w:pStyle w:val="NormalLeft"/>
              <w:rPr>
                <w:lang w:val="en-GB"/>
              </w:rPr>
            </w:pPr>
            <w:r w:rsidRPr="000F6836">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50DA8F4F" w14:textId="77777777" w:rsidR="00616968" w:rsidRPr="000F6836" w:rsidRDefault="00616968" w:rsidP="00915624">
            <w:pPr>
              <w:pStyle w:val="NormalLeft"/>
              <w:rPr>
                <w:lang w:val="en-GB"/>
              </w:rPr>
            </w:pPr>
            <w:r w:rsidRPr="000F6836">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6BB8B2BF" w14:textId="77777777" w:rsidR="00616968" w:rsidRPr="000F6836" w:rsidRDefault="00616968" w:rsidP="00915624">
            <w:pPr>
              <w:pStyle w:val="NormalLeft"/>
              <w:rPr>
                <w:lang w:val="en-GB"/>
              </w:rPr>
            </w:pPr>
            <w:r w:rsidRPr="000F6836">
              <w:rPr>
                <w:lang w:val="en-GB"/>
              </w:rPr>
              <w:t>Identify the credit quality step attributed to the SPV. The credit quality step shall reflect any readjustments to the credit quality made internally by the group.</w:t>
            </w:r>
          </w:p>
          <w:p w14:paraId="27AE3C8E" w14:textId="6E189680" w:rsidR="00616968" w:rsidRPr="000F6836" w:rsidRDefault="00616968" w:rsidP="00915624">
            <w:pPr>
              <w:pStyle w:val="NormalLeft"/>
              <w:rPr>
                <w:lang w:val="en-GB"/>
              </w:rPr>
            </w:pPr>
          </w:p>
          <w:p w14:paraId="6255CE1A" w14:textId="77777777" w:rsidR="00616968" w:rsidRPr="000F6836" w:rsidRDefault="00616968" w:rsidP="00915624">
            <w:pPr>
              <w:pStyle w:val="NormalLeft"/>
              <w:rPr>
                <w:lang w:val="en-GB"/>
              </w:rPr>
            </w:pPr>
            <w:r w:rsidRPr="000F6836">
              <w:rPr>
                <w:lang w:val="en-GB"/>
              </w:rPr>
              <w:t>One of the options in the following closed list shall be used:</w:t>
            </w:r>
          </w:p>
          <w:p w14:paraId="31EF8A29" w14:textId="4052AF8D" w:rsidR="00616968" w:rsidRPr="000F6836" w:rsidRDefault="00761F95" w:rsidP="00915624">
            <w:pPr>
              <w:pStyle w:val="NormalLeft"/>
              <w:rPr>
                <w:lang w:val="en-GB"/>
              </w:rPr>
            </w:pPr>
            <w:r w:rsidRPr="000F6836">
              <w:rPr>
                <w:lang w:val="en-GB"/>
              </w:rPr>
              <w:t>0 — Credit quality step 0</w:t>
            </w:r>
          </w:p>
          <w:p w14:paraId="4D9411F9" w14:textId="77777777" w:rsidR="00616968" w:rsidRPr="000F6836" w:rsidRDefault="00616968" w:rsidP="00915624">
            <w:pPr>
              <w:pStyle w:val="NormalLeft"/>
              <w:rPr>
                <w:lang w:val="en-GB"/>
              </w:rPr>
            </w:pPr>
            <w:r w:rsidRPr="000F6836">
              <w:rPr>
                <w:lang w:val="en-GB"/>
              </w:rPr>
              <w:t>1 — Credit quality step 1</w:t>
            </w:r>
          </w:p>
          <w:p w14:paraId="44825772" w14:textId="77777777" w:rsidR="00616968" w:rsidRPr="000F6836" w:rsidRDefault="00616968" w:rsidP="00915624">
            <w:pPr>
              <w:pStyle w:val="NormalLeft"/>
              <w:rPr>
                <w:lang w:val="en-GB"/>
              </w:rPr>
            </w:pPr>
            <w:r w:rsidRPr="000F6836">
              <w:rPr>
                <w:lang w:val="en-GB"/>
              </w:rPr>
              <w:t>2 — Credit quality step 2</w:t>
            </w:r>
          </w:p>
          <w:p w14:paraId="57619005" w14:textId="77777777" w:rsidR="00616968" w:rsidRPr="000F6836" w:rsidRDefault="00616968" w:rsidP="00915624">
            <w:pPr>
              <w:pStyle w:val="NormalLeft"/>
              <w:rPr>
                <w:lang w:val="en-GB"/>
              </w:rPr>
            </w:pPr>
            <w:r w:rsidRPr="000F6836">
              <w:rPr>
                <w:lang w:val="en-GB"/>
              </w:rPr>
              <w:t>3 — Credit quality step 3</w:t>
            </w:r>
          </w:p>
          <w:p w14:paraId="54DF0753" w14:textId="77777777" w:rsidR="00616968" w:rsidRPr="000F6836" w:rsidRDefault="00616968" w:rsidP="00915624">
            <w:pPr>
              <w:pStyle w:val="NormalLeft"/>
              <w:rPr>
                <w:lang w:val="en-GB"/>
              </w:rPr>
            </w:pPr>
            <w:r w:rsidRPr="000F6836">
              <w:rPr>
                <w:lang w:val="en-GB"/>
              </w:rPr>
              <w:t>4 — Credit quality step 4</w:t>
            </w:r>
          </w:p>
          <w:p w14:paraId="0B28F07E" w14:textId="77777777" w:rsidR="00616968" w:rsidRPr="000F6836" w:rsidRDefault="00616968" w:rsidP="00915624">
            <w:pPr>
              <w:pStyle w:val="NormalLeft"/>
              <w:rPr>
                <w:lang w:val="en-GB"/>
              </w:rPr>
            </w:pPr>
            <w:r w:rsidRPr="000F6836">
              <w:rPr>
                <w:lang w:val="en-GB"/>
              </w:rPr>
              <w:t>5 — Credit quality step 5</w:t>
            </w:r>
          </w:p>
          <w:p w14:paraId="3C9ED67C" w14:textId="77777777" w:rsidR="00616968" w:rsidRPr="000F6836" w:rsidRDefault="00616968" w:rsidP="00915624">
            <w:pPr>
              <w:pStyle w:val="NormalLeft"/>
              <w:rPr>
                <w:lang w:val="en-GB"/>
              </w:rPr>
            </w:pPr>
            <w:r w:rsidRPr="000F6836">
              <w:rPr>
                <w:lang w:val="en-GB"/>
              </w:rPr>
              <w:t>6 — Credit quality step 6</w:t>
            </w:r>
          </w:p>
          <w:p w14:paraId="2420CEFA" w14:textId="1C801FB0" w:rsidR="00616968" w:rsidRPr="000F6836" w:rsidRDefault="00616968" w:rsidP="00761F95">
            <w:pPr>
              <w:pStyle w:val="NormalLeft"/>
              <w:rPr>
                <w:lang w:val="en-GB"/>
              </w:rPr>
            </w:pPr>
            <w:r w:rsidRPr="000F6836">
              <w:rPr>
                <w:lang w:val="en-GB"/>
              </w:rPr>
              <w:t>9 — No rating available</w:t>
            </w:r>
          </w:p>
        </w:tc>
      </w:tr>
      <w:tr w:rsidR="00616968" w:rsidRPr="000F6836" w14:paraId="21EA780C" w14:textId="77777777" w:rsidTr="00915624">
        <w:tc>
          <w:tcPr>
            <w:tcW w:w="1486" w:type="dxa"/>
            <w:tcBorders>
              <w:top w:val="single" w:sz="2" w:space="0" w:color="auto"/>
              <w:left w:val="single" w:sz="2" w:space="0" w:color="auto"/>
              <w:bottom w:val="single" w:sz="2" w:space="0" w:color="auto"/>
              <w:right w:val="single" w:sz="2" w:space="0" w:color="auto"/>
            </w:tcBorders>
          </w:tcPr>
          <w:p w14:paraId="3BD196D1" w14:textId="77777777" w:rsidR="00616968" w:rsidRPr="000F6836" w:rsidRDefault="00616968" w:rsidP="00915624">
            <w:pPr>
              <w:pStyle w:val="NormalLeft"/>
              <w:rPr>
                <w:lang w:val="en-GB"/>
              </w:rPr>
            </w:pPr>
            <w:r w:rsidRPr="000F6836">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293ADBC" w14:textId="77777777" w:rsidR="00616968" w:rsidRPr="000F6836" w:rsidRDefault="00616968" w:rsidP="00915624">
            <w:pPr>
              <w:pStyle w:val="NormalLeft"/>
              <w:rPr>
                <w:lang w:val="en-GB"/>
              </w:rPr>
            </w:pPr>
            <w:r w:rsidRPr="000F6836">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267CEF06" w14:textId="77777777" w:rsidR="00616968" w:rsidRPr="000F6836" w:rsidRDefault="00616968" w:rsidP="00915624">
            <w:pPr>
              <w:pStyle w:val="NormalLeft"/>
              <w:rPr>
                <w:lang w:val="en-GB"/>
              </w:rPr>
            </w:pPr>
            <w:r w:rsidRPr="000F6836">
              <w:rPr>
                <w:lang w:val="en-GB"/>
              </w:rPr>
              <w:t>Internal rating of the SPV for groups using internal model to the extent that the internal ratings are used in their internal modelling. If an internal model group is using solely external ratings this item shall not be reported.</w:t>
            </w:r>
          </w:p>
        </w:tc>
      </w:tr>
    </w:tbl>
    <w:p w14:paraId="3B0C270C" w14:textId="77777777" w:rsidR="00616968" w:rsidRPr="000F6836" w:rsidRDefault="00616968" w:rsidP="00616968">
      <w:pPr>
        <w:rPr>
          <w:lang w:val="en-GB"/>
        </w:rPr>
      </w:pPr>
    </w:p>
    <w:p w14:paraId="5C42C429" w14:textId="77777777" w:rsidR="00616968" w:rsidRPr="000F6836" w:rsidRDefault="00616968" w:rsidP="00616968">
      <w:pPr>
        <w:pStyle w:val="ManualHeading2"/>
        <w:numPr>
          <w:ilvl w:val="0"/>
          <w:numId w:val="0"/>
        </w:numPr>
        <w:ind w:left="851" w:hanging="851"/>
        <w:rPr>
          <w:lang w:val="en-GB"/>
        </w:rPr>
      </w:pPr>
      <w:r w:rsidRPr="000F6836">
        <w:rPr>
          <w:i/>
          <w:lang w:val="en-GB"/>
        </w:rPr>
        <w:t>S.32.01 — Undertakings in the scope of the group</w:t>
      </w:r>
    </w:p>
    <w:p w14:paraId="086C39B5" w14:textId="77777777" w:rsidR="00616968" w:rsidRPr="000F6836" w:rsidRDefault="00616968" w:rsidP="00616968">
      <w:pPr>
        <w:rPr>
          <w:lang w:val="en-GB"/>
        </w:rPr>
      </w:pPr>
      <w:r w:rsidRPr="000F6836">
        <w:rPr>
          <w:i/>
          <w:lang w:val="en-GB"/>
        </w:rPr>
        <w:t>General comments:</w:t>
      </w:r>
    </w:p>
    <w:p w14:paraId="3AEE7BF1" w14:textId="77777777" w:rsidR="00616968" w:rsidRPr="000F6836" w:rsidRDefault="00616968" w:rsidP="00616968">
      <w:pPr>
        <w:rPr>
          <w:lang w:val="en-GB"/>
        </w:rPr>
      </w:pPr>
      <w:r w:rsidRPr="000F6836">
        <w:rPr>
          <w:lang w:val="en-GB"/>
        </w:rPr>
        <w:t>This section relates to opening and annual submission of information for groups.</w:t>
      </w:r>
    </w:p>
    <w:p w14:paraId="6A15A650" w14:textId="6BE87021"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It is a list of all undertakings in the scope of the group</w:t>
      </w:r>
      <w:ins w:id="5677" w:author="Author">
        <w:r w:rsidR="00395810" w:rsidRPr="000F6836">
          <w:rPr>
            <w:lang w:val="en-GB"/>
          </w:rPr>
          <w:t>,</w:t>
        </w:r>
      </w:ins>
      <w:r w:rsidRPr="000F6836">
        <w:rPr>
          <w:lang w:val="en-GB"/>
        </w:rPr>
        <w:t xml:space="preserve"> in the meaning of Article 212(1)(c) of Directive 2009/138/EC</w:t>
      </w:r>
      <w:ins w:id="5678" w:author="Author">
        <w:r w:rsidR="00395810" w:rsidRPr="000F6836">
          <w:rPr>
            <w:lang w:val="en-GB"/>
          </w:rPr>
          <w:t>, s</w:t>
        </w:r>
        <w:r w:rsidR="004231CF" w:rsidRPr="000F6836">
          <w:rPr>
            <w:lang w:val="en-GB"/>
          </w:rPr>
          <w:t>ubject to full group supervision according to art 213(2)</w:t>
        </w:r>
        <w:r w:rsidR="00DA13F3" w:rsidRPr="000F6836">
          <w:rPr>
            <w:lang w:val="en-GB"/>
          </w:rPr>
          <w:t>(</w:t>
        </w:r>
        <w:r w:rsidR="004231CF" w:rsidRPr="000F6836">
          <w:rPr>
            <w:lang w:val="en-GB"/>
          </w:rPr>
          <w:t>a</w:t>
        </w:r>
        <w:r w:rsidR="00DA13F3" w:rsidRPr="000F6836">
          <w:rPr>
            <w:lang w:val="en-GB"/>
          </w:rPr>
          <w:t>)(</w:t>
        </w:r>
        <w:r w:rsidR="004231CF" w:rsidRPr="000F6836">
          <w:rPr>
            <w:lang w:val="en-GB"/>
          </w:rPr>
          <w:t>b</w:t>
        </w:r>
        <w:r w:rsidR="00DA13F3" w:rsidRPr="000F6836">
          <w:rPr>
            <w:lang w:val="en-GB"/>
          </w:rPr>
          <w:t>)(</w:t>
        </w:r>
        <w:r w:rsidR="004231CF" w:rsidRPr="000F6836">
          <w:rPr>
            <w:lang w:val="en-GB"/>
          </w:rPr>
          <w:t>c</w:t>
        </w:r>
        <w:r w:rsidR="00DA13F3" w:rsidRPr="000F6836">
          <w:rPr>
            <w:lang w:val="en-GB"/>
          </w:rPr>
          <w:t>)</w:t>
        </w:r>
        <w:r w:rsidR="00AE77D5" w:rsidRPr="000F6836">
          <w:rPr>
            <w:lang w:val="en-GB"/>
          </w:rPr>
          <w:t xml:space="preserve"> </w:t>
        </w:r>
        <w:r w:rsidR="00F95B17" w:rsidRPr="000F6836">
          <w:rPr>
            <w:lang w:val="en-GB"/>
          </w:rPr>
          <w:t>of Directive</w:t>
        </w:r>
        <w:r w:rsidR="00AE77D5" w:rsidRPr="000F6836">
          <w:rPr>
            <w:lang w:val="en-GB"/>
          </w:rPr>
          <w:t xml:space="preserve"> 2009/138/EC</w:t>
        </w:r>
        <w:r w:rsidR="00AE77D5" w:rsidRPr="000F6836" w:rsidDel="00395810">
          <w:rPr>
            <w:lang w:val="en-GB"/>
          </w:rPr>
          <w:t xml:space="preserve"> </w:t>
        </w:r>
      </w:ins>
      <w:r w:rsidRPr="000F6836">
        <w:rPr>
          <w:lang w:val="en-GB"/>
        </w:rPr>
        <w:t>including the participating insurance and reinsurance undertakings, insurance holding companies, mixed financial holding companies</w:t>
      </w:r>
      <w:ins w:id="5679" w:author="Author">
        <w:r w:rsidR="00AE77D5" w:rsidRPr="000F6836">
          <w:rPr>
            <w:lang w:val="en-GB"/>
          </w:rPr>
          <w:t xml:space="preserve"> at the top</w:t>
        </w:r>
        <w:r w:rsidR="00DA483F" w:rsidRPr="000F6836">
          <w:rPr>
            <w:lang w:val="en-GB"/>
          </w:rPr>
          <w:t xml:space="preserve"> of the group</w:t>
        </w:r>
      </w:ins>
      <w:r w:rsidRPr="000F6836">
        <w:rPr>
          <w:lang w:val="en-GB"/>
        </w:rPr>
        <w:t>.</w:t>
      </w:r>
    </w:p>
    <w:p w14:paraId="5B9A3C21" w14:textId="77777777" w:rsidR="00616968" w:rsidRPr="000F6836" w:rsidRDefault="00616968" w:rsidP="00616968">
      <w:pPr>
        <w:pStyle w:val="Tiret0"/>
        <w:numPr>
          <w:ilvl w:val="0"/>
          <w:numId w:val="14"/>
        </w:numPr>
        <w:ind w:left="851" w:hanging="851"/>
        <w:rPr>
          <w:lang w:val="en-GB"/>
        </w:rPr>
      </w:pPr>
      <w:r w:rsidRPr="000F6836">
        <w:rPr>
          <w:lang w:val="en-GB"/>
        </w:rPr>
        <w:t>Cells C0010 to C0080 are related to the identification of the undertaking;</w:t>
      </w:r>
    </w:p>
    <w:p w14:paraId="47019B80" w14:textId="77777777" w:rsidR="00616968" w:rsidRPr="000F6836" w:rsidRDefault="00616968" w:rsidP="00616968">
      <w:pPr>
        <w:pStyle w:val="Tiret0"/>
        <w:numPr>
          <w:ilvl w:val="0"/>
          <w:numId w:val="14"/>
        </w:numPr>
        <w:ind w:left="851" w:hanging="851"/>
        <w:rPr>
          <w:lang w:val="en-GB"/>
        </w:rPr>
      </w:pPr>
      <w:r w:rsidRPr="000F6836">
        <w:rPr>
          <w:lang w:val="en-GB"/>
        </w:rPr>
        <w:t>Cells C0090 to C0170 are related to ranking criteria (in the group reporting currency);</w:t>
      </w:r>
    </w:p>
    <w:p w14:paraId="23B74B5A" w14:textId="77777777" w:rsidR="00616968" w:rsidRPr="000F6836" w:rsidRDefault="00616968" w:rsidP="00616968">
      <w:pPr>
        <w:pStyle w:val="Tiret0"/>
        <w:numPr>
          <w:ilvl w:val="0"/>
          <w:numId w:val="14"/>
        </w:numPr>
        <w:ind w:left="851" w:hanging="851"/>
        <w:rPr>
          <w:lang w:val="en-GB"/>
        </w:rPr>
      </w:pPr>
      <w:r w:rsidRPr="000F6836">
        <w:rPr>
          <w:lang w:val="en-GB"/>
        </w:rPr>
        <w:t>Cells C0180 to C0230 are related to criteria of influence;</w:t>
      </w:r>
    </w:p>
    <w:p w14:paraId="49D28AF8" w14:textId="77777777" w:rsidR="00616968" w:rsidRPr="000F6836" w:rsidRDefault="00616968" w:rsidP="00616968">
      <w:pPr>
        <w:pStyle w:val="Tiret0"/>
        <w:numPr>
          <w:ilvl w:val="0"/>
          <w:numId w:val="14"/>
        </w:numPr>
        <w:ind w:left="851" w:hanging="851"/>
        <w:rPr>
          <w:lang w:val="en-GB"/>
        </w:rPr>
      </w:pPr>
      <w:r w:rsidRPr="000F6836">
        <w:rPr>
          <w:lang w:val="en-GB"/>
        </w:rPr>
        <w:t>Cells C0240 and C0250 are related to the inclusion in the scope of group supervision;</w:t>
      </w:r>
    </w:p>
    <w:p w14:paraId="2D2A2CAE" w14:textId="77777777" w:rsidR="00616968" w:rsidRPr="000F6836" w:rsidRDefault="00616968" w:rsidP="00616968">
      <w:pPr>
        <w:pStyle w:val="Tiret0"/>
        <w:numPr>
          <w:ilvl w:val="0"/>
          <w:numId w:val="14"/>
        </w:numPr>
        <w:ind w:left="851" w:hanging="851"/>
        <w:rPr>
          <w:lang w:val="en-GB"/>
        </w:rPr>
      </w:pPr>
      <w:r w:rsidRPr="000F6836">
        <w:rPr>
          <w:lang w:val="en-GB"/>
        </w:rPr>
        <w:lastRenderedPageBreak/>
        <w:t>Cell C0260 is related to group solvency calculation.</w:t>
      </w:r>
    </w:p>
    <w:tbl>
      <w:tblPr>
        <w:tblW w:w="9286" w:type="dxa"/>
        <w:tblLayout w:type="fixed"/>
        <w:tblLook w:val="0000" w:firstRow="0" w:lastRow="0" w:firstColumn="0" w:lastColumn="0" w:noHBand="0" w:noVBand="0"/>
      </w:tblPr>
      <w:tblGrid>
        <w:gridCol w:w="1300"/>
        <w:gridCol w:w="1950"/>
        <w:gridCol w:w="6036"/>
      </w:tblGrid>
      <w:tr w:rsidR="00616968" w:rsidRPr="000F6836" w14:paraId="66EC2707" w14:textId="77777777" w:rsidTr="0017050D">
        <w:tc>
          <w:tcPr>
            <w:tcW w:w="1300" w:type="dxa"/>
            <w:tcBorders>
              <w:top w:val="single" w:sz="2" w:space="0" w:color="auto"/>
              <w:left w:val="single" w:sz="2" w:space="0" w:color="auto"/>
              <w:bottom w:val="single" w:sz="2" w:space="0" w:color="auto"/>
              <w:right w:val="single" w:sz="2" w:space="0" w:color="auto"/>
            </w:tcBorders>
          </w:tcPr>
          <w:p w14:paraId="4600C7DB" w14:textId="77777777" w:rsidR="00616968" w:rsidRPr="000F6836" w:rsidRDefault="00616968" w:rsidP="00915624">
            <w:pPr>
              <w:adjustRightInd w:val="0"/>
              <w:spacing w:before="0" w:after="0"/>
              <w:jc w:val="left"/>
              <w:rPr>
                <w:lang w:val="en-GB"/>
              </w:rPr>
            </w:pPr>
          </w:p>
        </w:tc>
        <w:tc>
          <w:tcPr>
            <w:tcW w:w="1950" w:type="dxa"/>
            <w:tcBorders>
              <w:top w:val="single" w:sz="2" w:space="0" w:color="auto"/>
              <w:left w:val="single" w:sz="2" w:space="0" w:color="auto"/>
              <w:bottom w:val="single" w:sz="2" w:space="0" w:color="auto"/>
              <w:right w:val="single" w:sz="2" w:space="0" w:color="auto"/>
            </w:tcBorders>
          </w:tcPr>
          <w:p w14:paraId="270002B0" w14:textId="77777777" w:rsidR="00616968" w:rsidRPr="000F6836" w:rsidRDefault="00616968" w:rsidP="00915624">
            <w:pPr>
              <w:pStyle w:val="NormalCentered"/>
              <w:rPr>
                <w:lang w:val="en-GB"/>
              </w:rPr>
            </w:pPr>
            <w:r w:rsidRPr="000F6836">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4673E384" w14:textId="77777777" w:rsidR="00616968" w:rsidRPr="000F6836" w:rsidRDefault="00616968" w:rsidP="00915624">
            <w:pPr>
              <w:pStyle w:val="NormalCentered"/>
              <w:rPr>
                <w:lang w:val="en-GB"/>
              </w:rPr>
            </w:pPr>
            <w:r w:rsidRPr="000F6836">
              <w:rPr>
                <w:i/>
                <w:iCs/>
                <w:lang w:val="en-GB"/>
              </w:rPr>
              <w:t>INSTRUCTIONS</w:t>
            </w:r>
          </w:p>
        </w:tc>
      </w:tr>
      <w:tr w:rsidR="00616968" w:rsidRPr="000F6836" w14:paraId="174E118A" w14:textId="77777777" w:rsidTr="0017050D">
        <w:tc>
          <w:tcPr>
            <w:tcW w:w="1300" w:type="dxa"/>
            <w:tcBorders>
              <w:top w:val="single" w:sz="2" w:space="0" w:color="auto"/>
              <w:left w:val="single" w:sz="2" w:space="0" w:color="auto"/>
              <w:bottom w:val="single" w:sz="2" w:space="0" w:color="auto"/>
              <w:right w:val="single" w:sz="2" w:space="0" w:color="auto"/>
            </w:tcBorders>
          </w:tcPr>
          <w:p w14:paraId="0CA21CD9" w14:textId="77777777" w:rsidR="00616968" w:rsidRPr="000F6836" w:rsidRDefault="00616968" w:rsidP="00915624">
            <w:pPr>
              <w:pStyle w:val="NormalLeft"/>
              <w:rPr>
                <w:lang w:val="en-GB"/>
              </w:rPr>
            </w:pPr>
            <w:r w:rsidRPr="000F6836">
              <w:rPr>
                <w:lang w:val="en-GB"/>
              </w:rPr>
              <w:t>C0010</w:t>
            </w:r>
          </w:p>
        </w:tc>
        <w:tc>
          <w:tcPr>
            <w:tcW w:w="1950" w:type="dxa"/>
            <w:tcBorders>
              <w:top w:val="single" w:sz="2" w:space="0" w:color="auto"/>
              <w:left w:val="single" w:sz="2" w:space="0" w:color="auto"/>
              <w:bottom w:val="single" w:sz="2" w:space="0" w:color="auto"/>
              <w:right w:val="single" w:sz="2" w:space="0" w:color="auto"/>
            </w:tcBorders>
          </w:tcPr>
          <w:p w14:paraId="42397A7D" w14:textId="77777777" w:rsidR="00616968" w:rsidRPr="000F6836" w:rsidRDefault="00616968" w:rsidP="00915624">
            <w:pPr>
              <w:pStyle w:val="NormalLeft"/>
              <w:rPr>
                <w:lang w:val="en-GB"/>
              </w:rPr>
            </w:pPr>
            <w:r w:rsidRPr="000F6836">
              <w:rPr>
                <w:lang w:val="en-GB"/>
              </w:rPr>
              <w:t>Country</w:t>
            </w:r>
          </w:p>
        </w:tc>
        <w:tc>
          <w:tcPr>
            <w:tcW w:w="6036" w:type="dxa"/>
            <w:tcBorders>
              <w:top w:val="single" w:sz="2" w:space="0" w:color="auto"/>
              <w:left w:val="single" w:sz="2" w:space="0" w:color="auto"/>
              <w:bottom w:val="single" w:sz="2" w:space="0" w:color="auto"/>
              <w:right w:val="single" w:sz="2" w:space="0" w:color="auto"/>
            </w:tcBorders>
          </w:tcPr>
          <w:p w14:paraId="321CD617" w14:textId="77777777" w:rsidR="00616968" w:rsidRPr="000F6836" w:rsidRDefault="00616968" w:rsidP="00915624">
            <w:pPr>
              <w:pStyle w:val="NormalLeft"/>
              <w:rPr>
                <w:lang w:val="en-GB"/>
              </w:rPr>
            </w:pPr>
            <w:r w:rsidRPr="000F6836">
              <w:rPr>
                <w:lang w:val="en-GB"/>
              </w:rPr>
              <w:t>Identify the ISO 3166–1 alpha–2 code of the country in which the registered head office of each undertaking within the scope of the group, in the meaning of Article 212(1)(c) of Directive 2009/138/EC, is located</w:t>
            </w:r>
          </w:p>
        </w:tc>
      </w:tr>
      <w:tr w:rsidR="00616968" w:rsidRPr="000F6836" w14:paraId="4CAB01F2" w14:textId="77777777" w:rsidTr="0017050D">
        <w:tc>
          <w:tcPr>
            <w:tcW w:w="1300" w:type="dxa"/>
            <w:tcBorders>
              <w:top w:val="single" w:sz="2" w:space="0" w:color="auto"/>
              <w:left w:val="single" w:sz="2" w:space="0" w:color="auto"/>
              <w:bottom w:val="single" w:sz="2" w:space="0" w:color="auto"/>
              <w:right w:val="single" w:sz="2" w:space="0" w:color="auto"/>
            </w:tcBorders>
          </w:tcPr>
          <w:p w14:paraId="2903A52A" w14:textId="77777777" w:rsidR="00616968" w:rsidRPr="000F6836" w:rsidRDefault="00616968" w:rsidP="00915624">
            <w:pPr>
              <w:pStyle w:val="NormalLeft"/>
              <w:rPr>
                <w:lang w:val="en-GB"/>
              </w:rPr>
            </w:pPr>
            <w:r w:rsidRPr="000F6836">
              <w:rPr>
                <w:lang w:val="en-GB"/>
              </w:rPr>
              <w:t>C0020</w:t>
            </w:r>
          </w:p>
        </w:tc>
        <w:tc>
          <w:tcPr>
            <w:tcW w:w="1950" w:type="dxa"/>
            <w:tcBorders>
              <w:top w:val="single" w:sz="2" w:space="0" w:color="auto"/>
              <w:left w:val="single" w:sz="2" w:space="0" w:color="auto"/>
              <w:bottom w:val="single" w:sz="2" w:space="0" w:color="auto"/>
              <w:right w:val="single" w:sz="2" w:space="0" w:color="auto"/>
            </w:tcBorders>
          </w:tcPr>
          <w:p w14:paraId="0BE4016C" w14:textId="77777777" w:rsidR="00616968" w:rsidRPr="000F6836" w:rsidRDefault="00616968" w:rsidP="00915624">
            <w:pPr>
              <w:pStyle w:val="NormalLeft"/>
              <w:rPr>
                <w:lang w:val="en-GB"/>
              </w:rPr>
            </w:pPr>
            <w:r w:rsidRPr="000F6836">
              <w:rPr>
                <w:lang w:val="en-GB"/>
              </w:rPr>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45173273" w14:textId="77777777" w:rsidR="00616968" w:rsidRPr="000F6836" w:rsidRDefault="00616968" w:rsidP="00915624">
            <w:pPr>
              <w:pStyle w:val="NormalLeft"/>
              <w:rPr>
                <w:lang w:val="en-GB"/>
              </w:rPr>
            </w:pPr>
            <w:r w:rsidRPr="000F6836">
              <w:rPr>
                <w:lang w:val="en-GB"/>
              </w:rPr>
              <w:t>Identification code by this order of priority:</w:t>
            </w:r>
          </w:p>
          <w:p w14:paraId="25F731AE" w14:textId="77777777" w:rsidR="00616968" w:rsidRPr="000F6836" w:rsidRDefault="00616968" w:rsidP="00915624">
            <w:pPr>
              <w:pStyle w:val="Tiret0"/>
              <w:numPr>
                <w:ilvl w:val="0"/>
                <w:numId w:val="14"/>
              </w:numPr>
              <w:ind w:left="851" w:hanging="851"/>
              <w:rPr>
                <w:lang w:val="en-GB"/>
              </w:rPr>
            </w:pPr>
            <w:r w:rsidRPr="000F6836">
              <w:rPr>
                <w:lang w:val="en-GB"/>
              </w:rPr>
              <w:t>Legal Entity Identifier (LEI</w:t>
            </w:r>
            <w:ins w:id="5680" w:author="Author">
              <w:r w:rsidRPr="000F6836">
                <w:rPr>
                  <w:lang w:val="en-GB"/>
                </w:rPr>
                <w:t>)</w:t>
              </w:r>
              <w:r w:rsidR="004D30D7" w:rsidRPr="000F6836">
                <w:rPr>
                  <w:lang w:val="en-GB"/>
                </w:rPr>
                <w:t xml:space="preserve"> mandatory if existing</w:t>
              </w:r>
              <w:r w:rsidRPr="000F6836">
                <w:rPr>
                  <w:lang w:val="en-GB"/>
                </w:rPr>
                <w:t>;</w:t>
              </w:r>
            </w:ins>
            <w:del w:id="5681" w:author="Author">
              <w:r w:rsidRPr="000F6836">
                <w:rPr>
                  <w:lang w:val="en-GB"/>
                </w:rPr>
                <w:delText>);</w:delText>
              </w:r>
            </w:del>
          </w:p>
          <w:p w14:paraId="1739BA21" w14:textId="0A1C3774" w:rsidR="00616968" w:rsidRPr="000F6836" w:rsidRDefault="00616968" w:rsidP="00915624">
            <w:pPr>
              <w:pStyle w:val="Tiret0"/>
              <w:numPr>
                <w:ilvl w:val="0"/>
                <w:numId w:val="14"/>
              </w:numPr>
              <w:ind w:left="851" w:hanging="851"/>
              <w:rPr>
                <w:lang w:val="en-GB"/>
              </w:rPr>
            </w:pPr>
            <w:r w:rsidRPr="000F6836">
              <w:rPr>
                <w:lang w:val="en-GB"/>
              </w:rPr>
              <w:t>Specific code</w:t>
            </w:r>
            <w:ins w:id="5682" w:author="Author">
              <w:r w:rsidR="004D30D7" w:rsidRPr="000F6836">
                <w:rPr>
                  <w:lang w:val="en-GB"/>
                </w:rPr>
                <w:t xml:space="preserve"> in case of absence of LEI code</w:t>
              </w:r>
              <w:r w:rsidR="007D2CCB">
                <w:rPr>
                  <w:lang w:val="en-GB"/>
                </w:rPr>
                <w:t>.</w:t>
              </w:r>
            </w:ins>
          </w:p>
          <w:p w14:paraId="1CA63645" w14:textId="77777777" w:rsidR="00616968" w:rsidRPr="000F6836" w:rsidRDefault="00616968" w:rsidP="00915624">
            <w:pPr>
              <w:pStyle w:val="NormalLeft"/>
              <w:rPr>
                <w:lang w:val="en-GB"/>
              </w:rPr>
            </w:pPr>
            <w:r w:rsidRPr="000F6836">
              <w:rPr>
                <w:lang w:val="en-GB"/>
              </w:rPr>
              <w:t>Specific code:</w:t>
            </w:r>
          </w:p>
          <w:p w14:paraId="2F7CA3F9" w14:textId="12374A79" w:rsidR="00616968" w:rsidRPr="000F6836" w:rsidRDefault="00616968" w:rsidP="00915624">
            <w:pPr>
              <w:pStyle w:val="Tiret0"/>
              <w:numPr>
                <w:ilvl w:val="0"/>
                <w:numId w:val="14"/>
              </w:numPr>
              <w:ind w:left="851" w:hanging="851"/>
              <w:rPr>
                <w:lang w:val="en-GB"/>
              </w:rPr>
            </w:pPr>
            <w:r w:rsidRPr="000F6836">
              <w:rPr>
                <w:lang w:val="en-GB"/>
              </w:rPr>
              <w:t xml:space="preserve">For </w:t>
            </w:r>
            <w:del w:id="5683" w:author="Author">
              <w:r w:rsidRPr="00011FE6" w:rsidDel="002E7CE5">
                <w:rPr>
                  <w:lang w:val="en-GB"/>
                </w:rPr>
                <w:delText>EEA insurance and reinsurance undertakings and</w:delText>
              </w:r>
              <w:r w:rsidRPr="000F6836" w:rsidDel="002E7CE5">
                <w:rPr>
                  <w:lang w:val="en-GB"/>
                </w:rPr>
                <w:delText xml:space="preserve"> </w:delText>
              </w:r>
              <w:r w:rsidRPr="000F6836" w:rsidDel="007D2CCB">
                <w:rPr>
                  <w:lang w:val="en-GB"/>
                </w:rPr>
                <w:delText xml:space="preserve">other </w:delText>
              </w:r>
            </w:del>
            <w:r w:rsidRPr="000F6836">
              <w:rPr>
                <w:lang w:val="en-GB"/>
              </w:rPr>
              <w:t>EEA regulated undertakings</w:t>
            </w:r>
            <w:ins w:id="5684" w:author="Author">
              <w:r w:rsidR="007D2CCB">
                <w:rPr>
                  <w:lang w:val="en-GB"/>
                </w:rPr>
                <w:t xml:space="preserve"> </w:t>
              </w:r>
              <w:r w:rsidR="007D2CCB" w:rsidRPr="000F6836">
                <w:rPr>
                  <w:lang w:val="en-GB"/>
                </w:rPr>
                <w:t xml:space="preserve">other </w:t>
              </w:r>
              <w:r w:rsidR="007D2CCB">
                <w:rPr>
                  <w:lang w:val="en-GB"/>
                </w:rPr>
                <w:t>than insurance and reinsurance undertakings</w:t>
              </w:r>
            </w:ins>
            <w:r w:rsidRPr="000F6836">
              <w:rPr>
                <w:lang w:val="en-GB"/>
              </w:rPr>
              <w:t xml:space="preserve"> within the scope of the group, in the meaning of Article 212(1)(c) of Directive 2009/138/EC: identification code used in the local market, attributed by the undertaking's competent supervisory authority;</w:t>
            </w:r>
          </w:p>
          <w:p w14:paraId="5BAB560E"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should comply with the following format in a consistent manner:</w:t>
            </w:r>
          </w:p>
          <w:p w14:paraId="571145AE"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FE86F8B" w14:textId="77777777" w:rsidTr="0017050D">
        <w:tc>
          <w:tcPr>
            <w:tcW w:w="1300" w:type="dxa"/>
            <w:tcBorders>
              <w:top w:val="single" w:sz="2" w:space="0" w:color="auto"/>
              <w:left w:val="single" w:sz="2" w:space="0" w:color="auto"/>
              <w:bottom w:val="single" w:sz="2" w:space="0" w:color="auto"/>
              <w:right w:val="single" w:sz="2" w:space="0" w:color="auto"/>
            </w:tcBorders>
          </w:tcPr>
          <w:p w14:paraId="577683AB" w14:textId="77777777" w:rsidR="00616968" w:rsidRPr="000F6836" w:rsidRDefault="00616968" w:rsidP="00915624">
            <w:pPr>
              <w:pStyle w:val="NormalLeft"/>
              <w:rPr>
                <w:lang w:val="en-GB"/>
              </w:rPr>
            </w:pPr>
            <w:r w:rsidRPr="000F6836">
              <w:rPr>
                <w:lang w:val="en-GB"/>
              </w:rPr>
              <w:t>C0030</w:t>
            </w:r>
          </w:p>
        </w:tc>
        <w:tc>
          <w:tcPr>
            <w:tcW w:w="1950" w:type="dxa"/>
            <w:tcBorders>
              <w:top w:val="single" w:sz="2" w:space="0" w:color="auto"/>
              <w:left w:val="single" w:sz="2" w:space="0" w:color="auto"/>
              <w:bottom w:val="single" w:sz="2" w:space="0" w:color="auto"/>
              <w:right w:val="single" w:sz="2" w:space="0" w:color="auto"/>
            </w:tcBorders>
          </w:tcPr>
          <w:p w14:paraId="78A62064" w14:textId="77777777" w:rsidR="00616968" w:rsidRPr="000F6836" w:rsidRDefault="00616968" w:rsidP="00915624">
            <w:pPr>
              <w:pStyle w:val="NormalLeft"/>
              <w:rPr>
                <w:lang w:val="en-GB"/>
              </w:rPr>
            </w:pPr>
            <w:r w:rsidRPr="000F6836">
              <w:rPr>
                <w:lang w:val="en-GB"/>
              </w:rPr>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1835A467"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5CF0B17F" w14:textId="77777777" w:rsidR="00616968" w:rsidRPr="000F6836" w:rsidRDefault="00616968" w:rsidP="00915624">
            <w:pPr>
              <w:pStyle w:val="NormalLeft"/>
              <w:rPr>
                <w:lang w:val="en-GB"/>
              </w:rPr>
            </w:pPr>
            <w:r w:rsidRPr="000F6836">
              <w:rPr>
                <w:lang w:val="en-GB"/>
              </w:rPr>
              <w:t>1 — LEI</w:t>
            </w:r>
          </w:p>
          <w:p w14:paraId="18D64A2D" w14:textId="77777777" w:rsidR="00616968" w:rsidRPr="000F6836" w:rsidRDefault="00616968" w:rsidP="00915624">
            <w:pPr>
              <w:pStyle w:val="NormalLeft"/>
              <w:rPr>
                <w:lang w:val="en-GB"/>
              </w:rPr>
            </w:pPr>
            <w:r w:rsidRPr="000F6836">
              <w:rPr>
                <w:lang w:val="en-GB"/>
              </w:rPr>
              <w:t>2 — Specific code</w:t>
            </w:r>
          </w:p>
        </w:tc>
      </w:tr>
      <w:tr w:rsidR="00616968" w:rsidRPr="000F6836" w14:paraId="3711E97D" w14:textId="77777777" w:rsidTr="0017050D">
        <w:tc>
          <w:tcPr>
            <w:tcW w:w="1300" w:type="dxa"/>
            <w:tcBorders>
              <w:top w:val="single" w:sz="2" w:space="0" w:color="auto"/>
              <w:left w:val="single" w:sz="2" w:space="0" w:color="auto"/>
              <w:bottom w:val="single" w:sz="2" w:space="0" w:color="auto"/>
              <w:right w:val="single" w:sz="2" w:space="0" w:color="auto"/>
            </w:tcBorders>
          </w:tcPr>
          <w:p w14:paraId="430C2779" w14:textId="77777777" w:rsidR="00616968" w:rsidRPr="000F6836" w:rsidRDefault="00616968" w:rsidP="00915624">
            <w:pPr>
              <w:pStyle w:val="NormalLeft"/>
              <w:rPr>
                <w:lang w:val="en-GB"/>
              </w:rPr>
            </w:pPr>
            <w:r w:rsidRPr="000F6836">
              <w:rPr>
                <w:lang w:val="en-GB"/>
              </w:rPr>
              <w:t>C0040</w:t>
            </w:r>
          </w:p>
        </w:tc>
        <w:tc>
          <w:tcPr>
            <w:tcW w:w="1950" w:type="dxa"/>
            <w:tcBorders>
              <w:top w:val="single" w:sz="2" w:space="0" w:color="auto"/>
              <w:left w:val="single" w:sz="2" w:space="0" w:color="auto"/>
              <w:bottom w:val="single" w:sz="2" w:space="0" w:color="auto"/>
              <w:right w:val="single" w:sz="2" w:space="0" w:color="auto"/>
            </w:tcBorders>
          </w:tcPr>
          <w:p w14:paraId="44533016" w14:textId="77777777" w:rsidR="00616968" w:rsidRPr="000F6836" w:rsidRDefault="00616968" w:rsidP="00915624">
            <w:pPr>
              <w:pStyle w:val="NormalLeft"/>
              <w:rPr>
                <w:lang w:val="en-GB"/>
              </w:rPr>
            </w:pPr>
            <w:r w:rsidRPr="000F6836">
              <w:rPr>
                <w:lang w:val="en-GB"/>
              </w:rPr>
              <w:t>Legal name of the undertaking</w:t>
            </w:r>
          </w:p>
        </w:tc>
        <w:tc>
          <w:tcPr>
            <w:tcW w:w="6036" w:type="dxa"/>
            <w:tcBorders>
              <w:top w:val="single" w:sz="2" w:space="0" w:color="auto"/>
              <w:left w:val="single" w:sz="2" w:space="0" w:color="auto"/>
              <w:bottom w:val="single" w:sz="2" w:space="0" w:color="auto"/>
              <w:right w:val="single" w:sz="2" w:space="0" w:color="auto"/>
            </w:tcBorders>
          </w:tcPr>
          <w:p w14:paraId="4668A1BF" w14:textId="77777777" w:rsidR="00616968" w:rsidRPr="000F6836" w:rsidRDefault="00616968" w:rsidP="00915624">
            <w:pPr>
              <w:pStyle w:val="NormalLeft"/>
              <w:rPr>
                <w:lang w:val="en-GB"/>
              </w:rPr>
            </w:pPr>
            <w:r w:rsidRPr="000F6836">
              <w:rPr>
                <w:lang w:val="en-GB"/>
              </w:rPr>
              <w:t>Legal name of the undertaking</w:t>
            </w:r>
          </w:p>
        </w:tc>
      </w:tr>
      <w:tr w:rsidR="00616968" w:rsidRPr="000F6836" w14:paraId="675C4E6F" w14:textId="77777777" w:rsidTr="0017050D">
        <w:tc>
          <w:tcPr>
            <w:tcW w:w="1300" w:type="dxa"/>
            <w:tcBorders>
              <w:top w:val="single" w:sz="2" w:space="0" w:color="auto"/>
              <w:left w:val="single" w:sz="2" w:space="0" w:color="auto"/>
              <w:bottom w:val="single" w:sz="2" w:space="0" w:color="auto"/>
              <w:right w:val="single" w:sz="2" w:space="0" w:color="auto"/>
            </w:tcBorders>
          </w:tcPr>
          <w:p w14:paraId="453736BA" w14:textId="77777777" w:rsidR="00616968" w:rsidRPr="000F6836" w:rsidRDefault="00616968" w:rsidP="00915624">
            <w:pPr>
              <w:pStyle w:val="NormalLeft"/>
              <w:rPr>
                <w:lang w:val="en-GB"/>
              </w:rPr>
            </w:pPr>
            <w:r w:rsidRPr="000F6836">
              <w:rPr>
                <w:lang w:val="en-GB"/>
              </w:rPr>
              <w:t>C0050</w:t>
            </w:r>
          </w:p>
        </w:tc>
        <w:tc>
          <w:tcPr>
            <w:tcW w:w="1950" w:type="dxa"/>
            <w:tcBorders>
              <w:top w:val="single" w:sz="2" w:space="0" w:color="auto"/>
              <w:left w:val="single" w:sz="2" w:space="0" w:color="auto"/>
              <w:bottom w:val="single" w:sz="2" w:space="0" w:color="auto"/>
              <w:right w:val="single" w:sz="2" w:space="0" w:color="auto"/>
            </w:tcBorders>
          </w:tcPr>
          <w:p w14:paraId="723B60FF" w14:textId="77777777" w:rsidR="00616968" w:rsidRPr="000F6836" w:rsidRDefault="00616968" w:rsidP="00915624">
            <w:pPr>
              <w:pStyle w:val="NormalLeft"/>
              <w:rPr>
                <w:lang w:val="en-GB"/>
              </w:rPr>
            </w:pPr>
            <w:r w:rsidRPr="000F6836">
              <w:rPr>
                <w:lang w:val="en-GB"/>
              </w:rPr>
              <w:t>Type of undertaking</w:t>
            </w:r>
          </w:p>
        </w:tc>
        <w:tc>
          <w:tcPr>
            <w:tcW w:w="6036" w:type="dxa"/>
            <w:tcBorders>
              <w:top w:val="single" w:sz="2" w:space="0" w:color="auto"/>
              <w:left w:val="single" w:sz="2" w:space="0" w:color="auto"/>
              <w:bottom w:val="single" w:sz="2" w:space="0" w:color="auto"/>
              <w:right w:val="single" w:sz="2" w:space="0" w:color="auto"/>
            </w:tcBorders>
          </w:tcPr>
          <w:p w14:paraId="6B051843" w14:textId="62D3FD31" w:rsidR="00616968" w:rsidRPr="000F6836" w:rsidRDefault="00616968" w:rsidP="00915624">
            <w:pPr>
              <w:pStyle w:val="NormalLeft"/>
              <w:rPr>
                <w:lang w:val="en-GB"/>
              </w:rPr>
            </w:pPr>
            <w:r w:rsidRPr="000F6836">
              <w:rPr>
                <w:lang w:val="en-GB"/>
              </w:rPr>
              <w:t xml:space="preserve">Identify the type of undertaking giving information on the type of activity of the undertaking. This is applicable to both EEA and third–country undertakings. </w:t>
            </w:r>
            <w:ins w:id="5685" w:author="Author">
              <w:r w:rsidR="00DA483F" w:rsidRPr="000F6836">
                <w:rPr>
                  <w:lang w:val="en-GB"/>
                </w:rPr>
                <w:t xml:space="preserve">The type of undertakings is linked to how the undertakings are brought into the group solvency calculation, as reported in C0260 of this template. </w:t>
              </w:r>
            </w:ins>
            <w:r w:rsidRPr="000F6836">
              <w:rPr>
                <w:lang w:val="en-GB"/>
              </w:rPr>
              <w:t>The following closed list of options shall be used:</w:t>
            </w:r>
          </w:p>
          <w:p w14:paraId="3D80A578" w14:textId="77777777" w:rsidR="00616968" w:rsidRPr="000F6836" w:rsidRDefault="00616968" w:rsidP="00915624">
            <w:pPr>
              <w:pStyle w:val="NormalLeft"/>
              <w:rPr>
                <w:lang w:val="en-GB"/>
              </w:rPr>
            </w:pPr>
            <w:r w:rsidRPr="000F6836">
              <w:rPr>
                <w:lang w:val="en-GB"/>
              </w:rPr>
              <w:lastRenderedPageBreak/>
              <w:t>1 — Life insurance undertaking</w:t>
            </w:r>
          </w:p>
          <w:p w14:paraId="0B58D26D" w14:textId="77777777" w:rsidR="00616968" w:rsidRPr="000F6836" w:rsidRDefault="00616968" w:rsidP="00915624">
            <w:pPr>
              <w:pStyle w:val="NormalLeft"/>
              <w:rPr>
                <w:lang w:val="en-GB"/>
              </w:rPr>
            </w:pPr>
            <w:r w:rsidRPr="000F6836">
              <w:rPr>
                <w:lang w:val="en-GB"/>
              </w:rPr>
              <w:t>2 — Non life insurance undertaking</w:t>
            </w:r>
          </w:p>
          <w:p w14:paraId="698D4D4D" w14:textId="77777777" w:rsidR="00616968" w:rsidRPr="000F6836" w:rsidRDefault="00616968" w:rsidP="00915624">
            <w:pPr>
              <w:pStyle w:val="NormalLeft"/>
              <w:rPr>
                <w:lang w:val="en-GB"/>
              </w:rPr>
            </w:pPr>
            <w:r w:rsidRPr="000F6836">
              <w:rPr>
                <w:lang w:val="en-GB"/>
              </w:rPr>
              <w:t>3 — Reinsurance undertaking</w:t>
            </w:r>
          </w:p>
          <w:p w14:paraId="6CDB7B88" w14:textId="77777777" w:rsidR="00616968" w:rsidRPr="000F6836" w:rsidRDefault="00616968" w:rsidP="00915624">
            <w:pPr>
              <w:pStyle w:val="NormalLeft"/>
              <w:rPr>
                <w:lang w:val="en-GB"/>
              </w:rPr>
            </w:pPr>
            <w:r w:rsidRPr="000F6836">
              <w:rPr>
                <w:lang w:val="en-GB"/>
              </w:rPr>
              <w:t>4 — Composite undertaking</w:t>
            </w:r>
          </w:p>
          <w:p w14:paraId="3B1EF436" w14:textId="77777777" w:rsidR="00616968" w:rsidRPr="000F6836" w:rsidRDefault="00616968" w:rsidP="00915624">
            <w:pPr>
              <w:pStyle w:val="NormalLeft"/>
              <w:rPr>
                <w:lang w:val="en-GB"/>
              </w:rPr>
            </w:pPr>
            <w:r w:rsidRPr="000F6836">
              <w:rPr>
                <w:lang w:val="en-GB"/>
              </w:rPr>
              <w:t>5 — Insurance holding company as defined in Article 212(1) (f) of Directive 2009/138/EC</w:t>
            </w:r>
          </w:p>
          <w:p w14:paraId="2D8B935C" w14:textId="77777777" w:rsidR="00616968" w:rsidRPr="000F6836" w:rsidRDefault="00616968" w:rsidP="00915624">
            <w:pPr>
              <w:pStyle w:val="NormalLeft"/>
              <w:rPr>
                <w:lang w:val="en-GB"/>
              </w:rPr>
            </w:pPr>
            <w:r w:rsidRPr="000F6836">
              <w:rPr>
                <w:lang w:val="en-GB"/>
              </w:rPr>
              <w:t>6 — Mixed–activity insurance holding company as defined in Article 212(1) (g) of Directive 2009/138/EC</w:t>
            </w:r>
          </w:p>
          <w:p w14:paraId="5EA0FECC" w14:textId="77777777" w:rsidR="00616968" w:rsidRPr="000F6836" w:rsidRDefault="00616968" w:rsidP="00915624">
            <w:pPr>
              <w:pStyle w:val="NormalLeft"/>
              <w:rPr>
                <w:lang w:val="en-GB"/>
              </w:rPr>
            </w:pPr>
            <w:r w:rsidRPr="000F6836">
              <w:rPr>
                <w:lang w:val="en-GB"/>
              </w:rPr>
              <w:t>7 –Mixed financial holding company as defined in Article 212 (1)(h) of Directive 2009/138/EC</w:t>
            </w:r>
          </w:p>
          <w:p w14:paraId="615BB1CC" w14:textId="77777777" w:rsidR="00616968" w:rsidRPr="000F6836" w:rsidRDefault="00616968" w:rsidP="00915624">
            <w:pPr>
              <w:pStyle w:val="NormalLeft"/>
              <w:rPr>
                <w:lang w:val="en-GB"/>
              </w:rPr>
            </w:pPr>
            <w:r w:rsidRPr="000F6836">
              <w:rPr>
                <w:lang w:val="en-GB"/>
              </w:rPr>
              <w:t>8 — Credit institution, investment firm and financial institution</w:t>
            </w:r>
          </w:p>
          <w:p w14:paraId="15C0C936" w14:textId="77777777" w:rsidR="00616968" w:rsidRPr="000F6836" w:rsidRDefault="00616968" w:rsidP="00915624">
            <w:pPr>
              <w:pStyle w:val="NormalLeft"/>
              <w:rPr>
                <w:lang w:val="en-GB"/>
              </w:rPr>
            </w:pPr>
            <w:r w:rsidRPr="000F6836">
              <w:rPr>
                <w:lang w:val="en-GB"/>
              </w:rPr>
              <w:t>9 — Institution for occupational retirement provision</w:t>
            </w:r>
          </w:p>
          <w:p w14:paraId="1FF3D7E3" w14:textId="77777777" w:rsidR="00616968" w:rsidRPr="000F6836" w:rsidRDefault="00616968" w:rsidP="00915624">
            <w:pPr>
              <w:pStyle w:val="NormalLeft"/>
              <w:rPr>
                <w:lang w:val="en-GB"/>
              </w:rPr>
            </w:pPr>
            <w:r w:rsidRPr="000F6836">
              <w:rPr>
                <w:lang w:val="en-GB"/>
              </w:rPr>
              <w:t>10 — Ancillary services undertaking as defined in Article 1 (53) of Delegated Regulation (EU) 2015/35</w:t>
            </w:r>
          </w:p>
          <w:p w14:paraId="68ADECF0" w14:textId="77777777" w:rsidR="00616968" w:rsidRPr="000F6836" w:rsidRDefault="00616968" w:rsidP="00915624">
            <w:pPr>
              <w:pStyle w:val="NormalLeft"/>
              <w:rPr>
                <w:lang w:val="en-GB"/>
              </w:rPr>
            </w:pPr>
            <w:r w:rsidRPr="000F6836">
              <w:rPr>
                <w:lang w:val="en-GB"/>
              </w:rPr>
              <w:t>11 — Non–regulated undertaking carrying out financial activities as defined in Article 1 (52) of Delegated Regulation (EU) 2015/35</w:t>
            </w:r>
          </w:p>
          <w:p w14:paraId="6B4BA127" w14:textId="42C598F0" w:rsidR="00616968" w:rsidRPr="000F6836" w:rsidRDefault="00616968" w:rsidP="00915624">
            <w:pPr>
              <w:pStyle w:val="NormalLeft"/>
              <w:rPr>
                <w:lang w:val="en-GB"/>
              </w:rPr>
            </w:pPr>
            <w:r w:rsidRPr="000F6836">
              <w:rPr>
                <w:lang w:val="en-GB"/>
              </w:rPr>
              <w:t>12 — Special purpose vehicle authorised in accordance with Artic</w:t>
            </w:r>
            <w:r w:rsidR="00761F95" w:rsidRPr="000F6836">
              <w:rPr>
                <w:lang w:val="en-GB"/>
              </w:rPr>
              <w:t>le 211 of Directive 2009/138/EC</w:t>
            </w:r>
          </w:p>
          <w:p w14:paraId="4F7258AB" w14:textId="77777777" w:rsidR="00616968" w:rsidRPr="000F6836" w:rsidRDefault="00616968" w:rsidP="00915624">
            <w:pPr>
              <w:pStyle w:val="NormalLeft"/>
              <w:rPr>
                <w:lang w:val="en-GB"/>
              </w:rPr>
            </w:pPr>
            <w:r w:rsidRPr="000F6836">
              <w:rPr>
                <w:lang w:val="en-GB"/>
              </w:rPr>
              <w:t>13 — Special purpose vehicle other than special purpose vehicle authorised in accordance with article 211 of Directive 2009/138/EC</w:t>
            </w:r>
          </w:p>
          <w:p w14:paraId="70C06991" w14:textId="5FC42D68" w:rsidR="00616968" w:rsidRPr="000F6836" w:rsidRDefault="00616968" w:rsidP="00915624">
            <w:pPr>
              <w:pStyle w:val="NormalLeft"/>
              <w:rPr>
                <w:lang w:val="en-GB"/>
              </w:rPr>
            </w:pPr>
            <w:r w:rsidRPr="000F6836">
              <w:rPr>
                <w:lang w:val="en-GB"/>
              </w:rPr>
              <w:t>14 — UCIT</w:t>
            </w:r>
            <w:del w:id="5686" w:author="Author">
              <w:r w:rsidRPr="000F6836" w:rsidDel="00DA483F">
                <w:rPr>
                  <w:lang w:val="en-GB"/>
                </w:rPr>
                <w:delText>S</w:delText>
              </w:r>
            </w:del>
            <w:r w:rsidRPr="000F6836">
              <w:rPr>
                <w:lang w:val="en-GB"/>
              </w:rPr>
              <w:t xml:space="preserve"> management compan</w:t>
            </w:r>
            <w:ins w:id="5687" w:author="Author">
              <w:r w:rsidR="00DA483F" w:rsidRPr="000F6836">
                <w:rPr>
                  <w:lang w:val="en-GB"/>
                </w:rPr>
                <w:t>y</w:t>
              </w:r>
            </w:ins>
            <w:del w:id="5688" w:author="Author">
              <w:r w:rsidRPr="000F6836" w:rsidDel="00DA483F">
                <w:rPr>
                  <w:lang w:val="en-GB"/>
                </w:rPr>
                <w:delText>ies</w:delText>
              </w:r>
            </w:del>
            <w:r w:rsidRPr="000F6836">
              <w:rPr>
                <w:lang w:val="en-GB"/>
              </w:rPr>
              <w:t xml:space="preserve"> as defined in Article 1 (54) of Delegated Regulation (EU) 2015/35</w:t>
            </w:r>
          </w:p>
          <w:p w14:paraId="209ECA87" w14:textId="77777777" w:rsidR="00616968" w:rsidRPr="000F6836" w:rsidRDefault="00616968" w:rsidP="00915624">
            <w:pPr>
              <w:pStyle w:val="NormalLeft"/>
              <w:rPr>
                <w:lang w:val="en-GB"/>
              </w:rPr>
            </w:pPr>
            <w:r w:rsidRPr="000F6836">
              <w:rPr>
                <w:lang w:val="en-GB"/>
              </w:rPr>
              <w:t>15 — Alternative investment fund</w:t>
            </w:r>
            <w:del w:id="5689" w:author="Author">
              <w:r w:rsidRPr="000F6836" w:rsidDel="00DA483F">
                <w:rPr>
                  <w:lang w:val="en-GB"/>
                </w:rPr>
                <w:delText>s</w:delText>
              </w:r>
            </w:del>
            <w:r w:rsidRPr="000F6836">
              <w:rPr>
                <w:lang w:val="en-GB"/>
              </w:rPr>
              <w:t xml:space="preserve"> manager</w:t>
            </w:r>
            <w:del w:id="5690" w:author="Author">
              <w:r w:rsidRPr="000F6836" w:rsidDel="00DA483F">
                <w:rPr>
                  <w:lang w:val="en-GB"/>
                </w:rPr>
                <w:delText>s</w:delText>
              </w:r>
            </w:del>
            <w:r w:rsidRPr="000F6836">
              <w:rPr>
                <w:lang w:val="en-GB"/>
              </w:rPr>
              <w:t xml:space="preserve"> as defined in Article 1 (55) of Delegated Regulation (EU) 2015/35</w:t>
            </w:r>
          </w:p>
          <w:p w14:paraId="06CC516C" w14:textId="77777777" w:rsidR="00616968" w:rsidRPr="000F6836" w:rsidRDefault="00616968" w:rsidP="00915624">
            <w:pPr>
              <w:pStyle w:val="NormalLeft"/>
              <w:rPr>
                <w:lang w:val="en-GB"/>
              </w:rPr>
            </w:pPr>
            <w:r w:rsidRPr="000F6836">
              <w:rPr>
                <w:lang w:val="en-GB"/>
              </w:rPr>
              <w:t>99 — Other</w:t>
            </w:r>
          </w:p>
        </w:tc>
      </w:tr>
      <w:tr w:rsidR="00616968" w:rsidRPr="000F6836" w14:paraId="6D44F73C" w14:textId="77777777" w:rsidTr="0017050D">
        <w:tc>
          <w:tcPr>
            <w:tcW w:w="1300" w:type="dxa"/>
            <w:tcBorders>
              <w:top w:val="single" w:sz="2" w:space="0" w:color="auto"/>
              <w:left w:val="single" w:sz="2" w:space="0" w:color="auto"/>
              <w:bottom w:val="single" w:sz="2" w:space="0" w:color="auto"/>
              <w:right w:val="single" w:sz="2" w:space="0" w:color="auto"/>
            </w:tcBorders>
          </w:tcPr>
          <w:p w14:paraId="5B39ECFC" w14:textId="77777777" w:rsidR="00616968" w:rsidRPr="000F6836" w:rsidRDefault="00616968" w:rsidP="00915624">
            <w:pPr>
              <w:pStyle w:val="NormalLeft"/>
              <w:rPr>
                <w:lang w:val="en-GB"/>
              </w:rPr>
            </w:pPr>
            <w:r w:rsidRPr="000F6836">
              <w:rPr>
                <w:lang w:val="en-GB"/>
              </w:rPr>
              <w:lastRenderedPageBreak/>
              <w:t>C0060</w:t>
            </w:r>
          </w:p>
        </w:tc>
        <w:tc>
          <w:tcPr>
            <w:tcW w:w="1950" w:type="dxa"/>
            <w:tcBorders>
              <w:top w:val="single" w:sz="2" w:space="0" w:color="auto"/>
              <w:left w:val="single" w:sz="2" w:space="0" w:color="auto"/>
              <w:bottom w:val="single" w:sz="2" w:space="0" w:color="auto"/>
              <w:right w:val="single" w:sz="2" w:space="0" w:color="auto"/>
            </w:tcBorders>
          </w:tcPr>
          <w:p w14:paraId="584578A1" w14:textId="77777777" w:rsidR="00616968" w:rsidRPr="000F6836" w:rsidRDefault="00616968" w:rsidP="00915624">
            <w:pPr>
              <w:pStyle w:val="NormalLeft"/>
              <w:rPr>
                <w:lang w:val="en-GB"/>
              </w:rPr>
            </w:pPr>
            <w:r w:rsidRPr="000F6836">
              <w:rPr>
                <w:lang w:val="en-GB"/>
              </w:rPr>
              <w:t>Legal form</w:t>
            </w:r>
          </w:p>
        </w:tc>
        <w:tc>
          <w:tcPr>
            <w:tcW w:w="6036" w:type="dxa"/>
            <w:tcBorders>
              <w:top w:val="single" w:sz="2" w:space="0" w:color="auto"/>
              <w:left w:val="single" w:sz="2" w:space="0" w:color="auto"/>
              <w:bottom w:val="single" w:sz="2" w:space="0" w:color="auto"/>
              <w:right w:val="single" w:sz="2" w:space="0" w:color="auto"/>
            </w:tcBorders>
          </w:tcPr>
          <w:p w14:paraId="7C31A6B4" w14:textId="77777777" w:rsidR="00616968" w:rsidRPr="000F6836" w:rsidRDefault="00616968" w:rsidP="00915624">
            <w:pPr>
              <w:pStyle w:val="NormalLeft"/>
              <w:rPr>
                <w:lang w:val="en-GB"/>
              </w:rPr>
            </w:pPr>
            <w:r w:rsidRPr="000F6836">
              <w:rPr>
                <w:lang w:val="en-GB"/>
              </w:rPr>
              <w:t>Identify the form of the undertaking.</w:t>
            </w:r>
          </w:p>
          <w:p w14:paraId="17D54F03" w14:textId="77777777" w:rsidR="00616968" w:rsidRPr="000F6836" w:rsidRDefault="00616968" w:rsidP="00915624">
            <w:pPr>
              <w:pStyle w:val="NormalLeft"/>
              <w:rPr>
                <w:lang w:val="en-GB"/>
              </w:rPr>
            </w:pPr>
            <w:r w:rsidRPr="000F6836">
              <w:rPr>
                <w:lang w:val="en-GB"/>
              </w:rPr>
              <w:t>For categories 1 to 4 in cell ‘Type of undertaking’, the legal form shall be consistent with Annex III of Directive 2009/138/EC.</w:t>
            </w:r>
          </w:p>
        </w:tc>
      </w:tr>
      <w:tr w:rsidR="00616968" w:rsidRPr="000F6836" w14:paraId="2C8C328E" w14:textId="77777777" w:rsidTr="0017050D">
        <w:tc>
          <w:tcPr>
            <w:tcW w:w="1300" w:type="dxa"/>
            <w:tcBorders>
              <w:top w:val="single" w:sz="2" w:space="0" w:color="auto"/>
              <w:left w:val="single" w:sz="2" w:space="0" w:color="auto"/>
              <w:bottom w:val="single" w:sz="2" w:space="0" w:color="auto"/>
              <w:right w:val="single" w:sz="2" w:space="0" w:color="auto"/>
            </w:tcBorders>
          </w:tcPr>
          <w:p w14:paraId="09CDAE23" w14:textId="77777777" w:rsidR="00616968" w:rsidRPr="000F6836" w:rsidRDefault="00616968" w:rsidP="00915624">
            <w:pPr>
              <w:pStyle w:val="NormalLeft"/>
              <w:rPr>
                <w:lang w:val="en-GB"/>
              </w:rPr>
            </w:pPr>
            <w:r w:rsidRPr="000F6836">
              <w:rPr>
                <w:lang w:val="en-GB"/>
              </w:rPr>
              <w:t>C0070</w:t>
            </w:r>
          </w:p>
        </w:tc>
        <w:tc>
          <w:tcPr>
            <w:tcW w:w="1950" w:type="dxa"/>
            <w:tcBorders>
              <w:top w:val="single" w:sz="2" w:space="0" w:color="auto"/>
              <w:left w:val="single" w:sz="2" w:space="0" w:color="auto"/>
              <w:bottom w:val="single" w:sz="2" w:space="0" w:color="auto"/>
              <w:right w:val="single" w:sz="2" w:space="0" w:color="auto"/>
            </w:tcBorders>
          </w:tcPr>
          <w:p w14:paraId="329E3993" w14:textId="77777777" w:rsidR="00616968" w:rsidRPr="000F6836" w:rsidRDefault="00616968" w:rsidP="00915624">
            <w:pPr>
              <w:pStyle w:val="NormalLeft"/>
              <w:rPr>
                <w:lang w:val="en-GB"/>
              </w:rPr>
            </w:pPr>
            <w:r w:rsidRPr="000F6836">
              <w:rPr>
                <w:lang w:val="en-GB"/>
              </w:rPr>
              <w:t>Category (mutual/non mutual)</w:t>
            </w:r>
          </w:p>
        </w:tc>
        <w:tc>
          <w:tcPr>
            <w:tcW w:w="6036" w:type="dxa"/>
            <w:tcBorders>
              <w:top w:val="single" w:sz="2" w:space="0" w:color="auto"/>
              <w:left w:val="single" w:sz="2" w:space="0" w:color="auto"/>
              <w:bottom w:val="single" w:sz="2" w:space="0" w:color="auto"/>
              <w:right w:val="single" w:sz="2" w:space="0" w:color="auto"/>
            </w:tcBorders>
          </w:tcPr>
          <w:p w14:paraId="7B139377" w14:textId="77777777" w:rsidR="00616968" w:rsidRPr="000F6836" w:rsidRDefault="00616968" w:rsidP="00915624">
            <w:pPr>
              <w:pStyle w:val="NormalLeft"/>
              <w:rPr>
                <w:lang w:val="en-GB"/>
              </w:rPr>
            </w:pPr>
            <w:r w:rsidRPr="000F6836">
              <w:rPr>
                <w:lang w:val="en-GB"/>
              </w:rPr>
              <w:t>Indicate high level information on the legal form, i.e. whether the undertaking is a mutual or not.</w:t>
            </w:r>
          </w:p>
          <w:p w14:paraId="390D3EFB" w14:textId="77777777" w:rsidR="00616968" w:rsidRPr="000F6836" w:rsidRDefault="00616968" w:rsidP="00915624">
            <w:pPr>
              <w:pStyle w:val="NormalLeft"/>
              <w:rPr>
                <w:lang w:val="en-GB"/>
              </w:rPr>
            </w:pPr>
            <w:r w:rsidRPr="000F6836">
              <w:rPr>
                <w:lang w:val="en-GB"/>
              </w:rPr>
              <w:t>The following closed list shall be used:</w:t>
            </w:r>
          </w:p>
          <w:p w14:paraId="4C35FBAC" w14:textId="77777777" w:rsidR="00616968" w:rsidRPr="000F6836" w:rsidRDefault="00616968" w:rsidP="00915624">
            <w:pPr>
              <w:pStyle w:val="NormalLeft"/>
              <w:rPr>
                <w:lang w:val="en-GB"/>
              </w:rPr>
            </w:pPr>
            <w:r w:rsidRPr="000F6836">
              <w:rPr>
                <w:lang w:val="en-GB"/>
              </w:rPr>
              <w:t>1 — Mutual</w:t>
            </w:r>
          </w:p>
          <w:p w14:paraId="4E04E32E" w14:textId="77777777" w:rsidR="00616968" w:rsidRPr="000F6836" w:rsidRDefault="00616968" w:rsidP="00915624">
            <w:pPr>
              <w:pStyle w:val="NormalLeft"/>
              <w:rPr>
                <w:lang w:val="en-GB"/>
              </w:rPr>
            </w:pPr>
            <w:r w:rsidRPr="000F6836">
              <w:rPr>
                <w:lang w:val="en-GB"/>
              </w:rPr>
              <w:t>2 — Non–mutual</w:t>
            </w:r>
          </w:p>
        </w:tc>
      </w:tr>
      <w:tr w:rsidR="00616968" w:rsidRPr="000F6836" w14:paraId="7558A05B" w14:textId="77777777" w:rsidTr="00853336">
        <w:trPr>
          <w:trHeight w:val="1661"/>
        </w:trPr>
        <w:tc>
          <w:tcPr>
            <w:tcW w:w="1300" w:type="dxa"/>
            <w:tcBorders>
              <w:top w:val="single" w:sz="2" w:space="0" w:color="auto"/>
              <w:left w:val="single" w:sz="2" w:space="0" w:color="auto"/>
              <w:bottom w:val="single" w:sz="4" w:space="0" w:color="auto"/>
              <w:right w:val="single" w:sz="2" w:space="0" w:color="auto"/>
            </w:tcBorders>
          </w:tcPr>
          <w:p w14:paraId="197C3912" w14:textId="77777777" w:rsidR="00616968" w:rsidRPr="000F6836" w:rsidRDefault="00616968" w:rsidP="00915624">
            <w:pPr>
              <w:pStyle w:val="NormalLeft"/>
              <w:rPr>
                <w:lang w:val="en-GB"/>
              </w:rPr>
            </w:pPr>
            <w:r w:rsidRPr="000F6836">
              <w:rPr>
                <w:lang w:val="en-GB"/>
              </w:rPr>
              <w:lastRenderedPageBreak/>
              <w:t>C0080</w:t>
            </w:r>
          </w:p>
        </w:tc>
        <w:tc>
          <w:tcPr>
            <w:tcW w:w="1950" w:type="dxa"/>
            <w:tcBorders>
              <w:top w:val="single" w:sz="2" w:space="0" w:color="auto"/>
              <w:left w:val="single" w:sz="2" w:space="0" w:color="auto"/>
              <w:bottom w:val="single" w:sz="4" w:space="0" w:color="auto"/>
              <w:right w:val="single" w:sz="2" w:space="0" w:color="auto"/>
            </w:tcBorders>
          </w:tcPr>
          <w:p w14:paraId="4DA625F4" w14:textId="77777777" w:rsidR="00616968" w:rsidRPr="000F6836" w:rsidRDefault="00616968" w:rsidP="00915624">
            <w:pPr>
              <w:pStyle w:val="NormalLeft"/>
              <w:rPr>
                <w:lang w:val="en-GB"/>
              </w:rPr>
            </w:pPr>
            <w:r w:rsidRPr="000F6836">
              <w:rPr>
                <w:lang w:val="en-GB"/>
              </w:rPr>
              <w:t>Supervisory Authority</w:t>
            </w:r>
          </w:p>
        </w:tc>
        <w:tc>
          <w:tcPr>
            <w:tcW w:w="6036" w:type="dxa"/>
            <w:tcBorders>
              <w:top w:val="single" w:sz="2" w:space="0" w:color="auto"/>
              <w:left w:val="single" w:sz="2" w:space="0" w:color="auto"/>
              <w:bottom w:val="single" w:sz="4" w:space="0" w:color="auto"/>
              <w:right w:val="single" w:sz="2" w:space="0" w:color="auto"/>
            </w:tcBorders>
          </w:tcPr>
          <w:p w14:paraId="7A0AE73D" w14:textId="4B6937DB" w:rsidR="00616968" w:rsidRPr="000F6836" w:rsidRDefault="00616968" w:rsidP="00915624">
            <w:pPr>
              <w:pStyle w:val="NormalLeft"/>
              <w:rPr>
                <w:lang w:val="en-GB"/>
              </w:rPr>
            </w:pPr>
            <w:r w:rsidRPr="000F6836">
              <w:rPr>
                <w:lang w:val="en-GB"/>
              </w:rPr>
              <w:t>Name of the Supervisory Authority responsible for the supervision of the individual undertaking</w:t>
            </w:r>
            <w:del w:id="5691" w:author="Author">
              <w:r w:rsidRPr="000F6836" w:rsidDel="00D225DF">
                <w:rPr>
                  <w:lang w:val="en-GB"/>
                </w:rPr>
                <w:delText xml:space="preserve"> which category falls under categories 1 to 4, 8, 9 and 12 in the cell ‘Type of undertaking’</w:delText>
              </w:r>
            </w:del>
            <w:r w:rsidRPr="000F6836">
              <w:rPr>
                <w:lang w:val="en-GB"/>
              </w:rPr>
              <w:t>, where applicable.</w:t>
            </w:r>
          </w:p>
          <w:p w14:paraId="0F561B0E" w14:textId="77777777" w:rsidR="00616968" w:rsidRPr="000F6836" w:rsidRDefault="00616968" w:rsidP="00915624">
            <w:pPr>
              <w:pStyle w:val="NormalLeft"/>
              <w:rPr>
                <w:lang w:val="en-GB"/>
              </w:rPr>
            </w:pPr>
            <w:r w:rsidRPr="000F6836">
              <w:rPr>
                <w:lang w:val="en-GB"/>
              </w:rPr>
              <w:t>Please use the full name of the authority.</w:t>
            </w:r>
          </w:p>
        </w:tc>
      </w:tr>
      <w:tr w:rsidR="00853336" w:rsidRPr="000F6836" w14:paraId="429E1757" w14:textId="77777777" w:rsidTr="00853336">
        <w:trPr>
          <w:trHeight w:val="78"/>
        </w:trPr>
        <w:tc>
          <w:tcPr>
            <w:tcW w:w="1300" w:type="dxa"/>
            <w:tcBorders>
              <w:top w:val="single" w:sz="4" w:space="0" w:color="auto"/>
              <w:left w:val="single" w:sz="2" w:space="0" w:color="auto"/>
              <w:bottom w:val="single" w:sz="2" w:space="0" w:color="auto"/>
              <w:right w:val="single" w:sz="2" w:space="0" w:color="auto"/>
            </w:tcBorders>
          </w:tcPr>
          <w:p w14:paraId="395E3995" w14:textId="686BD88D" w:rsidR="00853336" w:rsidRPr="000F6836" w:rsidRDefault="00853336" w:rsidP="00853336">
            <w:pPr>
              <w:pStyle w:val="NormalLeft"/>
              <w:rPr>
                <w:lang w:val="en-GB"/>
              </w:rPr>
            </w:pPr>
            <w:ins w:id="5692" w:author="Author">
              <w:del w:id="5693" w:author="Author">
                <w:r w:rsidRPr="000F6836" w:rsidDel="00554732">
                  <w:rPr>
                    <w:lang w:val="en-GB"/>
                  </w:rPr>
                  <w:delText>C0081</w:delText>
                </w:r>
              </w:del>
            </w:ins>
          </w:p>
        </w:tc>
        <w:tc>
          <w:tcPr>
            <w:tcW w:w="1950" w:type="dxa"/>
            <w:tcBorders>
              <w:top w:val="single" w:sz="4" w:space="0" w:color="auto"/>
              <w:left w:val="single" w:sz="2" w:space="0" w:color="auto"/>
              <w:bottom w:val="single" w:sz="2" w:space="0" w:color="auto"/>
              <w:right w:val="single" w:sz="2" w:space="0" w:color="auto"/>
            </w:tcBorders>
          </w:tcPr>
          <w:p w14:paraId="6ED3E331" w14:textId="34FCFC67" w:rsidR="00853336" w:rsidRPr="000F6836" w:rsidRDefault="00853336" w:rsidP="00853336">
            <w:pPr>
              <w:pStyle w:val="NormalLeft"/>
              <w:rPr>
                <w:lang w:val="en-GB"/>
              </w:rPr>
            </w:pPr>
            <w:ins w:id="5694" w:author="Author">
              <w:del w:id="5695" w:author="Author">
                <w:r w:rsidRPr="000F6836" w:rsidDel="00554732">
                  <w:rPr>
                    <w:lang w:val="en-GB"/>
                  </w:rPr>
                  <w:delText>Direct participating undertaking ID</w:delText>
                </w:r>
              </w:del>
            </w:ins>
          </w:p>
        </w:tc>
        <w:tc>
          <w:tcPr>
            <w:tcW w:w="6036" w:type="dxa"/>
            <w:tcBorders>
              <w:top w:val="single" w:sz="4" w:space="0" w:color="auto"/>
              <w:left w:val="single" w:sz="2" w:space="0" w:color="auto"/>
              <w:bottom w:val="single" w:sz="2" w:space="0" w:color="auto"/>
              <w:right w:val="single" w:sz="2" w:space="0" w:color="auto"/>
            </w:tcBorders>
          </w:tcPr>
          <w:p w14:paraId="51BFB560" w14:textId="737286D6" w:rsidR="00853336" w:rsidRPr="000F6836" w:rsidRDefault="00853336" w:rsidP="00853336">
            <w:pPr>
              <w:pStyle w:val="NormalLeft"/>
              <w:rPr>
                <w:lang w:val="en-GB"/>
              </w:rPr>
            </w:pPr>
            <w:bookmarkStart w:id="5696" w:name="_Hlk77359009"/>
            <w:ins w:id="5697" w:author="Author">
              <w:del w:id="5698" w:author="Author">
                <w:r w:rsidRPr="000F6836" w:rsidDel="00554732">
                  <w:rPr>
                    <w:lang w:val="en-GB"/>
                  </w:rPr>
                  <w:delText>ID code of the direct participating undertaking, i.e. the ID code of the undertaking which holds a participation in the undertaking reported in column C0020.</w:delText>
                </w:r>
              </w:del>
            </w:ins>
            <w:bookmarkEnd w:id="5696"/>
          </w:p>
        </w:tc>
      </w:tr>
      <w:tr w:rsidR="00853336" w:rsidRPr="000F6836" w14:paraId="5304EAA8" w14:textId="77777777" w:rsidTr="0017050D">
        <w:tc>
          <w:tcPr>
            <w:tcW w:w="1300" w:type="dxa"/>
            <w:tcBorders>
              <w:top w:val="single" w:sz="2" w:space="0" w:color="auto"/>
              <w:left w:val="single" w:sz="2" w:space="0" w:color="auto"/>
              <w:bottom w:val="single" w:sz="2" w:space="0" w:color="auto"/>
              <w:right w:val="single" w:sz="2" w:space="0" w:color="auto"/>
            </w:tcBorders>
          </w:tcPr>
          <w:p w14:paraId="640CACB5" w14:textId="176FD596" w:rsidR="00853336" w:rsidRPr="000F6836" w:rsidRDefault="00853336" w:rsidP="00853336">
            <w:pPr>
              <w:pStyle w:val="NormalCentered"/>
              <w:rPr>
                <w:lang w:val="en-GB"/>
              </w:rPr>
            </w:pPr>
            <w:r w:rsidRPr="000F6836">
              <w:rPr>
                <w:i/>
                <w:lang w:val="en-GB"/>
              </w:rPr>
              <w:t>Ranking criteria (in the group reporting currency)</w:t>
            </w:r>
          </w:p>
        </w:tc>
        <w:tc>
          <w:tcPr>
            <w:tcW w:w="1950" w:type="dxa"/>
            <w:tcBorders>
              <w:top w:val="single" w:sz="2" w:space="0" w:color="auto"/>
              <w:left w:val="single" w:sz="2" w:space="0" w:color="auto"/>
              <w:bottom w:val="single" w:sz="2" w:space="0" w:color="auto"/>
              <w:right w:val="single" w:sz="2" w:space="0" w:color="auto"/>
            </w:tcBorders>
          </w:tcPr>
          <w:p w14:paraId="554A7A16"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253A9222" w14:textId="77777777" w:rsidR="00853336" w:rsidRPr="000F6836" w:rsidRDefault="00853336" w:rsidP="00853336">
            <w:pPr>
              <w:pStyle w:val="NormalCentered"/>
              <w:rPr>
                <w:lang w:val="en-GB"/>
              </w:rPr>
            </w:pPr>
          </w:p>
        </w:tc>
      </w:tr>
      <w:tr w:rsidR="00853336" w:rsidRPr="000F6836" w14:paraId="7D48AC4C" w14:textId="77777777" w:rsidTr="0017050D">
        <w:tc>
          <w:tcPr>
            <w:tcW w:w="1300" w:type="dxa"/>
            <w:tcBorders>
              <w:top w:val="single" w:sz="2" w:space="0" w:color="auto"/>
              <w:left w:val="single" w:sz="2" w:space="0" w:color="auto"/>
              <w:bottom w:val="single" w:sz="2" w:space="0" w:color="auto"/>
              <w:right w:val="single" w:sz="2" w:space="0" w:color="auto"/>
            </w:tcBorders>
          </w:tcPr>
          <w:p w14:paraId="7EAB13BB" w14:textId="77777777" w:rsidR="00853336" w:rsidRPr="000F6836" w:rsidRDefault="00853336" w:rsidP="00853336">
            <w:pPr>
              <w:pStyle w:val="NormalLeft"/>
              <w:rPr>
                <w:lang w:val="en-GB"/>
              </w:rPr>
            </w:pPr>
            <w:r w:rsidRPr="000F6836">
              <w:rPr>
                <w:lang w:val="en-GB"/>
              </w:rPr>
              <w:t>C0090</w:t>
            </w:r>
          </w:p>
        </w:tc>
        <w:tc>
          <w:tcPr>
            <w:tcW w:w="1950" w:type="dxa"/>
            <w:tcBorders>
              <w:top w:val="single" w:sz="2" w:space="0" w:color="auto"/>
              <w:left w:val="single" w:sz="2" w:space="0" w:color="auto"/>
              <w:bottom w:val="single" w:sz="2" w:space="0" w:color="auto"/>
              <w:right w:val="single" w:sz="2" w:space="0" w:color="auto"/>
            </w:tcBorders>
          </w:tcPr>
          <w:p w14:paraId="0420F1EF" w14:textId="77777777" w:rsidR="00853336" w:rsidRPr="000F6836" w:rsidRDefault="00853336" w:rsidP="00853336">
            <w:pPr>
              <w:pStyle w:val="NormalLeft"/>
              <w:rPr>
                <w:lang w:val="en-GB"/>
              </w:rPr>
            </w:pPr>
            <w:r w:rsidRPr="000F6836">
              <w:rPr>
                <w:lang w:val="en-GB"/>
              </w:rPr>
              <w:t>Total Balance Sheet (for (re)insurance undertakings)</w:t>
            </w:r>
          </w:p>
        </w:tc>
        <w:tc>
          <w:tcPr>
            <w:tcW w:w="6036" w:type="dxa"/>
            <w:tcBorders>
              <w:top w:val="single" w:sz="2" w:space="0" w:color="auto"/>
              <w:left w:val="single" w:sz="2" w:space="0" w:color="auto"/>
              <w:bottom w:val="single" w:sz="2" w:space="0" w:color="auto"/>
              <w:right w:val="single" w:sz="2" w:space="0" w:color="auto"/>
            </w:tcBorders>
          </w:tcPr>
          <w:p w14:paraId="7EEE212E" w14:textId="77777777" w:rsidR="00853336" w:rsidRPr="000F6836" w:rsidRDefault="00853336" w:rsidP="00853336">
            <w:pPr>
              <w:pStyle w:val="NormalLeft"/>
              <w:rPr>
                <w:lang w:val="en-GB"/>
              </w:rPr>
            </w:pPr>
            <w:r w:rsidRPr="000F6836">
              <w:rPr>
                <w:lang w:val="en-GB"/>
              </w:rPr>
              <w:t>For EEA (re)insurance undertakings, total amount of Solvency II balance sheet as reported in item C0010/R0500 in S.02.01. For non EEA (re)insurance undertakings, total amount of balance–sheet according to the relevant sectoral rules.</w:t>
            </w:r>
          </w:p>
          <w:p w14:paraId="107BED3B" w14:textId="77777777" w:rsidR="00853336" w:rsidRPr="000F6836" w:rsidRDefault="00853336" w:rsidP="00853336">
            <w:pPr>
              <w:pStyle w:val="NormalLeft"/>
              <w:rPr>
                <w:lang w:val="en-GB"/>
              </w:rPr>
            </w:pPr>
            <w:r w:rsidRPr="000F6836">
              <w:rPr>
                <w:lang w:val="en-GB"/>
              </w:rPr>
              <w:t>The currency used shall be the group reporting currency.</w:t>
            </w:r>
          </w:p>
        </w:tc>
      </w:tr>
      <w:tr w:rsidR="00853336" w:rsidRPr="000F6836" w14:paraId="2F1FEC2E" w14:textId="77777777" w:rsidTr="0017050D">
        <w:tc>
          <w:tcPr>
            <w:tcW w:w="1300" w:type="dxa"/>
            <w:tcBorders>
              <w:top w:val="single" w:sz="2" w:space="0" w:color="auto"/>
              <w:left w:val="single" w:sz="2" w:space="0" w:color="auto"/>
              <w:bottom w:val="single" w:sz="2" w:space="0" w:color="auto"/>
              <w:right w:val="single" w:sz="2" w:space="0" w:color="auto"/>
            </w:tcBorders>
          </w:tcPr>
          <w:p w14:paraId="6806E4D4" w14:textId="77777777" w:rsidR="00853336" w:rsidRPr="000F6836" w:rsidRDefault="00853336" w:rsidP="00853336">
            <w:pPr>
              <w:pStyle w:val="NormalLeft"/>
              <w:rPr>
                <w:lang w:val="en-GB"/>
              </w:rPr>
            </w:pPr>
            <w:r w:rsidRPr="000F6836">
              <w:rPr>
                <w:lang w:val="en-GB"/>
              </w:rPr>
              <w:t>C0100</w:t>
            </w:r>
          </w:p>
        </w:tc>
        <w:tc>
          <w:tcPr>
            <w:tcW w:w="1950" w:type="dxa"/>
            <w:tcBorders>
              <w:top w:val="single" w:sz="2" w:space="0" w:color="auto"/>
              <w:left w:val="single" w:sz="2" w:space="0" w:color="auto"/>
              <w:bottom w:val="single" w:sz="2" w:space="0" w:color="auto"/>
              <w:right w:val="single" w:sz="2" w:space="0" w:color="auto"/>
            </w:tcBorders>
          </w:tcPr>
          <w:p w14:paraId="6B8597B8" w14:textId="77777777" w:rsidR="00853336" w:rsidRPr="000F6836" w:rsidRDefault="00853336" w:rsidP="00853336">
            <w:pPr>
              <w:pStyle w:val="NormalLeft"/>
              <w:rPr>
                <w:lang w:val="en-GB"/>
              </w:rPr>
            </w:pPr>
            <w:r w:rsidRPr="000F6836">
              <w:rPr>
                <w:lang w:val="en-GB"/>
              </w:rPr>
              <w:t>Total Balance Sheet (for other regulated undertakings)</w:t>
            </w:r>
          </w:p>
        </w:tc>
        <w:tc>
          <w:tcPr>
            <w:tcW w:w="6036" w:type="dxa"/>
            <w:tcBorders>
              <w:top w:val="single" w:sz="2" w:space="0" w:color="auto"/>
              <w:left w:val="single" w:sz="2" w:space="0" w:color="auto"/>
              <w:bottom w:val="single" w:sz="2" w:space="0" w:color="auto"/>
              <w:right w:val="single" w:sz="2" w:space="0" w:color="auto"/>
            </w:tcBorders>
          </w:tcPr>
          <w:p w14:paraId="7F1A4D99" w14:textId="77777777" w:rsidR="00853336" w:rsidRPr="000F6836" w:rsidRDefault="00853336" w:rsidP="00853336">
            <w:pPr>
              <w:pStyle w:val="NormalLeft"/>
              <w:rPr>
                <w:lang w:val="en-GB"/>
              </w:rPr>
            </w:pPr>
            <w:r w:rsidRPr="000F6836">
              <w:rPr>
                <w:lang w:val="en-GB"/>
              </w:rPr>
              <w:t>For other regulated undertakings, total amount of balance sheet according to the relevant sectoral rules. The currency used shall be the group reporting currency.</w:t>
            </w:r>
          </w:p>
        </w:tc>
      </w:tr>
      <w:tr w:rsidR="00853336" w:rsidRPr="000F6836" w14:paraId="65693A4E" w14:textId="77777777" w:rsidTr="0017050D">
        <w:tc>
          <w:tcPr>
            <w:tcW w:w="1300" w:type="dxa"/>
            <w:tcBorders>
              <w:top w:val="single" w:sz="2" w:space="0" w:color="auto"/>
              <w:left w:val="single" w:sz="2" w:space="0" w:color="auto"/>
              <w:bottom w:val="single" w:sz="2" w:space="0" w:color="auto"/>
              <w:right w:val="single" w:sz="2" w:space="0" w:color="auto"/>
            </w:tcBorders>
          </w:tcPr>
          <w:p w14:paraId="76B47574" w14:textId="77777777" w:rsidR="00853336" w:rsidRPr="000F6836" w:rsidRDefault="00853336" w:rsidP="00853336">
            <w:pPr>
              <w:pStyle w:val="NormalLeft"/>
              <w:rPr>
                <w:lang w:val="en-GB"/>
              </w:rPr>
            </w:pPr>
            <w:r w:rsidRPr="000F6836">
              <w:rPr>
                <w:lang w:val="en-GB"/>
              </w:rPr>
              <w:t>C0110</w:t>
            </w:r>
          </w:p>
        </w:tc>
        <w:tc>
          <w:tcPr>
            <w:tcW w:w="1950" w:type="dxa"/>
            <w:tcBorders>
              <w:top w:val="single" w:sz="2" w:space="0" w:color="auto"/>
              <w:left w:val="single" w:sz="2" w:space="0" w:color="auto"/>
              <w:bottom w:val="single" w:sz="2" w:space="0" w:color="auto"/>
              <w:right w:val="single" w:sz="2" w:space="0" w:color="auto"/>
            </w:tcBorders>
          </w:tcPr>
          <w:p w14:paraId="040ACDB1" w14:textId="77777777" w:rsidR="00853336" w:rsidRPr="000F6836" w:rsidRDefault="00853336" w:rsidP="00853336">
            <w:pPr>
              <w:pStyle w:val="NormalLeft"/>
              <w:rPr>
                <w:lang w:val="en-GB"/>
              </w:rPr>
            </w:pPr>
            <w:r w:rsidRPr="000F6836">
              <w:rPr>
                <w:lang w:val="en-GB"/>
              </w:rPr>
              <w:t>Total Balance Sheet (non–regulated undertakings)</w:t>
            </w:r>
          </w:p>
        </w:tc>
        <w:tc>
          <w:tcPr>
            <w:tcW w:w="6036" w:type="dxa"/>
            <w:tcBorders>
              <w:top w:val="single" w:sz="2" w:space="0" w:color="auto"/>
              <w:left w:val="single" w:sz="2" w:space="0" w:color="auto"/>
              <w:bottom w:val="single" w:sz="2" w:space="0" w:color="auto"/>
              <w:right w:val="single" w:sz="2" w:space="0" w:color="auto"/>
            </w:tcBorders>
          </w:tcPr>
          <w:p w14:paraId="2D81BE2B" w14:textId="77777777" w:rsidR="00853336" w:rsidRPr="000F6836" w:rsidRDefault="00853336" w:rsidP="00853336">
            <w:pPr>
              <w:pStyle w:val="NormalLeft"/>
              <w:rPr>
                <w:lang w:val="en-GB"/>
              </w:rPr>
            </w:pPr>
            <w:r w:rsidRPr="000F6836">
              <w:rPr>
                <w:lang w:val="en-GB"/>
              </w:rPr>
              <w:t>For non–regulated undertakings, total amount of balance sheet used for IFRS or local GAAP. The currency used shall be the group reporting currency.</w:t>
            </w:r>
          </w:p>
        </w:tc>
      </w:tr>
      <w:tr w:rsidR="00853336" w:rsidRPr="000F6836" w14:paraId="44B25504" w14:textId="77777777" w:rsidTr="0017050D">
        <w:tc>
          <w:tcPr>
            <w:tcW w:w="1300" w:type="dxa"/>
            <w:tcBorders>
              <w:top w:val="single" w:sz="2" w:space="0" w:color="auto"/>
              <w:left w:val="single" w:sz="2" w:space="0" w:color="auto"/>
              <w:bottom w:val="single" w:sz="2" w:space="0" w:color="auto"/>
              <w:right w:val="single" w:sz="2" w:space="0" w:color="auto"/>
            </w:tcBorders>
          </w:tcPr>
          <w:p w14:paraId="10EEB581" w14:textId="77777777" w:rsidR="00853336" w:rsidRPr="000F6836" w:rsidRDefault="00853336" w:rsidP="00853336">
            <w:pPr>
              <w:pStyle w:val="NormalLeft"/>
              <w:rPr>
                <w:lang w:val="en-GB"/>
              </w:rPr>
            </w:pPr>
            <w:r w:rsidRPr="000F6836">
              <w:rPr>
                <w:lang w:val="en-GB"/>
              </w:rPr>
              <w:t>C0120</w:t>
            </w:r>
          </w:p>
        </w:tc>
        <w:tc>
          <w:tcPr>
            <w:tcW w:w="1950" w:type="dxa"/>
            <w:tcBorders>
              <w:top w:val="single" w:sz="2" w:space="0" w:color="auto"/>
              <w:left w:val="single" w:sz="2" w:space="0" w:color="auto"/>
              <w:bottom w:val="single" w:sz="2" w:space="0" w:color="auto"/>
              <w:right w:val="single" w:sz="2" w:space="0" w:color="auto"/>
            </w:tcBorders>
          </w:tcPr>
          <w:p w14:paraId="30B5D04F" w14:textId="77777777" w:rsidR="00853336" w:rsidRPr="000F6836" w:rsidRDefault="00853336" w:rsidP="00853336">
            <w:pPr>
              <w:pStyle w:val="NormalLeft"/>
              <w:rPr>
                <w:lang w:val="en-GB"/>
              </w:rPr>
            </w:pPr>
            <w:r w:rsidRPr="000F6836">
              <w:rPr>
                <w:lang w:val="en-GB"/>
              </w:rPr>
              <w:t>Written premiums net of reinsurance ceded under IFRS or local GAAP for (re)insurance undertakings</w:t>
            </w:r>
          </w:p>
        </w:tc>
        <w:tc>
          <w:tcPr>
            <w:tcW w:w="6036" w:type="dxa"/>
            <w:tcBorders>
              <w:top w:val="single" w:sz="2" w:space="0" w:color="auto"/>
              <w:left w:val="single" w:sz="2" w:space="0" w:color="auto"/>
              <w:bottom w:val="single" w:sz="2" w:space="0" w:color="auto"/>
              <w:right w:val="single" w:sz="2" w:space="0" w:color="auto"/>
            </w:tcBorders>
          </w:tcPr>
          <w:p w14:paraId="4A053440" w14:textId="77777777" w:rsidR="00853336" w:rsidRPr="000F6836" w:rsidRDefault="00853336" w:rsidP="00853336">
            <w:pPr>
              <w:pStyle w:val="NormalLeft"/>
              <w:rPr>
                <w:lang w:val="en-GB"/>
              </w:rPr>
            </w:pPr>
            <w:r w:rsidRPr="000F6836">
              <w:rPr>
                <w:lang w:val="en-GB"/>
              </w:rPr>
              <w:t>For insurance and reinsurance undertakings written premiums net of reinsurance ceded under IFRS or local GAAP. The currency used shall be the group currency.</w:t>
            </w:r>
          </w:p>
        </w:tc>
      </w:tr>
      <w:tr w:rsidR="00853336" w:rsidRPr="000F6836" w14:paraId="4284B13A" w14:textId="77777777" w:rsidTr="0017050D">
        <w:tc>
          <w:tcPr>
            <w:tcW w:w="1300" w:type="dxa"/>
            <w:tcBorders>
              <w:top w:val="single" w:sz="2" w:space="0" w:color="auto"/>
              <w:left w:val="single" w:sz="2" w:space="0" w:color="auto"/>
              <w:bottom w:val="single" w:sz="2" w:space="0" w:color="auto"/>
              <w:right w:val="single" w:sz="2" w:space="0" w:color="auto"/>
            </w:tcBorders>
          </w:tcPr>
          <w:p w14:paraId="08744529" w14:textId="77777777" w:rsidR="00853336" w:rsidRPr="000F6836" w:rsidRDefault="00853336" w:rsidP="00853336">
            <w:pPr>
              <w:pStyle w:val="NormalLeft"/>
              <w:rPr>
                <w:lang w:val="en-GB"/>
              </w:rPr>
            </w:pPr>
            <w:r w:rsidRPr="000F6836">
              <w:rPr>
                <w:lang w:val="en-GB"/>
              </w:rPr>
              <w:t>C0130</w:t>
            </w:r>
          </w:p>
        </w:tc>
        <w:tc>
          <w:tcPr>
            <w:tcW w:w="1950" w:type="dxa"/>
            <w:tcBorders>
              <w:top w:val="single" w:sz="2" w:space="0" w:color="auto"/>
              <w:left w:val="single" w:sz="2" w:space="0" w:color="auto"/>
              <w:bottom w:val="single" w:sz="2" w:space="0" w:color="auto"/>
              <w:right w:val="single" w:sz="2" w:space="0" w:color="auto"/>
            </w:tcBorders>
          </w:tcPr>
          <w:p w14:paraId="6F8DED0A" w14:textId="312CC979" w:rsidR="00853336" w:rsidRPr="000F6836" w:rsidRDefault="00853336" w:rsidP="00853336">
            <w:pPr>
              <w:pStyle w:val="NormalLeft"/>
              <w:rPr>
                <w:lang w:val="en-GB"/>
              </w:rPr>
            </w:pPr>
            <w:r w:rsidRPr="000F6836">
              <w:rPr>
                <w:lang w:val="en-GB"/>
              </w:rPr>
              <w:t>Turn over defined as the gross revenue under IFRS or local GAAP for other types of undertakings</w:t>
            </w:r>
            <w:ins w:id="5699" w:author="Author">
              <w:r w:rsidRPr="000F6836">
                <w:rPr>
                  <w:lang w:val="en-GB"/>
                </w:rPr>
                <w:t>,</w:t>
              </w:r>
            </w:ins>
            <w:del w:id="5700" w:author="Author">
              <w:r w:rsidRPr="000F6836">
                <w:rPr>
                  <w:lang w:val="en-GB"/>
                </w:rPr>
                <w:delText xml:space="preserve"> or </w:delText>
              </w:r>
            </w:del>
            <w:ins w:id="5701" w:author="Author">
              <w:r w:rsidRPr="000F6836">
                <w:rPr>
                  <w:lang w:val="en-GB"/>
                </w:rPr>
                <w:t xml:space="preserve"> </w:t>
              </w:r>
            </w:ins>
            <w:r w:rsidRPr="000F6836">
              <w:rPr>
                <w:lang w:val="en-GB"/>
              </w:rPr>
              <w:t>insurance holding companies</w:t>
            </w:r>
            <w:ins w:id="5702" w:author="Author">
              <w:r w:rsidRPr="000F6836">
                <w:rPr>
                  <w:lang w:val="en-GB"/>
                </w:rPr>
                <w:t xml:space="preserve"> or mixed financial </w:t>
              </w:r>
              <w:r w:rsidRPr="000F6836">
                <w:rPr>
                  <w:lang w:val="en-GB"/>
                </w:rPr>
                <w:lastRenderedPageBreak/>
                <w:t>holding companies</w:t>
              </w:r>
            </w:ins>
          </w:p>
        </w:tc>
        <w:tc>
          <w:tcPr>
            <w:tcW w:w="6036" w:type="dxa"/>
            <w:tcBorders>
              <w:top w:val="single" w:sz="2" w:space="0" w:color="auto"/>
              <w:left w:val="single" w:sz="2" w:space="0" w:color="auto"/>
              <w:bottom w:val="single" w:sz="2" w:space="0" w:color="auto"/>
              <w:right w:val="single" w:sz="2" w:space="0" w:color="auto"/>
            </w:tcBorders>
          </w:tcPr>
          <w:p w14:paraId="32CB8CD9" w14:textId="77777777" w:rsidR="00853336" w:rsidRPr="000F6836" w:rsidRDefault="00853336" w:rsidP="00853336">
            <w:pPr>
              <w:pStyle w:val="NormalLeft"/>
              <w:rPr>
                <w:lang w:val="en-GB"/>
              </w:rPr>
            </w:pPr>
            <w:r w:rsidRPr="000F6836">
              <w:rPr>
                <w:lang w:val="en-GB"/>
              </w:rPr>
              <w:lastRenderedPageBreak/>
              <w:t>For other types of undertakings turn over defined as the gross revenue under IFRS or local GAAP.</w:t>
            </w:r>
          </w:p>
          <w:p w14:paraId="45E7302E" w14:textId="77777777" w:rsidR="00853336" w:rsidRPr="000F6836" w:rsidRDefault="00853336" w:rsidP="00853336">
            <w:pPr>
              <w:pStyle w:val="NormalLeft"/>
              <w:rPr>
                <w:lang w:val="en-GB"/>
              </w:rPr>
            </w:pPr>
            <w:r w:rsidRPr="000F6836">
              <w:rPr>
                <w:lang w:val="en-GB"/>
              </w:rPr>
              <w:t>For insurance holding companies or mixed financial holding companies where appropriate turnover defined as the gross revenue under IFRS or local GAAP will be used as a ranking criteria.</w:t>
            </w:r>
          </w:p>
          <w:p w14:paraId="51303C43" w14:textId="77777777" w:rsidR="00853336" w:rsidRPr="000F6836" w:rsidRDefault="00853336" w:rsidP="00853336">
            <w:pPr>
              <w:pStyle w:val="NormalLeft"/>
              <w:rPr>
                <w:lang w:val="en-GB"/>
              </w:rPr>
            </w:pPr>
            <w:r w:rsidRPr="000F6836">
              <w:rPr>
                <w:lang w:val="en-GB"/>
              </w:rPr>
              <w:t>The currency used shall be the group reporting currency.</w:t>
            </w:r>
          </w:p>
        </w:tc>
      </w:tr>
      <w:tr w:rsidR="00853336" w:rsidRPr="000F6836" w14:paraId="1B194D4B" w14:textId="77777777" w:rsidTr="0017050D">
        <w:tc>
          <w:tcPr>
            <w:tcW w:w="1300" w:type="dxa"/>
            <w:tcBorders>
              <w:top w:val="single" w:sz="2" w:space="0" w:color="auto"/>
              <w:left w:val="single" w:sz="2" w:space="0" w:color="auto"/>
              <w:bottom w:val="single" w:sz="2" w:space="0" w:color="auto"/>
              <w:right w:val="single" w:sz="2" w:space="0" w:color="auto"/>
            </w:tcBorders>
          </w:tcPr>
          <w:p w14:paraId="778FE492" w14:textId="77777777" w:rsidR="00853336" w:rsidRPr="000F6836" w:rsidRDefault="00853336" w:rsidP="00853336">
            <w:pPr>
              <w:pStyle w:val="NormalLeft"/>
              <w:rPr>
                <w:lang w:val="en-GB"/>
              </w:rPr>
            </w:pPr>
            <w:r w:rsidRPr="000F6836">
              <w:rPr>
                <w:lang w:val="en-GB"/>
              </w:rPr>
              <w:t>C0140</w:t>
            </w:r>
          </w:p>
        </w:tc>
        <w:tc>
          <w:tcPr>
            <w:tcW w:w="1950" w:type="dxa"/>
            <w:tcBorders>
              <w:top w:val="single" w:sz="2" w:space="0" w:color="auto"/>
              <w:left w:val="single" w:sz="2" w:space="0" w:color="auto"/>
              <w:bottom w:val="single" w:sz="2" w:space="0" w:color="auto"/>
              <w:right w:val="single" w:sz="2" w:space="0" w:color="auto"/>
            </w:tcBorders>
          </w:tcPr>
          <w:p w14:paraId="6640A175" w14:textId="77777777" w:rsidR="00853336" w:rsidRPr="000F6836" w:rsidRDefault="00853336" w:rsidP="00853336">
            <w:pPr>
              <w:pStyle w:val="NormalLeft"/>
              <w:rPr>
                <w:lang w:val="en-GB"/>
              </w:rPr>
            </w:pPr>
            <w:r w:rsidRPr="000F6836">
              <w:rPr>
                <w:lang w:val="en-GB"/>
              </w:rPr>
              <w:t>Underwriting performance</w:t>
            </w:r>
          </w:p>
        </w:tc>
        <w:tc>
          <w:tcPr>
            <w:tcW w:w="6036" w:type="dxa"/>
            <w:tcBorders>
              <w:top w:val="single" w:sz="2" w:space="0" w:color="auto"/>
              <w:left w:val="single" w:sz="2" w:space="0" w:color="auto"/>
              <w:bottom w:val="single" w:sz="2" w:space="0" w:color="auto"/>
              <w:right w:val="single" w:sz="2" w:space="0" w:color="auto"/>
            </w:tcBorders>
          </w:tcPr>
          <w:p w14:paraId="587EFF69" w14:textId="7F7D3031" w:rsidR="00853336" w:rsidRPr="000F6836" w:rsidRDefault="00853336" w:rsidP="00853336">
            <w:pPr>
              <w:pStyle w:val="NormalLeft"/>
              <w:rPr>
                <w:lang w:val="en-GB"/>
              </w:rPr>
            </w:pPr>
            <w:r w:rsidRPr="000F6836">
              <w:rPr>
                <w:lang w:val="en-GB"/>
              </w:rPr>
              <w:t xml:space="preserve">(Re)insurance undertakings shall report their underwriting performance in accordance with their financial statements. A monetary amount shall be reported. The currency used shall be the group reporting currency. </w:t>
            </w:r>
          </w:p>
        </w:tc>
      </w:tr>
      <w:tr w:rsidR="00853336" w:rsidRPr="000F6836" w14:paraId="2B2FAC3E" w14:textId="77777777" w:rsidTr="0017050D">
        <w:tc>
          <w:tcPr>
            <w:tcW w:w="1300" w:type="dxa"/>
            <w:tcBorders>
              <w:top w:val="single" w:sz="2" w:space="0" w:color="auto"/>
              <w:left w:val="single" w:sz="2" w:space="0" w:color="auto"/>
              <w:bottom w:val="single" w:sz="2" w:space="0" w:color="auto"/>
              <w:right w:val="single" w:sz="2" w:space="0" w:color="auto"/>
            </w:tcBorders>
          </w:tcPr>
          <w:p w14:paraId="34B6EA2C" w14:textId="77777777" w:rsidR="00853336" w:rsidRPr="000F6836" w:rsidRDefault="00853336" w:rsidP="00853336">
            <w:pPr>
              <w:pStyle w:val="NormalLeft"/>
              <w:rPr>
                <w:lang w:val="en-GB"/>
              </w:rPr>
            </w:pPr>
            <w:r w:rsidRPr="000F6836">
              <w:rPr>
                <w:lang w:val="en-GB"/>
              </w:rPr>
              <w:t>C0150</w:t>
            </w:r>
          </w:p>
        </w:tc>
        <w:tc>
          <w:tcPr>
            <w:tcW w:w="1950" w:type="dxa"/>
            <w:tcBorders>
              <w:top w:val="single" w:sz="2" w:space="0" w:color="auto"/>
              <w:left w:val="single" w:sz="2" w:space="0" w:color="auto"/>
              <w:bottom w:val="single" w:sz="2" w:space="0" w:color="auto"/>
              <w:right w:val="single" w:sz="2" w:space="0" w:color="auto"/>
            </w:tcBorders>
          </w:tcPr>
          <w:p w14:paraId="68426F1A" w14:textId="77777777" w:rsidR="00853336" w:rsidRPr="000F6836" w:rsidRDefault="00853336" w:rsidP="00853336">
            <w:pPr>
              <w:pStyle w:val="NormalLeft"/>
              <w:rPr>
                <w:lang w:val="en-GB"/>
              </w:rPr>
            </w:pPr>
            <w:r w:rsidRPr="000F6836">
              <w:rPr>
                <w:lang w:val="en-GB"/>
              </w:rPr>
              <w:t>Investment performance</w:t>
            </w:r>
          </w:p>
        </w:tc>
        <w:tc>
          <w:tcPr>
            <w:tcW w:w="6036" w:type="dxa"/>
            <w:tcBorders>
              <w:top w:val="single" w:sz="2" w:space="0" w:color="auto"/>
              <w:left w:val="single" w:sz="2" w:space="0" w:color="auto"/>
              <w:bottom w:val="single" w:sz="2" w:space="0" w:color="auto"/>
              <w:right w:val="single" w:sz="2" w:space="0" w:color="auto"/>
            </w:tcBorders>
          </w:tcPr>
          <w:p w14:paraId="279D356F" w14:textId="77777777" w:rsidR="00853336" w:rsidRPr="000F6836" w:rsidRDefault="00853336" w:rsidP="00853336">
            <w:pPr>
              <w:pStyle w:val="NormalLeft"/>
              <w:rPr>
                <w:lang w:val="en-GB"/>
              </w:rPr>
            </w:pPr>
            <w:r w:rsidRPr="000F6836">
              <w:rPr>
                <w:lang w:val="en-GB"/>
              </w:rPr>
              <w:t>(Re)insurance undertakings shall report their investment performance in accordance with their financial statements. A monetary amount shall be reported. The currency used shall be the group reporting currency.</w:t>
            </w:r>
          </w:p>
          <w:p w14:paraId="0579C2B7" w14:textId="58C346B0" w:rsidR="00853336" w:rsidRPr="000F6836" w:rsidRDefault="00853336" w:rsidP="00853336">
            <w:pPr>
              <w:pStyle w:val="NormalLeft"/>
              <w:rPr>
                <w:lang w:val="en-GB"/>
              </w:rPr>
            </w:pPr>
            <w:r w:rsidRPr="000F6836">
              <w:rPr>
                <w:lang w:val="en-GB"/>
              </w:rPr>
              <w:t>This value shall not include any value already reported in C0140.</w:t>
            </w:r>
          </w:p>
        </w:tc>
      </w:tr>
      <w:tr w:rsidR="00853336" w:rsidRPr="000F6836" w14:paraId="0B8FD8C1" w14:textId="77777777" w:rsidTr="0017050D">
        <w:tc>
          <w:tcPr>
            <w:tcW w:w="1300" w:type="dxa"/>
            <w:tcBorders>
              <w:top w:val="single" w:sz="2" w:space="0" w:color="auto"/>
              <w:left w:val="single" w:sz="2" w:space="0" w:color="auto"/>
              <w:bottom w:val="single" w:sz="2" w:space="0" w:color="auto"/>
              <w:right w:val="single" w:sz="2" w:space="0" w:color="auto"/>
            </w:tcBorders>
          </w:tcPr>
          <w:p w14:paraId="5EEF7E1E" w14:textId="77777777" w:rsidR="00853336" w:rsidRPr="000F6836" w:rsidRDefault="00853336" w:rsidP="00853336">
            <w:pPr>
              <w:pStyle w:val="NormalLeft"/>
              <w:rPr>
                <w:lang w:val="en-GB"/>
              </w:rPr>
            </w:pPr>
            <w:r w:rsidRPr="000F6836">
              <w:rPr>
                <w:lang w:val="en-GB"/>
              </w:rPr>
              <w:t>C0160</w:t>
            </w:r>
          </w:p>
        </w:tc>
        <w:tc>
          <w:tcPr>
            <w:tcW w:w="1950" w:type="dxa"/>
            <w:tcBorders>
              <w:top w:val="single" w:sz="2" w:space="0" w:color="auto"/>
              <w:left w:val="single" w:sz="2" w:space="0" w:color="auto"/>
              <w:bottom w:val="single" w:sz="2" w:space="0" w:color="auto"/>
              <w:right w:val="single" w:sz="2" w:space="0" w:color="auto"/>
            </w:tcBorders>
          </w:tcPr>
          <w:p w14:paraId="24C63C90" w14:textId="77777777" w:rsidR="00853336" w:rsidRPr="000F6836" w:rsidRDefault="00853336" w:rsidP="00853336">
            <w:pPr>
              <w:pStyle w:val="NormalLeft"/>
              <w:rPr>
                <w:lang w:val="en-GB"/>
              </w:rPr>
            </w:pPr>
            <w:r w:rsidRPr="000F6836">
              <w:rPr>
                <w:lang w:val="en-GB"/>
              </w:rPr>
              <w:t>Total performance</w:t>
            </w:r>
          </w:p>
        </w:tc>
        <w:tc>
          <w:tcPr>
            <w:tcW w:w="6036" w:type="dxa"/>
            <w:tcBorders>
              <w:top w:val="single" w:sz="2" w:space="0" w:color="auto"/>
              <w:left w:val="single" w:sz="2" w:space="0" w:color="auto"/>
              <w:bottom w:val="single" w:sz="2" w:space="0" w:color="auto"/>
              <w:right w:val="single" w:sz="2" w:space="0" w:color="auto"/>
            </w:tcBorders>
          </w:tcPr>
          <w:p w14:paraId="640E16DC" w14:textId="7D6A8067" w:rsidR="00853336" w:rsidRPr="000F6836" w:rsidRDefault="00853336" w:rsidP="00853336">
            <w:pPr>
              <w:pStyle w:val="NormalLeft"/>
              <w:rPr>
                <w:lang w:val="en-GB"/>
              </w:rPr>
            </w:pPr>
            <w:r w:rsidRPr="000F6836">
              <w:rPr>
                <w:lang w:val="en-GB"/>
              </w:rPr>
              <w:t xml:space="preserve">All the related undertakings within the scope of group supervision, in the meaning of Article 212(1)(c) of Directive 2009/138/EC, shall report their total performance in accordance with their financial statements. A monetary amount shall be reported. The currency used shall be the group reporting currency.  </w:t>
            </w:r>
          </w:p>
        </w:tc>
      </w:tr>
      <w:tr w:rsidR="00853336" w:rsidRPr="000F6836" w14:paraId="2BB5D4D3" w14:textId="77777777" w:rsidTr="0017050D">
        <w:tc>
          <w:tcPr>
            <w:tcW w:w="1300" w:type="dxa"/>
            <w:tcBorders>
              <w:top w:val="single" w:sz="2" w:space="0" w:color="auto"/>
              <w:left w:val="single" w:sz="2" w:space="0" w:color="auto"/>
              <w:bottom w:val="single" w:sz="2" w:space="0" w:color="auto"/>
              <w:right w:val="single" w:sz="2" w:space="0" w:color="auto"/>
            </w:tcBorders>
          </w:tcPr>
          <w:p w14:paraId="287B2DFF" w14:textId="77777777" w:rsidR="00853336" w:rsidRPr="000F6836" w:rsidRDefault="00853336" w:rsidP="00853336">
            <w:pPr>
              <w:pStyle w:val="NormalLeft"/>
              <w:rPr>
                <w:lang w:val="en-GB"/>
              </w:rPr>
            </w:pPr>
            <w:r w:rsidRPr="000F6836">
              <w:rPr>
                <w:lang w:val="en-GB"/>
              </w:rPr>
              <w:t>C0170</w:t>
            </w:r>
          </w:p>
        </w:tc>
        <w:tc>
          <w:tcPr>
            <w:tcW w:w="1950" w:type="dxa"/>
            <w:tcBorders>
              <w:top w:val="single" w:sz="2" w:space="0" w:color="auto"/>
              <w:left w:val="single" w:sz="2" w:space="0" w:color="auto"/>
              <w:bottom w:val="single" w:sz="2" w:space="0" w:color="auto"/>
              <w:right w:val="single" w:sz="2" w:space="0" w:color="auto"/>
            </w:tcBorders>
          </w:tcPr>
          <w:p w14:paraId="18A046DD" w14:textId="77777777" w:rsidR="00853336" w:rsidRPr="000F6836" w:rsidRDefault="00853336" w:rsidP="00853336">
            <w:pPr>
              <w:pStyle w:val="NormalLeft"/>
              <w:rPr>
                <w:lang w:val="en-GB"/>
              </w:rPr>
            </w:pPr>
            <w:r w:rsidRPr="000F6836">
              <w:rPr>
                <w:lang w:val="en-GB"/>
              </w:rPr>
              <w:t>Accounting standard</w:t>
            </w:r>
          </w:p>
        </w:tc>
        <w:tc>
          <w:tcPr>
            <w:tcW w:w="6036" w:type="dxa"/>
            <w:tcBorders>
              <w:top w:val="single" w:sz="2" w:space="0" w:color="auto"/>
              <w:left w:val="single" w:sz="2" w:space="0" w:color="auto"/>
              <w:bottom w:val="single" w:sz="2" w:space="0" w:color="auto"/>
              <w:right w:val="single" w:sz="2" w:space="0" w:color="auto"/>
            </w:tcBorders>
          </w:tcPr>
          <w:p w14:paraId="57CB3ABD" w14:textId="77777777" w:rsidR="00853336" w:rsidRPr="000F6836" w:rsidRDefault="00853336" w:rsidP="00853336">
            <w:pPr>
              <w:pStyle w:val="NormalLeft"/>
              <w:rPr>
                <w:lang w:val="en-GB"/>
              </w:rPr>
            </w:pPr>
            <w:r w:rsidRPr="000F6836">
              <w:rPr>
                <w:lang w:val="en-GB"/>
              </w:rPr>
              <w:t>Identification of the accounting standard used for reporting items in cells C0100 to C0160. All items shall be reported consistently on the same accounting standard. The following closed list of options shall be used:</w:t>
            </w:r>
          </w:p>
          <w:p w14:paraId="2A99562E" w14:textId="77777777" w:rsidR="00853336" w:rsidRPr="000F6836" w:rsidRDefault="00853336" w:rsidP="00853336">
            <w:pPr>
              <w:pStyle w:val="NormalLeft"/>
              <w:rPr>
                <w:lang w:val="en-GB"/>
              </w:rPr>
            </w:pPr>
            <w:r w:rsidRPr="000F6836">
              <w:rPr>
                <w:lang w:val="en-GB"/>
              </w:rPr>
              <w:t>1 — IFRS</w:t>
            </w:r>
          </w:p>
          <w:p w14:paraId="578BDD4E" w14:textId="77777777" w:rsidR="00853336" w:rsidRPr="000F6836" w:rsidRDefault="00853336" w:rsidP="00853336">
            <w:pPr>
              <w:pStyle w:val="NormalLeft"/>
              <w:rPr>
                <w:lang w:val="en-GB"/>
              </w:rPr>
            </w:pPr>
            <w:r w:rsidRPr="000F6836">
              <w:rPr>
                <w:lang w:val="en-GB"/>
              </w:rPr>
              <w:t>2 — Local GAAP</w:t>
            </w:r>
          </w:p>
        </w:tc>
      </w:tr>
      <w:tr w:rsidR="00853336" w:rsidRPr="000F6836" w14:paraId="3DB2336D" w14:textId="77777777" w:rsidTr="0017050D">
        <w:tc>
          <w:tcPr>
            <w:tcW w:w="1300" w:type="dxa"/>
            <w:tcBorders>
              <w:top w:val="single" w:sz="2" w:space="0" w:color="auto"/>
              <w:left w:val="single" w:sz="2" w:space="0" w:color="auto"/>
              <w:bottom w:val="single" w:sz="2" w:space="0" w:color="auto"/>
              <w:right w:val="single" w:sz="2" w:space="0" w:color="auto"/>
            </w:tcBorders>
          </w:tcPr>
          <w:p w14:paraId="79B2742C" w14:textId="77777777" w:rsidR="00853336" w:rsidRPr="000F6836" w:rsidRDefault="00853336" w:rsidP="00853336">
            <w:pPr>
              <w:pStyle w:val="NormalCentered"/>
              <w:rPr>
                <w:lang w:val="en-GB"/>
              </w:rPr>
            </w:pPr>
            <w:r w:rsidRPr="000F6836">
              <w:rPr>
                <w:i/>
                <w:iCs/>
                <w:lang w:val="en-GB"/>
              </w:rPr>
              <w:t>Criteria of influence</w:t>
            </w:r>
          </w:p>
        </w:tc>
        <w:tc>
          <w:tcPr>
            <w:tcW w:w="1950" w:type="dxa"/>
            <w:tcBorders>
              <w:top w:val="single" w:sz="2" w:space="0" w:color="auto"/>
              <w:left w:val="single" w:sz="2" w:space="0" w:color="auto"/>
              <w:bottom w:val="single" w:sz="2" w:space="0" w:color="auto"/>
              <w:right w:val="single" w:sz="2" w:space="0" w:color="auto"/>
            </w:tcBorders>
          </w:tcPr>
          <w:p w14:paraId="4E1FADCD"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05B6804" w14:textId="77777777" w:rsidR="00853336" w:rsidRPr="000F6836" w:rsidRDefault="00853336" w:rsidP="00853336">
            <w:pPr>
              <w:pStyle w:val="NormalCentered"/>
              <w:rPr>
                <w:lang w:val="en-GB"/>
              </w:rPr>
            </w:pPr>
          </w:p>
        </w:tc>
      </w:tr>
      <w:tr w:rsidR="00853336" w:rsidRPr="000F6836" w14:paraId="04F07C44" w14:textId="77777777" w:rsidTr="0017050D">
        <w:tc>
          <w:tcPr>
            <w:tcW w:w="1300" w:type="dxa"/>
            <w:tcBorders>
              <w:top w:val="single" w:sz="2" w:space="0" w:color="auto"/>
              <w:left w:val="single" w:sz="2" w:space="0" w:color="auto"/>
              <w:bottom w:val="single" w:sz="2" w:space="0" w:color="auto"/>
              <w:right w:val="single" w:sz="2" w:space="0" w:color="auto"/>
            </w:tcBorders>
          </w:tcPr>
          <w:p w14:paraId="786BAB7E" w14:textId="77777777" w:rsidR="00853336" w:rsidRPr="000F6836" w:rsidRDefault="00853336" w:rsidP="00853336">
            <w:pPr>
              <w:pStyle w:val="NormalLeft"/>
              <w:rPr>
                <w:lang w:val="en-GB"/>
              </w:rPr>
            </w:pPr>
            <w:r w:rsidRPr="000F6836">
              <w:rPr>
                <w:lang w:val="en-GB"/>
              </w:rPr>
              <w:t>C0180</w:t>
            </w:r>
          </w:p>
        </w:tc>
        <w:tc>
          <w:tcPr>
            <w:tcW w:w="1950" w:type="dxa"/>
            <w:tcBorders>
              <w:top w:val="single" w:sz="2" w:space="0" w:color="auto"/>
              <w:left w:val="single" w:sz="2" w:space="0" w:color="auto"/>
              <w:bottom w:val="single" w:sz="2" w:space="0" w:color="auto"/>
              <w:right w:val="single" w:sz="2" w:space="0" w:color="auto"/>
            </w:tcBorders>
          </w:tcPr>
          <w:p w14:paraId="559F0B3D" w14:textId="77777777" w:rsidR="00853336" w:rsidRPr="000F6836" w:rsidRDefault="00853336" w:rsidP="00853336">
            <w:pPr>
              <w:pStyle w:val="NormalLeft"/>
              <w:rPr>
                <w:lang w:val="en-GB"/>
              </w:rPr>
            </w:pPr>
            <w:r w:rsidRPr="000F6836">
              <w:rPr>
                <w:lang w:val="en-GB"/>
              </w:rPr>
              <w:t>% capital share</w:t>
            </w:r>
          </w:p>
        </w:tc>
        <w:tc>
          <w:tcPr>
            <w:tcW w:w="6036" w:type="dxa"/>
            <w:tcBorders>
              <w:top w:val="single" w:sz="2" w:space="0" w:color="auto"/>
              <w:left w:val="single" w:sz="2" w:space="0" w:color="auto"/>
              <w:bottom w:val="single" w:sz="2" w:space="0" w:color="auto"/>
              <w:right w:val="single" w:sz="2" w:space="0" w:color="auto"/>
            </w:tcBorders>
          </w:tcPr>
          <w:p w14:paraId="517F16C6" w14:textId="77777777" w:rsidR="00853336" w:rsidRPr="000F6836" w:rsidRDefault="00853336" w:rsidP="00853336">
            <w:pPr>
              <w:pStyle w:val="NormalLeft"/>
              <w:rPr>
                <w:lang w:val="en-GB"/>
              </w:rPr>
            </w:pPr>
            <w:r w:rsidRPr="000F6836">
              <w:rPr>
                <w:lang w:val="en-GB"/>
              </w:rPr>
              <w:t xml:space="preserve">Proportion of the subscribed capital that is held, directly or indirectly, by the participating undertaking in the </w:t>
            </w:r>
            <w:ins w:id="5703" w:author="Author">
              <w:r w:rsidRPr="000F6836">
                <w:rPr>
                  <w:lang w:val="en-GB"/>
                </w:rPr>
                <w:t xml:space="preserve">related </w:t>
              </w:r>
            </w:ins>
            <w:r w:rsidRPr="000F6836">
              <w:rPr>
                <w:lang w:val="en-GB"/>
              </w:rPr>
              <w:t>undertaking (as referred to in Article 221 of Directive 2009/138/EC).</w:t>
            </w:r>
          </w:p>
          <w:p w14:paraId="13998E30"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167E4BF5" w14:textId="77777777" w:rsidTr="0017050D">
        <w:tc>
          <w:tcPr>
            <w:tcW w:w="1300" w:type="dxa"/>
            <w:tcBorders>
              <w:top w:val="single" w:sz="2" w:space="0" w:color="auto"/>
              <w:left w:val="single" w:sz="2" w:space="0" w:color="auto"/>
              <w:bottom w:val="single" w:sz="2" w:space="0" w:color="auto"/>
              <w:right w:val="single" w:sz="2" w:space="0" w:color="auto"/>
            </w:tcBorders>
          </w:tcPr>
          <w:p w14:paraId="18DBF25B" w14:textId="77777777" w:rsidR="00853336" w:rsidRPr="000F6836" w:rsidRDefault="00853336" w:rsidP="00853336">
            <w:pPr>
              <w:pStyle w:val="NormalLeft"/>
              <w:rPr>
                <w:lang w:val="en-GB"/>
              </w:rPr>
            </w:pPr>
            <w:r w:rsidRPr="000F6836">
              <w:rPr>
                <w:lang w:val="en-GB"/>
              </w:rPr>
              <w:t>C0190</w:t>
            </w:r>
          </w:p>
        </w:tc>
        <w:tc>
          <w:tcPr>
            <w:tcW w:w="1950" w:type="dxa"/>
            <w:tcBorders>
              <w:top w:val="single" w:sz="2" w:space="0" w:color="auto"/>
              <w:left w:val="single" w:sz="2" w:space="0" w:color="auto"/>
              <w:bottom w:val="single" w:sz="2" w:space="0" w:color="auto"/>
              <w:right w:val="single" w:sz="2" w:space="0" w:color="auto"/>
            </w:tcBorders>
          </w:tcPr>
          <w:p w14:paraId="48ED42A2" w14:textId="77777777" w:rsidR="00853336" w:rsidRPr="000F6836" w:rsidRDefault="00853336" w:rsidP="00853336">
            <w:pPr>
              <w:pStyle w:val="NormalLeft"/>
              <w:rPr>
                <w:lang w:val="en-GB"/>
              </w:rPr>
            </w:pPr>
            <w:r w:rsidRPr="000F6836">
              <w:rPr>
                <w:lang w:val="en-GB"/>
              </w:rPr>
              <w:t>% used for establishment of consolidated accounts</w:t>
            </w:r>
          </w:p>
        </w:tc>
        <w:tc>
          <w:tcPr>
            <w:tcW w:w="6036" w:type="dxa"/>
            <w:tcBorders>
              <w:top w:val="single" w:sz="2" w:space="0" w:color="auto"/>
              <w:left w:val="single" w:sz="2" w:space="0" w:color="auto"/>
              <w:bottom w:val="single" w:sz="2" w:space="0" w:color="auto"/>
              <w:right w:val="single" w:sz="2" w:space="0" w:color="auto"/>
            </w:tcBorders>
          </w:tcPr>
          <w:p w14:paraId="512215D2" w14:textId="77777777" w:rsidR="00853336" w:rsidRPr="000F6836" w:rsidRDefault="00853336" w:rsidP="00853336">
            <w:pPr>
              <w:pStyle w:val="NormalLeft"/>
              <w:rPr>
                <w:lang w:val="en-GB"/>
              </w:rPr>
            </w:pPr>
            <w:r w:rsidRPr="000F6836">
              <w:rPr>
                <w:lang w:val="en-GB"/>
              </w:rPr>
              <w:t>Percentage as defined by IFRS or local GAAP for the integration of consolidated undertakings into the consolidation which may differ from item C0180. For full integration, minority interests shall also be reported in this item.</w:t>
            </w:r>
          </w:p>
          <w:p w14:paraId="23ABF261"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2A7E14ED" w14:textId="77777777" w:rsidTr="0017050D">
        <w:tc>
          <w:tcPr>
            <w:tcW w:w="1300" w:type="dxa"/>
            <w:tcBorders>
              <w:top w:val="single" w:sz="2" w:space="0" w:color="auto"/>
              <w:left w:val="single" w:sz="2" w:space="0" w:color="auto"/>
              <w:bottom w:val="single" w:sz="2" w:space="0" w:color="auto"/>
              <w:right w:val="single" w:sz="2" w:space="0" w:color="auto"/>
            </w:tcBorders>
          </w:tcPr>
          <w:p w14:paraId="0634ABE2" w14:textId="77777777" w:rsidR="00853336" w:rsidRPr="000F6836" w:rsidRDefault="00853336" w:rsidP="00853336">
            <w:pPr>
              <w:pStyle w:val="NormalLeft"/>
              <w:rPr>
                <w:lang w:val="en-GB"/>
              </w:rPr>
            </w:pPr>
            <w:r w:rsidRPr="000F6836">
              <w:rPr>
                <w:lang w:val="en-GB"/>
              </w:rPr>
              <w:lastRenderedPageBreak/>
              <w:t>C0200</w:t>
            </w:r>
          </w:p>
        </w:tc>
        <w:tc>
          <w:tcPr>
            <w:tcW w:w="1950" w:type="dxa"/>
            <w:tcBorders>
              <w:top w:val="single" w:sz="2" w:space="0" w:color="auto"/>
              <w:left w:val="single" w:sz="2" w:space="0" w:color="auto"/>
              <w:bottom w:val="single" w:sz="2" w:space="0" w:color="auto"/>
              <w:right w:val="single" w:sz="2" w:space="0" w:color="auto"/>
            </w:tcBorders>
          </w:tcPr>
          <w:p w14:paraId="2DB2A138" w14:textId="77777777" w:rsidR="00853336" w:rsidRPr="000F6836" w:rsidRDefault="00853336" w:rsidP="00853336">
            <w:pPr>
              <w:pStyle w:val="NormalLeft"/>
              <w:rPr>
                <w:lang w:val="en-GB"/>
              </w:rPr>
            </w:pPr>
            <w:r w:rsidRPr="000F6836">
              <w:rPr>
                <w:lang w:val="en-GB"/>
              </w:rPr>
              <w:t>% voting rights</w:t>
            </w:r>
          </w:p>
        </w:tc>
        <w:tc>
          <w:tcPr>
            <w:tcW w:w="6036" w:type="dxa"/>
            <w:tcBorders>
              <w:top w:val="single" w:sz="2" w:space="0" w:color="auto"/>
              <w:left w:val="single" w:sz="2" w:space="0" w:color="auto"/>
              <w:bottom w:val="single" w:sz="2" w:space="0" w:color="auto"/>
              <w:right w:val="single" w:sz="2" w:space="0" w:color="auto"/>
            </w:tcBorders>
          </w:tcPr>
          <w:p w14:paraId="38DFA9F3" w14:textId="77777777" w:rsidR="00853336" w:rsidRPr="000F6836" w:rsidRDefault="00853336" w:rsidP="00853336">
            <w:pPr>
              <w:pStyle w:val="NormalLeft"/>
              <w:rPr>
                <w:lang w:val="en-GB"/>
              </w:rPr>
            </w:pPr>
            <w:r w:rsidRPr="000F6836">
              <w:rPr>
                <w:lang w:val="en-GB"/>
              </w:rPr>
              <w:t xml:space="preserve">Proportion of voting rights that is held, directly or indirectly, by the participating undertaking in the </w:t>
            </w:r>
            <w:ins w:id="5704" w:author="Author">
              <w:r w:rsidRPr="000F6836">
                <w:rPr>
                  <w:lang w:val="en-GB"/>
                </w:rPr>
                <w:t xml:space="preserve">related </w:t>
              </w:r>
            </w:ins>
            <w:r w:rsidRPr="000F6836">
              <w:rPr>
                <w:lang w:val="en-GB"/>
              </w:rPr>
              <w:t>undertaking</w:t>
            </w:r>
          </w:p>
          <w:p w14:paraId="7787A97D"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44198451" w14:textId="77777777" w:rsidTr="0017050D">
        <w:tc>
          <w:tcPr>
            <w:tcW w:w="1300" w:type="dxa"/>
            <w:tcBorders>
              <w:top w:val="single" w:sz="2" w:space="0" w:color="auto"/>
              <w:left w:val="single" w:sz="2" w:space="0" w:color="auto"/>
              <w:bottom w:val="single" w:sz="2" w:space="0" w:color="auto"/>
              <w:right w:val="single" w:sz="2" w:space="0" w:color="auto"/>
            </w:tcBorders>
          </w:tcPr>
          <w:p w14:paraId="41F58CF5" w14:textId="77777777" w:rsidR="00853336" w:rsidRPr="000F6836" w:rsidRDefault="00853336" w:rsidP="00853336">
            <w:pPr>
              <w:pStyle w:val="NormalLeft"/>
              <w:rPr>
                <w:lang w:val="en-GB"/>
              </w:rPr>
            </w:pPr>
            <w:r w:rsidRPr="000F6836">
              <w:rPr>
                <w:lang w:val="en-GB"/>
              </w:rPr>
              <w:t>C0210</w:t>
            </w:r>
          </w:p>
        </w:tc>
        <w:tc>
          <w:tcPr>
            <w:tcW w:w="1950" w:type="dxa"/>
            <w:tcBorders>
              <w:top w:val="single" w:sz="2" w:space="0" w:color="auto"/>
              <w:left w:val="single" w:sz="2" w:space="0" w:color="auto"/>
              <w:bottom w:val="single" w:sz="2" w:space="0" w:color="auto"/>
              <w:right w:val="single" w:sz="2" w:space="0" w:color="auto"/>
            </w:tcBorders>
          </w:tcPr>
          <w:p w14:paraId="042D6A13" w14:textId="77777777" w:rsidR="00853336" w:rsidRPr="000F6836" w:rsidRDefault="00853336" w:rsidP="00853336">
            <w:pPr>
              <w:pStyle w:val="NormalLeft"/>
              <w:rPr>
                <w:lang w:val="en-GB"/>
              </w:rPr>
            </w:pPr>
            <w:r w:rsidRPr="000F6836">
              <w:rPr>
                <w:lang w:val="en-GB"/>
              </w:rPr>
              <w:t>Other criteria</w:t>
            </w:r>
          </w:p>
        </w:tc>
        <w:tc>
          <w:tcPr>
            <w:tcW w:w="6036" w:type="dxa"/>
            <w:tcBorders>
              <w:top w:val="single" w:sz="2" w:space="0" w:color="auto"/>
              <w:left w:val="single" w:sz="2" w:space="0" w:color="auto"/>
              <w:bottom w:val="single" w:sz="2" w:space="0" w:color="auto"/>
              <w:right w:val="single" w:sz="2" w:space="0" w:color="auto"/>
            </w:tcBorders>
          </w:tcPr>
          <w:p w14:paraId="5D4B10ED" w14:textId="1E3A03F2" w:rsidR="00853336" w:rsidRPr="000F6836" w:rsidRDefault="00853336" w:rsidP="00853336">
            <w:pPr>
              <w:pStyle w:val="NormalLeft"/>
              <w:rPr>
                <w:lang w:val="en-GB"/>
              </w:rPr>
            </w:pPr>
            <w:r w:rsidRPr="000F6836">
              <w:rPr>
                <w:lang w:val="en-GB"/>
              </w:rPr>
              <w:t>Other criteria useful to assess the level of influence exercised by the participating undertaking, e.g</w:t>
            </w:r>
            <w:ins w:id="5705" w:author="Author">
              <w:r w:rsidRPr="000F6836">
                <w:rPr>
                  <w:lang w:val="en-GB"/>
                </w:rPr>
                <w:t>.</w:t>
              </w:r>
            </w:ins>
            <w:r w:rsidRPr="000F6836">
              <w:rPr>
                <w:lang w:val="en-GB"/>
              </w:rPr>
              <w:t xml:space="preserve"> </w:t>
            </w:r>
            <w:ins w:id="5706" w:author="Author">
              <w:r w:rsidRPr="000F6836">
                <w:rPr>
                  <w:lang w:val="en-GB"/>
                </w:rPr>
                <w:t xml:space="preserve">relationship referred to in art 22(7) of Directive 2013/34/EU, </w:t>
              </w:r>
            </w:ins>
            <w:r w:rsidRPr="000F6836">
              <w:rPr>
                <w:lang w:val="en-GB"/>
              </w:rPr>
              <w:t>centralised risk management.</w:t>
            </w:r>
          </w:p>
          <w:p w14:paraId="23D52C84"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575E5728" w14:textId="77777777" w:rsidTr="0017050D">
        <w:tc>
          <w:tcPr>
            <w:tcW w:w="1300" w:type="dxa"/>
            <w:tcBorders>
              <w:top w:val="single" w:sz="2" w:space="0" w:color="auto"/>
              <w:left w:val="single" w:sz="2" w:space="0" w:color="auto"/>
              <w:bottom w:val="single" w:sz="2" w:space="0" w:color="auto"/>
              <w:right w:val="single" w:sz="2" w:space="0" w:color="auto"/>
            </w:tcBorders>
          </w:tcPr>
          <w:p w14:paraId="21F5F264" w14:textId="77777777" w:rsidR="00853336" w:rsidRPr="000F6836" w:rsidRDefault="00853336" w:rsidP="00853336">
            <w:pPr>
              <w:pStyle w:val="NormalLeft"/>
              <w:rPr>
                <w:lang w:val="en-GB"/>
              </w:rPr>
            </w:pPr>
            <w:r w:rsidRPr="000F6836">
              <w:rPr>
                <w:lang w:val="en-GB"/>
              </w:rPr>
              <w:t>C0220</w:t>
            </w:r>
          </w:p>
        </w:tc>
        <w:tc>
          <w:tcPr>
            <w:tcW w:w="1950" w:type="dxa"/>
            <w:tcBorders>
              <w:top w:val="single" w:sz="2" w:space="0" w:color="auto"/>
              <w:left w:val="single" w:sz="2" w:space="0" w:color="auto"/>
              <w:bottom w:val="single" w:sz="2" w:space="0" w:color="auto"/>
              <w:right w:val="single" w:sz="2" w:space="0" w:color="auto"/>
            </w:tcBorders>
          </w:tcPr>
          <w:p w14:paraId="7360AD6F" w14:textId="77777777" w:rsidR="00853336" w:rsidRPr="000F6836" w:rsidRDefault="00853336" w:rsidP="00853336">
            <w:pPr>
              <w:pStyle w:val="NormalLeft"/>
              <w:rPr>
                <w:lang w:val="en-GB"/>
              </w:rPr>
            </w:pPr>
            <w:r w:rsidRPr="000F6836">
              <w:rPr>
                <w:lang w:val="en-GB"/>
              </w:rPr>
              <w:t>Level of influence</w:t>
            </w:r>
          </w:p>
        </w:tc>
        <w:tc>
          <w:tcPr>
            <w:tcW w:w="6036" w:type="dxa"/>
            <w:tcBorders>
              <w:top w:val="single" w:sz="2" w:space="0" w:color="auto"/>
              <w:left w:val="single" w:sz="2" w:space="0" w:color="auto"/>
              <w:bottom w:val="single" w:sz="2" w:space="0" w:color="auto"/>
              <w:right w:val="single" w:sz="2" w:space="0" w:color="auto"/>
            </w:tcBorders>
          </w:tcPr>
          <w:p w14:paraId="5EEA639F" w14:textId="04711A77" w:rsidR="00853336" w:rsidRPr="000F6836" w:rsidRDefault="00853336" w:rsidP="00853336">
            <w:pPr>
              <w:pStyle w:val="NormalLeft"/>
              <w:rPr>
                <w:lang w:val="en-GB"/>
              </w:rPr>
            </w:pPr>
            <w:r w:rsidRPr="000F6836">
              <w:rPr>
                <w:lang w:val="en-GB"/>
              </w:rPr>
              <w:t xml:space="preserve">Influence can be either dominant or significant, depending on </w:t>
            </w:r>
            <w:del w:id="5707" w:author="Author">
              <w:r w:rsidRPr="000F6836" w:rsidDel="00D05122">
                <w:rPr>
                  <w:lang w:val="en-GB"/>
                </w:rPr>
                <w:delText xml:space="preserve">former </w:delText>
              </w:r>
            </w:del>
            <w:ins w:id="5708" w:author="Author">
              <w:r w:rsidRPr="000F6836">
                <w:rPr>
                  <w:lang w:val="en-GB"/>
                </w:rPr>
                <w:t xml:space="preserve"> </w:t>
              </w:r>
            </w:ins>
            <w:r w:rsidRPr="000F6836">
              <w:rPr>
                <w:lang w:val="en-GB"/>
              </w:rPr>
              <w:t>criteria mentioned</w:t>
            </w:r>
            <w:ins w:id="5709" w:author="Author">
              <w:r w:rsidRPr="000F6836">
                <w:rPr>
                  <w:lang w:val="en-GB"/>
                </w:rPr>
                <w:t xml:space="preserve"> above</w:t>
              </w:r>
            </w:ins>
            <w:r w:rsidRPr="000F6836">
              <w:rPr>
                <w:lang w:val="en-GB"/>
              </w:rPr>
              <w:t>; the group is responsible for assessing the level of influence exercised by the participating undertaking over any undertaking but as stated in Article 212(2) of Directive 2009/138/EC the group supervisor may have a differing view from the group's assessment and if so the group shall take into account any decision made by the group supervisor.</w:t>
            </w:r>
          </w:p>
          <w:p w14:paraId="60FCC4F8" w14:textId="77777777" w:rsidR="00853336" w:rsidRPr="000F6836" w:rsidRDefault="00853336" w:rsidP="00853336">
            <w:pPr>
              <w:pStyle w:val="NormalLeft"/>
              <w:rPr>
                <w:lang w:val="en-GB"/>
              </w:rPr>
            </w:pPr>
            <w:r w:rsidRPr="000F6836">
              <w:rPr>
                <w:lang w:val="en-GB"/>
              </w:rPr>
              <w:t>This cell is not applicable for the ultimate parent undertaking.</w:t>
            </w:r>
          </w:p>
          <w:p w14:paraId="5C1D41BF" w14:textId="77777777" w:rsidR="00853336" w:rsidRPr="000F6836" w:rsidRDefault="00853336" w:rsidP="00853336">
            <w:pPr>
              <w:pStyle w:val="NormalLeft"/>
              <w:rPr>
                <w:lang w:val="en-GB"/>
              </w:rPr>
            </w:pPr>
          </w:p>
          <w:p w14:paraId="69702C8D" w14:textId="77777777" w:rsidR="00853336" w:rsidRPr="000F6836" w:rsidRDefault="00853336" w:rsidP="00853336">
            <w:pPr>
              <w:pStyle w:val="NormalLeft"/>
              <w:rPr>
                <w:lang w:val="en-GB"/>
              </w:rPr>
            </w:pPr>
            <w:r w:rsidRPr="000F6836">
              <w:rPr>
                <w:lang w:val="en-GB"/>
              </w:rPr>
              <w:t>The following closed list shall be used:</w:t>
            </w:r>
          </w:p>
          <w:p w14:paraId="0F6A1A35" w14:textId="77777777" w:rsidR="00853336" w:rsidRPr="000F6836" w:rsidRDefault="00853336" w:rsidP="00853336">
            <w:pPr>
              <w:pStyle w:val="NormalLeft"/>
              <w:rPr>
                <w:lang w:val="en-GB"/>
              </w:rPr>
            </w:pPr>
            <w:r w:rsidRPr="000F6836">
              <w:rPr>
                <w:lang w:val="en-GB"/>
              </w:rPr>
              <w:t>1 — Dominant</w:t>
            </w:r>
          </w:p>
          <w:p w14:paraId="747C15D4" w14:textId="77777777" w:rsidR="00853336" w:rsidRPr="000F6836" w:rsidRDefault="00853336" w:rsidP="00853336">
            <w:pPr>
              <w:pStyle w:val="NormalLeft"/>
              <w:rPr>
                <w:lang w:val="en-GB"/>
              </w:rPr>
            </w:pPr>
            <w:r w:rsidRPr="000F6836">
              <w:rPr>
                <w:lang w:val="en-GB"/>
              </w:rPr>
              <w:t>2 — Significant</w:t>
            </w:r>
          </w:p>
        </w:tc>
      </w:tr>
      <w:tr w:rsidR="00853336" w:rsidRPr="000F6836" w14:paraId="79D8DD63" w14:textId="77777777" w:rsidTr="0017050D">
        <w:tc>
          <w:tcPr>
            <w:tcW w:w="1300" w:type="dxa"/>
            <w:tcBorders>
              <w:top w:val="single" w:sz="2" w:space="0" w:color="auto"/>
              <w:left w:val="single" w:sz="2" w:space="0" w:color="auto"/>
              <w:bottom w:val="single" w:sz="2" w:space="0" w:color="auto"/>
              <w:right w:val="single" w:sz="2" w:space="0" w:color="auto"/>
            </w:tcBorders>
          </w:tcPr>
          <w:p w14:paraId="59427E29" w14:textId="77777777" w:rsidR="00853336" w:rsidRPr="000F6836" w:rsidRDefault="00853336" w:rsidP="00853336">
            <w:pPr>
              <w:pStyle w:val="NormalLeft"/>
              <w:rPr>
                <w:lang w:val="en-GB"/>
              </w:rPr>
            </w:pPr>
            <w:r w:rsidRPr="000F6836">
              <w:rPr>
                <w:lang w:val="en-GB"/>
              </w:rPr>
              <w:t>C0230</w:t>
            </w:r>
          </w:p>
        </w:tc>
        <w:tc>
          <w:tcPr>
            <w:tcW w:w="1950" w:type="dxa"/>
            <w:tcBorders>
              <w:top w:val="single" w:sz="2" w:space="0" w:color="auto"/>
              <w:left w:val="single" w:sz="2" w:space="0" w:color="auto"/>
              <w:bottom w:val="single" w:sz="2" w:space="0" w:color="auto"/>
              <w:right w:val="single" w:sz="2" w:space="0" w:color="auto"/>
            </w:tcBorders>
          </w:tcPr>
          <w:p w14:paraId="66EEC28F" w14:textId="77777777" w:rsidR="00853336" w:rsidRPr="000F6836" w:rsidRDefault="00853336" w:rsidP="00853336">
            <w:pPr>
              <w:pStyle w:val="NormalLeft"/>
              <w:rPr>
                <w:lang w:val="en-GB"/>
              </w:rPr>
            </w:pPr>
            <w:r w:rsidRPr="000F6836">
              <w:rPr>
                <w:lang w:val="en-GB"/>
              </w:rPr>
              <w:t>Proportional share used for the group solvency calculation</w:t>
            </w:r>
          </w:p>
        </w:tc>
        <w:tc>
          <w:tcPr>
            <w:tcW w:w="6036" w:type="dxa"/>
            <w:tcBorders>
              <w:top w:val="single" w:sz="2" w:space="0" w:color="auto"/>
              <w:left w:val="single" w:sz="2" w:space="0" w:color="auto"/>
              <w:bottom w:val="single" w:sz="2" w:space="0" w:color="auto"/>
              <w:right w:val="single" w:sz="2" w:space="0" w:color="auto"/>
            </w:tcBorders>
          </w:tcPr>
          <w:p w14:paraId="70AAD5B7" w14:textId="77777777" w:rsidR="00853336" w:rsidRPr="000F6836" w:rsidRDefault="00853336" w:rsidP="00853336">
            <w:pPr>
              <w:pStyle w:val="NormalLeft"/>
              <w:rPr>
                <w:lang w:val="en-GB"/>
              </w:rPr>
            </w:pPr>
            <w:r w:rsidRPr="000F6836">
              <w:rPr>
                <w:lang w:val="en-GB"/>
              </w:rPr>
              <w:t>Proportional share is the proportion that will be used to calculate the group solvency.</w:t>
            </w:r>
          </w:p>
          <w:p w14:paraId="64D5D1A7" w14:textId="77777777" w:rsidR="00853336" w:rsidRPr="000F6836" w:rsidRDefault="00853336" w:rsidP="00853336">
            <w:pPr>
              <w:pStyle w:val="NormalLeft"/>
              <w:rPr>
                <w:lang w:val="en-GB"/>
              </w:rPr>
            </w:pPr>
            <w:r w:rsidRPr="000F6836">
              <w:rPr>
                <w:lang w:val="en-GB"/>
              </w:rPr>
              <w:t>This cell is not applicable for the ultimate parent undertaking.</w:t>
            </w:r>
          </w:p>
        </w:tc>
      </w:tr>
      <w:tr w:rsidR="00853336" w:rsidRPr="000F6836" w14:paraId="500291D7" w14:textId="77777777" w:rsidTr="0017050D">
        <w:tc>
          <w:tcPr>
            <w:tcW w:w="1300" w:type="dxa"/>
            <w:tcBorders>
              <w:top w:val="single" w:sz="2" w:space="0" w:color="auto"/>
              <w:left w:val="single" w:sz="2" w:space="0" w:color="auto"/>
              <w:bottom w:val="single" w:sz="2" w:space="0" w:color="auto"/>
              <w:right w:val="single" w:sz="2" w:space="0" w:color="auto"/>
            </w:tcBorders>
          </w:tcPr>
          <w:p w14:paraId="0FB22A7C" w14:textId="77777777" w:rsidR="00853336" w:rsidRPr="000F6836" w:rsidRDefault="00853336" w:rsidP="00853336">
            <w:pPr>
              <w:pStyle w:val="NormalCentered"/>
              <w:rPr>
                <w:lang w:val="en-GB"/>
              </w:rPr>
            </w:pPr>
            <w:r w:rsidRPr="000F6836">
              <w:rPr>
                <w:i/>
                <w:lang w:val="en-GB"/>
              </w:rPr>
              <w:t>Inclusion in the scope of Group supervision</w:t>
            </w:r>
          </w:p>
        </w:tc>
        <w:tc>
          <w:tcPr>
            <w:tcW w:w="1950" w:type="dxa"/>
            <w:tcBorders>
              <w:top w:val="single" w:sz="2" w:space="0" w:color="auto"/>
              <w:left w:val="single" w:sz="2" w:space="0" w:color="auto"/>
              <w:bottom w:val="single" w:sz="2" w:space="0" w:color="auto"/>
              <w:right w:val="single" w:sz="2" w:space="0" w:color="auto"/>
            </w:tcBorders>
          </w:tcPr>
          <w:p w14:paraId="411492EA"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4D54F9DE" w14:textId="77777777" w:rsidR="00853336" w:rsidRPr="000F6836" w:rsidRDefault="00853336" w:rsidP="00853336">
            <w:pPr>
              <w:pStyle w:val="NormalCentered"/>
              <w:rPr>
                <w:lang w:val="en-GB"/>
              </w:rPr>
            </w:pPr>
          </w:p>
        </w:tc>
      </w:tr>
      <w:tr w:rsidR="00853336" w:rsidRPr="000F6836" w14:paraId="7B2DFE40" w14:textId="77777777" w:rsidTr="0017050D">
        <w:tc>
          <w:tcPr>
            <w:tcW w:w="1300" w:type="dxa"/>
            <w:tcBorders>
              <w:top w:val="single" w:sz="2" w:space="0" w:color="auto"/>
              <w:left w:val="single" w:sz="2" w:space="0" w:color="auto"/>
              <w:bottom w:val="single" w:sz="2" w:space="0" w:color="auto"/>
              <w:right w:val="single" w:sz="2" w:space="0" w:color="auto"/>
            </w:tcBorders>
          </w:tcPr>
          <w:p w14:paraId="0DA1B6EE" w14:textId="77777777" w:rsidR="00853336" w:rsidRPr="000F6836" w:rsidRDefault="00853336" w:rsidP="00853336">
            <w:pPr>
              <w:pStyle w:val="NormalLeft"/>
              <w:rPr>
                <w:lang w:val="en-GB"/>
              </w:rPr>
            </w:pPr>
            <w:r w:rsidRPr="000F6836">
              <w:rPr>
                <w:lang w:val="en-GB"/>
              </w:rPr>
              <w:t>C0240</w:t>
            </w:r>
          </w:p>
        </w:tc>
        <w:tc>
          <w:tcPr>
            <w:tcW w:w="1950" w:type="dxa"/>
            <w:tcBorders>
              <w:top w:val="single" w:sz="2" w:space="0" w:color="auto"/>
              <w:left w:val="single" w:sz="2" w:space="0" w:color="auto"/>
              <w:bottom w:val="single" w:sz="2" w:space="0" w:color="auto"/>
              <w:right w:val="single" w:sz="2" w:space="0" w:color="auto"/>
            </w:tcBorders>
          </w:tcPr>
          <w:p w14:paraId="0FF3896D" w14:textId="77777777" w:rsidR="00853336" w:rsidRPr="000F6836" w:rsidRDefault="00853336" w:rsidP="00853336">
            <w:pPr>
              <w:pStyle w:val="NormalLeft"/>
              <w:rPr>
                <w:lang w:val="en-GB"/>
              </w:rPr>
            </w:pPr>
            <w:r w:rsidRPr="000F6836">
              <w:rPr>
                <w:lang w:val="en-GB"/>
              </w:rPr>
              <w:t>Inclusion in the scope of group supervision — Yes/No</w:t>
            </w:r>
          </w:p>
        </w:tc>
        <w:tc>
          <w:tcPr>
            <w:tcW w:w="6036" w:type="dxa"/>
            <w:tcBorders>
              <w:top w:val="single" w:sz="2" w:space="0" w:color="auto"/>
              <w:left w:val="single" w:sz="2" w:space="0" w:color="auto"/>
              <w:bottom w:val="single" w:sz="2" w:space="0" w:color="auto"/>
              <w:right w:val="single" w:sz="2" w:space="0" w:color="auto"/>
            </w:tcBorders>
          </w:tcPr>
          <w:p w14:paraId="0CEBE096" w14:textId="77777777" w:rsidR="00853336" w:rsidRPr="000F6836" w:rsidRDefault="00853336" w:rsidP="00853336">
            <w:pPr>
              <w:pStyle w:val="NormalLeft"/>
              <w:rPr>
                <w:lang w:val="en-GB"/>
              </w:rPr>
            </w:pPr>
            <w:r w:rsidRPr="000F6836">
              <w:rPr>
                <w:lang w:val="en-GB"/>
              </w:rP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214(2) is the reason.</w:t>
            </w:r>
          </w:p>
          <w:p w14:paraId="501380A1" w14:textId="77777777" w:rsidR="00853336" w:rsidRPr="000F6836" w:rsidRDefault="00853336" w:rsidP="00853336">
            <w:pPr>
              <w:pStyle w:val="NormalLeft"/>
              <w:rPr>
                <w:lang w:val="en-GB"/>
              </w:rPr>
            </w:pPr>
            <w:r w:rsidRPr="000F6836">
              <w:rPr>
                <w:lang w:val="en-GB"/>
              </w:rPr>
              <w:t>The following closed list shall be used:</w:t>
            </w:r>
          </w:p>
          <w:p w14:paraId="173A8BCA" w14:textId="77777777" w:rsidR="00853336" w:rsidRPr="000F6836" w:rsidRDefault="00853336" w:rsidP="00853336">
            <w:pPr>
              <w:pStyle w:val="NormalLeft"/>
              <w:rPr>
                <w:lang w:val="en-GB"/>
              </w:rPr>
            </w:pPr>
            <w:r w:rsidRPr="000F6836">
              <w:rPr>
                <w:lang w:val="en-GB"/>
              </w:rPr>
              <w:lastRenderedPageBreak/>
              <w:t>1 — Included in the scope</w:t>
            </w:r>
          </w:p>
          <w:p w14:paraId="3C117C0E" w14:textId="77777777" w:rsidR="00853336" w:rsidRPr="000F6836" w:rsidRDefault="00853336" w:rsidP="00853336">
            <w:pPr>
              <w:pStyle w:val="NormalLeft"/>
              <w:rPr>
                <w:lang w:val="en-GB"/>
              </w:rPr>
            </w:pPr>
            <w:r w:rsidRPr="000F6836">
              <w:rPr>
                <w:lang w:val="en-GB"/>
              </w:rPr>
              <w:t>2 — Not included in the scope (article 214 (a)</w:t>
            </w:r>
          </w:p>
          <w:p w14:paraId="05D0FD5B" w14:textId="77777777" w:rsidR="00853336" w:rsidRPr="000F6836" w:rsidRDefault="00853336" w:rsidP="00853336">
            <w:pPr>
              <w:pStyle w:val="NormalLeft"/>
              <w:rPr>
                <w:lang w:val="en-GB"/>
              </w:rPr>
            </w:pPr>
            <w:r w:rsidRPr="000F6836">
              <w:rPr>
                <w:lang w:val="en-GB"/>
              </w:rPr>
              <w:t>3 — Not included in the scope (article 214 (b)</w:t>
            </w:r>
          </w:p>
          <w:p w14:paraId="3D943E7C" w14:textId="77777777" w:rsidR="00853336" w:rsidRPr="000F6836" w:rsidRDefault="00853336" w:rsidP="00853336">
            <w:pPr>
              <w:pStyle w:val="NormalLeft"/>
              <w:rPr>
                <w:lang w:val="en-GB"/>
              </w:rPr>
            </w:pPr>
            <w:r w:rsidRPr="000F6836">
              <w:rPr>
                <w:lang w:val="en-GB"/>
              </w:rPr>
              <w:t>4 — Not included in the scope (article 214 (c)</w:t>
            </w:r>
          </w:p>
        </w:tc>
      </w:tr>
      <w:tr w:rsidR="00853336" w:rsidRPr="000F6836" w14:paraId="2F102430" w14:textId="77777777" w:rsidTr="0017050D">
        <w:tc>
          <w:tcPr>
            <w:tcW w:w="1300" w:type="dxa"/>
            <w:tcBorders>
              <w:top w:val="single" w:sz="2" w:space="0" w:color="auto"/>
              <w:left w:val="single" w:sz="2" w:space="0" w:color="auto"/>
              <w:bottom w:val="single" w:sz="2" w:space="0" w:color="auto"/>
              <w:right w:val="single" w:sz="2" w:space="0" w:color="auto"/>
            </w:tcBorders>
          </w:tcPr>
          <w:p w14:paraId="2E7FC9F9" w14:textId="77777777" w:rsidR="00853336" w:rsidRPr="000F6836" w:rsidRDefault="00853336" w:rsidP="00853336">
            <w:pPr>
              <w:pStyle w:val="NormalLeft"/>
              <w:rPr>
                <w:lang w:val="en-GB"/>
              </w:rPr>
            </w:pPr>
            <w:r w:rsidRPr="000F6836">
              <w:rPr>
                <w:lang w:val="en-GB"/>
              </w:rPr>
              <w:lastRenderedPageBreak/>
              <w:t>C0250</w:t>
            </w:r>
          </w:p>
        </w:tc>
        <w:tc>
          <w:tcPr>
            <w:tcW w:w="1950" w:type="dxa"/>
            <w:tcBorders>
              <w:top w:val="single" w:sz="2" w:space="0" w:color="auto"/>
              <w:left w:val="single" w:sz="2" w:space="0" w:color="auto"/>
              <w:bottom w:val="single" w:sz="2" w:space="0" w:color="auto"/>
              <w:right w:val="single" w:sz="2" w:space="0" w:color="auto"/>
            </w:tcBorders>
          </w:tcPr>
          <w:p w14:paraId="77741E82" w14:textId="77777777" w:rsidR="00853336" w:rsidRPr="000F6836" w:rsidRDefault="00853336" w:rsidP="00853336">
            <w:pPr>
              <w:pStyle w:val="NormalLeft"/>
              <w:rPr>
                <w:lang w:val="en-GB"/>
              </w:rPr>
            </w:pPr>
            <w:r w:rsidRPr="000F6836">
              <w:rPr>
                <w:lang w:val="en-GB"/>
              </w:rPr>
              <w:t>Inclusion in the scope of group supervision — Date of decision if art.214 is applied</w:t>
            </w:r>
          </w:p>
        </w:tc>
        <w:tc>
          <w:tcPr>
            <w:tcW w:w="6036" w:type="dxa"/>
            <w:tcBorders>
              <w:top w:val="single" w:sz="2" w:space="0" w:color="auto"/>
              <w:left w:val="single" w:sz="2" w:space="0" w:color="auto"/>
              <w:bottom w:val="single" w:sz="2" w:space="0" w:color="auto"/>
              <w:right w:val="single" w:sz="2" w:space="0" w:color="auto"/>
            </w:tcBorders>
          </w:tcPr>
          <w:p w14:paraId="3CC36540" w14:textId="77777777" w:rsidR="00853336" w:rsidRPr="000F6836" w:rsidRDefault="00853336" w:rsidP="00853336">
            <w:pPr>
              <w:pStyle w:val="NormalLeft"/>
              <w:rPr>
                <w:lang w:val="en-GB"/>
              </w:rPr>
            </w:pPr>
            <w:r w:rsidRPr="000F6836">
              <w:rPr>
                <w:lang w:val="en-GB"/>
              </w:rPr>
              <w:t>Identify the ISO 8601 (yyyy–mm–dd) code of the date where the decision of exclusion has been taken.</w:t>
            </w:r>
          </w:p>
        </w:tc>
      </w:tr>
      <w:tr w:rsidR="00853336" w:rsidRPr="000F6836" w14:paraId="3A2EF2CF" w14:textId="77777777" w:rsidTr="0017050D">
        <w:tc>
          <w:tcPr>
            <w:tcW w:w="1300" w:type="dxa"/>
            <w:tcBorders>
              <w:top w:val="single" w:sz="2" w:space="0" w:color="auto"/>
              <w:left w:val="single" w:sz="2" w:space="0" w:color="auto"/>
              <w:bottom w:val="single" w:sz="2" w:space="0" w:color="auto"/>
              <w:right w:val="single" w:sz="2" w:space="0" w:color="auto"/>
            </w:tcBorders>
          </w:tcPr>
          <w:p w14:paraId="19491A69" w14:textId="77777777" w:rsidR="00853336" w:rsidRPr="000F6836" w:rsidRDefault="00853336" w:rsidP="00853336">
            <w:pPr>
              <w:pStyle w:val="NormalCentered"/>
              <w:rPr>
                <w:lang w:val="en-GB"/>
              </w:rPr>
            </w:pPr>
            <w:r w:rsidRPr="000F6836">
              <w:rPr>
                <w:i/>
                <w:iCs/>
                <w:lang w:val="en-GB"/>
              </w:rPr>
              <w:t>Group solvency calculation</w:t>
            </w:r>
          </w:p>
        </w:tc>
        <w:tc>
          <w:tcPr>
            <w:tcW w:w="1950" w:type="dxa"/>
            <w:tcBorders>
              <w:top w:val="single" w:sz="2" w:space="0" w:color="auto"/>
              <w:left w:val="single" w:sz="2" w:space="0" w:color="auto"/>
              <w:bottom w:val="single" w:sz="2" w:space="0" w:color="auto"/>
              <w:right w:val="single" w:sz="2" w:space="0" w:color="auto"/>
            </w:tcBorders>
          </w:tcPr>
          <w:p w14:paraId="2486E0DF" w14:textId="77777777" w:rsidR="00853336" w:rsidRPr="000F6836" w:rsidRDefault="00853336" w:rsidP="00853336">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656DA3BA" w14:textId="77777777" w:rsidR="00853336" w:rsidRPr="000F6836" w:rsidRDefault="00853336" w:rsidP="00853336">
            <w:pPr>
              <w:pStyle w:val="NormalCentered"/>
              <w:rPr>
                <w:lang w:val="en-GB"/>
              </w:rPr>
            </w:pPr>
          </w:p>
        </w:tc>
      </w:tr>
      <w:tr w:rsidR="00853336" w:rsidRPr="000F6836" w14:paraId="32B924FD" w14:textId="77777777" w:rsidTr="0017050D">
        <w:tc>
          <w:tcPr>
            <w:tcW w:w="1300" w:type="dxa"/>
            <w:tcBorders>
              <w:top w:val="single" w:sz="2" w:space="0" w:color="auto"/>
              <w:left w:val="single" w:sz="2" w:space="0" w:color="auto"/>
              <w:bottom w:val="single" w:sz="2" w:space="0" w:color="auto"/>
              <w:right w:val="single" w:sz="2" w:space="0" w:color="auto"/>
            </w:tcBorders>
          </w:tcPr>
          <w:p w14:paraId="3625B9AE" w14:textId="77777777" w:rsidR="00853336" w:rsidRPr="000F6836" w:rsidRDefault="00853336" w:rsidP="00853336">
            <w:pPr>
              <w:pStyle w:val="NormalLeft"/>
              <w:rPr>
                <w:lang w:val="en-GB"/>
              </w:rPr>
            </w:pPr>
            <w:r w:rsidRPr="000F6836">
              <w:rPr>
                <w:lang w:val="en-GB"/>
              </w:rPr>
              <w:t>C0260</w:t>
            </w:r>
          </w:p>
        </w:tc>
        <w:tc>
          <w:tcPr>
            <w:tcW w:w="1950" w:type="dxa"/>
            <w:tcBorders>
              <w:top w:val="single" w:sz="2" w:space="0" w:color="auto"/>
              <w:left w:val="single" w:sz="2" w:space="0" w:color="auto"/>
              <w:bottom w:val="single" w:sz="2" w:space="0" w:color="auto"/>
              <w:right w:val="single" w:sz="2" w:space="0" w:color="auto"/>
            </w:tcBorders>
          </w:tcPr>
          <w:p w14:paraId="605110D1" w14:textId="77777777" w:rsidR="00853336" w:rsidRPr="000F6836" w:rsidRDefault="00853336" w:rsidP="00853336">
            <w:pPr>
              <w:pStyle w:val="NormalLeft"/>
              <w:rPr>
                <w:lang w:val="en-GB"/>
              </w:rPr>
            </w:pPr>
            <w:r w:rsidRPr="000F6836">
              <w:rPr>
                <w:lang w:val="en-GB"/>
              </w:rPr>
              <w:t>Method used and under method 1, treatment of the undertaking</w:t>
            </w:r>
          </w:p>
        </w:tc>
        <w:tc>
          <w:tcPr>
            <w:tcW w:w="6036" w:type="dxa"/>
            <w:tcBorders>
              <w:top w:val="single" w:sz="2" w:space="0" w:color="auto"/>
              <w:left w:val="single" w:sz="2" w:space="0" w:color="auto"/>
              <w:bottom w:val="single" w:sz="2" w:space="0" w:color="auto"/>
              <w:right w:val="single" w:sz="2" w:space="0" w:color="auto"/>
            </w:tcBorders>
          </w:tcPr>
          <w:p w14:paraId="20FEFC24" w14:textId="77777777" w:rsidR="00853336" w:rsidRPr="000F6836" w:rsidRDefault="00853336" w:rsidP="00853336">
            <w:pPr>
              <w:pStyle w:val="NormalLeft"/>
              <w:rPr>
                <w:lang w:val="en-GB"/>
              </w:rPr>
            </w:pPr>
            <w:r w:rsidRPr="000F6836">
              <w:rPr>
                <w:lang w:val="en-GB"/>
              </w:rPr>
              <w:t>The item gathers information on the method used for group solvency calculation and the treatment of each undertaking.</w:t>
            </w:r>
          </w:p>
          <w:p w14:paraId="711BBF3A" w14:textId="77777777" w:rsidR="00853336" w:rsidRPr="000F6836" w:rsidRDefault="00853336" w:rsidP="00853336">
            <w:pPr>
              <w:pStyle w:val="NormalLeft"/>
              <w:rPr>
                <w:lang w:val="en-GB"/>
              </w:rPr>
            </w:pPr>
            <w:r w:rsidRPr="000F6836">
              <w:rPr>
                <w:lang w:val="en-GB"/>
              </w:rPr>
              <w:t>The following closed list shall be used:</w:t>
            </w:r>
          </w:p>
          <w:p w14:paraId="5083FF38" w14:textId="77777777" w:rsidR="00853336" w:rsidRPr="000F6836" w:rsidRDefault="00853336" w:rsidP="00853336">
            <w:pPr>
              <w:pStyle w:val="NormalLeft"/>
              <w:rPr>
                <w:lang w:val="en-GB"/>
              </w:rPr>
            </w:pPr>
            <w:r w:rsidRPr="000F6836">
              <w:rPr>
                <w:lang w:val="en-GB"/>
              </w:rPr>
              <w:t>1 — Method 1: Full consolidation</w:t>
            </w:r>
          </w:p>
          <w:p w14:paraId="72E2D797" w14:textId="77777777" w:rsidR="00853336" w:rsidRPr="000F6836" w:rsidRDefault="00853336" w:rsidP="00853336">
            <w:pPr>
              <w:pStyle w:val="NormalLeft"/>
              <w:rPr>
                <w:lang w:val="en-GB"/>
              </w:rPr>
            </w:pPr>
            <w:r w:rsidRPr="000F6836">
              <w:rPr>
                <w:lang w:val="en-GB"/>
              </w:rPr>
              <w:t>2 — Method 1: Proportional consolidation</w:t>
            </w:r>
          </w:p>
          <w:p w14:paraId="0375AA4E" w14:textId="77777777" w:rsidR="00853336" w:rsidRPr="000F6836" w:rsidRDefault="00853336" w:rsidP="00853336">
            <w:pPr>
              <w:pStyle w:val="NormalLeft"/>
              <w:rPr>
                <w:lang w:val="en-GB"/>
              </w:rPr>
            </w:pPr>
            <w:r w:rsidRPr="000F6836">
              <w:rPr>
                <w:lang w:val="en-GB"/>
              </w:rPr>
              <w:t>3 — Method 1: Adjusted equity method</w:t>
            </w:r>
          </w:p>
          <w:p w14:paraId="54131BEC" w14:textId="77777777" w:rsidR="00853336" w:rsidRPr="000F6836" w:rsidRDefault="00853336" w:rsidP="00853336">
            <w:pPr>
              <w:pStyle w:val="NormalLeft"/>
              <w:rPr>
                <w:lang w:val="en-GB"/>
              </w:rPr>
            </w:pPr>
            <w:r w:rsidRPr="000F6836">
              <w:rPr>
                <w:lang w:val="en-GB"/>
              </w:rPr>
              <w:t>4 — Method 1: Sectoral rules</w:t>
            </w:r>
          </w:p>
          <w:p w14:paraId="7C22FF4D" w14:textId="77777777" w:rsidR="00853336" w:rsidRPr="000F6836" w:rsidRDefault="00853336" w:rsidP="00853336">
            <w:pPr>
              <w:pStyle w:val="NormalLeft"/>
              <w:rPr>
                <w:lang w:val="en-GB"/>
              </w:rPr>
            </w:pPr>
            <w:r w:rsidRPr="000F6836">
              <w:rPr>
                <w:lang w:val="en-GB"/>
              </w:rPr>
              <w:t>5 — Method 2: Solvency II</w:t>
            </w:r>
          </w:p>
          <w:p w14:paraId="65A9339E" w14:textId="0ACEBC5D" w:rsidR="00853336" w:rsidRPr="000F6836" w:rsidRDefault="00853336" w:rsidP="00853336">
            <w:pPr>
              <w:pStyle w:val="NormalLeft"/>
              <w:rPr>
                <w:lang w:val="en-GB"/>
              </w:rPr>
            </w:pPr>
            <w:r w:rsidRPr="000F6836">
              <w:rPr>
                <w:lang w:val="en-GB"/>
              </w:rPr>
              <w:t xml:space="preserve">6 — Method 2: </w:t>
            </w:r>
            <w:del w:id="5710" w:author="Author">
              <w:r w:rsidRPr="000F6836" w:rsidDel="00567DF9">
                <w:rPr>
                  <w:lang w:val="en-GB"/>
                </w:rPr>
                <w:delText xml:space="preserve">Other </w:delText>
              </w:r>
            </w:del>
            <w:r w:rsidRPr="000F6836">
              <w:rPr>
                <w:lang w:val="en-GB"/>
              </w:rPr>
              <w:t>sectoral Rules</w:t>
            </w:r>
          </w:p>
          <w:p w14:paraId="272E1DF9" w14:textId="77777777" w:rsidR="00853336" w:rsidRPr="000F6836" w:rsidRDefault="00853336" w:rsidP="00853336">
            <w:pPr>
              <w:pStyle w:val="NormalLeft"/>
              <w:rPr>
                <w:lang w:val="en-GB"/>
              </w:rPr>
            </w:pPr>
            <w:r w:rsidRPr="000F6836">
              <w:rPr>
                <w:lang w:val="en-GB"/>
              </w:rPr>
              <w:t>7 — Method 2: Local rules</w:t>
            </w:r>
          </w:p>
          <w:p w14:paraId="2F40B0AD" w14:textId="77777777" w:rsidR="00853336" w:rsidRPr="000F6836" w:rsidRDefault="00853336" w:rsidP="00853336">
            <w:pPr>
              <w:pStyle w:val="NormalLeft"/>
              <w:rPr>
                <w:lang w:val="en-GB"/>
              </w:rPr>
            </w:pPr>
            <w:r w:rsidRPr="000F6836">
              <w:rPr>
                <w:lang w:val="en-GB"/>
              </w:rPr>
              <w:t>8 — Deduction of the participation in relation to Article 229 of Directive 2009/138/EC</w:t>
            </w:r>
          </w:p>
          <w:p w14:paraId="5FC6A0CE" w14:textId="77777777" w:rsidR="00853336" w:rsidRPr="000F6836" w:rsidRDefault="00853336" w:rsidP="00853336">
            <w:pPr>
              <w:pStyle w:val="NormalLeft"/>
              <w:rPr>
                <w:lang w:val="en-GB"/>
              </w:rPr>
            </w:pPr>
            <w:r w:rsidRPr="000F6836">
              <w:rPr>
                <w:lang w:val="en-GB"/>
              </w:rPr>
              <w:t>9 — No inclusion in the scope of group supervision as defined in article 214 Directive 2009/138/EC</w:t>
            </w:r>
          </w:p>
          <w:p w14:paraId="6213F55F" w14:textId="77777777" w:rsidR="00853336" w:rsidRPr="000F6836" w:rsidRDefault="00853336" w:rsidP="00853336">
            <w:pPr>
              <w:pStyle w:val="NormalLeft"/>
              <w:rPr>
                <w:lang w:val="en-GB"/>
              </w:rPr>
            </w:pPr>
            <w:r w:rsidRPr="000F6836">
              <w:rPr>
                <w:lang w:val="en-GB"/>
              </w:rPr>
              <w:t>10 — Other method</w:t>
            </w:r>
          </w:p>
        </w:tc>
      </w:tr>
      <w:tr w:rsidR="00853336" w:rsidRPr="000F6836" w14:paraId="20148767" w14:textId="77777777" w:rsidTr="0017050D">
        <w:trPr>
          <w:ins w:id="5711" w:author="Author"/>
        </w:trPr>
        <w:tc>
          <w:tcPr>
            <w:tcW w:w="1300" w:type="dxa"/>
            <w:tcBorders>
              <w:top w:val="single" w:sz="2" w:space="0" w:color="auto"/>
              <w:left w:val="single" w:sz="2" w:space="0" w:color="auto"/>
              <w:bottom w:val="single" w:sz="2" w:space="0" w:color="auto"/>
              <w:right w:val="single" w:sz="2" w:space="0" w:color="auto"/>
            </w:tcBorders>
          </w:tcPr>
          <w:p w14:paraId="22E26C78" w14:textId="44ED376F" w:rsidR="00853336" w:rsidRPr="000F6836" w:rsidRDefault="00853336" w:rsidP="00853336">
            <w:pPr>
              <w:pStyle w:val="NormalLeft"/>
              <w:rPr>
                <w:ins w:id="5712" w:author="Author"/>
                <w:lang w:val="en-GB"/>
              </w:rPr>
            </w:pPr>
            <w:ins w:id="5713" w:author="Author">
              <w:r w:rsidRPr="000F6836">
                <w:rPr>
                  <w:lang w:val="en-GB"/>
                </w:rPr>
                <w:t>C0270</w:t>
              </w:r>
            </w:ins>
          </w:p>
        </w:tc>
        <w:tc>
          <w:tcPr>
            <w:tcW w:w="1950" w:type="dxa"/>
            <w:tcBorders>
              <w:top w:val="single" w:sz="2" w:space="0" w:color="auto"/>
              <w:left w:val="single" w:sz="2" w:space="0" w:color="auto"/>
              <w:bottom w:val="single" w:sz="2" w:space="0" w:color="auto"/>
              <w:right w:val="single" w:sz="2" w:space="0" w:color="auto"/>
            </w:tcBorders>
          </w:tcPr>
          <w:p w14:paraId="6367F256" w14:textId="378FA7FD" w:rsidR="00853336" w:rsidRPr="000F6836" w:rsidRDefault="00853336" w:rsidP="00853336">
            <w:pPr>
              <w:pStyle w:val="NormalLeft"/>
              <w:rPr>
                <w:ins w:id="5714" w:author="Author"/>
                <w:lang w:val="en-GB"/>
              </w:rPr>
            </w:pPr>
            <w:ins w:id="5715" w:author="Author">
              <w:r w:rsidRPr="000F6836">
                <w:rPr>
                  <w:lang w:val="en-GB"/>
                </w:rPr>
                <w:t>Covered by internal model for Group SCR calculations</w:t>
              </w:r>
            </w:ins>
          </w:p>
        </w:tc>
        <w:tc>
          <w:tcPr>
            <w:tcW w:w="6036" w:type="dxa"/>
            <w:tcBorders>
              <w:top w:val="single" w:sz="2" w:space="0" w:color="auto"/>
              <w:left w:val="single" w:sz="2" w:space="0" w:color="auto"/>
              <w:bottom w:val="single" w:sz="2" w:space="0" w:color="auto"/>
              <w:right w:val="single" w:sz="2" w:space="0" w:color="auto"/>
            </w:tcBorders>
          </w:tcPr>
          <w:p w14:paraId="11460681" w14:textId="052F0590" w:rsidR="00853336" w:rsidRPr="000F6836" w:rsidRDefault="00853336" w:rsidP="00853336">
            <w:pPr>
              <w:pStyle w:val="NormalLeft"/>
              <w:rPr>
                <w:lang w:val="en-GB"/>
              </w:rPr>
            </w:pPr>
            <w:r w:rsidRPr="000F6836">
              <w:rPr>
                <w:lang w:val="en-GB"/>
              </w:rPr>
              <w:t>1</w:t>
            </w:r>
            <w:r w:rsidR="000273FB" w:rsidRPr="000F6836">
              <w:rPr>
                <w:lang w:val="en-GB"/>
              </w:rPr>
              <w:t xml:space="preserve"> – </w:t>
            </w:r>
            <w:r w:rsidRPr="000F6836">
              <w:rPr>
                <w:lang w:val="en-GB"/>
              </w:rPr>
              <w:t>Yes</w:t>
            </w:r>
          </w:p>
          <w:p w14:paraId="25C8B6AB" w14:textId="29E36543" w:rsidR="00853336" w:rsidRPr="000F6836" w:rsidRDefault="00853336" w:rsidP="00853336">
            <w:pPr>
              <w:pStyle w:val="NormalLeft"/>
              <w:rPr>
                <w:ins w:id="5716" w:author="Author"/>
                <w:lang w:val="en-GB"/>
              </w:rPr>
            </w:pPr>
            <w:r w:rsidRPr="000F6836">
              <w:rPr>
                <w:lang w:val="en-GB"/>
              </w:rPr>
              <w:t>2</w:t>
            </w:r>
            <w:r w:rsidR="000273FB" w:rsidRPr="000F6836">
              <w:rPr>
                <w:lang w:val="en-GB"/>
              </w:rPr>
              <w:t xml:space="preserve"> – </w:t>
            </w:r>
            <w:r w:rsidRPr="000F6836">
              <w:rPr>
                <w:lang w:val="en-GB"/>
              </w:rPr>
              <w:t>No</w:t>
            </w:r>
          </w:p>
        </w:tc>
      </w:tr>
      <w:tr w:rsidR="00853336" w:rsidRPr="000F6836" w14:paraId="73ECFF68" w14:textId="77777777" w:rsidTr="0017050D">
        <w:trPr>
          <w:ins w:id="5717" w:author="Author"/>
        </w:trPr>
        <w:tc>
          <w:tcPr>
            <w:tcW w:w="1300" w:type="dxa"/>
            <w:tcBorders>
              <w:top w:val="single" w:sz="2" w:space="0" w:color="auto"/>
              <w:left w:val="single" w:sz="2" w:space="0" w:color="auto"/>
              <w:bottom w:val="single" w:sz="2" w:space="0" w:color="auto"/>
              <w:right w:val="single" w:sz="2" w:space="0" w:color="auto"/>
            </w:tcBorders>
          </w:tcPr>
          <w:p w14:paraId="2732D360" w14:textId="02ED9F4C" w:rsidR="00853336" w:rsidRPr="000F6836" w:rsidRDefault="00853336" w:rsidP="00853336">
            <w:pPr>
              <w:pStyle w:val="NormalLeft"/>
              <w:rPr>
                <w:ins w:id="5718" w:author="Author"/>
                <w:lang w:val="en-GB"/>
              </w:rPr>
            </w:pPr>
            <w:ins w:id="5719" w:author="Author">
              <w:r w:rsidRPr="000F6836">
                <w:rPr>
                  <w:lang w:val="en-GB"/>
                </w:rPr>
                <w:t>C02</w:t>
              </w:r>
              <w:del w:id="5720" w:author="Author">
                <w:r w:rsidRPr="000F6836" w:rsidDel="00572869">
                  <w:rPr>
                    <w:lang w:val="en-GB"/>
                  </w:rPr>
                  <w:delText>9</w:delText>
                </w:r>
              </w:del>
              <w:r w:rsidR="00572869">
                <w:rPr>
                  <w:lang w:val="en-GB"/>
                </w:rPr>
                <w:t>8</w:t>
              </w:r>
              <w:r w:rsidRPr="000F6836">
                <w:rPr>
                  <w:lang w:val="en-GB"/>
                </w:rPr>
                <w:t>0</w:t>
              </w:r>
            </w:ins>
          </w:p>
        </w:tc>
        <w:tc>
          <w:tcPr>
            <w:tcW w:w="1950" w:type="dxa"/>
            <w:tcBorders>
              <w:top w:val="single" w:sz="2" w:space="0" w:color="auto"/>
              <w:left w:val="single" w:sz="2" w:space="0" w:color="auto"/>
              <w:bottom w:val="single" w:sz="2" w:space="0" w:color="auto"/>
              <w:right w:val="single" w:sz="2" w:space="0" w:color="auto"/>
            </w:tcBorders>
          </w:tcPr>
          <w:p w14:paraId="63E3D40D" w14:textId="51053627" w:rsidR="00853336" w:rsidRPr="000F6836" w:rsidRDefault="00853336" w:rsidP="00853336">
            <w:pPr>
              <w:pStyle w:val="NormalLeft"/>
              <w:rPr>
                <w:ins w:id="5721" w:author="Author"/>
                <w:lang w:val="en-GB"/>
              </w:rPr>
            </w:pPr>
            <w:ins w:id="5722" w:author="Author">
              <w:r w:rsidRPr="000F6836">
                <w:rPr>
                  <w:lang w:val="en-GB"/>
                </w:rPr>
                <w:t>Type of VA being used in the group internal model</w:t>
              </w:r>
            </w:ins>
          </w:p>
        </w:tc>
        <w:tc>
          <w:tcPr>
            <w:tcW w:w="6036" w:type="dxa"/>
            <w:tcBorders>
              <w:top w:val="single" w:sz="2" w:space="0" w:color="auto"/>
              <w:left w:val="single" w:sz="2" w:space="0" w:color="auto"/>
              <w:bottom w:val="single" w:sz="2" w:space="0" w:color="auto"/>
              <w:right w:val="single" w:sz="2" w:space="0" w:color="auto"/>
            </w:tcBorders>
          </w:tcPr>
          <w:p w14:paraId="2588A437" w14:textId="77777777" w:rsidR="003B067B" w:rsidRPr="000F6836" w:rsidRDefault="003B067B" w:rsidP="003B067B">
            <w:pPr>
              <w:pStyle w:val="NormalLeft"/>
              <w:rPr>
                <w:ins w:id="5723" w:author="Author"/>
                <w:rFonts w:eastAsiaTheme="minorHAnsi"/>
                <w:lang w:val="en-GB" w:eastAsia="it-IT"/>
              </w:rPr>
            </w:pPr>
            <w:ins w:id="5724" w:author="Author">
              <w:r w:rsidRPr="000F6836">
                <w:rPr>
                  <w:lang w:val="en-GB"/>
                </w:rPr>
                <w:t>Type of Volatility Adjustment used for the group solvency calculation by undertakings in scope of the group internal model. The following closed list shall be used:</w:t>
              </w:r>
            </w:ins>
          </w:p>
          <w:p w14:paraId="0610AB26" w14:textId="77777777" w:rsidR="003B067B" w:rsidRPr="000F6836" w:rsidRDefault="003B067B" w:rsidP="003B067B">
            <w:pPr>
              <w:pStyle w:val="NormalLeft"/>
              <w:rPr>
                <w:ins w:id="5725" w:author="Author"/>
                <w:lang w:val="en-GB"/>
              </w:rPr>
            </w:pPr>
          </w:p>
          <w:p w14:paraId="48828A20" w14:textId="77777777" w:rsidR="003B067B" w:rsidRPr="000F6836" w:rsidRDefault="003B067B" w:rsidP="003B067B">
            <w:pPr>
              <w:pStyle w:val="NormalLeft"/>
              <w:rPr>
                <w:ins w:id="5726" w:author="Author"/>
                <w:lang w:val="en-GB"/>
              </w:rPr>
            </w:pPr>
            <w:ins w:id="5727" w:author="Author">
              <w:r w:rsidRPr="000F6836">
                <w:rPr>
                  <w:lang w:val="en-GB"/>
                </w:rPr>
                <w:t>1 – None</w:t>
              </w:r>
            </w:ins>
          </w:p>
          <w:p w14:paraId="52F9C5BD" w14:textId="77777777" w:rsidR="003B067B" w:rsidRPr="000F6836" w:rsidRDefault="003B067B" w:rsidP="003B067B">
            <w:pPr>
              <w:pStyle w:val="NormalLeft"/>
              <w:rPr>
                <w:ins w:id="5728" w:author="Author"/>
                <w:lang w:val="en-GB"/>
              </w:rPr>
            </w:pPr>
            <w:ins w:id="5729" w:author="Author">
              <w:r w:rsidRPr="000F6836">
                <w:rPr>
                  <w:lang w:val="en-GB"/>
                </w:rPr>
                <w:t>2 – Constant VA</w:t>
              </w:r>
            </w:ins>
          </w:p>
          <w:p w14:paraId="5323D4E0" w14:textId="77777777" w:rsidR="003B067B" w:rsidRPr="000F6836" w:rsidRDefault="003B067B" w:rsidP="003B067B">
            <w:pPr>
              <w:pStyle w:val="NormalLeft"/>
              <w:rPr>
                <w:ins w:id="5730" w:author="Author"/>
                <w:lang w:val="en-GB"/>
              </w:rPr>
            </w:pPr>
            <w:ins w:id="5731" w:author="Author">
              <w:r w:rsidRPr="000F6836">
                <w:rPr>
                  <w:lang w:val="en-GB"/>
                </w:rPr>
                <w:lastRenderedPageBreak/>
                <w:t>3 – Dynamic VA</w:t>
              </w:r>
            </w:ins>
          </w:p>
          <w:p w14:paraId="20AA80D3" w14:textId="77777777" w:rsidR="003B067B" w:rsidRPr="000F6836" w:rsidRDefault="003B067B" w:rsidP="003B067B">
            <w:pPr>
              <w:rPr>
                <w:ins w:id="5732" w:author="Author"/>
                <w:lang w:val="en-GB"/>
              </w:rPr>
            </w:pPr>
          </w:p>
          <w:p w14:paraId="481CE443" w14:textId="6325D876" w:rsidR="003B067B" w:rsidRPr="000F6836" w:rsidRDefault="00274EA5" w:rsidP="003B067B">
            <w:pPr>
              <w:rPr>
                <w:ins w:id="5733" w:author="Author"/>
                <w:lang w:val="en-GB"/>
              </w:rPr>
            </w:pPr>
            <w:ins w:id="5734" w:author="Author">
              <w:r w:rsidRPr="000F6836">
                <w:rPr>
                  <w:lang w:val="en-GB"/>
                </w:rPr>
                <w:t>If an</w:t>
              </w:r>
              <w:r w:rsidR="003B067B" w:rsidRPr="000F6836">
                <w:rPr>
                  <w:lang w:val="en-GB"/>
                </w:rPr>
                <w:t xml:space="preserve"> internal model is used without VA or the Standard Formula is used for the group solvency calculation then ‘None’ should be selected.</w:t>
              </w:r>
            </w:ins>
          </w:p>
          <w:p w14:paraId="4E94D74D" w14:textId="6014E2D4" w:rsidR="00853336" w:rsidRPr="000F6836" w:rsidDel="003B067B" w:rsidRDefault="00853336" w:rsidP="00853336">
            <w:pPr>
              <w:pStyle w:val="NormalLeft"/>
              <w:rPr>
                <w:ins w:id="5735" w:author="Author"/>
                <w:del w:id="5736" w:author="Author"/>
                <w:lang w:val="en-GB"/>
              </w:rPr>
            </w:pPr>
            <w:ins w:id="5737" w:author="Author">
              <w:del w:id="5738" w:author="Author">
                <w:r w:rsidRPr="000F6836" w:rsidDel="003B067B">
                  <w:rPr>
                    <w:lang w:val="en-GB"/>
                  </w:rPr>
                  <w:delText>The item gathers information on the VA method used by each solo undertaking for the purpose of the group solvency calculation.</w:delText>
                </w:r>
              </w:del>
            </w:ins>
          </w:p>
          <w:p w14:paraId="4050D69B" w14:textId="1C4EC7B1" w:rsidR="00853336" w:rsidRPr="000F6836" w:rsidDel="003B067B" w:rsidRDefault="00853336" w:rsidP="00853336">
            <w:pPr>
              <w:pStyle w:val="NormalLeft"/>
              <w:rPr>
                <w:ins w:id="5739" w:author="Author"/>
                <w:del w:id="5740" w:author="Author"/>
                <w:lang w:val="en-GB"/>
              </w:rPr>
            </w:pPr>
          </w:p>
          <w:p w14:paraId="37477211" w14:textId="2AF8462D" w:rsidR="00853336" w:rsidRPr="000F6836" w:rsidDel="003B067B" w:rsidRDefault="00853336" w:rsidP="00853336">
            <w:pPr>
              <w:pStyle w:val="NormalLeft"/>
              <w:rPr>
                <w:ins w:id="5741" w:author="Author"/>
                <w:del w:id="5742" w:author="Author"/>
                <w:lang w:val="en-GB"/>
              </w:rPr>
            </w:pPr>
            <w:ins w:id="5743" w:author="Author">
              <w:del w:id="5744" w:author="Author">
                <w:r w:rsidRPr="000F6836" w:rsidDel="003B067B">
                  <w:rPr>
                    <w:lang w:val="en-GB"/>
                  </w:rPr>
                  <w:delText>1_None</w:delText>
                </w:r>
              </w:del>
            </w:ins>
          </w:p>
          <w:p w14:paraId="010D89A4" w14:textId="1A3FE98E" w:rsidR="00853336" w:rsidRPr="000F6836" w:rsidDel="003B067B" w:rsidRDefault="00853336" w:rsidP="00853336">
            <w:pPr>
              <w:pStyle w:val="NormalLeft"/>
              <w:rPr>
                <w:ins w:id="5745" w:author="Author"/>
                <w:del w:id="5746" w:author="Author"/>
                <w:lang w:val="en-GB"/>
              </w:rPr>
            </w:pPr>
            <w:ins w:id="5747" w:author="Author">
              <w:del w:id="5748" w:author="Author">
                <w:r w:rsidRPr="000F6836" w:rsidDel="003B067B">
                  <w:rPr>
                    <w:lang w:val="en-GB"/>
                  </w:rPr>
                  <w:delText>2_Constant VA</w:delText>
                </w:r>
              </w:del>
            </w:ins>
          </w:p>
          <w:p w14:paraId="364AF02F" w14:textId="20EFAB3A" w:rsidR="00853336" w:rsidRPr="000F6836" w:rsidRDefault="00853336" w:rsidP="00853336">
            <w:pPr>
              <w:pStyle w:val="NormalLeft"/>
              <w:rPr>
                <w:ins w:id="5749" w:author="Author"/>
                <w:lang w:val="en-GB"/>
              </w:rPr>
            </w:pPr>
            <w:ins w:id="5750" w:author="Author">
              <w:del w:id="5751" w:author="Author">
                <w:r w:rsidRPr="000F6836" w:rsidDel="003B067B">
                  <w:rPr>
                    <w:lang w:val="en-GB"/>
                  </w:rPr>
                  <w:delText>3_Dynamic VA</w:delText>
                </w:r>
              </w:del>
            </w:ins>
          </w:p>
        </w:tc>
      </w:tr>
    </w:tbl>
    <w:p w14:paraId="03CCD1D5" w14:textId="77777777" w:rsidR="00616968" w:rsidRPr="000F6836" w:rsidRDefault="00616968" w:rsidP="00616968">
      <w:pPr>
        <w:rPr>
          <w:lang w:val="en-GB"/>
        </w:rPr>
      </w:pPr>
    </w:p>
    <w:p w14:paraId="639A9CA3" w14:textId="77777777" w:rsidR="00616968" w:rsidRPr="000F6836" w:rsidRDefault="00616968" w:rsidP="00616968">
      <w:pPr>
        <w:pStyle w:val="ManualHeading2"/>
        <w:numPr>
          <w:ilvl w:val="0"/>
          <w:numId w:val="0"/>
        </w:numPr>
        <w:ind w:left="851" w:hanging="851"/>
        <w:rPr>
          <w:lang w:val="en-GB"/>
        </w:rPr>
      </w:pPr>
      <w:r w:rsidRPr="000F6836">
        <w:rPr>
          <w:i/>
          <w:lang w:val="en-GB"/>
        </w:rPr>
        <w:t>S.33.01 — Insurance and reinsurance individual requirements</w:t>
      </w:r>
    </w:p>
    <w:p w14:paraId="3D780543" w14:textId="77777777" w:rsidR="00616968" w:rsidRPr="000F6836" w:rsidRDefault="00616968" w:rsidP="00616968">
      <w:pPr>
        <w:rPr>
          <w:lang w:val="en-GB"/>
        </w:rPr>
      </w:pPr>
      <w:r w:rsidRPr="000F6836">
        <w:rPr>
          <w:i/>
          <w:lang w:val="en-GB"/>
        </w:rPr>
        <w:t>General comments:</w:t>
      </w:r>
    </w:p>
    <w:p w14:paraId="406EB255" w14:textId="77777777" w:rsidR="00616968" w:rsidRPr="000F6836" w:rsidRDefault="00616968" w:rsidP="00616968">
      <w:pPr>
        <w:rPr>
          <w:lang w:val="en-GB"/>
        </w:rPr>
      </w:pPr>
      <w:r w:rsidRPr="000F6836">
        <w:rPr>
          <w:lang w:val="en-GB"/>
        </w:rPr>
        <w:t>This section relates to opening and annual submission of information for groups.</w:t>
      </w:r>
    </w:p>
    <w:p w14:paraId="71BC3C4B"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in the following way:</w:t>
      </w:r>
    </w:p>
    <w:p w14:paraId="5D620C25" w14:textId="77777777" w:rsidR="00616968" w:rsidRPr="000F6836" w:rsidRDefault="00616968" w:rsidP="00616968">
      <w:pPr>
        <w:pStyle w:val="Tiret0"/>
        <w:numPr>
          <w:ilvl w:val="0"/>
          <w:numId w:val="14"/>
        </w:numPr>
        <w:ind w:left="851" w:hanging="851"/>
        <w:rPr>
          <w:lang w:val="en-GB"/>
        </w:rPr>
      </w:pPr>
      <w:r w:rsidRPr="000F6836">
        <w:rPr>
          <w:lang w:val="en-GB"/>
        </w:rPr>
        <w:t>The first part of it (Cells C0060 to C0230) collects the information on all insurance and reinsurance undertakings of the group from EEA and non–EEA countries applying Directive 2009/138/EC reported in accordance with the rules therein</w:t>
      </w:r>
      <w:del w:id="5752" w:author="Author">
        <w:r w:rsidRPr="000F6836">
          <w:rPr>
            <w:lang w:val="en-GB"/>
          </w:rPr>
          <w:delText xml:space="preserve"> when the method 2 as defined in Article 233 of Directive 2009/138/EC or a combination of methods is used</w:delText>
        </w:r>
      </w:del>
      <w:r w:rsidRPr="000F6836">
        <w:rPr>
          <w:lang w:val="en-GB"/>
        </w:rPr>
        <w:t>;</w:t>
      </w:r>
      <w:ins w:id="5753" w:author="Author">
        <w:r w:rsidR="00B102A9" w:rsidRPr="000F6836">
          <w:rPr>
            <w:lang w:val="en-GB"/>
          </w:rPr>
          <w:t xml:space="preserve"> regardless of the method used for the calculation of the group solvency.</w:t>
        </w:r>
      </w:ins>
    </w:p>
    <w:p w14:paraId="1578CDDF" w14:textId="32B61E5A" w:rsidR="00616968" w:rsidRPr="000F6836" w:rsidRDefault="00616968" w:rsidP="00616968">
      <w:pPr>
        <w:pStyle w:val="Tiret0"/>
        <w:numPr>
          <w:ilvl w:val="0"/>
          <w:numId w:val="14"/>
        </w:numPr>
        <w:ind w:left="851" w:hanging="851"/>
        <w:rPr>
          <w:ins w:id="5754" w:author="Author"/>
          <w:lang w:val="en-GB"/>
        </w:rPr>
      </w:pPr>
      <w:r w:rsidRPr="000F6836">
        <w:rPr>
          <w:lang w:val="en-GB"/>
        </w:rPr>
        <w:t>The second part of it (Cells C0240 to C0260) collects information on the local capital requirements, local Minimum Capital Requirements</w:t>
      </w:r>
      <w:ins w:id="5755" w:author="Author">
        <w:r w:rsidR="002350A7" w:rsidRPr="000F6836">
          <w:rPr>
            <w:lang w:val="en-GB"/>
          </w:rPr>
          <w:t>,</w:t>
        </w:r>
        <w:r w:rsidR="00F95B17" w:rsidRPr="000F6836">
          <w:rPr>
            <w:lang w:val="en-GB"/>
          </w:rPr>
          <w:t xml:space="preserve"> </w:t>
        </w:r>
      </w:ins>
      <w:r w:rsidRPr="000F6836">
        <w:rPr>
          <w:lang w:val="en-GB"/>
        </w:rPr>
        <w:t>eligible own funds</w:t>
      </w:r>
      <w:ins w:id="5756" w:author="Author">
        <w:r w:rsidRPr="000F6836">
          <w:rPr>
            <w:lang w:val="en-GB"/>
          </w:rPr>
          <w:t xml:space="preserve"> </w:t>
        </w:r>
      </w:ins>
      <w:r w:rsidRPr="000F6836">
        <w:rPr>
          <w:lang w:val="en-GB"/>
        </w:rPr>
        <w:t xml:space="preserve">of all non–EEA insurance and reinsurance undertakings of the group </w:t>
      </w:r>
      <w:ins w:id="5757" w:author="Author">
        <w:r w:rsidR="002350A7" w:rsidRPr="000F6836">
          <w:rPr>
            <w:lang w:val="en-GB"/>
          </w:rPr>
          <w:t xml:space="preserve">which </w:t>
        </w:r>
      </w:ins>
      <w:r w:rsidRPr="000F6836">
        <w:rPr>
          <w:lang w:val="en-GB"/>
        </w:rPr>
        <w:t xml:space="preserve">shall be reported in accordance with local rules, </w:t>
      </w:r>
      <w:bookmarkStart w:id="5758" w:name="_Hlk63263839"/>
      <w:r w:rsidRPr="000F6836">
        <w:rPr>
          <w:lang w:val="en-GB"/>
        </w:rPr>
        <w:t>regardless of the method used for the calculation of the group solvency</w:t>
      </w:r>
      <w:bookmarkEnd w:id="5758"/>
      <w:r w:rsidRPr="000F6836">
        <w:rPr>
          <w:lang w:val="en-GB"/>
        </w:rPr>
        <w:t>.</w:t>
      </w:r>
    </w:p>
    <w:p w14:paraId="74F7AF49" w14:textId="27F0D6E1" w:rsidR="00567DF9" w:rsidRPr="000F6836" w:rsidRDefault="00567DF9" w:rsidP="00616968">
      <w:pPr>
        <w:pStyle w:val="Tiret0"/>
        <w:numPr>
          <w:ilvl w:val="0"/>
          <w:numId w:val="14"/>
        </w:numPr>
        <w:ind w:left="851" w:hanging="851"/>
        <w:rPr>
          <w:ins w:id="5759" w:author="Author"/>
          <w:lang w:val="en-GB"/>
        </w:rPr>
      </w:pPr>
      <w:ins w:id="5760" w:author="Author">
        <w:r w:rsidRPr="000F6836">
          <w:rPr>
            <w:lang w:val="en-GB"/>
          </w:rPr>
          <w:t>The last cell C0270 collects the information on the solo contribution to the group SCR of all EEA and non EEA insurance</w:t>
        </w:r>
        <w:r w:rsidR="00AE3B44" w:rsidRPr="000F6836">
          <w:rPr>
            <w:lang w:val="en-GB"/>
          </w:rPr>
          <w:t xml:space="preserve"> and reinsurance</w:t>
        </w:r>
        <w:r w:rsidRPr="000F6836">
          <w:rPr>
            <w:lang w:val="en-GB"/>
          </w:rPr>
          <w:t xml:space="preserve"> undertakings</w:t>
        </w:r>
        <w:r w:rsidR="00AD5C9B" w:rsidRPr="000F6836">
          <w:rPr>
            <w:lang w:val="en-GB"/>
          </w:rPr>
          <w:t>.</w:t>
        </w:r>
        <w:r w:rsidRPr="000F6836">
          <w:rPr>
            <w:lang w:val="en-GB"/>
          </w:rPr>
          <w:t xml:space="preserve"> </w:t>
        </w:r>
      </w:ins>
    </w:p>
    <w:p w14:paraId="45E9CC55" w14:textId="59E45EBE" w:rsidR="00B102A9" w:rsidRPr="000F6836" w:rsidRDefault="00B102A9" w:rsidP="00616968">
      <w:pPr>
        <w:pStyle w:val="Tiret0"/>
        <w:numPr>
          <w:ilvl w:val="0"/>
          <w:numId w:val="14"/>
        </w:numPr>
        <w:ind w:left="851" w:hanging="851"/>
        <w:rPr>
          <w:ins w:id="5761" w:author="Author"/>
          <w:lang w:val="en-GB"/>
        </w:rPr>
      </w:pPr>
      <w:ins w:id="5762" w:author="Author">
        <w:r w:rsidRPr="000F6836">
          <w:rPr>
            <w:lang w:val="en-GB"/>
          </w:rPr>
          <w:t xml:space="preserve">The purpose of the data in this template is to provide information to supervisors that improves the assessment of availability of own funds as well as that </w:t>
        </w:r>
        <w:del w:id="5763" w:author="Author">
          <w:r w:rsidRPr="000F6836" w:rsidDel="00F95B17">
            <w:rPr>
              <w:lang w:val="en-GB"/>
            </w:rPr>
            <w:delText>faciliates</w:delText>
          </w:r>
        </w:del>
        <w:r w:rsidR="00F95B17" w:rsidRPr="000F6836">
          <w:rPr>
            <w:lang w:val="en-GB"/>
          </w:rPr>
          <w:t>facilitates</w:t>
        </w:r>
        <w:r w:rsidRPr="000F6836">
          <w:rPr>
            <w:lang w:val="en-GB"/>
          </w:rPr>
          <w:t xml:space="preserve"> assessing the amount of diversification effects.</w:t>
        </w:r>
      </w:ins>
    </w:p>
    <w:p w14:paraId="1FE6F638" w14:textId="77777777" w:rsidR="00B102A9" w:rsidRPr="000F6836" w:rsidRDefault="00B102A9" w:rsidP="00902DCD">
      <w:pPr>
        <w:pStyle w:val="Tiret0"/>
        <w:ind w:firstLine="0"/>
        <w:rPr>
          <w:ins w:id="5764" w:author="Author"/>
          <w:lang w:val="en-GB"/>
        </w:rPr>
      </w:pPr>
    </w:p>
    <w:tbl>
      <w:tblPr>
        <w:tblW w:w="0" w:type="auto"/>
        <w:tblLayout w:type="fixed"/>
        <w:tblLook w:val="0000" w:firstRow="0" w:lastRow="0" w:firstColumn="0" w:lastColumn="0" w:noHBand="0" w:noVBand="0"/>
      </w:tblPr>
      <w:tblGrid>
        <w:gridCol w:w="1393"/>
        <w:gridCol w:w="1764"/>
        <w:gridCol w:w="6129"/>
      </w:tblGrid>
      <w:tr w:rsidR="00616968" w:rsidRPr="000F6836" w14:paraId="243B6879" w14:textId="77777777" w:rsidTr="00915624">
        <w:tc>
          <w:tcPr>
            <w:tcW w:w="1393" w:type="dxa"/>
            <w:tcBorders>
              <w:top w:val="single" w:sz="2" w:space="0" w:color="auto"/>
              <w:left w:val="single" w:sz="2" w:space="0" w:color="auto"/>
              <w:bottom w:val="single" w:sz="2" w:space="0" w:color="auto"/>
              <w:right w:val="single" w:sz="2" w:space="0" w:color="auto"/>
            </w:tcBorders>
          </w:tcPr>
          <w:p w14:paraId="567EA31A" w14:textId="77777777" w:rsidR="00616968" w:rsidRPr="000F6836" w:rsidRDefault="00616968" w:rsidP="0091562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343F409" w14:textId="77777777" w:rsidR="00616968" w:rsidRPr="000F6836" w:rsidRDefault="00616968" w:rsidP="00915624">
            <w:pPr>
              <w:pStyle w:val="NormalCentered"/>
              <w:rPr>
                <w:lang w:val="en-GB"/>
              </w:rPr>
            </w:pPr>
            <w:r w:rsidRPr="000F6836">
              <w:rPr>
                <w:i/>
                <w:iCs/>
                <w:lang w:val="en-GB"/>
              </w:rPr>
              <w:t>ITEM</w:t>
            </w:r>
          </w:p>
        </w:tc>
        <w:tc>
          <w:tcPr>
            <w:tcW w:w="6129" w:type="dxa"/>
            <w:tcBorders>
              <w:top w:val="single" w:sz="2" w:space="0" w:color="auto"/>
              <w:left w:val="single" w:sz="2" w:space="0" w:color="auto"/>
              <w:bottom w:val="single" w:sz="2" w:space="0" w:color="auto"/>
              <w:right w:val="single" w:sz="2" w:space="0" w:color="auto"/>
            </w:tcBorders>
          </w:tcPr>
          <w:p w14:paraId="70F5E41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3C5C3105" w14:textId="77777777" w:rsidTr="00915624">
        <w:tc>
          <w:tcPr>
            <w:tcW w:w="1393" w:type="dxa"/>
            <w:tcBorders>
              <w:top w:val="single" w:sz="2" w:space="0" w:color="auto"/>
              <w:left w:val="single" w:sz="2" w:space="0" w:color="auto"/>
              <w:bottom w:val="single" w:sz="2" w:space="0" w:color="auto"/>
              <w:right w:val="single" w:sz="2" w:space="0" w:color="auto"/>
            </w:tcBorders>
          </w:tcPr>
          <w:p w14:paraId="1623AD05" w14:textId="77777777" w:rsidR="00616968" w:rsidRPr="000F6836" w:rsidRDefault="00616968" w:rsidP="00915624">
            <w:pPr>
              <w:pStyle w:val="NormalLeft"/>
              <w:rPr>
                <w:lang w:val="en-GB"/>
              </w:rPr>
            </w:pPr>
            <w:r w:rsidRPr="000F6836">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71B16218" w14:textId="77777777" w:rsidR="00616968" w:rsidRPr="000F6836" w:rsidRDefault="00616968" w:rsidP="00915624">
            <w:pPr>
              <w:pStyle w:val="NormalLeft"/>
              <w:rPr>
                <w:lang w:val="en-GB"/>
              </w:rPr>
            </w:pPr>
            <w:r w:rsidRPr="000F6836">
              <w:rPr>
                <w:lang w:val="en-GB"/>
              </w:rP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3D0D2549"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01EB7D09" w14:textId="77777777" w:rsidTr="00915624">
        <w:tc>
          <w:tcPr>
            <w:tcW w:w="1393" w:type="dxa"/>
            <w:tcBorders>
              <w:top w:val="single" w:sz="2" w:space="0" w:color="auto"/>
              <w:left w:val="single" w:sz="2" w:space="0" w:color="auto"/>
              <w:bottom w:val="single" w:sz="2" w:space="0" w:color="auto"/>
              <w:right w:val="single" w:sz="2" w:space="0" w:color="auto"/>
            </w:tcBorders>
          </w:tcPr>
          <w:p w14:paraId="37D15BF1" w14:textId="77777777" w:rsidR="00616968" w:rsidRPr="000F6836" w:rsidRDefault="00616968" w:rsidP="00915624">
            <w:pPr>
              <w:pStyle w:val="NormalLeft"/>
              <w:rPr>
                <w:lang w:val="en-GB"/>
              </w:rPr>
            </w:pPr>
            <w:r w:rsidRPr="000F6836">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75C0FF32" w14:textId="77777777" w:rsidR="00616968" w:rsidRPr="000F6836" w:rsidRDefault="00616968" w:rsidP="00915624">
            <w:pPr>
              <w:pStyle w:val="NormalLeft"/>
              <w:rPr>
                <w:lang w:val="en-GB"/>
              </w:rPr>
            </w:pPr>
            <w:r w:rsidRPr="000F6836">
              <w:rPr>
                <w:lang w:val="en-GB"/>
              </w:rP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080B086B" w14:textId="77777777" w:rsidR="00616968" w:rsidRPr="000F6836" w:rsidRDefault="00616968" w:rsidP="00915624">
            <w:pPr>
              <w:pStyle w:val="NormalLeft"/>
              <w:rPr>
                <w:lang w:val="en-GB"/>
              </w:rPr>
            </w:pPr>
            <w:r w:rsidRPr="000F6836">
              <w:rPr>
                <w:lang w:val="en-GB"/>
              </w:rPr>
              <w:t>Identification code by this order of priority:</w:t>
            </w:r>
          </w:p>
          <w:p w14:paraId="2A4EB00A" w14:textId="6DBD0F15" w:rsidR="00616968" w:rsidRPr="002E7CE5" w:rsidRDefault="00616968" w:rsidP="002E7CE5">
            <w:pPr>
              <w:pStyle w:val="Tiret0"/>
              <w:numPr>
                <w:ilvl w:val="0"/>
                <w:numId w:val="14"/>
              </w:numPr>
              <w:ind w:left="851" w:hanging="851"/>
              <w:rPr>
                <w:lang w:val="en-GB"/>
              </w:rPr>
            </w:pPr>
            <w:r w:rsidRPr="002E7CE5">
              <w:rPr>
                <w:lang w:val="en-GB"/>
              </w:rPr>
              <w:t>Legal Entity Identifier (LEI)</w:t>
            </w:r>
            <w:ins w:id="5765" w:author="Author">
              <w:r w:rsidR="002E7CE5" w:rsidRPr="002E7CE5">
                <w:rPr>
                  <w:lang w:val="en-GB"/>
                </w:rPr>
                <w:t xml:space="preserve"> mandatory if existing</w:t>
              </w:r>
            </w:ins>
            <w:r w:rsidRPr="002E7CE5">
              <w:rPr>
                <w:lang w:val="en-GB"/>
              </w:rPr>
              <w:t>;</w:t>
            </w:r>
          </w:p>
          <w:p w14:paraId="27C427D5" w14:textId="08F889B3" w:rsidR="00616968" w:rsidRPr="000F6836" w:rsidRDefault="00616968" w:rsidP="00915624">
            <w:pPr>
              <w:pStyle w:val="Tiret0"/>
              <w:numPr>
                <w:ilvl w:val="0"/>
                <w:numId w:val="14"/>
              </w:numPr>
              <w:ind w:left="851" w:hanging="851"/>
              <w:rPr>
                <w:lang w:val="en-GB"/>
              </w:rPr>
            </w:pPr>
            <w:r w:rsidRPr="000F6836">
              <w:rPr>
                <w:lang w:val="en-GB"/>
              </w:rPr>
              <w:t>Specific code</w:t>
            </w:r>
            <w:ins w:id="5766" w:author="Author">
              <w:r w:rsidR="002E7CE5" w:rsidRPr="000F6836">
                <w:rPr>
                  <w:lang w:val="en-GB"/>
                </w:rPr>
                <w:t xml:space="preserve"> in case of absence of LEI code</w:t>
              </w:r>
              <w:r w:rsidR="00A43401">
                <w:rPr>
                  <w:lang w:val="en-GB"/>
                </w:rPr>
                <w:t>.</w:t>
              </w:r>
            </w:ins>
          </w:p>
          <w:p w14:paraId="2B38D2B3" w14:textId="77777777" w:rsidR="00616968" w:rsidRPr="000F6836" w:rsidRDefault="00616968" w:rsidP="00915624">
            <w:pPr>
              <w:pStyle w:val="NormalLeft"/>
              <w:rPr>
                <w:lang w:val="en-GB"/>
              </w:rPr>
            </w:pPr>
            <w:r w:rsidRPr="000F6836">
              <w:rPr>
                <w:lang w:val="en-GB"/>
              </w:rPr>
              <w:t>Specific code:</w:t>
            </w:r>
          </w:p>
          <w:p w14:paraId="3DF7D8F8" w14:textId="0C92CEF9" w:rsidR="00616968" w:rsidRPr="000F6836" w:rsidRDefault="00616968" w:rsidP="00915624">
            <w:pPr>
              <w:pStyle w:val="Tiret0"/>
              <w:numPr>
                <w:ilvl w:val="0"/>
                <w:numId w:val="14"/>
              </w:numPr>
              <w:ind w:left="851" w:hanging="851"/>
              <w:rPr>
                <w:lang w:val="en-GB"/>
              </w:rPr>
            </w:pPr>
            <w:r w:rsidRPr="000F6836">
              <w:rPr>
                <w:lang w:val="en-GB"/>
              </w:rPr>
              <w:t xml:space="preserve">For </w:t>
            </w:r>
            <w:del w:id="5767"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EEA regulated undertakings</w:t>
            </w:r>
            <w:ins w:id="5768" w:author="Author">
              <w:r w:rsidR="007D2CCB">
                <w:rPr>
                  <w:lang w:val="en-GB"/>
                </w:rPr>
                <w:t xml:space="preserve"> </w:t>
              </w:r>
              <w:r w:rsidR="007D2CCB" w:rsidRPr="000F6836">
                <w:rPr>
                  <w:lang w:val="en-GB"/>
                </w:rPr>
                <w:t xml:space="preserve">other </w:t>
              </w:r>
              <w:r w:rsidR="007D2CCB">
                <w:rPr>
                  <w:lang w:val="en-GB"/>
                </w:rPr>
                <w:t>than insurance and reinsurance undertakings</w:t>
              </w:r>
            </w:ins>
            <w:r w:rsidRPr="000F6836">
              <w:rPr>
                <w:lang w:val="en-GB"/>
              </w:rPr>
              <w:t xml:space="preserve"> within the scope of group supervision: identification code used in the local market, attributed by the undertaking's competent supervisory authority;</w:t>
            </w:r>
          </w:p>
          <w:p w14:paraId="684B87EB"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34AA3CCE"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6BC02BB5" w14:textId="77777777" w:rsidTr="00915624">
        <w:tc>
          <w:tcPr>
            <w:tcW w:w="1393" w:type="dxa"/>
            <w:tcBorders>
              <w:top w:val="single" w:sz="2" w:space="0" w:color="auto"/>
              <w:left w:val="single" w:sz="2" w:space="0" w:color="auto"/>
              <w:bottom w:val="single" w:sz="2" w:space="0" w:color="auto"/>
              <w:right w:val="single" w:sz="2" w:space="0" w:color="auto"/>
            </w:tcBorders>
          </w:tcPr>
          <w:p w14:paraId="42287FB6" w14:textId="77777777" w:rsidR="00616968" w:rsidRPr="000F6836" w:rsidRDefault="00616968" w:rsidP="00915624">
            <w:pPr>
              <w:pStyle w:val="NormalLeft"/>
              <w:rPr>
                <w:lang w:val="en-GB"/>
              </w:rPr>
            </w:pPr>
            <w:r w:rsidRPr="000F6836">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26B840DD" w14:textId="77777777" w:rsidR="00616968" w:rsidRPr="000F6836" w:rsidRDefault="00616968" w:rsidP="00915624">
            <w:pPr>
              <w:pStyle w:val="NormalLeft"/>
              <w:rPr>
                <w:lang w:val="en-GB"/>
              </w:rPr>
            </w:pPr>
            <w:r w:rsidRPr="000F6836">
              <w:rPr>
                <w:lang w:val="en-GB"/>
              </w:rPr>
              <w:t>Type of code of the ID of the undertaking code</w:t>
            </w:r>
          </w:p>
        </w:tc>
        <w:tc>
          <w:tcPr>
            <w:tcW w:w="6129" w:type="dxa"/>
            <w:tcBorders>
              <w:top w:val="single" w:sz="2" w:space="0" w:color="auto"/>
              <w:left w:val="single" w:sz="2" w:space="0" w:color="auto"/>
              <w:bottom w:val="single" w:sz="2" w:space="0" w:color="auto"/>
              <w:right w:val="single" w:sz="2" w:space="0" w:color="auto"/>
            </w:tcBorders>
          </w:tcPr>
          <w:p w14:paraId="059D1D4E"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7779E398" w14:textId="77777777" w:rsidR="00616968" w:rsidRPr="000F6836" w:rsidRDefault="00616968" w:rsidP="00915624">
            <w:pPr>
              <w:pStyle w:val="NormalLeft"/>
              <w:rPr>
                <w:lang w:val="en-GB"/>
              </w:rPr>
            </w:pPr>
            <w:r w:rsidRPr="000F6836">
              <w:rPr>
                <w:lang w:val="en-GB"/>
              </w:rPr>
              <w:t>1 — LEI</w:t>
            </w:r>
          </w:p>
          <w:p w14:paraId="1A1D2925" w14:textId="77777777" w:rsidR="00616968" w:rsidRPr="000F6836" w:rsidRDefault="00616968" w:rsidP="00915624">
            <w:pPr>
              <w:pStyle w:val="NormalLeft"/>
              <w:rPr>
                <w:lang w:val="en-GB"/>
              </w:rPr>
            </w:pPr>
            <w:r w:rsidRPr="000F6836">
              <w:rPr>
                <w:lang w:val="en-GB"/>
              </w:rPr>
              <w:t>2 — Specific code</w:t>
            </w:r>
          </w:p>
        </w:tc>
      </w:tr>
      <w:tr w:rsidR="00616968" w:rsidRPr="000F6836" w14:paraId="2D816313" w14:textId="77777777" w:rsidTr="00915624">
        <w:tc>
          <w:tcPr>
            <w:tcW w:w="1393" w:type="dxa"/>
            <w:tcBorders>
              <w:top w:val="single" w:sz="2" w:space="0" w:color="auto"/>
              <w:left w:val="single" w:sz="2" w:space="0" w:color="auto"/>
              <w:bottom w:val="single" w:sz="2" w:space="0" w:color="auto"/>
              <w:right w:val="single" w:sz="2" w:space="0" w:color="auto"/>
            </w:tcBorders>
          </w:tcPr>
          <w:p w14:paraId="4659B298" w14:textId="77777777" w:rsidR="00616968" w:rsidRPr="000F6836" w:rsidRDefault="00616968" w:rsidP="00915624">
            <w:pPr>
              <w:pStyle w:val="NormalLeft"/>
              <w:rPr>
                <w:lang w:val="en-GB"/>
              </w:rPr>
            </w:pPr>
            <w:r w:rsidRPr="000F6836">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A254429" w14:textId="77777777" w:rsidR="00616968" w:rsidRPr="000F6836" w:rsidRDefault="00616968" w:rsidP="00915624">
            <w:pPr>
              <w:pStyle w:val="NormalLeft"/>
              <w:rPr>
                <w:lang w:val="en-GB"/>
              </w:rPr>
            </w:pPr>
            <w:r w:rsidRPr="000F6836">
              <w:rPr>
                <w:lang w:val="en-GB"/>
              </w:rPr>
              <w:t>Entity Level/RFF or MAP /Remaining Part</w:t>
            </w:r>
          </w:p>
        </w:tc>
        <w:tc>
          <w:tcPr>
            <w:tcW w:w="6129" w:type="dxa"/>
            <w:tcBorders>
              <w:top w:val="single" w:sz="2" w:space="0" w:color="auto"/>
              <w:left w:val="single" w:sz="2" w:space="0" w:color="auto"/>
              <w:bottom w:val="single" w:sz="2" w:space="0" w:color="auto"/>
              <w:right w:val="single" w:sz="2" w:space="0" w:color="auto"/>
            </w:tcBorders>
          </w:tcPr>
          <w:p w14:paraId="02B4DC06" w14:textId="77777777" w:rsidR="00616968" w:rsidRPr="000F6836" w:rsidRDefault="00616968" w:rsidP="00915624">
            <w:pPr>
              <w:pStyle w:val="NormalLeft"/>
              <w:rPr>
                <w:lang w:val="en-GB"/>
              </w:rPr>
            </w:pPr>
            <w:r w:rsidRPr="000F6836">
              <w:rPr>
                <w:lang w:val="en-GB"/>
              </w:rPr>
              <w:t>Identify to which the information is related to. The following closed list shall be used:</w:t>
            </w:r>
          </w:p>
          <w:p w14:paraId="6F6980DC" w14:textId="77777777" w:rsidR="00616968" w:rsidRPr="000F6836" w:rsidRDefault="00616968" w:rsidP="00915624">
            <w:pPr>
              <w:pStyle w:val="NormalLeft"/>
              <w:rPr>
                <w:lang w:val="en-GB"/>
              </w:rPr>
            </w:pPr>
            <w:r w:rsidRPr="000F6836">
              <w:rPr>
                <w:lang w:val="en-GB"/>
              </w:rPr>
              <w:t>1 — Entity level</w:t>
            </w:r>
          </w:p>
          <w:p w14:paraId="3D8157FC" w14:textId="77777777" w:rsidR="00616968" w:rsidRPr="000F6836" w:rsidRDefault="00616968" w:rsidP="00915624">
            <w:pPr>
              <w:pStyle w:val="NormalLeft"/>
              <w:rPr>
                <w:lang w:val="en-GB"/>
              </w:rPr>
            </w:pPr>
            <w:r w:rsidRPr="000F6836">
              <w:rPr>
                <w:lang w:val="en-GB"/>
              </w:rPr>
              <w:t>2 — Material Ring fenced fund or Matching Adjustment Portfolio</w:t>
            </w:r>
          </w:p>
          <w:p w14:paraId="261923DC" w14:textId="77777777" w:rsidR="00616968" w:rsidRPr="000F6836" w:rsidRDefault="00616968" w:rsidP="00915624">
            <w:pPr>
              <w:pStyle w:val="NormalLeft"/>
              <w:rPr>
                <w:lang w:val="en-GB"/>
              </w:rPr>
            </w:pPr>
            <w:r w:rsidRPr="000F6836">
              <w:rPr>
                <w:lang w:val="en-GB"/>
              </w:rPr>
              <w:t>3 — Remaining part</w:t>
            </w:r>
          </w:p>
        </w:tc>
      </w:tr>
      <w:tr w:rsidR="00616968" w:rsidRPr="000F6836" w14:paraId="55534F97" w14:textId="77777777" w:rsidTr="00915624">
        <w:tc>
          <w:tcPr>
            <w:tcW w:w="1393" w:type="dxa"/>
            <w:tcBorders>
              <w:top w:val="single" w:sz="2" w:space="0" w:color="auto"/>
              <w:left w:val="single" w:sz="2" w:space="0" w:color="auto"/>
              <w:bottom w:val="single" w:sz="2" w:space="0" w:color="auto"/>
              <w:right w:val="single" w:sz="2" w:space="0" w:color="auto"/>
            </w:tcBorders>
          </w:tcPr>
          <w:p w14:paraId="57C29390" w14:textId="77777777" w:rsidR="00616968" w:rsidRPr="000F6836" w:rsidRDefault="00616968" w:rsidP="00915624">
            <w:pPr>
              <w:pStyle w:val="NormalLeft"/>
              <w:rPr>
                <w:lang w:val="en-GB"/>
              </w:rPr>
            </w:pPr>
            <w:r w:rsidRPr="000F6836">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EA3D5F9" w14:textId="77777777" w:rsidR="00616968" w:rsidRPr="000F6836" w:rsidRDefault="00616968" w:rsidP="00915624">
            <w:pPr>
              <w:pStyle w:val="NormalLeft"/>
              <w:rPr>
                <w:lang w:val="en-GB"/>
              </w:rPr>
            </w:pPr>
            <w:r w:rsidRPr="000F6836">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4E54A96B" w14:textId="77777777" w:rsidR="00616968" w:rsidRPr="000F6836" w:rsidRDefault="00616968" w:rsidP="00915624">
            <w:pPr>
              <w:pStyle w:val="NormalLeft"/>
              <w:rPr>
                <w:lang w:val="en-GB"/>
              </w:rPr>
            </w:pPr>
            <w:r w:rsidRPr="000F6836">
              <w:rPr>
                <w:lang w:val="en-GB"/>
              </w:rPr>
              <w:t>When C0040 = 2, this is the unique number of each material ring–fenced fund or matching adjustment portfolio as attributed by the group. It shall remain unvarying over time. It shall not be re–used for other funds or portfolios). The number shall be used consistently across all templates, where relevant, to identify the fund/portfolio.</w:t>
            </w:r>
          </w:p>
          <w:p w14:paraId="20F4404B" w14:textId="77777777" w:rsidR="00616968" w:rsidRPr="000F6836" w:rsidRDefault="00616968" w:rsidP="00915624">
            <w:pPr>
              <w:pStyle w:val="NormalLeft"/>
              <w:rPr>
                <w:lang w:val="en-GB"/>
              </w:rPr>
            </w:pPr>
            <w:r w:rsidRPr="000F6836">
              <w:rPr>
                <w:lang w:val="en-GB"/>
              </w:rPr>
              <w:t>When C0040=1 or 3, it shall be reported ‘0’.</w:t>
            </w:r>
          </w:p>
        </w:tc>
      </w:tr>
      <w:tr w:rsidR="00616968" w:rsidRPr="000F6836" w14:paraId="385700A1" w14:textId="77777777" w:rsidTr="00915624">
        <w:tc>
          <w:tcPr>
            <w:tcW w:w="1393" w:type="dxa"/>
            <w:tcBorders>
              <w:top w:val="single" w:sz="2" w:space="0" w:color="auto"/>
              <w:left w:val="single" w:sz="2" w:space="0" w:color="auto"/>
              <w:bottom w:val="single" w:sz="2" w:space="0" w:color="auto"/>
              <w:right w:val="single" w:sz="2" w:space="0" w:color="auto"/>
            </w:tcBorders>
          </w:tcPr>
          <w:p w14:paraId="78214598" w14:textId="3504044B" w:rsidR="00616968" w:rsidRPr="000F6836" w:rsidRDefault="00616968" w:rsidP="008E6E74">
            <w:pPr>
              <w:pStyle w:val="NormalCentered"/>
              <w:rPr>
                <w:lang w:val="en-GB"/>
              </w:rPr>
            </w:pPr>
            <w:r w:rsidRPr="000F6836">
              <w:rPr>
                <w:i/>
                <w:lang w:val="en-GB"/>
              </w:rPr>
              <w:t xml:space="preserve">EEA and non EEA insurance and reinsurance </w:t>
            </w:r>
            <w:r w:rsidRPr="000F6836">
              <w:rPr>
                <w:i/>
                <w:lang w:val="en-GB"/>
              </w:rPr>
              <w:lastRenderedPageBreak/>
              <w:t xml:space="preserve">undertakings (using Solvency II rules) </w:t>
            </w:r>
            <w:del w:id="5769" w:author="Author">
              <w:r w:rsidRPr="000F6836" w:rsidDel="008E6E74">
                <w:rPr>
                  <w:i/>
                  <w:lang w:val="en-GB"/>
                </w:rPr>
                <w:delText>included only via D&amp;A</w:delText>
              </w:r>
            </w:del>
          </w:p>
        </w:tc>
        <w:tc>
          <w:tcPr>
            <w:tcW w:w="1764" w:type="dxa"/>
            <w:tcBorders>
              <w:top w:val="single" w:sz="2" w:space="0" w:color="auto"/>
              <w:left w:val="single" w:sz="2" w:space="0" w:color="auto"/>
              <w:bottom w:val="single" w:sz="2" w:space="0" w:color="auto"/>
              <w:right w:val="single" w:sz="2" w:space="0" w:color="auto"/>
            </w:tcBorders>
          </w:tcPr>
          <w:p w14:paraId="2F77CE15" w14:textId="77777777" w:rsidR="00616968" w:rsidRPr="000F6836"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2229CAD5" w14:textId="77777777" w:rsidR="00616968" w:rsidRPr="000F6836" w:rsidRDefault="00616968" w:rsidP="00915624">
            <w:pPr>
              <w:pStyle w:val="NormalCentered"/>
              <w:rPr>
                <w:lang w:val="en-GB"/>
              </w:rPr>
            </w:pPr>
          </w:p>
        </w:tc>
      </w:tr>
      <w:tr w:rsidR="00616968" w:rsidRPr="000F6836" w14:paraId="1DB75834" w14:textId="77777777" w:rsidTr="00915624">
        <w:tc>
          <w:tcPr>
            <w:tcW w:w="1393" w:type="dxa"/>
            <w:tcBorders>
              <w:top w:val="single" w:sz="2" w:space="0" w:color="auto"/>
              <w:left w:val="single" w:sz="2" w:space="0" w:color="auto"/>
              <w:bottom w:val="single" w:sz="2" w:space="0" w:color="auto"/>
              <w:right w:val="single" w:sz="2" w:space="0" w:color="auto"/>
            </w:tcBorders>
          </w:tcPr>
          <w:p w14:paraId="7CC0039D" w14:textId="77777777" w:rsidR="00616968" w:rsidRPr="000F6836" w:rsidRDefault="00616968" w:rsidP="00915624">
            <w:pPr>
              <w:pStyle w:val="NormalLeft"/>
              <w:rPr>
                <w:lang w:val="en-GB"/>
              </w:rPr>
            </w:pPr>
            <w:r w:rsidRPr="000F6836">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D57AA26" w14:textId="77777777" w:rsidR="00616968" w:rsidRPr="000F6836" w:rsidRDefault="00616968" w:rsidP="00915624">
            <w:pPr>
              <w:pStyle w:val="NormalLeft"/>
              <w:rPr>
                <w:lang w:val="en-GB"/>
              </w:rPr>
            </w:pPr>
            <w:r w:rsidRPr="000F6836">
              <w:rPr>
                <w:lang w:val="en-GB"/>
              </w:rPr>
              <w:t>SCR Market Risk</w:t>
            </w:r>
          </w:p>
        </w:tc>
        <w:tc>
          <w:tcPr>
            <w:tcW w:w="6129" w:type="dxa"/>
            <w:tcBorders>
              <w:top w:val="single" w:sz="2" w:space="0" w:color="auto"/>
              <w:left w:val="single" w:sz="2" w:space="0" w:color="auto"/>
              <w:bottom w:val="single" w:sz="2" w:space="0" w:color="auto"/>
              <w:right w:val="single" w:sz="2" w:space="0" w:color="auto"/>
            </w:tcBorders>
          </w:tcPr>
          <w:p w14:paraId="5727676B" w14:textId="77777777" w:rsidR="00616968" w:rsidRPr="000F6836" w:rsidRDefault="00616968" w:rsidP="00915624">
            <w:pPr>
              <w:pStyle w:val="NormalLeft"/>
              <w:rPr>
                <w:lang w:val="en-GB"/>
              </w:rPr>
            </w:pPr>
            <w:r w:rsidRPr="000F6836">
              <w:rPr>
                <w:lang w:val="en-GB"/>
              </w:rPr>
              <w:t>Individual (gross) SCR Market Risk for each undertaking.</w:t>
            </w:r>
          </w:p>
        </w:tc>
      </w:tr>
      <w:tr w:rsidR="00616968" w:rsidRPr="000F6836" w14:paraId="64F4C1F1" w14:textId="77777777" w:rsidTr="00915624">
        <w:tc>
          <w:tcPr>
            <w:tcW w:w="1393" w:type="dxa"/>
            <w:tcBorders>
              <w:top w:val="single" w:sz="2" w:space="0" w:color="auto"/>
              <w:left w:val="single" w:sz="2" w:space="0" w:color="auto"/>
              <w:bottom w:val="single" w:sz="2" w:space="0" w:color="auto"/>
              <w:right w:val="single" w:sz="2" w:space="0" w:color="auto"/>
            </w:tcBorders>
          </w:tcPr>
          <w:p w14:paraId="1DBF7EB0" w14:textId="77777777" w:rsidR="00616968" w:rsidRPr="000F6836" w:rsidRDefault="00616968" w:rsidP="00915624">
            <w:pPr>
              <w:pStyle w:val="NormalLeft"/>
              <w:rPr>
                <w:lang w:val="en-GB"/>
              </w:rPr>
            </w:pPr>
            <w:r w:rsidRPr="000F6836">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66BD777" w14:textId="77777777" w:rsidR="00616968" w:rsidRPr="000F6836" w:rsidRDefault="00616968" w:rsidP="00915624">
            <w:pPr>
              <w:pStyle w:val="NormalLeft"/>
              <w:rPr>
                <w:lang w:val="en-GB"/>
              </w:rPr>
            </w:pPr>
            <w:r w:rsidRPr="000F6836">
              <w:rPr>
                <w:lang w:val="en-GB"/>
              </w:rPr>
              <w:t>SCR Counterparty Default Risk</w:t>
            </w:r>
          </w:p>
        </w:tc>
        <w:tc>
          <w:tcPr>
            <w:tcW w:w="6129" w:type="dxa"/>
            <w:tcBorders>
              <w:top w:val="single" w:sz="2" w:space="0" w:color="auto"/>
              <w:left w:val="single" w:sz="2" w:space="0" w:color="auto"/>
              <w:bottom w:val="single" w:sz="2" w:space="0" w:color="auto"/>
              <w:right w:val="single" w:sz="2" w:space="0" w:color="auto"/>
            </w:tcBorders>
          </w:tcPr>
          <w:p w14:paraId="0235CC8C" w14:textId="77777777" w:rsidR="00616968" w:rsidRPr="000F6836" w:rsidRDefault="00616968" w:rsidP="00915624">
            <w:pPr>
              <w:pStyle w:val="NormalLeft"/>
              <w:rPr>
                <w:lang w:val="en-GB"/>
              </w:rPr>
            </w:pPr>
            <w:r w:rsidRPr="000F6836">
              <w:rPr>
                <w:lang w:val="en-GB"/>
              </w:rPr>
              <w:t>Individual (gross) SCR Counterparty Default Risk for each undertaking.</w:t>
            </w:r>
          </w:p>
        </w:tc>
      </w:tr>
      <w:tr w:rsidR="00616968" w:rsidRPr="000F6836" w14:paraId="6768DC03" w14:textId="77777777" w:rsidTr="00915624">
        <w:tc>
          <w:tcPr>
            <w:tcW w:w="1393" w:type="dxa"/>
            <w:tcBorders>
              <w:top w:val="single" w:sz="2" w:space="0" w:color="auto"/>
              <w:left w:val="single" w:sz="2" w:space="0" w:color="auto"/>
              <w:bottom w:val="single" w:sz="2" w:space="0" w:color="auto"/>
              <w:right w:val="single" w:sz="2" w:space="0" w:color="auto"/>
            </w:tcBorders>
          </w:tcPr>
          <w:p w14:paraId="1CC12567" w14:textId="77777777" w:rsidR="00616968" w:rsidRPr="000F6836" w:rsidRDefault="00616968" w:rsidP="00915624">
            <w:pPr>
              <w:pStyle w:val="NormalLeft"/>
              <w:rPr>
                <w:lang w:val="en-GB"/>
              </w:rPr>
            </w:pPr>
            <w:r w:rsidRPr="000F6836">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38C4ABA6" w14:textId="77777777" w:rsidR="00616968" w:rsidRPr="000F6836" w:rsidRDefault="00616968" w:rsidP="00915624">
            <w:pPr>
              <w:pStyle w:val="NormalLeft"/>
              <w:rPr>
                <w:lang w:val="en-GB"/>
              </w:rPr>
            </w:pPr>
            <w:r w:rsidRPr="000F6836">
              <w:rPr>
                <w:lang w:val="en-GB"/>
              </w:rPr>
              <w:t>SCR Life Underwriting Risk</w:t>
            </w:r>
          </w:p>
        </w:tc>
        <w:tc>
          <w:tcPr>
            <w:tcW w:w="6129" w:type="dxa"/>
            <w:tcBorders>
              <w:top w:val="single" w:sz="2" w:space="0" w:color="auto"/>
              <w:left w:val="single" w:sz="2" w:space="0" w:color="auto"/>
              <w:bottom w:val="single" w:sz="2" w:space="0" w:color="auto"/>
              <w:right w:val="single" w:sz="2" w:space="0" w:color="auto"/>
            </w:tcBorders>
          </w:tcPr>
          <w:p w14:paraId="6BF9C0DD" w14:textId="77777777" w:rsidR="00616968" w:rsidRPr="000F6836" w:rsidRDefault="00616968" w:rsidP="00915624">
            <w:pPr>
              <w:pStyle w:val="NormalLeft"/>
              <w:rPr>
                <w:lang w:val="en-GB"/>
              </w:rPr>
            </w:pPr>
            <w:r w:rsidRPr="000F6836">
              <w:rPr>
                <w:lang w:val="en-GB"/>
              </w:rPr>
              <w:t>Individual (gross) SCR Life Underwriting Risk for each undertaking.</w:t>
            </w:r>
          </w:p>
        </w:tc>
      </w:tr>
      <w:tr w:rsidR="00616968" w:rsidRPr="000F6836" w14:paraId="30731AFB" w14:textId="77777777" w:rsidTr="00915624">
        <w:tc>
          <w:tcPr>
            <w:tcW w:w="1393" w:type="dxa"/>
            <w:tcBorders>
              <w:top w:val="single" w:sz="2" w:space="0" w:color="auto"/>
              <w:left w:val="single" w:sz="2" w:space="0" w:color="auto"/>
              <w:bottom w:val="single" w:sz="2" w:space="0" w:color="auto"/>
              <w:right w:val="single" w:sz="2" w:space="0" w:color="auto"/>
            </w:tcBorders>
          </w:tcPr>
          <w:p w14:paraId="3CCD5780" w14:textId="77777777" w:rsidR="00616968" w:rsidRPr="000F6836" w:rsidRDefault="00616968" w:rsidP="00915624">
            <w:pPr>
              <w:pStyle w:val="NormalLeft"/>
              <w:rPr>
                <w:lang w:val="en-GB"/>
              </w:rPr>
            </w:pPr>
            <w:r w:rsidRPr="000F6836">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CA29F5F" w14:textId="77777777" w:rsidR="00616968" w:rsidRPr="000F6836" w:rsidRDefault="00616968" w:rsidP="00915624">
            <w:pPr>
              <w:pStyle w:val="NormalLeft"/>
              <w:rPr>
                <w:lang w:val="en-GB"/>
              </w:rPr>
            </w:pPr>
            <w:r w:rsidRPr="000F6836">
              <w:rPr>
                <w:lang w:val="en-GB"/>
              </w:rPr>
              <w:t>SCR Health Underwriting Risk</w:t>
            </w:r>
          </w:p>
        </w:tc>
        <w:tc>
          <w:tcPr>
            <w:tcW w:w="6129" w:type="dxa"/>
            <w:tcBorders>
              <w:top w:val="single" w:sz="2" w:space="0" w:color="auto"/>
              <w:left w:val="single" w:sz="2" w:space="0" w:color="auto"/>
              <w:bottom w:val="single" w:sz="2" w:space="0" w:color="auto"/>
              <w:right w:val="single" w:sz="2" w:space="0" w:color="auto"/>
            </w:tcBorders>
          </w:tcPr>
          <w:p w14:paraId="75C8B921" w14:textId="77777777" w:rsidR="00616968" w:rsidRPr="000F6836" w:rsidRDefault="00616968" w:rsidP="00915624">
            <w:pPr>
              <w:pStyle w:val="NormalLeft"/>
              <w:rPr>
                <w:lang w:val="en-GB"/>
              </w:rPr>
            </w:pPr>
            <w:r w:rsidRPr="000F6836">
              <w:rPr>
                <w:lang w:val="en-GB"/>
              </w:rPr>
              <w:t>Individual (gross) SCR Health Underwriting Risk for each undertaking.</w:t>
            </w:r>
          </w:p>
        </w:tc>
      </w:tr>
      <w:tr w:rsidR="00616968" w:rsidRPr="000F6836" w14:paraId="6152E38E" w14:textId="77777777" w:rsidTr="00915624">
        <w:tc>
          <w:tcPr>
            <w:tcW w:w="1393" w:type="dxa"/>
            <w:tcBorders>
              <w:top w:val="single" w:sz="2" w:space="0" w:color="auto"/>
              <w:left w:val="single" w:sz="2" w:space="0" w:color="auto"/>
              <w:bottom w:val="single" w:sz="2" w:space="0" w:color="auto"/>
              <w:right w:val="single" w:sz="2" w:space="0" w:color="auto"/>
            </w:tcBorders>
          </w:tcPr>
          <w:p w14:paraId="4ADEC98D" w14:textId="77777777" w:rsidR="00616968" w:rsidRPr="000F6836" w:rsidRDefault="00616968" w:rsidP="00915624">
            <w:pPr>
              <w:pStyle w:val="NormalLeft"/>
              <w:rPr>
                <w:lang w:val="en-GB"/>
              </w:rPr>
            </w:pPr>
            <w:r w:rsidRPr="000F6836">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5FE7132B" w14:textId="77777777" w:rsidR="00616968" w:rsidRPr="000F6836" w:rsidRDefault="00616968" w:rsidP="00915624">
            <w:pPr>
              <w:pStyle w:val="NormalLeft"/>
              <w:rPr>
                <w:lang w:val="en-GB"/>
              </w:rPr>
            </w:pPr>
            <w:r w:rsidRPr="000F6836">
              <w:rPr>
                <w:lang w:val="en-GB"/>
              </w:rPr>
              <w:t>SCR Non–life Underwriting Risk</w:t>
            </w:r>
          </w:p>
        </w:tc>
        <w:tc>
          <w:tcPr>
            <w:tcW w:w="6129" w:type="dxa"/>
            <w:tcBorders>
              <w:top w:val="single" w:sz="2" w:space="0" w:color="auto"/>
              <w:left w:val="single" w:sz="2" w:space="0" w:color="auto"/>
              <w:bottom w:val="single" w:sz="2" w:space="0" w:color="auto"/>
              <w:right w:val="single" w:sz="2" w:space="0" w:color="auto"/>
            </w:tcBorders>
          </w:tcPr>
          <w:p w14:paraId="3ED73682" w14:textId="77777777" w:rsidR="00616968" w:rsidRPr="000F6836" w:rsidRDefault="00616968" w:rsidP="00915624">
            <w:pPr>
              <w:pStyle w:val="NormalLeft"/>
              <w:rPr>
                <w:lang w:val="en-GB"/>
              </w:rPr>
            </w:pPr>
            <w:r w:rsidRPr="000F6836">
              <w:rPr>
                <w:lang w:val="en-GB"/>
              </w:rPr>
              <w:t>Individual (gross) SCR Non–life Underwriting Risk for each undertaking.</w:t>
            </w:r>
          </w:p>
        </w:tc>
      </w:tr>
      <w:tr w:rsidR="00616968" w:rsidRPr="000F6836" w14:paraId="1B6A7133" w14:textId="77777777" w:rsidTr="00915624">
        <w:tc>
          <w:tcPr>
            <w:tcW w:w="1393" w:type="dxa"/>
            <w:tcBorders>
              <w:top w:val="single" w:sz="2" w:space="0" w:color="auto"/>
              <w:left w:val="single" w:sz="2" w:space="0" w:color="auto"/>
              <w:bottom w:val="single" w:sz="2" w:space="0" w:color="auto"/>
              <w:right w:val="single" w:sz="2" w:space="0" w:color="auto"/>
            </w:tcBorders>
          </w:tcPr>
          <w:p w14:paraId="43F09F9E" w14:textId="77777777" w:rsidR="00616968" w:rsidRPr="000F6836" w:rsidRDefault="00616968" w:rsidP="00915624">
            <w:pPr>
              <w:pStyle w:val="NormalLeft"/>
              <w:rPr>
                <w:lang w:val="en-GB"/>
              </w:rPr>
            </w:pPr>
            <w:r w:rsidRPr="000F6836">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12852DC" w14:textId="77777777" w:rsidR="00616968" w:rsidRPr="000F6836" w:rsidRDefault="00616968" w:rsidP="00915624">
            <w:pPr>
              <w:pStyle w:val="NormalLeft"/>
              <w:rPr>
                <w:lang w:val="en-GB"/>
              </w:rPr>
            </w:pPr>
            <w:r w:rsidRPr="000F6836">
              <w:rPr>
                <w:lang w:val="en-GB"/>
              </w:rPr>
              <w:t>SCR Operational Risk</w:t>
            </w:r>
          </w:p>
        </w:tc>
        <w:tc>
          <w:tcPr>
            <w:tcW w:w="6129" w:type="dxa"/>
            <w:tcBorders>
              <w:top w:val="single" w:sz="2" w:space="0" w:color="auto"/>
              <w:left w:val="single" w:sz="2" w:space="0" w:color="auto"/>
              <w:bottom w:val="single" w:sz="2" w:space="0" w:color="auto"/>
              <w:right w:val="single" w:sz="2" w:space="0" w:color="auto"/>
            </w:tcBorders>
          </w:tcPr>
          <w:p w14:paraId="02FF68F7" w14:textId="77777777" w:rsidR="00616968" w:rsidRPr="000F6836" w:rsidRDefault="00616968" w:rsidP="00915624">
            <w:pPr>
              <w:pStyle w:val="NormalLeft"/>
              <w:rPr>
                <w:lang w:val="en-GB"/>
              </w:rPr>
            </w:pPr>
            <w:r w:rsidRPr="000F6836">
              <w:rPr>
                <w:lang w:val="en-GB"/>
              </w:rPr>
              <w:t>Individual SCR Operational Risk for each undertaking.</w:t>
            </w:r>
          </w:p>
        </w:tc>
      </w:tr>
      <w:tr w:rsidR="00616968" w:rsidRPr="000F6836" w14:paraId="78E9B497" w14:textId="77777777" w:rsidTr="00915624">
        <w:tc>
          <w:tcPr>
            <w:tcW w:w="1393" w:type="dxa"/>
            <w:tcBorders>
              <w:top w:val="single" w:sz="2" w:space="0" w:color="auto"/>
              <w:left w:val="single" w:sz="2" w:space="0" w:color="auto"/>
              <w:bottom w:val="single" w:sz="2" w:space="0" w:color="auto"/>
              <w:right w:val="single" w:sz="2" w:space="0" w:color="auto"/>
            </w:tcBorders>
          </w:tcPr>
          <w:p w14:paraId="5D85699B" w14:textId="77777777" w:rsidR="00616968" w:rsidRPr="000F6836" w:rsidRDefault="00616968" w:rsidP="00915624">
            <w:pPr>
              <w:pStyle w:val="NormalLeft"/>
              <w:rPr>
                <w:lang w:val="en-GB"/>
              </w:rPr>
            </w:pPr>
            <w:r w:rsidRPr="000F6836">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62315A14" w14:textId="77777777" w:rsidR="00616968" w:rsidRPr="000F6836" w:rsidRDefault="00616968" w:rsidP="00915624">
            <w:pPr>
              <w:pStyle w:val="NormalLeft"/>
              <w:rPr>
                <w:lang w:val="en-GB"/>
              </w:rPr>
            </w:pPr>
            <w:r w:rsidRPr="000F6836">
              <w:rPr>
                <w:lang w:val="en-GB"/>
              </w:rPr>
              <w:t>Individual SCR</w:t>
            </w:r>
          </w:p>
        </w:tc>
        <w:tc>
          <w:tcPr>
            <w:tcW w:w="6129" w:type="dxa"/>
            <w:tcBorders>
              <w:top w:val="single" w:sz="2" w:space="0" w:color="auto"/>
              <w:left w:val="single" w:sz="2" w:space="0" w:color="auto"/>
              <w:bottom w:val="single" w:sz="2" w:space="0" w:color="auto"/>
              <w:right w:val="single" w:sz="2" w:space="0" w:color="auto"/>
            </w:tcBorders>
          </w:tcPr>
          <w:p w14:paraId="1A598FAE" w14:textId="77777777" w:rsidR="00616968" w:rsidRPr="000F6836" w:rsidRDefault="00616968" w:rsidP="00915624">
            <w:pPr>
              <w:pStyle w:val="NormalLeft"/>
              <w:rPr>
                <w:lang w:val="en-GB"/>
              </w:rPr>
            </w:pPr>
            <w:r w:rsidRPr="000F6836">
              <w:rPr>
                <w:lang w:val="en-GB"/>
              </w:rPr>
              <w:t>Individual SCR for each undertaking (including any capital add–on).</w:t>
            </w:r>
          </w:p>
        </w:tc>
      </w:tr>
      <w:tr w:rsidR="00616968" w:rsidRPr="000F6836" w14:paraId="08AE5615" w14:textId="77777777" w:rsidTr="00915624">
        <w:tc>
          <w:tcPr>
            <w:tcW w:w="1393" w:type="dxa"/>
            <w:tcBorders>
              <w:top w:val="single" w:sz="2" w:space="0" w:color="auto"/>
              <w:left w:val="single" w:sz="2" w:space="0" w:color="auto"/>
              <w:bottom w:val="single" w:sz="2" w:space="0" w:color="auto"/>
              <w:right w:val="single" w:sz="2" w:space="0" w:color="auto"/>
            </w:tcBorders>
          </w:tcPr>
          <w:p w14:paraId="38C1EF67" w14:textId="77777777" w:rsidR="00616968" w:rsidRPr="000F6836" w:rsidRDefault="00616968" w:rsidP="00915624">
            <w:pPr>
              <w:pStyle w:val="NormalLeft"/>
              <w:rPr>
                <w:lang w:val="en-GB"/>
              </w:rPr>
            </w:pPr>
            <w:r w:rsidRPr="000F6836">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030A27A6" w14:textId="77777777" w:rsidR="00616968" w:rsidRPr="000F6836" w:rsidRDefault="00616968" w:rsidP="00915624">
            <w:pPr>
              <w:pStyle w:val="NormalLeft"/>
              <w:rPr>
                <w:lang w:val="en-GB"/>
              </w:rPr>
            </w:pPr>
            <w:r w:rsidRPr="000F6836">
              <w:rPr>
                <w:lang w:val="en-GB"/>
              </w:rPr>
              <w:t>Individual MCR</w:t>
            </w:r>
          </w:p>
        </w:tc>
        <w:tc>
          <w:tcPr>
            <w:tcW w:w="6129" w:type="dxa"/>
            <w:tcBorders>
              <w:top w:val="single" w:sz="2" w:space="0" w:color="auto"/>
              <w:left w:val="single" w:sz="2" w:space="0" w:color="auto"/>
              <w:bottom w:val="single" w:sz="2" w:space="0" w:color="auto"/>
              <w:right w:val="single" w:sz="2" w:space="0" w:color="auto"/>
            </w:tcBorders>
          </w:tcPr>
          <w:p w14:paraId="379FCDFE" w14:textId="77777777" w:rsidR="00616968" w:rsidRPr="000F6836" w:rsidRDefault="00616968" w:rsidP="00915624">
            <w:pPr>
              <w:pStyle w:val="NormalLeft"/>
              <w:rPr>
                <w:lang w:val="en-GB"/>
              </w:rPr>
            </w:pPr>
            <w:r w:rsidRPr="000F6836">
              <w:rPr>
                <w:lang w:val="en-GB"/>
              </w:rPr>
              <w:t>Individual MCR for each undertaking.</w:t>
            </w:r>
          </w:p>
        </w:tc>
      </w:tr>
      <w:tr w:rsidR="00616968" w:rsidRPr="000F6836" w14:paraId="7DE5B07D" w14:textId="77777777" w:rsidTr="00915624">
        <w:tc>
          <w:tcPr>
            <w:tcW w:w="1393" w:type="dxa"/>
            <w:tcBorders>
              <w:top w:val="single" w:sz="2" w:space="0" w:color="auto"/>
              <w:left w:val="single" w:sz="2" w:space="0" w:color="auto"/>
              <w:bottom w:val="single" w:sz="2" w:space="0" w:color="auto"/>
              <w:right w:val="single" w:sz="2" w:space="0" w:color="auto"/>
            </w:tcBorders>
          </w:tcPr>
          <w:p w14:paraId="23290EB7" w14:textId="77777777" w:rsidR="00616968" w:rsidRPr="000F6836" w:rsidRDefault="00616968" w:rsidP="00915624">
            <w:pPr>
              <w:pStyle w:val="NormalLeft"/>
              <w:rPr>
                <w:lang w:val="en-GB"/>
              </w:rPr>
            </w:pPr>
            <w:r w:rsidRPr="000F6836">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92646F6" w14:textId="77777777" w:rsidR="00616968" w:rsidRPr="000F6836" w:rsidRDefault="00616968" w:rsidP="00915624">
            <w:pPr>
              <w:pStyle w:val="NormalLeft"/>
              <w:rPr>
                <w:lang w:val="en-GB"/>
              </w:rPr>
            </w:pPr>
            <w:r w:rsidRPr="000F6836">
              <w:rPr>
                <w:lang w:val="en-GB"/>
              </w:rPr>
              <w:t>Eligible Individual Own Funds to cover the SCR</w:t>
            </w:r>
          </w:p>
        </w:tc>
        <w:tc>
          <w:tcPr>
            <w:tcW w:w="6129" w:type="dxa"/>
            <w:tcBorders>
              <w:top w:val="single" w:sz="2" w:space="0" w:color="auto"/>
              <w:left w:val="single" w:sz="2" w:space="0" w:color="auto"/>
              <w:bottom w:val="single" w:sz="2" w:space="0" w:color="auto"/>
              <w:right w:val="single" w:sz="2" w:space="0" w:color="auto"/>
            </w:tcBorders>
          </w:tcPr>
          <w:p w14:paraId="4C7D4C51" w14:textId="77777777" w:rsidR="00616968" w:rsidRPr="000F6836" w:rsidRDefault="00616968" w:rsidP="00915624">
            <w:pPr>
              <w:pStyle w:val="NormalLeft"/>
              <w:rPr>
                <w:lang w:val="en-GB"/>
              </w:rPr>
            </w:pPr>
            <w:r w:rsidRPr="000F6836">
              <w:rPr>
                <w:lang w:val="en-GB"/>
              </w:rPr>
              <w:t>Eligible Individual Own Funds to cover the SCR. Total own funds are to be reported in this item. No restrictions on availability for the group apply.</w:t>
            </w:r>
          </w:p>
        </w:tc>
      </w:tr>
      <w:tr w:rsidR="00616968" w:rsidRPr="000F6836" w14:paraId="11B136B1" w14:textId="77777777" w:rsidTr="00915624">
        <w:tc>
          <w:tcPr>
            <w:tcW w:w="1393" w:type="dxa"/>
            <w:tcBorders>
              <w:top w:val="single" w:sz="2" w:space="0" w:color="auto"/>
              <w:left w:val="single" w:sz="2" w:space="0" w:color="auto"/>
              <w:bottom w:val="single" w:sz="2" w:space="0" w:color="auto"/>
              <w:right w:val="single" w:sz="2" w:space="0" w:color="auto"/>
            </w:tcBorders>
          </w:tcPr>
          <w:p w14:paraId="6FB0AF48" w14:textId="77777777" w:rsidR="00616968" w:rsidRPr="000F6836" w:rsidRDefault="00616968" w:rsidP="00915624">
            <w:pPr>
              <w:pStyle w:val="NormalLeft"/>
              <w:rPr>
                <w:lang w:val="en-GB"/>
              </w:rPr>
            </w:pPr>
            <w:r w:rsidRPr="000F6836">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841515E" w14:textId="77777777" w:rsidR="00616968" w:rsidRPr="000F6836" w:rsidRDefault="00616968" w:rsidP="00915624">
            <w:pPr>
              <w:pStyle w:val="NormalLeft"/>
              <w:rPr>
                <w:lang w:val="en-GB"/>
              </w:rPr>
            </w:pPr>
            <w:r w:rsidRPr="000F6836">
              <w:rPr>
                <w:lang w:val="en-GB"/>
              </w:rPr>
              <w:t>Use of undertaking specific parameters</w:t>
            </w:r>
          </w:p>
        </w:tc>
        <w:tc>
          <w:tcPr>
            <w:tcW w:w="6129" w:type="dxa"/>
            <w:tcBorders>
              <w:top w:val="single" w:sz="2" w:space="0" w:color="auto"/>
              <w:left w:val="single" w:sz="2" w:space="0" w:color="auto"/>
              <w:bottom w:val="single" w:sz="2" w:space="0" w:color="auto"/>
              <w:right w:val="single" w:sz="2" w:space="0" w:color="auto"/>
            </w:tcBorders>
          </w:tcPr>
          <w:p w14:paraId="2CDB78DD" w14:textId="77777777" w:rsidR="00616968" w:rsidRPr="000F6836" w:rsidRDefault="00616968" w:rsidP="00915624">
            <w:pPr>
              <w:pStyle w:val="NormalLeft"/>
              <w:rPr>
                <w:lang w:val="en-GB"/>
              </w:rPr>
            </w:pPr>
            <w:r w:rsidRPr="000F6836">
              <w:rPr>
                <w:lang w:val="en-GB"/>
              </w:rPr>
              <w:t>When an undertaking uses undertaking specific parameters for calculating individual SCR, report the area(s) for which these parameters are used. The following closed list shall be used:</w:t>
            </w:r>
          </w:p>
          <w:p w14:paraId="7AB87778" w14:textId="77777777" w:rsidR="00616968" w:rsidRPr="000F6836" w:rsidRDefault="00616968" w:rsidP="00915624">
            <w:pPr>
              <w:pStyle w:val="NormalLeft"/>
              <w:rPr>
                <w:lang w:val="en-GB"/>
              </w:rPr>
            </w:pPr>
            <w:r w:rsidRPr="000F6836">
              <w:rPr>
                <w:lang w:val="en-GB"/>
              </w:rPr>
              <w:t>1 — Life underwriting risk / revision risk</w:t>
            </w:r>
          </w:p>
          <w:p w14:paraId="11CC37D9" w14:textId="77777777" w:rsidR="00616968" w:rsidRPr="000F6836" w:rsidRDefault="00616968" w:rsidP="00915624">
            <w:pPr>
              <w:pStyle w:val="NormalLeft"/>
              <w:rPr>
                <w:lang w:val="en-GB"/>
              </w:rPr>
            </w:pPr>
            <w:r w:rsidRPr="000F6836">
              <w:rPr>
                <w:lang w:val="en-GB"/>
              </w:rPr>
              <w:t>2 — Health SLT underwriting risk / revision risk</w:t>
            </w:r>
          </w:p>
          <w:p w14:paraId="6287400B" w14:textId="77777777" w:rsidR="00616968" w:rsidRPr="000F6836" w:rsidRDefault="00616968" w:rsidP="00915624">
            <w:pPr>
              <w:pStyle w:val="NormalLeft"/>
              <w:rPr>
                <w:lang w:val="en-GB"/>
              </w:rPr>
            </w:pPr>
            <w:r w:rsidRPr="000F6836">
              <w:rPr>
                <w:lang w:val="en-GB"/>
              </w:rPr>
              <w:t>3 — Health NSLT premium and reserve risk,</w:t>
            </w:r>
          </w:p>
          <w:p w14:paraId="79B0D962" w14:textId="77777777" w:rsidR="00616968" w:rsidRPr="000F6836" w:rsidRDefault="00616968" w:rsidP="00915624">
            <w:pPr>
              <w:pStyle w:val="NormalLeft"/>
              <w:rPr>
                <w:lang w:val="en-GB"/>
              </w:rPr>
            </w:pPr>
            <w:r w:rsidRPr="000F6836">
              <w:rPr>
                <w:lang w:val="en-GB"/>
              </w:rPr>
              <w:t>4 — Non Life premium and reserve risk,</w:t>
            </w:r>
          </w:p>
          <w:p w14:paraId="10907A51" w14:textId="77777777" w:rsidR="00616968" w:rsidRPr="000F6836" w:rsidRDefault="00616968" w:rsidP="00915624">
            <w:pPr>
              <w:pStyle w:val="NormalLeft"/>
              <w:rPr>
                <w:lang w:val="en-GB"/>
              </w:rPr>
            </w:pPr>
            <w:r w:rsidRPr="000F6836">
              <w:rPr>
                <w:lang w:val="en-GB"/>
              </w:rPr>
              <w:lastRenderedPageBreak/>
              <w:t>Include as many options as needed, separated by a ‘,’.</w:t>
            </w:r>
          </w:p>
        </w:tc>
      </w:tr>
      <w:tr w:rsidR="00616968" w:rsidRPr="000F6836" w14:paraId="40D9DDA9" w14:textId="77777777" w:rsidTr="00915624">
        <w:tc>
          <w:tcPr>
            <w:tcW w:w="1393" w:type="dxa"/>
            <w:tcBorders>
              <w:top w:val="single" w:sz="2" w:space="0" w:color="auto"/>
              <w:left w:val="single" w:sz="2" w:space="0" w:color="auto"/>
              <w:bottom w:val="single" w:sz="2" w:space="0" w:color="auto"/>
              <w:right w:val="single" w:sz="2" w:space="0" w:color="auto"/>
            </w:tcBorders>
          </w:tcPr>
          <w:p w14:paraId="568BDFCB" w14:textId="77777777" w:rsidR="00616968" w:rsidRPr="000F6836" w:rsidRDefault="00616968" w:rsidP="00915624">
            <w:pPr>
              <w:pStyle w:val="NormalLeft"/>
              <w:rPr>
                <w:lang w:val="en-GB"/>
              </w:rPr>
            </w:pPr>
            <w:r w:rsidRPr="000F6836">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4F155120" w14:textId="77777777" w:rsidR="00616968" w:rsidRPr="000F6836" w:rsidRDefault="00616968" w:rsidP="00915624">
            <w:pPr>
              <w:pStyle w:val="NormalLeft"/>
              <w:rPr>
                <w:lang w:val="en-GB"/>
              </w:rPr>
            </w:pPr>
            <w:r w:rsidRPr="000F6836">
              <w:rPr>
                <w:lang w:val="en-GB"/>
              </w:rPr>
              <w:t>Use of simplifications</w:t>
            </w:r>
          </w:p>
        </w:tc>
        <w:tc>
          <w:tcPr>
            <w:tcW w:w="6129" w:type="dxa"/>
            <w:tcBorders>
              <w:top w:val="single" w:sz="2" w:space="0" w:color="auto"/>
              <w:left w:val="single" w:sz="2" w:space="0" w:color="auto"/>
              <w:bottom w:val="single" w:sz="2" w:space="0" w:color="auto"/>
              <w:right w:val="single" w:sz="2" w:space="0" w:color="auto"/>
            </w:tcBorders>
          </w:tcPr>
          <w:p w14:paraId="7FD6256B" w14:textId="77777777" w:rsidR="00616968" w:rsidRPr="000F6836" w:rsidRDefault="00616968" w:rsidP="00915624">
            <w:pPr>
              <w:pStyle w:val="NormalLeft"/>
              <w:rPr>
                <w:lang w:val="en-GB"/>
              </w:rPr>
            </w:pPr>
            <w:r w:rsidRPr="000F6836">
              <w:rPr>
                <w:lang w:val="en-GB"/>
              </w:rPr>
              <w:t>When an undertaking uses simplifications for calculating individual SCR, report the area(s) for which these simplifications are used. The following closed list shall be used:</w:t>
            </w:r>
          </w:p>
          <w:p w14:paraId="5566702F" w14:textId="77777777" w:rsidR="00616968" w:rsidRPr="000F6836" w:rsidRDefault="00616968" w:rsidP="00915624">
            <w:pPr>
              <w:pStyle w:val="NormalLeft"/>
              <w:rPr>
                <w:lang w:val="en-GB"/>
              </w:rPr>
            </w:pPr>
            <w:r w:rsidRPr="000F6836">
              <w:rPr>
                <w:lang w:val="en-GB"/>
              </w:rPr>
              <w:t>1 — Market risk / spread risk (bonds and loans)</w:t>
            </w:r>
          </w:p>
          <w:p w14:paraId="55EA8DB8" w14:textId="77777777" w:rsidR="00616968" w:rsidRPr="000F6836" w:rsidRDefault="00616968" w:rsidP="00915624">
            <w:pPr>
              <w:pStyle w:val="NormalLeft"/>
              <w:rPr>
                <w:lang w:val="en-GB"/>
              </w:rPr>
            </w:pPr>
            <w:r w:rsidRPr="000F6836">
              <w:rPr>
                <w:lang w:val="en-GB"/>
              </w:rPr>
              <w:t>2 — Market risk / interest rate risk (captives)</w:t>
            </w:r>
          </w:p>
          <w:p w14:paraId="224BB319" w14:textId="77777777" w:rsidR="00616968" w:rsidRPr="000F6836" w:rsidRDefault="00616968" w:rsidP="00915624">
            <w:pPr>
              <w:pStyle w:val="NormalLeft"/>
              <w:rPr>
                <w:lang w:val="en-GB"/>
              </w:rPr>
            </w:pPr>
            <w:r w:rsidRPr="000F6836">
              <w:rPr>
                <w:lang w:val="en-GB"/>
              </w:rPr>
              <w:t>3 — Market risk / spread risk (bonds and loans) (captives)</w:t>
            </w:r>
          </w:p>
          <w:p w14:paraId="4D228519" w14:textId="77777777" w:rsidR="00616968" w:rsidRPr="000F6836" w:rsidRDefault="00616968" w:rsidP="00915624">
            <w:pPr>
              <w:pStyle w:val="NormalLeft"/>
              <w:rPr>
                <w:lang w:val="en-GB"/>
              </w:rPr>
            </w:pPr>
            <w:r w:rsidRPr="000F6836">
              <w:rPr>
                <w:lang w:val="en-GB"/>
              </w:rPr>
              <w:t>4 — Market risk / market risk concentration (captives)</w:t>
            </w:r>
          </w:p>
          <w:p w14:paraId="4058E0B5" w14:textId="77777777" w:rsidR="00616968" w:rsidRPr="000F6836" w:rsidRDefault="00616968" w:rsidP="00915624">
            <w:pPr>
              <w:pStyle w:val="NormalLeft"/>
              <w:rPr>
                <w:lang w:val="en-GB"/>
              </w:rPr>
            </w:pPr>
            <w:r w:rsidRPr="000F6836">
              <w:rPr>
                <w:lang w:val="en-GB"/>
              </w:rPr>
              <w:t>5 — Counterparty default risk</w:t>
            </w:r>
          </w:p>
          <w:p w14:paraId="2CB14451" w14:textId="77777777" w:rsidR="00616968" w:rsidRPr="000F6836" w:rsidRDefault="00616968" w:rsidP="00915624">
            <w:pPr>
              <w:pStyle w:val="NormalLeft"/>
              <w:rPr>
                <w:lang w:val="en-GB"/>
              </w:rPr>
            </w:pPr>
            <w:r w:rsidRPr="000F6836">
              <w:rPr>
                <w:lang w:val="en-GB"/>
              </w:rPr>
              <w:t>6 — Life underwriting risk / mortality risk</w:t>
            </w:r>
          </w:p>
          <w:p w14:paraId="2796929F" w14:textId="77777777" w:rsidR="00616968" w:rsidRPr="000F6836" w:rsidRDefault="00616968" w:rsidP="00915624">
            <w:pPr>
              <w:pStyle w:val="NormalLeft"/>
              <w:rPr>
                <w:lang w:val="en-GB"/>
              </w:rPr>
            </w:pPr>
            <w:r w:rsidRPr="000F6836">
              <w:rPr>
                <w:lang w:val="en-GB"/>
              </w:rPr>
              <w:t>7 — Life underwriting risk / longevity risk</w:t>
            </w:r>
          </w:p>
          <w:p w14:paraId="5683A445" w14:textId="77777777" w:rsidR="00616968" w:rsidRPr="000F6836" w:rsidRDefault="00616968" w:rsidP="00915624">
            <w:pPr>
              <w:pStyle w:val="NormalLeft"/>
              <w:rPr>
                <w:lang w:val="en-GB"/>
              </w:rPr>
            </w:pPr>
            <w:r w:rsidRPr="000F6836">
              <w:rPr>
                <w:lang w:val="en-GB"/>
              </w:rPr>
              <w:t>8 — Life underwriting risk / disability–morbidity risk</w:t>
            </w:r>
          </w:p>
          <w:p w14:paraId="1341C1FC" w14:textId="77777777" w:rsidR="00616968" w:rsidRPr="000F6836" w:rsidRDefault="00616968" w:rsidP="00915624">
            <w:pPr>
              <w:pStyle w:val="NormalLeft"/>
              <w:rPr>
                <w:lang w:val="en-GB"/>
              </w:rPr>
            </w:pPr>
            <w:r w:rsidRPr="000F6836">
              <w:rPr>
                <w:lang w:val="en-GB"/>
              </w:rPr>
              <w:t>9 — Life underwriting risk / lapse risk</w:t>
            </w:r>
          </w:p>
          <w:p w14:paraId="5CBBAEFF" w14:textId="77777777" w:rsidR="00616968" w:rsidRPr="000F6836" w:rsidRDefault="00616968" w:rsidP="00915624">
            <w:pPr>
              <w:pStyle w:val="NormalLeft"/>
              <w:rPr>
                <w:lang w:val="en-GB"/>
              </w:rPr>
            </w:pPr>
            <w:r w:rsidRPr="000F6836">
              <w:rPr>
                <w:lang w:val="en-GB"/>
              </w:rPr>
              <w:t>10 — Life underwriting risk / life expense risk</w:t>
            </w:r>
          </w:p>
          <w:p w14:paraId="27354D4C" w14:textId="77777777" w:rsidR="00616968" w:rsidRPr="000F6836" w:rsidRDefault="00616968" w:rsidP="00915624">
            <w:pPr>
              <w:pStyle w:val="NormalLeft"/>
              <w:rPr>
                <w:lang w:val="en-GB"/>
              </w:rPr>
            </w:pPr>
            <w:r w:rsidRPr="000F6836">
              <w:rPr>
                <w:lang w:val="en-GB"/>
              </w:rPr>
              <w:t>11 — Life underwriting risk / life catastrophe risk</w:t>
            </w:r>
          </w:p>
          <w:p w14:paraId="42E31C39" w14:textId="77777777" w:rsidR="00616968" w:rsidRPr="000F6836" w:rsidRDefault="00616968" w:rsidP="00915624">
            <w:pPr>
              <w:pStyle w:val="NormalLeft"/>
              <w:rPr>
                <w:lang w:val="en-GB"/>
              </w:rPr>
            </w:pPr>
            <w:r w:rsidRPr="000F6836">
              <w:rPr>
                <w:lang w:val="en-GB"/>
              </w:rPr>
              <w:t>12 — Health underwriting risk / mortality risk</w:t>
            </w:r>
          </w:p>
          <w:p w14:paraId="1DBE98B7" w14:textId="77777777" w:rsidR="00616968" w:rsidRPr="000F6836" w:rsidRDefault="00616968" w:rsidP="00915624">
            <w:pPr>
              <w:pStyle w:val="NormalLeft"/>
              <w:rPr>
                <w:lang w:val="en-GB"/>
              </w:rPr>
            </w:pPr>
            <w:r w:rsidRPr="000F6836">
              <w:rPr>
                <w:lang w:val="en-GB"/>
              </w:rPr>
              <w:t>13 — Health underwriting risk / longevity risk</w:t>
            </w:r>
          </w:p>
          <w:p w14:paraId="33F56E70" w14:textId="77777777" w:rsidR="00616968" w:rsidRPr="000F6836" w:rsidRDefault="00616968" w:rsidP="00915624">
            <w:pPr>
              <w:pStyle w:val="NormalLeft"/>
              <w:rPr>
                <w:lang w:val="en-GB"/>
              </w:rPr>
            </w:pPr>
            <w:r w:rsidRPr="000F6836">
              <w:rPr>
                <w:lang w:val="en-GB"/>
              </w:rPr>
              <w:t>14 — Health underwriting risk / disability–morbidity risk (medical expense)</w:t>
            </w:r>
          </w:p>
          <w:p w14:paraId="699A7CE0" w14:textId="77777777" w:rsidR="00616968" w:rsidRPr="000F6836" w:rsidRDefault="00616968" w:rsidP="00915624">
            <w:pPr>
              <w:pStyle w:val="NormalLeft"/>
              <w:rPr>
                <w:lang w:val="en-GB"/>
              </w:rPr>
            </w:pPr>
            <w:r w:rsidRPr="000F6836">
              <w:rPr>
                <w:lang w:val="en-GB"/>
              </w:rPr>
              <w:t>15 — Health underwriting risk / disability–morbidity risk (income protection)</w:t>
            </w:r>
          </w:p>
          <w:p w14:paraId="66B5946F" w14:textId="77777777" w:rsidR="00616968" w:rsidRPr="000F6836" w:rsidRDefault="00616968" w:rsidP="00915624">
            <w:pPr>
              <w:pStyle w:val="NormalLeft"/>
              <w:rPr>
                <w:lang w:val="en-GB"/>
              </w:rPr>
            </w:pPr>
            <w:r w:rsidRPr="000F6836">
              <w:rPr>
                <w:lang w:val="en-GB"/>
              </w:rPr>
              <w:t>16 — Health SLT underwriting risk / lapse risk</w:t>
            </w:r>
          </w:p>
          <w:p w14:paraId="5F0C5837" w14:textId="77777777" w:rsidR="00616968" w:rsidRPr="000F6836" w:rsidRDefault="00616968" w:rsidP="00915624">
            <w:pPr>
              <w:pStyle w:val="NormalLeft"/>
              <w:rPr>
                <w:lang w:val="en-GB"/>
              </w:rPr>
            </w:pPr>
            <w:r w:rsidRPr="000F6836">
              <w:rPr>
                <w:lang w:val="en-GB"/>
              </w:rPr>
              <w:t>17 — Health underwriting risk / life expense risk</w:t>
            </w:r>
          </w:p>
          <w:p w14:paraId="77A1136A" w14:textId="77777777" w:rsidR="00616968" w:rsidRPr="000F6836" w:rsidRDefault="00616968" w:rsidP="00915624">
            <w:pPr>
              <w:pStyle w:val="NormalLeft"/>
              <w:rPr>
                <w:lang w:val="en-GB"/>
              </w:rPr>
            </w:pPr>
            <w:r w:rsidRPr="000F6836">
              <w:rPr>
                <w:lang w:val="en-GB"/>
              </w:rPr>
              <w:t>18 — Non–Life underwriting risk / premium and reserve risk (captives)</w:t>
            </w:r>
          </w:p>
          <w:p w14:paraId="7972B6C0" w14:textId="77777777" w:rsidR="00616968" w:rsidRPr="000F6836" w:rsidRDefault="00616968" w:rsidP="00915624">
            <w:pPr>
              <w:pStyle w:val="NormalLeft"/>
              <w:rPr>
                <w:lang w:val="en-GB"/>
              </w:rPr>
            </w:pPr>
            <w:r w:rsidRPr="000F6836">
              <w:rPr>
                <w:lang w:val="en-GB"/>
              </w:rPr>
              <w:t>Include as many options as needed, separated by a ‘,’.</w:t>
            </w:r>
          </w:p>
        </w:tc>
      </w:tr>
      <w:tr w:rsidR="00616968" w:rsidRPr="000F6836" w14:paraId="6BF44592" w14:textId="77777777" w:rsidTr="00915624">
        <w:tc>
          <w:tcPr>
            <w:tcW w:w="1393" w:type="dxa"/>
            <w:tcBorders>
              <w:top w:val="single" w:sz="2" w:space="0" w:color="auto"/>
              <w:left w:val="single" w:sz="2" w:space="0" w:color="auto"/>
              <w:bottom w:val="single" w:sz="2" w:space="0" w:color="auto"/>
              <w:right w:val="single" w:sz="2" w:space="0" w:color="auto"/>
            </w:tcBorders>
          </w:tcPr>
          <w:p w14:paraId="01196441" w14:textId="77777777" w:rsidR="00616968" w:rsidRPr="000F6836" w:rsidRDefault="00616968" w:rsidP="00915624">
            <w:pPr>
              <w:pStyle w:val="NormalLeft"/>
              <w:rPr>
                <w:lang w:val="en-GB"/>
              </w:rPr>
            </w:pPr>
            <w:r w:rsidRPr="000F6836">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4627CC82" w14:textId="77777777" w:rsidR="00616968" w:rsidRPr="000F6836" w:rsidRDefault="00616968" w:rsidP="00915624">
            <w:pPr>
              <w:pStyle w:val="NormalLeft"/>
              <w:rPr>
                <w:lang w:val="en-GB"/>
              </w:rPr>
            </w:pPr>
            <w:r w:rsidRPr="000F6836">
              <w:rPr>
                <w:lang w:val="en-GB"/>
              </w:rPr>
              <w:t>Use of Partial Internal Model</w:t>
            </w:r>
          </w:p>
        </w:tc>
        <w:tc>
          <w:tcPr>
            <w:tcW w:w="6129" w:type="dxa"/>
            <w:tcBorders>
              <w:top w:val="single" w:sz="2" w:space="0" w:color="auto"/>
              <w:left w:val="single" w:sz="2" w:space="0" w:color="auto"/>
              <w:bottom w:val="single" w:sz="2" w:space="0" w:color="auto"/>
              <w:right w:val="single" w:sz="2" w:space="0" w:color="auto"/>
            </w:tcBorders>
          </w:tcPr>
          <w:p w14:paraId="7FDD6839" w14:textId="77777777" w:rsidR="00616968" w:rsidRPr="000F6836" w:rsidRDefault="00616968" w:rsidP="00915624">
            <w:pPr>
              <w:pStyle w:val="NormalLeft"/>
              <w:rPr>
                <w:lang w:val="en-GB"/>
              </w:rPr>
            </w:pPr>
            <w:r w:rsidRPr="000F6836">
              <w:rPr>
                <w:lang w:val="en-GB"/>
              </w:rPr>
              <w:t>When an undertaking uses a partial internal model(s) for calculating individual SCR, report the area(s) for which this/these are used.</w:t>
            </w:r>
          </w:p>
        </w:tc>
      </w:tr>
      <w:tr w:rsidR="00616968" w:rsidRPr="000F6836" w14:paraId="33B2EFC8" w14:textId="77777777" w:rsidTr="00915624">
        <w:tc>
          <w:tcPr>
            <w:tcW w:w="1393" w:type="dxa"/>
            <w:tcBorders>
              <w:top w:val="single" w:sz="2" w:space="0" w:color="auto"/>
              <w:left w:val="single" w:sz="2" w:space="0" w:color="auto"/>
              <w:bottom w:val="single" w:sz="2" w:space="0" w:color="auto"/>
              <w:right w:val="single" w:sz="2" w:space="0" w:color="auto"/>
            </w:tcBorders>
          </w:tcPr>
          <w:p w14:paraId="151DDD6A" w14:textId="77777777" w:rsidR="00616968" w:rsidRPr="000F6836" w:rsidRDefault="00616968" w:rsidP="00915624">
            <w:pPr>
              <w:pStyle w:val="NormalLeft"/>
              <w:rPr>
                <w:lang w:val="en-GB"/>
              </w:rPr>
            </w:pPr>
            <w:r w:rsidRPr="000F6836">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5C3EA39" w14:textId="77777777" w:rsidR="00616968" w:rsidRPr="000F6836" w:rsidRDefault="00616968" w:rsidP="00915624">
            <w:pPr>
              <w:pStyle w:val="NormalLeft"/>
              <w:rPr>
                <w:lang w:val="en-GB"/>
              </w:rPr>
            </w:pPr>
            <w:r w:rsidRPr="000F6836">
              <w:rPr>
                <w:lang w:val="en-GB"/>
              </w:rPr>
              <w:t>Group or individual internal model</w:t>
            </w:r>
          </w:p>
        </w:tc>
        <w:tc>
          <w:tcPr>
            <w:tcW w:w="6129" w:type="dxa"/>
            <w:tcBorders>
              <w:top w:val="single" w:sz="2" w:space="0" w:color="auto"/>
              <w:left w:val="single" w:sz="2" w:space="0" w:color="auto"/>
              <w:bottom w:val="single" w:sz="2" w:space="0" w:color="auto"/>
              <w:right w:val="single" w:sz="2" w:space="0" w:color="auto"/>
            </w:tcBorders>
          </w:tcPr>
          <w:p w14:paraId="37FD67D2" w14:textId="77777777" w:rsidR="00616968" w:rsidRPr="000F6836" w:rsidRDefault="00616968" w:rsidP="00915624">
            <w:pPr>
              <w:pStyle w:val="NormalLeft"/>
              <w:rPr>
                <w:lang w:val="en-GB"/>
              </w:rPr>
            </w:pPr>
            <w:r w:rsidRPr="000F6836">
              <w:rPr>
                <w:lang w:val="en-GB"/>
              </w:rPr>
              <w:t>When an undertaking uses a full internal model for calculating individual SCR, it has to be stated whether this regards a individual internal model or group internal model. The following close list shall be used:</w:t>
            </w:r>
          </w:p>
          <w:p w14:paraId="0F84B856" w14:textId="77777777" w:rsidR="00616968" w:rsidRPr="000F6836" w:rsidRDefault="00616968" w:rsidP="00915624">
            <w:pPr>
              <w:pStyle w:val="NormalLeft"/>
              <w:rPr>
                <w:lang w:val="en-GB"/>
              </w:rPr>
            </w:pPr>
            <w:r w:rsidRPr="000F6836">
              <w:rPr>
                <w:lang w:val="en-GB"/>
              </w:rPr>
              <w:t>1 — Individual Internal Model</w:t>
            </w:r>
          </w:p>
          <w:p w14:paraId="71A074EF" w14:textId="77777777" w:rsidR="00616968" w:rsidRPr="000F6836" w:rsidRDefault="00616968" w:rsidP="00915624">
            <w:pPr>
              <w:pStyle w:val="NormalLeft"/>
              <w:rPr>
                <w:lang w:val="en-GB"/>
              </w:rPr>
            </w:pPr>
            <w:r w:rsidRPr="000F6836">
              <w:rPr>
                <w:lang w:val="en-GB"/>
              </w:rPr>
              <w:t>2 — Group Internal Model</w:t>
            </w:r>
          </w:p>
        </w:tc>
      </w:tr>
      <w:tr w:rsidR="00616968" w:rsidRPr="000F6836" w14:paraId="55B596C9" w14:textId="77777777" w:rsidTr="00915624">
        <w:tc>
          <w:tcPr>
            <w:tcW w:w="1393" w:type="dxa"/>
            <w:tcBorders>
              <w:top w:val="single" w:sz="2" w:space="0" w:color="auto"/>
              <w:left w:val="single" w:sz="2" w:space="0" w:color="auto"/>
              <w:bottom w:val="single" w:sz="2" w:space="0" w:color="auto"/>
              <w:right w:val="single" w:sz="2" w:space="0" w:color="auto"/>
            </w:tcBorders>
          </w:tcPr>
          <w:p w14:paraId="72A5A857" w14:textId="77777777" w:rsidR="00616968" w:rsidRPr="000F6836" w:rsidRDefault="00616968" w:rsidP="00915624">
            <w:pPr>
              <w:pStyle w:val="NormalLeft"/>
              <w:rPr>
                <w:lang w:val="en-GB"/>
              </w:rPr>
            </w:pPr>
            <w:r w:rsidRPr="000F6836">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83805E5" w14:textId="77777777" w:rsidR="00616968" w:rsidRPr="000F6836" w:rsidRDefault="00616968" w:rsidP="00915624">
            <w:pPr>
              <w:pStyle w:val="NormalLeft"/>
              <w:rPr>
                <w:lang w:val="en-GB"/>
              </w:rPr>
            </w:pPr>
            <w:r w:rsidRPr="000F6836">
              <w:rPr>
                <w:lang w:val="en-GB"/>
              </w:rPr>
              <w:t>Date of initial approval of IM</w:t>
            </w:r>
          </w:p>
        </w:tc>
        <w:tc>
          <w:tcPr>
            <w:tcW w:w="6129" w:type="dxa"/>
            <w:tcBorders>
              <w:top w:val="single" w:sz="2" w:space="0" w:color="auto"/>
              <w:left w:val="single" w:sz="2" w:space="0" w:color="auto"/>
              <w:bottom w:val="single" w:sz="2" w:space="0" w:color="auto"/>
              <w:right w:val="single" w:sz="2" w:space="0" w:color="auto"/>
            </w:tcBorders>
          </w:tcPr>
          <w:p w14:paraId="7846F86E" w14:textId="77777777" w:rsidR="00616968" w:rsidRPr="000F6836" w:rsidRDefault="00616968" w:rsidP="00915624">
            <w:pPr>
              <w:pStyle w:val="NormalLeft"/>
              <w:rPr>
                <w:lang w:val="en-GB"/>
              </w:rPr>
            </w:pPr>
            <w:r w:rsidRPr="000F6836">
              <w:rPr>
                <w:lang w:val="en-GB"/>
              </w:rPr>
              <w:t>In case a group or individual internal model is approved by individual supervisor, identify the ISO 8601 (yyyy–mm–dd) code of the date of this approval.</w:t>
            </w:r>
          </w:p>
        </w:tc>
      </w:tr>
      <w:tr w:rsidR="00616968" w:rsidRPr="000F6836" w14:paraId="21053D4F" w14:textId="77777777" w:rsidTr="00915624">
        <w:tc>
          <w:tcPr>
            <w:tcW w:w="1393" w:type="dxa"/>
            <w:tcBorders>
              <w:top w:val="single" w:sz="2" w:space="0" w:color="auto"/>
              <w:left w:val="single" w:sz="2" w:space="0" w:color="auto"/>
              <w:bottom w:val="single" w:sz="2" w:space="0" w:color="auto"/>
              <w:right w:val="single" w:sz="2" w:space="0" w:color="auto"/>
            </w:tcBorders>
          </w:tcPr>
          <w:p w14:paraId="32667C8E" w14:textId="77777777" w:rsidR="00616968" w:rsidRPr="000F6836" w:rsidRDefault="00616968" w:rsidP="00915624">
            <w:pPr>
              <w:pStyle w:val="NormalLeft"/>
              <w:rPr>
                <w:lang w:val="en-GB"/>
              </w:rPr>
            </w:pPr>
            <w:r w:rsidRPr="000F6836">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0C51DC4" w14:textId="77777777" w:rsidR="00616968" w:rsidRPr="000F6836" w:rsidRDefault="00616968" w:rsidP="00915624">
            <w:pPr>
              <w:pStyle w:val="NormalLeft"/>
              <w:rPr>
                <w:lang w:val="en-GB"/>
              </w:rPr>
            </w:pPr>
            <w:r w:rsidRPr="000F6836">
              <w:rPr>
                <w:lang w:val="en-GB"/>
              </w:rPr>
              <w:t>Date of approval of latest major change of IM</w:t>
            </w:r>
          </w:p>
        </w:tc>
        <w:tc>
          <w:tcPr>
            <w:tcW w:w="6129" w:type="dxa"/>
            <w:tcBorders>
              <w:top w:val="single" w:sz="2" w:space="0" w:color="auto"/>
              <w:left w:val="single" w:sz="2" w:space="0" w:color="auto"/>
              <w:bottom w:val="single" w:sz="2" w:space="0" w:color="auto"/>
              <w:right w:val="single" w:sz="2" w:space="0" w:color="auto"/>
            </w:tcBorders>
          </w:tcPr>
          <w:p w14:paraId="4513BB4C" w14:textId="77777777" w:rsidR="00616968" w:rsidRPr="000F6836" w:rsidRDefault="00616968" w:rsidP="00915624">
            <w:pPr>
              <w:pStyle w:val="NormalLeft"/>
              <w:rPr>
                <w:lang w:val="en-GB"/>
              </w:rPr>
            </w:pPr>
            <w:r w:rsidRPr="000F6836">
              <w:rPr>
                <w:lang w:val="en-GB"/>
              </w:rPr>
              <w:t>In case a major change of group or individual internal model is approved by individual supervisor (article115), identify the ISO 8601 (yyyy–mm–dd) code of the date of this approval.</w:t>
            </w:r>
          </w:p>
        </w:tc>
      </w:tr>
      <w:tr w:rsidR="00616968" w:rsidRPr="000F6836" w14:paraId="0DAD279D" w14:textId="77777777" w:rsidTr="00915624">
        <w:tc>
          <w:tcPr>
            <w:tcW w:w="1393" w:type="dxa"/>
            <w:tcBorders>
              <w:top w:val="single" w:sz="2" w:space="0" w:color="auto"/>
              <w:left w:val="single" w:sz="2" w:space="0" w:color="auto"/>
              <w:bottom w:val="single" w:sz="2" w:space="0" w:color="auto"/>
              <w:right w:val="single" w:sz="2" w:space="0" w:color="auto"/>
            </w:tcBorders>
          </w:tcPr>
          <w:p w14:paraId="610DCC59" w14:textId="77777777" w:rsidR="00616968" w:rsidRPr="000F6836" w:rsidRDefault="00616968" w:rsidP="00915624">
            <w:pPr>
              <w:pStyle w:val="NormalLeft"/>
              <w:rPr>
                <w:lang w:val="en-GB"/>
              </w:rPr>
            </w:pPr>
            <w:r w:rsidRPr="000F6836">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69656B90" w14:textId="77777777" w:rsidR="00616968" w:rsidRPr="000F6836" w:rsidRDefault="00616968" w:rsidP="00915624">
            <w:pPr>
              <w:pStyle w:val="NormalLeft"/>
              <w:rPr>
                <w:lang w:val="en-GB"/>
              </w:rPr>
            </w:pPr>
            <w:r w:rsidRPr="000F6836">
              <w:rPr>
                <w:lang w:val="en-GB"/>
              </w:rPr>
              <w:t>Date of decision of capital add–on</w:t>
            </w:r>
          </w:p>
        </w:tc>
        <w:tc>
          <w:tcPr>
            <w:tcW w:w="6129" w:type="dxa"/>
            <w:tcBorders>
              <w:top w:val="single" w:sz="2" w:space="0" w:color="auto"/>
              <w:left w:val="single" w:sz="2" w:space="0" w:color="auto"/>
              <w:bottom w:val="single" w:sz="2" w:space="0" w:color="auto"/>
              <w:right w:val="single" w:sz="2" w:space="0" w:color="auto"/>
            </w:tcBorders>
          </w:tcPr>
          <w:p w14:paraId="72DC6F77" w14:textId="77777777" w:rsidR="00616968" w:rsidRPr="000F6836" w:rsidRDefault="00616968" w:rsidP="00915624">
            <w:pPr>
              <w:pStyle w:val="NormalLeft"/>
              <w:rPr>
                <w:lang w:val="en-GB"/>
              </w:rPr>
            </w:pPr>
            <w:r w:rsidRPr="000F6836">
              <w:rPr>
                <w:lang w:val="en-GB"/>
              </w:rPr>
              <w:t>In case a capital add–on applies to any of the undertakings listed here (article 37 of Directive 2009/138/EC), identify the ISO 8601 (yyyy–mm–dd) code of the date of the decision.</w:t>
            </w:r>
          </w:p>
        </w:tc>
      </w:tr>
      <w:tr w:rsidR="00616968" w:rsidRPr="000F6836" w14:paraId="5A6DB943" w14:textId="77777777" w:rsidTr="00915624">
        <w:tc>
          <w:tcPr>
            <w:tcW w:w="1393" w:type="dxa"/>
            <w:tcBorders>
              <w:top w:val="single" w:sz="2" w:space="0" w:color="auto"/>
              <w:left w:val="single" w:sz="2" w:space="0" w:color="auto"/>
              <w:bottom w:val="single" w:sz="2" w:space="0" w:color="auto"/>
              <w:right w:val="single" w:sz="2" w:space="0" w:color="auto"/>
            </w:tcBorders>
          </w:tcPr>
          <w:p w14:paraId="46D55D6B" w14:textId="77777777" w:rsidR="00616968" w:rsidRPr="000F6836" w:rsidRDefault="00616968" w:rsidP="00915624">
            <w:pPr>
              <w:pStyle w:val="NormalLeft"/>
              <w:rPr>
                <w:lang w:val="en-GB"/>
              </w:rPr>
            </w:pPr>
            <w:r w:rsidRPr="000F6836">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26DB23C" w14:textId="77777777" w:rsidR="00616968" w:rsidRPr="000F6836" w:rsidRDefault="00616968" w:rsidP="00915624">
            <w:pPr>
              <w:pStyle w:val="NormalLeft"/>
              <w:rPr>
                <w:lang w:val="en-GB"/>
              </w:rPr>
            </w:pPr>
            <w:r w:rsidRPr="000F6836">
              <w:rPr>
                <w:lang w:val="en-GB"/>
              </w:rPr>
              <w:t>Amount of capital add–on</w:t>
            </w:r>
          </w:p>
        </w:tc>
        <w:tc>
          <w:tcPr>
            <w:tcW w:w="6129" w:type="dxa"/>
            <w:tcBorders>
              <w:top w:val="single" w:sz="2" w:space="0" w:color="auto"/>
              <w:left w:val="single" w:sz="2" w:space="0" w:color="auto"/>
              <w:bottom w:val="single" w:sz="2" w:space="0" w:color="auto"/>
              <w:right w:val="single" w:sz="2" w:space="0" w:color="auto"/>
            </w:tcBorders>
          </w:tcPr>
          <w:p w14:paraId="455B4B8A" w14:textId="77777777" w:rsidR="00616968" w:rsidRPr="000F6836" w:rsidRDefault="00616968" w:rsidP="00915624">
            <w:pPr>
              <w:pStyle w:val="NormalLeft"/>
              <w:rPr>
                <w:lang w:val="en-GB"/>
              </w:rPr>
            </w:pPr>
            <w:r w:rsidRPr="000F6836">
              <w:rPr>
                <w:lang w:val="en-GB"/>
              </w:rPr>
              <w:t>In case a capital add–on applies to any of the entities listed here (article 37 of Directive 2009/138/EC), report the exact amount.</w:t>
            </w:r>
          </w:p>
        </w:tc>
      </w:tr>
      <w:tr w:rsidR="00616968" w:rsidRPr="000F6836" w14:paraId="0A2C28B6" w14:textId="77777777" w:rsidTr="00915624">
        <w:tc>
          <w:tcPr>
            <w:tcW w:w="1393" w:type="dxa"/>
            <w:tcBorders>
              <w:top w:val="single" w:sz="2" w:space="0" w:color="auto"/>
              <w:left w:val="single" w:sz="2" w:space="0" w:color="auto"/>
              <w:bottom w:val="single" w:sz="2" w:space="0" w:color="auto"/>
              <w:right w:val="single" w:sz="2" w:space="0" w:color="auto"/>
            </w:tcBorders>
          </w:tcPr>
          <w:p w14:paraId="3E691ECD" w14:textId="77777777" w:rsidR="00616968" w:rsidRPr="000F6836" w:rsidRDefault="00616968" w:rsidP="00915624">
            <w:pPr>
              <w:pStyle w:val="NormalLeft"/>
              <w:rPr>
                <w:lang w:val="en-GB"/>
              </w:rPr>
            </w:pPr>
            <w:r w:rsidRPr="000F6836">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61CF61AE" w14:textId="77777777" w:rsidR="00616968" w:rsidRPr="000F6836" w:rsidRDefault="00616968" w:rsidP="00915624">
            <w:pPr>
              <w:pStyle w:val="NormalLeft"/>
              <w:rPr>
                <w:lang w:val="en-GB"/>
              </w:rPr>
            </w:pPr>
            <w:r w:rsidRPr="000F6836">
              <w:rPr>
                <w:lang w:val="en-GB"/>
              </w:rPr>
              <w:t>Reason of capital add–on</w:t>
            </w:r>
          </w:p>
        </w:tc>
        <w:tc>
          <w:tcPr>
            <w:tcW w:w="6129" w:type="dxa"/>
            <w:tcBorders>
              <w:top w:val="single" w:sz="2" w:space="0" w:color="auto"/>
              <w:left w:val="single" w:sz="2" w:space="0" w:color="auto"/>
              <w:bottom w:val="single" w:sz="2" w:space="0" w:color="auto"/>
              <w:right w:val="single" w:sz="2" w:space="0" w:color="auto"/>
            </w:tcBorders>
          </w:tcPr>
          <w:p w14:paraId="6BE34DCA" w14:textId="77777777" w:rsidR="00616968" w:rsidRPr="000F6836" w:rsidRDefault="00616968" w:rsidP="00915624">
            <w:pPr>
              <w:pStyle w:val="NormalLeft"/>
              <w:rPr>
                <w:lang w:val="en-GB"/>
              </w:rPr>
            </w:pPr>
            <w:r w:rsidRPr="000F6836">
              <w:rPr>
                <w:lang w:val="en-GB"/>
              </w:rPr>
              <w:t>In case a capital add–on applies to any of the undertakings listed here (article 37 of Directive 2009/138/EC), report the reason(s) stated by the supervisor in its decision.</w:t>
            </w:r>
          </w:p>
        </w:tc>
      </w:tr>
      <w:tr w:rsidR="00616968" w:rsidRPr="000F6836" w14:paraId="5D38699D" w14:textId="77777777" w:rsidTr="00915624">
        <w:tc>
          <w:tcPr>
            <w:tcW w:w="1393" w:type="dxa"/>
            <w:tcBorders>
              <w:top w:val="single" w:sz="2" w:space="0" w:color="auto"/>
              <w:left w:val="single" w:sz="2" w:space="0" w:color="auto"/>
              <w:bottom w:val="single" w:sz="2" w:space="0" w:color="auto"/>
              <w:right w:val="single" w:sz="2" w:space="0" w:color="auto"/>
            </w:tcBorders>
          </w:tcPr>
          <w:p w14:paraId="5B227800" w14:textId="77777777" w:rsidR="00616968" w:rsidRPr="000F6836" w:rsidRDefault="00616968" w:rsidP="00915624">
            <w:pPr>
              <w:pStyle w:val="NormalCentered"/>
              <w:rPr>
                <w:lang w:val="en-GB"/>
              </w:rPr>
            </w:pPr>
            <w:r w:rsidRPr="000F6836">
              <w:rPr>
                <w:i/>
                <w:lang w:val="en-GB"/>
              </w:rPr>
              <w:t>Non EEA insurance and reinsurance undertakings (both using Solvency II rules and not using Solvency II rules) regardless of the method used</w:t>
            </w:r>
          </w:p>
        </w:tc>
        <w:tc>
          <w:tcPr>
            <w:tcW w:w="1764" w:type="dxa"/>
            <w:tcBorders>
              <w:top w:val="single" w:sz="2" w:space="0" w:color="auto"/>
              <w:left w:val="single" w:sz="2" w:space="0" w:color="auto"/>
              <w:bottom w:val="single" w:sz="2" w:space="0" w:color="auto"/>
              <w:right w:val="single" w:sz="2" w:space="0" w:color="auto"/>
            </w:tcBorders>
          </w:tcPr>
          <w:p w14:paraId="54628672" w14:textId="77777777" w:rsidR="00616968" w:rsidRPr="000F6836" w:rsidRDefault="00616968" w:rsidP="00915624">
            <w:pPr>
              <w:pStyle w:val="NormalCentered"/>
              <w:rPr>
                <w:lang w:val="en-GB"/>
              </w:rPr>
            </w:pPr>
          </w:p>
        </w:tc>
        <w:tc>
          <w:tcPr>
            <w:tcW w:w="6129" w:type="dxa"/>
            <w:tcBorders>
              <w:top w:val="single" w:sz="2" w:space="0" w:color="auto"/>
              <w:left w:val="single" w:sz="2" w:space="0" w:color="auto"/>
              <w:bottom w:val="single" w:sz="2" w:space="0" w:color="auto"/>
              <w:right w:val="single" w:sz="2" w:space="0" w:color="auto"/>
            </w:tcBorders>
          </w:tcPr>
          <w:p w14:paraId="62CC9336" w14:textId="77777777" w:rsidR="00616968" w:rsidRPr="000F6836" w:rsidRDefault="00616968" w:rsidP="00915624">
            <w:pPr>
              <w:pStyle w:val="NormalCentered"/>
              <w:rPr>
                <w:lang w:val="en-GB"/>
              </w:rPr>
            </w:pPr>
          </w:p>
        </w:tc>
      </w:tr>
      <w:tr w:rsidR="00616968" w:rsidRPr="000F6836" w14:paraId="15EC40B8" w14:textId="77777777" w:rsidTr="00915624">
        <w:tc>
          <w:tcPr>
            <w:tcW w:w="1393" w:type="dxa"/>
            <w:tcBorders>
              <w:top w:val="single" w:sz="2" w:space="0" w:color="auto"/>
              <w:left w:val="single" w:sz="2" w:space="0" w:color="auto"/>
              <w:bottom w:val="single" w:sz="2" w:space="0" w:color="auto"/>
              <w:right w:val="single" w:sz="2" w:space="0" w:color="auto"/>
            </w:tcBorders>
          </w:tcPr>
          <w:p w14:paraId="5838948F" w14:textId="77777777" w:rsidR="00616968" w:rsidRPr="000F6836" w:rsidRDefault="00616968" w:rsidP="00915624">
            <w:pPr>
              <w:pStyle w:val="NormalLeft"/>
              <w:rPr>
                <w:lang w:val="en-GB"/>
              </w:rPr>
            </w:pPr>
            <w:r w:rsidRPr="000F6836">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DA81AB4" w14:textId="77777777" w:rsidR="00616968" w:rsidRPr="000F6836" w:rsidRDefault="00616968" w:rsidP="00915624">
            <w:pPr>
              <w:pStyle w:val="NormalLeft"/>
              <w:rPr>
                <w:lang w:val="en-GB"/>
              </w:rPr>
            </w:pPr>
            <w:r w:rsidRPr="000F6836">
              <w:rPr>
                <w:lang w:val="en-GB"/>
              </w:rPr>
              <w:t>Local capital requirement</w:t>
            </w:r>
          </w:p>
        </w:tc>
        <w:tc>
          <w:tcPr>
            <w:tcW w:w="6129" w:type="dxa"/>
            <w:tcBorders>
              <w:top w:val="single" w:sz="2" w:space="0" w:color="auto"/>
              <w:left w:val="single" w:sz="2" w:space="0" w:color="auto"/>
              <w:bottom w:val="single" w:sz="2" w:space="0" w:color="auto"/>
              <w:right w:val="single" w:sz="2" w:space="0" w:color="auto"/>
            </w:tcBorders>
          </w:tcPr>
          <w:p w14:paraId="05151C53" w14:textId="77777777" w:rsidR="00616968" w:rsidRPr="000F6836" w:rsidRDefault="00616968" w:rsidP="00915624">
            <w:pPr>
              <w:pStyle w:val="NormalLeft"/>
              <w:rPr>
                <w:lang w:val="en-GB"/>
              </w:rPr>
            </w:pPr>
            <w:r w:rsidRPr="000F6836">
              <w:rPr>
                <w:lang w:val="en-GB"/>
              </w:rPr>
              <w:t>Local individual capital requirement that triggers first intervention by local supervisor.</w:t>
            </w:r>
          </w:p>
        </w:tc>
      </w:tr>
      <w:tr w:rsidR="00616968" w:rsidRPr="000F6836" w14:paraId="4FE3ADB5" w14:textId="77777777" w:rsidTr="00915624">
        <w:tc>
          <w:tcPr>
            <w:tcW w:w="1393" w:type="dxa"/>
            <w:tcBorders>
              <w:top w:val="single" w:sz="2" w:space="0" w:color="auto"/>
              <w:left w:val="single" w:sz="2" w:space="0" w:color="auto"/>
              <w:bottom w:val="single" w:sz="2" w:space="0" w:color="auto"/>
              <w:right w:val="single" w:sz="2" w:space="0" w:color="auto"/>
            </w:tcBorders>
          </w:tcPr>
          <w:p w14:paraId="237B9EE6" w14:textId="77777777" w:rsidR="00616968" w:rsidRPr="000F6836" w:rsidRDefault="00616968" w:rsidP="00915624">
            <w:pPr>
              <w:pStyle w:val="NormalLeft"/>
              <w:rPr>
                <w:lang w:val="en-GB"/>
              </w:rPr>
            </w:pPr>
            <w:r w:rsidRPr="000F6836">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88B9F0A" w14:textId="77777777" w:rsidR="00616968" w:rsidRPr="000F6836" w:rsidRDefault="00616968" w:rsidP="00915624">
            <w:pPr>
              <w:pStyle w:val="NormalLeft"/>
              <w:rPr>
                <w:lang w:val="en-GB"/>
              </w:rPr>
            </w:pPr>
            <w:r w:rsidRPr="000F6836">
              <w:rPr>
                <w:lang w:val="en-GB"/>
              </w:rPr>
              <w:t>Local minimum capital requirement</w:t>
            </w:r>
          </w:p>
        </w:tc>
        <w:tc>
          <w:tcPr>
            <w:tcW w:w="6129" w:type="dxa"/>
            <w:tcBorders>
              <w:top w:val="single" w:sz="2" w:space="0" w:color="auto"/>
              <w:left w:val="single" w:sz="2" w:space="0" w:color="auto"/>
              <w:bottom w:val="single" w:sz="2" w:space="0" w:color="auto"/>
              <w:right w:val="single" w:sz="2" w:space="0" w:color="auto"/>
            </w:tcBorders>
          </w:tcPr>
          <w:p w14:paraId="7F613964" w14:textId="77777777" w:rsidR="00616968" w:rsidRPr="000F6836" w:rsidRDefault="00616968" w:rsidP="00915624">
            <w:pPr>
              <w:pStyle w:val="NormalLeft"/>
              <w:rPr>
                <w:lang w:val="en-GB"/>
              </w:rPr>
            </w:pPr>
            <w:r w:rsidRPr="000F6836">
              <w:rPr>
                <w:lang w:val="en-GB"/>
              </w:rPr>
              <w:t>Local individual minimum capital requirement that triggers final intervention — withdrawal of the authorisation — by local supervisor. This figure is needed to calculate the minimum consolidated group SCR.</w:t>
            </w:r>
          </w:p>
        </w:tc>
      </w:tr>
      <w:tr w:rsidR="00616968" w:rsidRPr="000F6836" w14:paraId="58A0CEA7" w14:textId="77777777" w:rsidTr="00915624">
        <w:tc>
          <w:tcPr>
            <w:tcW w:w="1393" w:type="dxa"/>
            <w:tcBorders>
              <w:top w:val="single" w:sz="2" w:space="0" w:color="auto"/>
              <w:left w:val="single" w:sz="2" w:space="0" w:color="auto"/>
              <w:bottom w:val="single" w:sz="2" w:space="0" w:color="auto"/>
              <w:right w:val="single" w:sz="2" w:space="0" w:color="auto"/>
            </w:tcBorders>
          </w:tcPr>
          <w:p w14:paraId="6C8BE6AC" w14:textId="77777777" w:rsidR="00616968" w:rsidRPr="000F6836" w:rsidRDefault="00616968" w:rsidP="00915624">
            <w:pPr>
              <w:pStyle w:val="NormalLeft"/>
              <w:rPr>
                <w:lang w:val="en-GB"/>
              </w:rPr>
            </w:pPr>
            <w:r w:rsidRPr="000F6836">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4E1D403B" w14:textId="77777777" w:rsidR="00616968" w:rsidRPr="000F6836" w:rsidRDefault="00616968" w:rsidP="00915624">
            <w:pPr>
              <w:pStyle w:val="NormalLeft"/>
              <w:rPr>
                <w:lang w:val="en-GB"/>
              </w:rPr>
            </w:pPr>
            <w:r w:rsidRPr="000F6836">
              <w:rPr>
                <w:lang w:val="en-GB"/>
              </w:rPr>
              <w:t>Eligible own funds in accordance with local rules</w:t>
            </w:r>
          </w:p>
        </w:tc>
        <w:tc>
          <w:tcPr>
            <w:tcW w:w="6129" w:type="dxa"/>
            <w:tcBorders>
              <w:top w:val="single" w:sz="2" w:space="0" w:color="auto"/>
              <w:left w:val="single" w:sz="2" w:space="0" w:color="auto"/>
              <w:bottom w:val="single" w:sz="2" w:space="0" w:color="auto"/>
              <w:right w:val="single" w:sz="2" w:space="0" w:color="auto"/>
            </w:tcBorders>
          </w:tcPr>
          <w:p w14:paraId="5335F910" w14:textId="77777777" w:rsidR="00616968" w:rsidRPr="000F6836" w:rsidRDefault="00616968" w:rsidP="00915624">
            <w:pPr>
              <w:pStyle w:val="NormalLeft"/>
              <w:rPr>
                <w:lang w:val="en-GB"/>
              </w:rPr>
            </w:pPr>
            <w:r w:rsidRPr="000F6836">
              <w:rPr>
                <w:lang w:val="en-GB"/>
              </w:rPr>
              <w:t>Eligible Individual Own Funds to cover the local capital requirement, as calculated according to local rules, without applying restrictions on availability for the group.</w:t>
            </w:r>
          </w:p>
        </w:tc>
      </w:tr>
      <w:tr w:rsidR="002350A7" w:rsidRPr="000F6836" w14:paraId="75F44D06" w14:textId="77777777" w:rsidTr="00915624">
        <w:trPr>
          <w:ins w:id="5770" w:author="Author"/>
        </w:trPr>
        <w:tc>
          <w:tcPr>
            <w:tcW w:w="1393" w:type="dxa"/>
            <w:tcBorders>
              <w:top w:val="single" w:sz="2" w:space="0" w:color="auto"/>
              <w:left w:val="single" w:sz="2" w:space="0" w:color="auto"/>
              <w:bottom w:val="single" w:sz="2" w:space="0" w:color="auto"/>
              <w:right w:val="single" w:sz="2" w:space="0" w:color="auto"/>
            </w:tcBorders>
          </w:tcPr>
          <w:p w14:paraId="1BC0F77C" w14:textId="1147F654" w:rsidR="002350A7" w:rsidRPr="000F6836" w:rsidRDefault="002350A7" w:rsidP="00915624">
            <w:pPr>
              <w:pStyle w:val="NormalLeft"/>
              <w:rPr>
                <w:ins w:id="5771" w:author="Author"/>
                <w:lang w:val="en-GB"/>
              </w:rPr>
            </w:pPr>
            <w:ins w:id="5772" w:author="Author">
              <w:r w:rsidRPr="000F6836">
                <w:rPr>
                  <w:lang w:val="en-GB"/>
                </w:rPr>
                <w:lastRenderedPageBreak/>
                <w:t>C0270</w:t>
              </w:r>
            </w:ins>
          </w:p>
        </w:tc>
        <w:tc>
          <w:tcPr>
            <w:tcW w:w="1764" w:type="dxa"/>
            <w:tcBorders>
              <w:top w:val="single" w:sz="2" w:space="0" w:color="auto"/>
              <w:left w:val="single" w:sz="2" w:space="0" w:color="auto"/>
              <w:bottom w:val="single" w:sz="2" w:space="0" w:color="auto"/>
              <w:right w:val="single" w:sz="2" w:space="0" w:color="auto"/>
            </w:tcBorders>
          </w:tcPr>
          <w:p w14:paraId="54E30A6A" w14:textId="640075A0" w:rsidR="002350A7" w:rsidRPr="000F6836" w:rsidRDefault="00E21FBB" w:rsidP="00E21FBB">
            <w:pPr>
              <w:pStyle w:val="NormalLeft"/>
              <w:rPr>
                <w:ins w:id="5773" w:author="Author"/>
                <w:lang w:val="en-GB"/>
              </w:rPr>
            </w:pPr>
            <w:ins w:id="5774" w:author="Author">
              <w:r w:rsidRPr="000F6836">
                <w:rPr>
                  <w:lang w:val="en-GB"/>
                </w:rPr>
                <w:t>C</w:t>
              </w:r>
              <w:r w:rsidR="002350A7" w:rsidRPr="000F6836">
                <w:rPr>
                  <w:lang w:val="en-GB"/>
                </w:rPr>
                <w:t>ontribution</w:t>
              </w:r>
              <w:r w:rsidRPr="000F6836">
                <w:rPr>
                  <w:lang w:val="en-GB"/>
                </w:rPr>
                <w:t xml:space="preserve"> of solo SCR</w:t>
              </w:r>
              <w:r w:rsidR="00AB13EF" w:rsidRPr="000F6836">
                <w:rPr>
                  <w:lang w:val="en-GB"/>
                </w:rPr>
                <w:t xml:space="preserve"> t</w:t>
              </w:r>
              <w:r w:rsidR="002350A7" w:rsidRPr="000F6836">
                <w:rPr>
                  <w:lang w:val="en-GB"/>
                </w:rPr>
                <w:t>o the group SCR</w:t>
              </w:r>
            </w:ins>
          </w:p>
        </w:tc>
        <w:tc>
          <w:tcPr>
            <w:tcW w:w="6129" w:type="dxa"/>
            <w:tcBorders>
              <w:top w:val="single" w:sz="2" w:space="0" w:color="auto"/>
              <w:left w:val="single" w:sz="2" w:space="0" w:color="auto"/>
              <w:bottom w:val="single" w:sz="2" w:space="0" w:color="auto"/>
              <w:right w:val="single" w:sz="2" w:space="0" w:color="auto"/>
            </w:tcBorders>
          </w:tcPr>
          <w:p w14:paraId="29816738" w14:textId="32A5BD91" w:rsidR="002A2D1B" w:rsidRPr="000F6836" w:rsidRDefault="002A2D1B" w:rsidP="002A2D1B">
            <w:pPr>
              <w:pStyle w:val="NormalLeft"/>
              <w:rPr>
                <w:ins w:id="5775" w:author="Author"/>
                <w:lang w:val="en-GB"/>
              </w:rPr>
            </w:pPr>
            <w:ins w:id="5776" w:author="Author">
              <w:r w:rsidRPr="000F6836">
                <w:rPr>
                  <w:lang w:val="en-GB"/>
                </w:rPr>
                <w:t>Contribution of solo SCR to group SCR</w:t>
              </w:r>
            </w:ins>
          </w:p>
          <w:p w14:paraId="64618D4F" w14:textId="21EC63FE" w:rsidR="002A2D1B" w:rsidRPr="000F6836" w:rsidRDefault="002A2D1B" w:rsidP="002A2D1B">
            <w:pPr>
              <w:pStyle w:val="NormalLeft"/>
              <w:rPr>
                <w:ins w:id="5777" w:author="Author"/>
                <w:lang w:val="en-GB"/>
              </w:rPr>
            </w:pPr>
            <w:ins w:id="5778" w:author="Author">
              <w:r w:rsidRPr="000F6836">
                <w:rPr>
                  <w:lang w:val="en-GB"/>
                </w:rPr>
                <w:t xml:space="preserve">If the method 1 is applied, the contribution of a subsidiary undertaking to the group </w:t>
              </w:r>
              <w:r w:rsidR="002C7F10" w:rsidRPr="000F6836">
                <w:rPr>
                  <w:lang w:val="en-GB"/>
                </w:rPr>
                <w:t xml:space="preserve">SCR </w:t>
              </w:r>
              <w:r w:rsidRPr="000F6836">
                <w:rPr>
                  <w:lang w:val="en-GB"/>
                </w:rPr>
                <w:t xml:space="preserve">shall be calculated according </w:t>
              </w:r>
              <w:r w:rsidR="002C7F10" w:rsidRPr="000F6836">
                <w:rPr>
                  <w:lang w:val="en-GB"/>
                </w:rPr>
                <w:t xml:space="preserve">to </w:t>
              </w:r>
              <w:r w:rsidRPr="000F6836">
                <w:rPr>
                  <w:lang w:val="en-GB"/>
                </w:rPr>
                <w:t>the formula:</w:t>
              </w:r>
            </w:ins>
          </w:p>
          <w:p w14:paraId="4CABB3ED" w14:textId="77777777" w:rsidR="002A2D1B" w:rsidRPr="000F6836" w:rsidRDefault="002A2D1B" w:rsidP="002A2D1B">
            <w:pPr>
              <w:pStyle w:val="NormalLeft"/>
              <w:rPr>
                <w:ins w:id="5779" w:author="Author"/>
                <w:lang w:val="en-GB"/>
              </w:rPr>
            </w:pPr>
            <w:ins w:id="5780" w:author="Author">
              <w:r w:rsidRPr="000F6836">
                <w:rPr>
                  <w:lang w:val="en-GB"/>
                </w:rPr>
                <w:t>Contrj = SCRj × SCRdiversified/Σi SCRisolo</w:t>
              </w:r>
            </w:ins>
          </w:p>
          <w:p w14:paraId="2DAF2F8A" w14:textId="77777777" w:rsidR="002A2D1B" w:rsidRPr="000F6836" w:rsidRDefault="002A2D1B" w:rsidP="002A2D1B">
            <w:pPr>
              <w:pStyle w:val="NormalLeft"/>
              <w:rPr>
                <w:ins w:id="5781" w:author="Author"/>
                <w:lang w:val="en-GB"/>
              </w:rPr>
            </w:pPr>
            <w:ins w:id="5782" w:author="Author">
              <w:r w:rsidRPr="000F6836">
                <w:rPr>
                  <w:lang w:val="en-GB"/>
                </w:rPr>
                <w:t>Where:</w:t>
              </w:r>
            </w:ins>
          </w:p>
          <w:p w14:paraId="34BF9820" w14:textId="77777777" w:rsidR="002A2D1B" w:rsidRPr="000F6836" w:rsidRDefault="002A2D1B" w:rsidP="002A2D1B">
            <w:pPr>
              <w:pStyle w:val="NormalLeft"/>
              <w:rPr>
                <w:ins w:id="5783" w:author="Author"/>
                <w:lang w:val="en-GB"/>
              </w:rPr>
            </w:pPr>
            <w:ins w:id="5784" w:author="Author">
              <w:r w:rsidRPr="000F6836">
                <w:rPr>
                  <w:lang w:val="en-GB"/>
                </w:rPr>
                <w:t>– SCRj is the SCR at individual entity level of the undertaking j;</w:t>
              </w:r>
            </w:ins>
          </w:p>
          <w:p w14:paraId="353BD90B" w14:textId="77777777" w:rsidR="002A2D1B" w:rsidRPr="000F6836" w:rsidRDefault="002A2D1B" w:rsidP="002A2D1B">
            <w:pPr>
              <w:pStyle w:val="NormalLeft"/>
              <w:rPr>
                <w:ins w:id="5785" w:author="Author"/>
                <w:lang w:val="en-GB"/>
              </w:rPr>
            </w:pPr>
            <w:ins w:id="5786" w:author="Author">
              <w:r w:rsidRPr="000F6836">
                <w:rPr>
                  <w:lang w:val="en-GB"/>
                </w:rPr>
                <w:t>– SCRdiversified = SCR calculated in accordance to Article 336(a) of Commission Delegated Regulation 2015/35;</w:t>
              </w:r>
            </w:ins>
          </w:p>
          <w:p w14:paraId="54025788" w14:textId="77777777" w:rsidR="002A2D1B" w:rsidRPr="000F6836" w:rsidRDefault="002A2D1B" w:rsidP="002A2D1B">
            <w:pPr>
              <w:pStyle w:val="NormalLeft"/>
              <w:rPr>
                <w:ins w:id="5787" w:author="Author"/>
                <w:lang w:val="en-GB"/>
              </w:rPr>
            </w:pPr>
            <w:ins w:id="5788" w:author="Author">
              <w:r w:rsidRPr="000F6836">
                <w:rPr>
                  <w:lang w:val="en-GB"/>
                </w:rPr>
                <w:t>– SCRisolo is the SCR at individual entity level of the participating undertaking and each related insurance or</w:t>
              </w:r>
            </w:ins>
          </w:p>
          <w:p w14:paraId="78E4E2C1" w14:textId="77777777" w:rsidR="002A2D1B" w:rsidRPr="000F6836" w:rsidRDefault="002A2D1B" w:rsidP="002A2D1B">
            <w:pPr>
              <w:pStyle w:val="NormalLeft"/>
              <w:rPr>
                <w:ins w:id="5789" w:author="Author"/>
                <w:lang w:val="en-GB"/>
              </w:rPr>
            </w:pPr>
            <w:ins w:id="5790" w:author="Author">
              <w:r w:rsidRPr="000F6836">
                <w:rPr>
                  <w:lang w:val="en-GB"/>
                </w:rPr>
                <w:t>reinsurance undertaking and third-country insurance and reinsurance undertaking included in the calculation</w:t>
              </w:r>
            </w:ins>
          </w:p>
          <w:p w14:paraId="7FDC0AF5" w14:textId="77777777" w:rsidR="002A2D1B" w:rsidRPr="000F6836" w:rsidRDefault="002A2D1B" w:rsidP="002A2D1B">
            <w:pPr>
              <w:pStyle w:val="NormalLeft"/>
              <w:rPr>
                <w:ins w:id="5791" w:author="Author"/>
                <w:lang w:val="en-GB"/>
              </w:rPr>
            </w:pPr>
            <w:ins w:id="5792" w:author="Author">
              <w:r w:rsidRPr="000F6836">
                <w:rPr>
                  <w:lang w:val="en-GB"/>
                </w:rPr>
                <w:t>of the SCRdiversified;</w:t>
              </w:r>
            </w:ins>
          </w:p>
          <w:p w14:paraId="0D76F1DC" w14:textId="4B76EF28" w:rsidR="002A2D1B" w:rsidRPr="000F6836" w:rsidRDefault="002A2D1B" w:rsidP="002A2D1B">
            <w:pPr>
              <w:pStyle w:val="NormalLeft"/>
              <w:rPr>
                <w:ins w:id="5793" w:author="Author"/>
                <w:lang w:val="en-GB"/>
              </w:rPr>
            </w:pPr>
            <w:ins w:id="5794" w:author="Author">
              <w:r w:rsidRPr="000F6836">
                <w:rPr>
                  <w:lang w:val="en-GB"/>
                </w:rPr>
                <w:t>– the ratio is the proportional adjustment due to the recognition of diversification effects at group level.</w:t>
              </w:r>
            </w:ins>
          </w:p>
          <w:p w14:paraId="2CC1C080" w14:textId="00AD75F0" w:rsidR="002A2D1B" w:rsidRPr="000F6836" w:rsidRDefault="002A2D1B" w:rsidP="002A2D1B">
            <w:pPr>
              <w:pStyle w:val="NormalLeft"/>
              <w:rPr>
                <w:ins w:id="5795" w:author="Author"/>
                <w:lang w:val="en-GB"/>
              </w:rPr>
            </w:pPr>
            <w:ins w:id="5796" w:author="Author">
              <w:r w:rsidRPr="000F6836">
                <w:rPr>
                  <w:lang w:val="en-GB"/>
                </w:rPr>
                <w:t xml:space="preserve">For </w:t>
              </w:r>
              <w:r w:rsidR="00AD5C9B" w:rsidRPr="000F6836">
                <w:rPr>
                  <w:lang w:val="en-GB"/>
                </w:rPr>
                <w:t>related insurance and reinsurance undertakings which ar</w:t>
              </w:r>
              <w:r w:rsidR="00203B48" w:rsidRPr="000F6836">
                <w:rPr>
                  <w:lang w:val="en-GB"/>
                </w:rPr>
                <w:t xml:space="preserve">e </w:t>
              </w:r>
              <w:r w:rsidR="00AD5C9B" w:rsidRPr="000F6836">
                <w:rPr>
                  <w:lang w:val="en-GB"/>
                </w:rPr>
                <w:t xml:space="preserve">not subsidiaries (art 335 1.d of the DR) </w:t>
              </w:r>
              <w:r w:rsidR="000710B7" w:rsidRPr="000F6836">
                <w:rPr>
                  <w:lang w:val="en-GB"/>
                </w:rPr>
                <w:t>included via method 1</w:t>
              </w:r>
              <w:r w:rsidR="00AD5C9B" w:rsidRPr="000F6836">
                <w:rPr>
                  <w:lang w:val="en-GB"/>
                </w:rPr>
                <w:t xml:space="preserve">, </w:t>
              </w:r>
              <w:r w:rsidRPr="000F6836">
                <w:rPr>
                  <w:lang w:val="en-GB"/>
                </w:rPr>
                <w:t xml:space="preserve"> the contribution of the related undertaking to the group SCR is the proportional share of the individual SCR.</w:t>
              </w:r>
            </w:ins>
          </w:p>
          <w:p w14:paraId="25137175" w14:textId="6259944C" w:rsidR="002350A7" w:rsidRPr="000F6836" w:rsidRDefault="000710B7" w:rsidP="005777B7">
            <w:pPr>
              <w:pStyle w:val="NormalLeft"/>
              <w:rPr>
                <w:ins w:id="5797" w:author="Author"/>
                <w:rFonts w:eastAsiaTheme="minorHAnsi"/>
                <w:lang w:val="en-GB" w:eastAsia="it-IT"/>
              </w:rPr>
            </w:pPr>
            <w:ins w:id="5798" w:author="Author">
              <w:r w:rsidRPr="000F6836">
                <w:rPr>
                  <w:lang w:val="en-GB"/>
                </w:rPr>
                <w:t>For method 2, the contribution of the related undertaking to the group SCR is the proportional share of the individual SCR.</w:t>
              </w:r>
            </w:ins>
          </w:p>
        </w:tc>
      </w:tr>
    </w:tbl>
    <w:p w14:paraId="2C24AF77" w14:textId="77777777" w:rsidR="00616968" w:rsidRPr="000F6836" w:rsidRDefault="00616968" w:rsidP="00616968">
      <w:pPr>
        <w:rPr>
          <w:lang w:val="en-GB"/>
        </w:rPr>
      </w:pPr>
    </w:p>
    <w:p w14:paraId="166C370F" w14:textId="77777777" w:rsidR="00616968" w:rsidRPr="000F6836" w:rsidRDefault="00616968" w:rsidP="00616968">
      <w:pPr>
        <w:pStyle w:val="ManualHeading2"/>
        <w:numPr>
          <w:ilvl w:val="0"/>
          <w:numId w:val="0"/>
        </w:numPr>
        <w:ind w:left="851" w:hanging="851"/>
        <w:rPr>
          <w:lang w:val="en-GB"/>
        </w:rPr>
      </w:pPr>
      <w:r w:rsidRPr="000F6836">
        <w:rPr>
          <w:i/>
          <w:lang w:val="en-GB"/>
        </w:rPr>
        <w:t>S.34.01 — Other regulated and non–regulated financial undertakings including insurance holding companies and mixed financial holding companies individual requirements</w:t>
      </w:r>
    </w:p>
    <w:p w14:paraId="5088F139" w14:textId="77777777" w:rsidR="00616968" w:rsidRPr="000F6836" w:rsidRDefault="00616968" w:rsidP="00616968">
      <w:pPr>
        <w:rPr>
          <w:lang w:val="en-GB"/>
        </w:rPr>
      </w:pPr>
      <w:r w:rsidRPr="000F6836">
        <w:rPr>
          <w:i/>
          <w:lang w:val="en-GB"/>
        </w:rPr>
        <w:t>General comments:</w:t>
      </w:r>
    </w:p>
    <w:p w14:paraId="309AE915" w14:textId="77777777" w:rsidR="00616968" w:rsidRPr="000F6836" w:rsidRDefault="00616968" w:rsidP="00616968">
      <w:pPr>
        <w:rPr>
          <w:lang w:val="en-GB"/>
        </w:rPr>
      </w:pPr>
      <w:r w:rsidRPr="000F6836">
        <w:rPr>
          <w:lang w:val="en-GB"/>
        </w:rPr>
        <w:t>This section relates to opening and annual submission of information for groups.</w:t>
      </w:r>
    </w:p>
    <w:p w14:paraId="41EC8825"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 and covers the individual requirements of financial undertakings other than insurance and reinsurance undertakings, and of non-regulated undertakings carrying out financial activities as defined in Article 1(52) of Delegated Regulation (EU) 2015/35, such as credit institutions, investment firms, financial institutions, alternative investment fund managers, UCITS management companies, institutions for occupational retirement provisions, non–regulated undertakings carrying out financial activities, insurance holding companies and mixed financial holding companies.</w:t>
      </w:r>
    </w:p>
    <w:tbl>
      <w:tblPr>
        <w:tblW w:w="0" w:type="auto"/>
        <w:tblLayout w:type="fixed"/>
        <w:tblLook w:val="0000" w:firstRow="0" w:lastRow="0" w:firstColumn="0" w:lastColumn="0" w:noHBand="0" w:noVBand="0"/>
      </w:tblPr>
      <w:tblGrid>
        <w:gridCol w:w="1021"/>
        <w:gridCol w:w="1858"/>
        <w:gridCol w:w="6407"/>
      </w:tblGrid>
      <w:tr w:rsidR="00616968" w:rsidRPr="000F6836" w14:paraId="6A34DB2F" w14:textId="77777777" w:rsidTr="00915624">
        <w:tc>
          <w:tcPr>
            <w:tcW w:w="1021" w:type="dxa"/>
            <w:tcBorders>
              <w:top w:val="single" w:sz="2" w:space="0" w:color="auto"/>
              <w:left w:val="single" w:sz="2" w:space="0" w:color="auto"/>
              <w:bottom w:val="single" w:sz="2" w:space="0" w:color="auto"/>
              <w:right w:val="single" w:sz="2" w:space="0" w:color="auto"/>
            </w:tcBorders>
          </w:tcPr>
          <w:p w14:paraId="2A2FD227" w14:textId="77777777" w:rsidR="00616968" w:rsidRPr="000F6836"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079DEC6D" w14:textId="77777777" w:rsidR="00616968" w:rsidRPr="000F6836" w:rsidRDefault="00616968" w:rsidP="00915624">
            <w:pPr>
              <w:pStyle w:val="NormalCentered"/>
              <w:rPr>
                <w:lang w:val="en-GB"/>
              </w:rPr>
            </w:pPr>
            <w:r w:rsidRPr="000F6836">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5083C54C" w14:textId="77777777" w:rsidR="00616968" w:rsidRPr="000F6836" w:rsidRDefault="00616968" w:rsidP="00915624">
            <w:pPr>
              <w:pStyle w:val="NormalCentered"/>
              <w:rPr>
                <w:lang w:val="en-GB"/>
              </w:rPr>
            </w:pPr>
            <w:r w:rsidRPr="000F6836">
              <w:rPr>
                <w:i/>
                <w:iCs/>
                <w:lang w:val="en-GB"/>
              </w:rPr>
              <w:t>INSTRUCTIONS</w:t>
            </w:r>
          </w:p>
        </w:tc>
      </w:tr>
      <w:tr w:rsidR="00616968" w:rsidRPr="000F6836" w14:paraId="4B302450" w14:textId="77777777" w:rsidTr="00915624">
        <w:tc>
          <w:tcPr>
            <w:tcW w:w="1021" w:type="dxa"/>
            <w:tcBorders>
              <w:top w:val="single" w:sz="2" w:space="0" w:color="auto"/>
              <w:left w:val="single" w:sz="2" w:space="0" w:color="auto"/>
              <w:bottom w:val="single" w:sz="2" w:space="0" w:color="auto"/>
              <w:right w:val="single" w:sz="2" w:space="0" w:color="auto"/>
            </w:tcBorders>
          </w:tcPr>
          <w:p w14:paraId="08C98D78" w14:textId="77777777" w:rsidR="00616968" w:rsidRPr="000F6836" w:rsidRDefault="00616968" w:rsidP="00915624">
            <w:pPr>
              <w:pStyle w:val="NormalLeft"/>
              <w:rPr>
                <w:lang w:val="en-GB"/>
              </w:rPr>
            </w:pPr>
            <w:r w:rsidRPr="000F6836">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744DD95" w14:textId="77777777" w:rsidR="00616968" w:rsidRPr="000F6836" w:rsidRDefault="00616968" w:rsidP="00915624">
            <w:pPr>
              <w:pStyle w:val="NormalLeft"/>
              <w:rPr>
                <w:lang w:val="en-GB"/>
              </w:rPr>
            </w:pPr>
            <w:r w:rsidRPr="000F6836">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7F55E50"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160A3751" w14:textId="77777777" w:rsidTr="00915624">
        <w:tc>
          <w:tcPr>
            <w:tcW w:w="1021" w:type="dxa"/>
            <w:tcBorders>
              <w:top w:val="single" w:sz="2" w:space="0" w:color="auto"/>
              <w:left w:val="single" w:sz="2" w:space="0" w:color="auto"/>
              <w:bottom w:val="single" w:sz="2" w:space="0" w:color="auto"/>
              <w:right w:val="single" w:sz="2" w:space="0" w:color="auto"/>
            </w:tcBorders>
          </w:tcPr>
          <w:p w14:paraId="10EDF791" w14:textId="77777777" w:rsidR="00616968" w:rsidRPr="000F6836" w:rsidRDefault="00616968" w:rsidP="00915624">
            <w:pPr>
              <w:pStyle w:val="NormalLeft"/>
              <w:rPr>
                <w:lang w:val="en-GB"/>
              </w:rPr>
            </w:pPr>
            <w:r w:rsidRPr="000F6836">
              <w:rPr>
                <w:lang w:val="en-GB"/>
              </w:rPr>
              <w:lastRenderedPageBreak/>
              <w:t>C0020</w:t>
            </w:r>
          </w:p>
        </w:tc>
        <w:tc>
          <w:tcPr>
            <w:tcW w:w="1858" w:type="dxa"/>
            <w:tcBorders>
              <w:top w:val="single" w:sz="2" w:space="0" w:color="auto"/>
              <w:left w:val="single" w:sz="2" w:space="0" w:color="auto"/>
              <w:bottom w:val="single" w:sz="2" w:space="0" w:color="auto"/>
              <w:right w:val="single" w:sz="2" w:space="0" w:color="auto"/>
            </w:tcBorders>
          </w:tcPr>
          <w:p w14:paraId="143F3BBD" w14:textId="77777777" w:rsidR="00616968" w:rsidRPr="000F6836" w:rsidRDefault="00616968" w:rsidP="00915624">
            <w:pPr>
              <w:pStyle w:val="NormalLeft"/>
              <w:rPr>
                <w:lang w:val="en-GB"/>
              </w:rPr>
            </w:pPr>
            <w:r w:rsidRPr="000F6836">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58E36EC4" w14:textId="77777777" w:rsidR="00616968" w:rsidRPr="000F6836" w:rsidRDefault="00616968" w:rsidP="00915624">
            <w:pPr>
              <w:pStyle w:val="NormalLeft"/>
              <w:rPr>
                <w:lang w:val="en-GB"/>
              </w:rPr>
            </w:pPr>
            <w:r w:rsidRPr="000F6836">
              <w:rPr>
                <w:lang w:val="en-GB"/>
              </w:rPr>
              <w:t>Identification code by this order of priority:</w:t>
            </w:r>
          </w:p>
          <w:p w14:paraId="281D3C62" w14:textId="69F963C1" w:rsidR="00616968" w:rsidRPr="002E7CE5" w:rsidRDefault="00616968" w:rsidP="002E7CE5">
            <w:pPr>
              <w:pStyle w:val="Tiret0"/>
              <w:numPr>
                <w:ilvl w:val="0"/>
                <w:numId w:val="14"/>
              </w:numPr>
              <w:ind w:left="851" w:hanging="851"/>
              <w:rPr>
                <w:lang w:val="en-GB"/>
              </w:rPr>
            </w:pPr>
            <w:r w:rsidRPr="002E7CE5">
              <w:rPr>
                <w:lang w:val="en-GB"/>
              </w:rPr>
              <w:t>Legal Entity Identifier (LEI)</w:t>
            </w:r>
            <w:ins w:id="5799" w:author="Author">
              <w:r w:rsidR="002E7CE5" w:rsidRPr="002E7CE5">
                <w:rPr>
                  <w:lang w:val="en-GB"/>
                </w:rPr>
                <w:t xml:space="preserve"> mandatory if existing</w:t>
              </w:r>
            </w:ins>
            <w:r w:rsidRPr="00A43401">
              <w:rPr>
                <w:lang w:val="en-GB"/>
              </w:rPr>
              <w:t>;</w:t>
            </w:r>
          </w:p>
          <w:p w14:paraId="04A233A7" w14:textId="1F74D66E" w:rsidR="00616968" w:rsidRPr="000F6836" w:rsidRDefault="00616968" w:rsidP="00915624">
            <w:pPr>
              <w:pStyle w:val="Tiret0"/>
              <w:numPr>
                <w:ilvl w:val="0"/>
                <w:numId w:val="14"/>
              </w:numPr>
              <w:ind w:left="851" w:hanging="851"/>
              <w:rPr>
                <w:lang w:val="en-GB"/>
              </w:rPr>
            </w:pPr>
            <w:r w:rsidRPr="000F6836">
              <w:rPr>
                <w:lang w:val="en-GB"/>
              </w:rPr>
              <w:t>Specific code</w:t>
            </w:r>
            <w:ins w:id="5800" w:author="Author">
              <w:r w:rsidR="002E7CE5" w:rsidRPr="000F6836">
                <w:rPr>
                  <w:lang w:val="en-GB"/>
                </w:rPr>
                <w:t xml:space="preserve"> in case of absence of LEI code</w:t>
              </w:r>
              <w:r w:rsidR="007D2CCB">
                <w:rPr>
                  <w:lang w:val="en-GB"/>
                </w:rPr>
                <w:t>.</w:t>
              </w:r>
            </w:ins>
          </w:p>
          <w:p w14:paraId="5DA43C0C" w14:textId="77777777" w:rsidR="00616968" w:rsidRPr="000F6836" w:rsidRDefault="00616968" w:rsidP="00915624">
            <w:pPr>
              <w:pStyle w:val="NormalLeft"/>
              <w:rPr>
                <w:lang w:val="en-GB"/>
              </w:rPr>
            </w:pPr>
            <w:r w:rsidRPr="000F6836">
              <w:rPr>
                <w:lang w:val="en-GB"/>
              </w:rPr>
              <w:t>Specific code:</w:t>
            </w:r>
          </w:p>
          <w:p w14:paraId="00A082E9" w14:textId="23B70975" w:rsidR="00616968" w:rsidRPr="000F6836" w:rsidRDefault="00616968" w:rsidP="00915624">
            <w:pPr>
              <w:pStyle w:val="Tiret0"/>
              <w:numPr>
                <w:ilvl w:val="0"/>
                <w:numId w:val="14"/>
              </w:numPr>
              <w:ind w:left="851" w:hanging="851"/>
              <w:rPr>
                <w:lang w:val="en-GB"/>
              </w:rPr>
            </w:pPr>
            <w:r w:rsidRPr="000F6836">
              <w:rPr>
                <w:lang w:val="en-GB"/>
              </w:rPr>
              <w:t xml:space="preserve">For </w:t>
            </w:r>
            <w:del w:id="5801" w:author="Author">
              <w:r w:rsidRPr="000F6836" w:rsidDel="002E7CE5">
                <w:rPr>
                  <w:lang w:val="en-GB"/>
                </w:rPr>
                <w:delText xml:space="preserve">EEA insurance and reinsurance undertakings and </w:delText>
              </w:r>
              <w:r w:rsidRPr="000F6836" w:rsidDel="007D2CCB">
                <w:rPr>
                  <w:lang w:val="en-GB"/>
                </w:rPr>
                <w:delText xml:space="preserve">other </w:delText>
              </w:r>
            </w:del>
            <w:r w:rsidRPr="000F6836">
              <w:rPr>
                <w:lang w:val="en-GB"/>
              </w:rPr>
              <w:t xml:space="preserve">EEA regulated undertakings </w:t>
            </w:r>
            <w:ins w:id="5802"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28CAE35C"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A811B8A"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331DCC4C" w14:textId="77777777" w:rsidTr="00915624">
        <w:tc>
          <w:tcPr>
            <w:tcW w:w="1021" w:type="dxa"/>
            <w:tcBorders>
              <w:top w:val="single" w:sz="2" w:space="0" w:color="auto"/>
              <w:left w:val="single" w:sz="2" w:space="0" w:color="auto"/>
              <w:bottom w:val="single" w:sz="2" w:space="0" w:color="auto"/>
              <w:right w:val="single" w:sz="2" w:space="0" w:color="auto"/>
            </w:tcBorders>
          </w:tcPr>
          <w:p w14:paraId="20F8E6C5" w14:textId="77777777" w:rsidR="00616968" w:rsidRPr="000F6836" w:rsidRDefault="00616968" w:rsidP="00915624">
            <w:pPr>
              <w:pStyle w:val="NormalLeft"/>
              <w:rPr>
                <w:lang w:val="en-GB"/>
              </w:rPr>
            </w:pPr>
            <w:r w:rsidRPr="000F6836">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7B9E894" w14:textId="77777777" w:rsidR="00616968" w:rsidRPr="000F6836" w:rsidRDefault="00616968" w:rsidP="00915624">
            <w:pPr>
              <w:pStyle w:val="NormalLeft"/>
              <w:rPr>
                <w:lang w:val="en-GB"/>
              </w:rPr>
            </w:pPr>
            <w:r w:rsidRPr="000F6836">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021C18CC"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0AF00D96" w14:textId="77777777" w:rsidR="00616968" w:rsidRPr="000F6836" w:rsidRDefault="00616968" w:rsidP="00915624">
            <w:pPr>
              <w:pStyle w:val="NormalLeft"/>
              <w:rPr>
                <w:lang w:val="en-GB"/>
              </w:rPr>
            </w:pPr>
            <w:r w:rsidRPr="000F6836">
              <w:rPr>
                <w:lang w:val="en-GB"/>
              </w:rPr>
              <w:t>1 — LEI</w:t>
            </w:r>
          </w:p>
          <w:p w14:paraId="3645E98E" w14:textId="77777777" w:rsidR="00616968" w:rsidRPr="000F6836" w:rsidRDefault="00616968" w:rsidP="00915624">
            <w:pPr>
              <w:pStyle w:val="NormalLeft"/>
              <w:rPr>
                <w:lang w:val="en-GB"/>
              </w:rPr>
            </w:pPr>
            <w:r w:rsidRPr="000F6836">
              <w:rPr>
                <w:lang w:val="en-GB"/>
              </w:rPr>
              <w:t>2 — Specific code</w:t>
            </w:r>
          </w:p>
        </w:tc>
      </w:tr>
      <w:tr w:rsidR="00616968" w:rsidRPr="000F6836" w14:paraId="651C155B" w14:textId="77777777" w:rsidTr="00915624">
        <w:tc>
          <w:tcPr>
            <w:tcW w:w="1021" w:type="dxa"/>
            <w:tcBorders>
              <w:top w:val="single" w:sz="2" w:space="0" w:color="auto"/>
              <w:left w:val="single" w:sz="2" w:space="0" w:color="auto"/>
              <w:bottom w:val="single" w:sz="2" w:space="0" w:color="auto"/>
              <w:right w:val="single" w:sz="2" w:space="0" w:color="auto"/>
            </w:tcBorders>
          </w:tcPr>
          <w:p w14:paraId="19335F25" w14:textId="77777777" w:rsidR="00616968" w:rsidRPr="000F6836" w:rsidRDefault="00616968" w:rsidP="00915624">
            <w:pPr>
              <w:pStyle w:val="NormalLeft"/>
              <w:rPr>
                <w:lang w:val="en-GB"/>
              </w:rPr>
            </w:pPr>
            <w:r w:rsidRPr="000F6836">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D5D89E" w14:textId="77777777" w:rsidR="00616968" w:rsidRPr="000F6836" w:rsidRDefault="00616968" w:rsidP="00915624">
            <w:pPr>
              <w:pStyle w:val="NormalLeft"/>
              <w:rPr>
                <w:lang w:val="en-GB"/>
              </w:rPr>
            </w:pPr>
            <w:r w:rsidRPr="000F6836">
              <w:rPr>
                <w:lang w:val="en-GB"/>
              </w:rPr>
              <w:t>Aggregated or not</w:t>
            </w:r>
          </w:p>
        </w:tc>
        <w:tc>
          <w:tcPr>
            <w:tcW w:w="6407" w:type="dxa"/>
            <w:tcBorders>
              <w:top w:val="single" w:sz="2" w:space="0" w:color="auto"/>
              <w:left w:val="single" w:sz="2" w:space="0" w:color="auto"/>
              <w:bottom w:val="single" w:sz="2" w:space="0" w:color="auto"/>
              <w:right w:val="single" w:sz="2" w:space="0" w:color="auto"/>
            </w:tcBorders>
          </w:tcPr>
          <w:p w14:paraId="40E41EDC" w14:textId="77777777" w:rsidR="00616968" w:rsidRPr="000F6836" w:rsidRDefault="00616968" w:rsidP="00915624">
            <w:pPr>
              <w:pStyle w:val="NormalLeft"/>
              <w:rPr>
                <w:lang w:val="en-GB"/>
              </w:rPr>
            </w:pPr>
            <w:r w:rsidRPr="000F6836">
              <w:rPr>
                <w:lang w:val="en-GB"/>
              </w:rPr>
              <w:t>When the entities of other financial sectors form a group with a specific capital requirement, this consolidated capital requirement can be accepted instead of the list of each individual requirement. The following closed list shall be used:</w:t>
            </w:r>
          </w:p>
          <w:p w14:paraId="0A80A243" w14:textId="77777777" w:rsidR="00616968" w:rsidRPr="000F6836" w:rsidRDefault="00616968" w:rsidP="00915624">
            <w:pPr>
              <w:pStyle w:val="NormalLeft"/>
              <w:rPr>
                <w:lang w:val="en-GB"/>
              </w:rPr>
            </w:pPr>
            <w:r w:rsidRPr="000F6836">
              <w:rPr>
                <w:lang w:val="en-GB"/>
              </w:rPr>
              <w:t>1 — Aggregated</w:t>
            </w:r>
          </w:p>
          <w:p w14:paraId="03DD8AA2" w14:textId="77777777" w:rsidR="00616968" w:rsidRPr="000F6836" w:rsidRDefault="00616968" w:rsidP="00915624">
            <w:pPr>
              <w:pStyle w:val="NormalLeft"/>
              <w:rPr>
                <w:lang w:val="en-GB"/>
              </w:rPr>
            </w:pPr>
            <w:r w:rsidRPr="000F6836">
              <w:rPr>
                <w:lang w:val="en-GB"/>
              </w:rPr>
              <w:t>2 — Not aggregated</w:t>
            </w:r>
          </w:p>
        </w:tc>
      </w:tr>
      <w:tr w:rsidR="00616968" w:rsidRPr="000F6836" w14:paraId="2E697CA1" w14:textId="77777777" w:rsidTr="00915624">
        <w:tc>
          <w:tcPr>
            <w:tcW w:w="1021" w:type="dxa"/>
            <w:tcBorders>
              <w:top w:val="single" w:sz="2" w:space="0" w:color="auto"/>
              <w:left w:val="single" w:sz="2" w:space="0" w:color="auto"/>
              <w:bottom w:val="single" w:sz="2" w:space="0" w:color="auto"/>
              <w:right w:val="single" w:sz="2" w:space="0" w:color="auto"/>
            </w:tcBorders>
          </w:tcPr>
          <w:p w14:paraId="016C4038" w14:textId="77777777" w:rsidR="00616968" w:rsidRPr="000F6836" w:rsidRDefault="00616968" w:rsidP="00915624">
            <w:pPr>
              <w:pStyle w:val="NormalLeft"/>
              <w:rPr>
                <w:lang w:val="en-GB"/>
              </w:rPr>
            </w:pPr>
            <w:r w:rsidRPr="000F6836">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30E856FF" w14:textId="77777777" w:rsidR="00616968" w:rsidRPr="000F6836" w:rsidRDefault="00616968" w:rsidP="00915624">
            <w:pPr>
              <w:pStyle w:val="NormalLeft"/>
              <w:rPr>
                <w:lang w:val="en-GB"/>
              </w:rPr>
            </w:pPr>
            <w:r w:rsidRPr="000F6836">
              <w:rPr>
                <w:lang w:val="en-GB"/>
              </w:rPr>
              <w:t>Type of capital requirement</w:t>
            </w:r>
          </w:p>
        </w:tc>
        <w:tc>
          <w:tcPr>
            <w:tcW w:w="6407" w:type="dxa"/>
            <w:tcBorders>
              <w:top w:val="single" w:sz="2" w:space="0" w:color="auto"/>
              <w:left w:val="single" w:sz="2" w:space="0" w:color="auto"/>
              <w:bottom w:val="single" w:sz="2" w:space="0" w:color="auto"/>
              <w:right w:val="single" w:sz="2" w:space="0" w:color="auto"/>
            </w:tcBorders>
          </w:tcPr>
          <w:p w14:paraId="5C5E4662" w14:textId="77777777" w:rsidR="00616968" w:rsidRPr="000F6836" w:rsidRDefault="00616968" w:rsidP="00915624">
            <w:pPr>
              <w:pStyle w:val="NormalLeft"/>
              <w:rPr>
                <w:lang w:val="en-GB"/>
              </w:rPr>
            </w:pPr>
            <w:r w:rsidRPr="000F6836">
              <w:rPr>
                <w:lang w:val="en-GB"/>
              </w:rPr>
              <w:t>Identify the type of capital requirement. The following closed list shall be used:</w:t>
            </w:r>
          </w:p>
          <w:p w14:paraId="27BF0976" w14:textId="77777777" w:rsidR="00616968" w:rsidRPr="000F6836" w:rsidRDefault="00616968" w:rsidP="00915624">
            <w:pPr>
              <w:pStyle w:val="NormalLeft"/>
              <w:rPr>
                <w:lang w:val="en-GB"/>
              </w:rPr>
            </w:pPr>
            <w:r w:rsidRPr="000F6836">
              <w:rPr>
                <w:lang w:val="en-GB"/>
              </w:rPr>
              <w:t>1 — Sectoral (for credit institutions, investment firms, financial institutions, alternative investment fund managers, UCITS management companies, institutions for occupational retirement provisions)</w:t>
            </w:r>
          </w:p>
          <w:p w14:paraId="66DACC95" w14:textId="77777777" w:rsidR="00616968" w:rsidRPr="000F6836" w:rsidRDefault="00616968" w:rsidP="00915624">
            <w:pPr>
              <w:pStyle w:val="NormalLeft"/>
              <w:rPr>
                <w:lang w:val="en-GB"/>
              </w:rPr>
            </w:pPr>
            <w:r w:rsidRPr="000F6836">
              <w:rPr>
                <w:lang w:val="en-GB"/>
              </w:rPr>
              <w:t>2 — Notional (for non–regulated undertakings)</w:t>
            </w:r>
          </w:p>
          <w:p w14:paraId="72E74C5D" w14:textId="77777777" w:rsidR="00616968" w:rsidRPr="000F6836" w:rsidRDefault="00616968" w:rsidP="00915624">
            <w:pPr>
              <w:pStyle w:val="NormalLeft"/>
              <w:rPr>
                <w:lang w:val="en-GB"/>
              </w:rPr>
            </w:pPr>
            <w:r w:rsidRPr="000F6836">
              <w:rPr>
                <w:lang w:val="en-GB"/>
              </w:rPr>
              <w:t>3 — No capital requirement</w:t>
            </w:r>
          </w:p>
        </w:tc>
      </w:tr>
      <w:tr w:rsidR="00616968" w:rsidRPr="000F6836" w14:paraId="69BE8D02" w14:textId="77777777" w:rsidTr="00915624">
        <w:tc>
          <w:tcPr>
            <w:tcW w:w="1021" w:type="dxa"/>
            <w:tcBorders>
              <w:top w:val="single" w:sz="2" w:space="0" w:color="auto"/>
              <w:left w:val="single" w:sz="2" w:space="0" w:color="auto"/>
              <w:bottom w:val="single" w:sz="2" w:space="0" w:color="auto"/>
              <w:right w:val="single" w:sz="2" w:space="0" w:color="auto"/>
            </w:tcBorders>
          </w:tcPr>
          <w:p w14:paraId="1FDEF53F" w14:textId="77777777" w:rsidR="00616968" w:rsidRPr="000F6836" w:rsidRDefault="00616968" w:rsidP="00915624">
            <w:pPr>
              <w:pStyle w:val="NormalLeft"/>
              <w:rPr>
                <w:lang w:val="en-GB"/>
              </w:rPr>
            </w:pPr>
            <w:r w:rsidRPr="000F6836">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477333AC" w14:textId="77777777" w:rsidR="00616968" w:rsidRPr="000F6836" w:rsidRDefault="00616968" w:rsidP="00915624">
            <w:pPr>
              <w:pStyle w:val="NormalLeft"/>
              <w:rPr>
                <w:lang w:val="en-GB"/>
              </w:rPr>
            </w:pPr>
            <w:r w:rsidRPr="000F6836">
              <w:rPr>
                <w:lang w:val="en-GB"/>
              </w:rPr>
              <w:t>Notional SCR or Sectoral capital requirement</w:t>
            </w:r>
          </w:p>
        </w:tc>
        <w:tc>
          <w:tcPr>
            <w:tcW w:w="6407" w:type="dxa"/>
            <w:tcBorders>
              <w:top w:val="single" w:sz="2" w:space="0" w:color="auto"/>
              <w:left w:val="single" w:sz="2" w:space="0" w:color="auto"/>
              <w:bottom w:val="single" w:sz="2" w:space="0" w:color="auto"/>
              <w:right w:val="single" w:sz="2" w:space="0" w:color="auto"/>
            </w:tcBorders>
          </w:tcPr>
          <w:p w14:paraId="299239C2" w14:textId="77777777" w:rsidR="00616968" w:rsidRPr="000F6836" w:rsidRDefault="00616968" w:rsidP="00915624">
            <w:pPr>
              <w:pStyle w:val="NormalLeft"/>
              <w:rPr>
                <w:lang w:val="en-GB"/>
              </w:rPr>
            </w:pPr>
            <w:r w:rsidRPr="000F6836">
              <w:rPr>
                <w:lang w:val="en-GB"/>
              </w:rPr>
              <w:t>The capital requirement, either sectoral or notional, that triggers first intervention by individual supervisor, assuming a so–called intervention ladder.</w:t>
            </w:r>
          </w:p>
        </w:tc>
      </w:tr>
      <w:tr w:rsidR="00616968" w:rsidRPr="000F6836" w14:paraId="531BF559" w14:textId="77777777" w:rsidTr="00915624">
        <w:tc>
          <w:tcPr>
            <w:tcW w:w="1021" w:type="dxa"/>
            <w:tcBorders>
              <w:top w:val="single" w:sz="2" w:space="0" w:color="auto"/>
              <w:left w:val="single" w:sz="2" w:space="0" w:color="auto"/>
              <w:bottom w:val="single" w:sz="2" w:space="0" w:color="auto"/>
              <w:right w:val="single" w:sz="2" w:space="0" w:color="auto"/>
            </w:tcBorders>
          </w:tcPr>
          <w:p w14:paraId="4E347525" w14:textId="77777777" w:rsidR="00616968" w:rsidRPr="000F6836" w:rsidRDefault="00616968" w:rsidP="00915624">
            <w:pPr>
              <w:pStyle w:val="NormalLeft"/>
              <w:rPr>
                <w:lang w:val="en-GB"/>
              </w:rPr>
            </w:pPr>
            <w:r w:rsidRPr="000F6836">
              <w:rPr>
                <w:lang w:val="en-GB"/>
              </w:rPr>
              <w:lastRenderedPageBreak/>
              <w:t>C0070</w:t>
            </w:r>
          </w:p>
        </w:tc>
        <w:tc>
          <w:tcPr>
            <w:tcW w:w="1858" w:type="dxa"/>
            <w:tcBorders>
              <w:top w:val="single" w:sz="2" w:space="0" w:color="auto"/>
              <w:left w:val="single" w:sz="2" w:space="0" w:color="auto"/>
              <w:bottom w:val="single" w:sz="2" w:space="0" w:color="auto"/>
              <w:right w:val="single" w:sz="2" w:space="0" w:color="auto"/>
            </w:tcBorders>
          </w:tcPr>
          <w:p w14:paraId="4D7EEA1A" w14:textId="77777777" w:rsidR="00616968" w:rsidRPr="000F6836" w:rsidRDefault="00616968" w:rsidP="00915624">
            <w:pPr>
              <w:pStyle w:val="NormalLeft"/>
              <w:rPr>
                <w:lang w:val="en-GB"/>
              </w:rPr>
            </w:pPr>
            <w:r w:rsidRPr="000F6836">
              <w:rPr>
                <w:lang w:val="en-GB"/>
              </w:rPr>
              <w:t>Notional MCR or Sectoral minimum capital requirement</w:t>
            </w:r>
          </w:p>
        </w:tc>
        <w:tc>
          <w:tcPr>
            <w:tcW w:w="6407" w:type="dxa"/>
            <w:tcBorders>
              <w:top w:val="single" w:sz="2" w:space="0" w:color="auto"/>
              <w:left w:val="single" w:sz="2" w:space="0" w:color="auto"/>
              <w:bottom w:val="single" w:sz="2" w:space="0" w:color="auto"/>
              <w:right w:val="single" w:sz="2" w:space="0" w:color="auto"/>
            </w:tcBorders>
          </w:tcPr>
          <w:p w14:paraId="18E7C33C" w14:textId="77777777" w:rsidR="00616968" w:rsidRPr="000F6836" w:rsidRDefault="00616968" w:rsidP="00915624">
            <w:pPr>
              <w:pStyle w:val="NormalLeft"/>
              <w:rPr>
                <w:lang w:val="en-GB"/>
              </w:rPr>
            </w:pPr>
            <w:r w:rsidRPr="000F6836">
              <w:rPr>
                <w:lang w:val="en-GB"/>
              </w:rPr>
              <w:t>Minimum capital requirement, either sectoral or notional, that triggers final intervention, assuming a so–called intervention ladder where available.</w:t>
            </w:r>
          </w:p>
          <w:p w14:paraId="0E399BD5" w14:textId="77777777" w:rsidR="00616968" w:rsidRPr="000F6836" w:rsidRDefault="00616968" w:rsidP="00915624">
            <w:pPr>
              <w:pStyle w:val="NormalLeft"/>
              <w:rPr>
                <w:lang w:val="en-GB"/>
              </w:rPr>
            </w:pPr>
            <w:r w:rsidRPr="000F6836">
              <w:rPr>
                <w:lang w:val="en-GB"/>
              </w:rPr>
              <w:t>This item is not requested for entities for which a final trigger level is not set.</w:t>
            </w:r>
          </w:p>
        </w:tc>
      </w:tr>
      <w:tr w:rsidR="00616968" w:rsidRPr="000F6836" w14:paraId="7E8B9C42" w14:textId="77777777" w:rsidTr="00915624">
        <w:tc>
          <w:tcPr>
            <w:tcW w:w="1021" w:type="dxa"/>
            <w:tcBorders>
              <w:top w:val="single" w:sz="2" w:space="0" w:color="auto"/>
              <w:left w:val="single" w:sz="2" w:space="0" w:color="auto"/>
              <w:bottom w:val="single" w:sz="2" w:space="0" w:color="auto"/>
              <w:right w:val="single" w:sz="2" w:space="0" w:color="auto"/>
            </w:tcBorders>
          </w:tcPr>
          <w:p w14:paraId="72A02F4C" w14:textId="77777777" w:rsidR="00616968" w:rsidRPr="000F6836" w:rsidRDefault="00616968" w:rsidP="00915624">
            <w:pPr>
              <w:pStyle w:val="NormalLeft"/>
              <w:rPr>
                <w:lang w:val="en-GB"/>
              </w:rPr>
            </w:pPr>
            <w:r w:rsidRPr="000F6836">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64359E5" w14:textId="77777777" w:rsidR="00616968" w:rsidRPr="000F6836" w:rsidRDefault="00616968" w:rsidP="00915624">
            <w:pPr>
              <w:pStyle w:val="NormalLeft"/>
              <w:rPr>
                <w:lang w:val="en-GB"/>
              </w:rPr>
            </w:pPr>
            <w:r w:rsidRPr="000F6836">
              <w:rPr>
                <w:lang w:val="en-GB"/>
              </w:rPr>
              <w:t>Notional or Sectoral Eligible Own Funds</w:t>
            </w:r>
          </w:p>
        </w:tc>
        <w:tc>
          <w:tcPr>
            <w:tcW w:w="6407" w:type="dxa"/>
            <w:tcBorders>
              <w:top w:val="single" w:sz="2" w:space="0" w:color="auto"/>
              <w:left w:val="single" w:sz="2" w:space="0" w:color="auto"/>
              <w:bottom w:val="single" w:sz="2" w:space="0" w:color="auto"/>
              <w:right w:val="single" w:sz="2" w:space="0" w:color="auto"/>
            </w:tcBorders>
          </w:tcPr>
          <w:p w14:paraId="60DC4D3A" w14:textId="77777777" w:rsidR="00616968" w:rsidRPr="000F6836" w:rsidRDefault="00616968" w:rsidP="00915624">
            <w:pPr>
              <w:pStyle w:val="NormalLeft"/>
              <w:rPr>
                <w:lang w:val="en-GB"/>
              </w:rPr>
            </w:pPr>
            <w:r w:rsidRPr="000F6836">
              <w:rPr>
                <w:lang w:val="en-GB"/>
              </w:rPr>
              <w:t>Total own funds to cover the (notional or sectoral) capital requirement. No restrictions on availability for the group apply.</w:t>
            </w:r>
          </w:p>
        </w:tc>
      </w:tr>
      <w:tr w:rsidR="00816090" w:rsidRPr="000F6836" w14:paraId="2C259310" w14:textId="77777777" w:rsidTr="00915624">
        <w:trPr>
          <w:ins w:id="5803" w:author="Author"/>
        </w:trPr>
        <w:tc>
          <w:tcPr>
            <w:tcW w:w="1021" w:type="dxa"/>
            <w:tcBorders>
              <w:top w:val="single" w:sz="2" w:space="0" w:color="auto"/>
              <w:left w:val="single" w:sz="2" w:space="0" w:color="auto"/>
              <w:bottom w:val="single" w:sz="2" w:space="0" w:color="auto"/>
              <w:right w:val="single" w:sz="2" w:space="0" w:color="auto"/>
            </w:tcBorders>
          </w:tcPr>
          <w:p w14:paraId="1E540802" w14:textId="6682FDC0" w:rsidR="00816090" w:rsidRPr="000F6836" w:rsidRDefault="00816090" w:rsidP="00B4672F">
            <w:pPr>
              <w:pStyle w:val="NormalLeft"/>
              <w:rPr>
                <w:ins w:id="5804" w:author="Author"/>
                <w:lang w:val="en-GB"/>
              </w:rPr>
            </w:pPr>
            <w:ins w:id="5805" w:author="Author">
              <w:r w:rsidRPr="000F6836">
                <w:rPr>
                  <w:lang w:val="en-GB"/>
                </w:rPr>
                <w:t>C0</w:t>
              </w:r>
              <w:r w:rsidR="00B4672F" w:rsidRPr="000F6836">
                <w:rPr>
                  <w:lang w:val="en-GB"/>
                </w:rPr>
                <w:t>085</w:t>
              </w:r>
            </w:ins>
          </w:p>
        </w:tc>
        <w:tc>
          <w:tcPr>
            <w:tcW w:w="1858" w:type="dxa"/>
            <w:tcBorders>
              <w:top w:val="single" w:sz="2" w:space="0" w:color="auto"/>
              <w:left w:val="single" w:sz="2" w:space="0" w:color="auto"/>
              <w:bottom w:val="single" w:sz="2" w:space="0" w:color="auto"/>
              <w:right w:val="single" w:sz="2" w:space="0" w:color="auto"/>
            </w:tcBorders>
          </w:tcPr>
          <w:p w14:paraId="18C4056D" w14:textId="068656DD" w:rsidR="00816090" w:rsidRPr="000F6836" w:rsidRDefault="00266EE6" w:rsidP="00266EE6">
            <w:pPr>
              <w:pStyle w:val="NormalLeft"/>
              <w:rPr>
                <w:ins w:id="5806" w:author="Author"/>
                <w:lang w:val="en-GB"/>
              </w:rPr>
            </w:pPr>
            <w:ins w:id="5807" w:author="Author">
              <w:r w:rsidRPr="000F6836">
                <w:rPr>
                  <w:lang w:val="en-GB"/>
                </w:rPr>
                <w:t>C</w:t>
              </w:r>
              <w:r w:rsidR="00816090" w:rsidRPr="000F6836">
                <w:rPr>
                  <w:lang w:val="en-GB"/>
                </w:rPr>
                <w:t>ontribution</w:t>
              </w:r>
              <w:r w:rsidRPr="000F6836">
                <w:rPr>
                  <w:lang w:val="en-GB"/>
                </w:rPr>
                <w:t xml:space="preserve"> of solo </w:t>
              </w:r>
              <w:r w:rsidR="00B4672F" w:rsidRPr="000F6836">
                <w:rPr>
                  <w:lang w:val="en-GB"/>
                </w:rPr>
                <w:t>(</w:t>
              </w:r>
              <w:r w:rsidRPr="000F6836">
                <w:rPr>
                  <w:lang w:val="en-GB"/>
                </w:rPr>
                <w:t>notional</w:t>
              </w:r>
              <w:r w:rsidR="00B4672F" w:rsidRPr="000F6836">
                <w:rPr>
                  <w:lang w:val="en-GB"/>
                </w:rPr>
                <w:t>)</w:t>
              </w:r>
              <w:r w:rsidRPr="000F6836">
                <w:rPr>
                  <w:lang w:val="en-GB"/>
                </w:rPr>
                <w:t xml:space="preserve"> SCR</w:t>
              </w:r>
              <w:r w:rsidR="00816090" w:rsidRPr="000F6836">
                <w:rPr>
                  <w:lang w:val="en-GB"/>
                </w:rPr>
                <w:t xml:space="preserve"> to group SCR</w:t>
              </w:r>
            </w:ins>
          </w:p>
        </w:tc>
        <w:tc>
          <w:tcPr>
            <w:tcW w:w="6407" w:type="dxa"/>
            <w:tcBorders>
              <w:top w:val="single" w:sz="2" w:space="0" w:color="auto"/>
              <w:left w:val="single" w:sz="2" w:space="0" w:color="auto"/>
              <w:bottom w:val="single" w:sz="2" w:space="0" w:color="auto"/>
              <w:right w:val="single" w:sz="2" w:space="0" w:color="auto"/>
            </w:tcBorders>
          </w:tcPr>
          <w:p w14:paraId="5D48932B" w14:textId="77777777" w:rsidR="00816090" w:rsidRPr="000F6836" w:rsidRDefault="00816090" w:rsidP="00915624">
            <w:pPr>
              <w:pStyle w:val="NormalLeft"/>
              <w:rPr>
                <w:ins w:id="5808" w:author="Author"/>
                <w:lang w:val="en-GB"/>
              </w:rPr>
            </w:pPr>
            <w:ins w:id="5809" w:author="Author">
              <w:r w:rsidRPr="000F6836">
                <w:rPr>
                  <w:lang w:val="en-GB"/>
                </w:rPr>
                <w:t>Contribution of the solo notional SCR to the group SCR with regard to insurance holding companies and mixed financial holding companies</w:t>
              </w:r>
            </w:ins>
          </w:p>
          <w:p w14:paraId="4442BCE0" w14:textId="77777777" w:rsidR="00266EE6" w:rsidRPr="000F6836" w:rsidRDefault="00266EE6" w:rsidP="00266EE6">
            <w:pPr>
              <w:pStyle w:val="NormalLeft"/>
              <w:rPr>
                <w:ins w:id="5810" w:author="Author"/>
                <w:lang w:val="en-GB"/>
              </w:rPr>
            </w:pPr>
            <w:ins w:id="5811" w:author="Author">
              <w:r w:rsidRPr="000F6836">
                <w:rPr>
                  <w:lang w:val="en-GB"/>
                </w:rPr>
                <w:t>Contribution of solo SCR to group SCR</w:t>
              </w:r>
            </w:ins>
          </w:p>
          <w:p w14:paraId="4F54B890" w14:textId="77777777" w:rsidR="00266EE6" w:rsidRPr="000F6836" w:rsidRDefault="00266EE6" w:rsidP="00266EE6">
            <w:pPr>
              <w:pStyle w:val="NormalLeft"/>
              <w:rPr>
                <w:ins w:id="5812" w:author="Author"/>
                <w:lang w:val="en-GB"/>
              </w:rPr>
            </w:pPr>
            <w:ins w:id="5813" w:author="Author">
              <w:r w:rsidRPr="000F6836">
                <w:rPr>
                  <w:lang w:val="en-GB"/>
                </w:rPr>
                <w:t>If the method 1 is applied, the contribution of a subsidiary undertaking to the group shall be calculated according the formula:</w:t>
              </w:r>
            </w:ins>
          </w:p>
          <w:p w14:paraId="00394854" w14:textId="77777777" w:rsidR="00266EE6" w:rsidRPr="000F6836" w:rsidRDefault="00266EE6" w:rsidP="00266EE6">
            <w:pPr>
              <w:pStyle w:val="NormalLeft"/>
              <w:rPr>
                <w:ins w:id="5814" w:author="Author"/>
                <w:lang w:val="en-GB"/>
              </w:rPr>
            </w:pPr>
            <w:ins w:id="5815" w:author="Author">
              <w:r w:rsidRPr="000F6836">
                <w:rPr>
                  <w:lang w:val="en-GB"/>
                </w:rPr>
                <w:t>Contrj = SCRj × SCRdiversified/Σi SCRisolo</w:t>
              </w:r>
            </w:ins>
          </w:p>
          <w:p w14:paraId="30987417" w14:textId="77777777" w:rsidR="00266EE6" w:rsidRPr="000F6836" w:rsidRDefault="00266EE6" w:rsidP="00266EE6">
            <w:pPr>
              <w:pStyle w:val="NormalLeft"/>
              <w:rPr>
                <w:ins w:id="5816" w:author="Author"/>
                <w:lang w:val="en-GB"/>
              </w:rPr>
            </w:pPr>
          </w:p>
          <w:p w14:paraId="63AA6B53" w14:textId="77777777" w:rsidR="00266EE6" w:rsidRPr="000F6836" w:rsidRDefault="00266EE6" w:rsidP="00266EE6">
            <w:pPr>
              <w:pStyle w:val="NormalLeft"/>
              <w:rPr>
                <w:ins w:id="5817" w:author="Author"/>
                <w:lang w:val="en-GB"/>
              </w:rPr>
            </w:pPr>
            <w:ins w:id="5818" w:author="Author">
              <w:r w:rsidRPr="000F6836">
                <w:rPr>
                  <w:lang w:val="en-GB"/>
                </w:rPr>
                <w:t>Where:</w:t>
              </w:r>
            </w:ins>
          </w:p>
          <w:p w14:paraId="1BE436A1" w14:textId="518B35D0" w:rsidR="00266EE6" w:rsidRPr="000F6836" w:rsidRDefault="00266EE6" w:rsidP="00266EE6">
            <w:pPr>
              <w:pStyle w:val="NormalLeft"/>
              <w:rPr>
                <w:ins w:id="5819" w:author="Author"/>
                <w:lang w:val="en-GB"/>
              </w:rPr>
            </w:pPr>
            <w:ins w:id="5820" w:author="Author">
              <w:r w:rsidRPr="000F6836">
                <w:rPr>
                  <w:lang w:val="en-GB"/>
                </w:rPr>
                <w:t>– SCRj is the SCR at individual entity level of the undertaking j;</w:t>
              </w:r>
            </w:ins>
          </w:p>
          <w:p w14:paraId="1D109269" w14:textId="77777777" w:rsidR="00266EE6" w:rsidRPr="000F6836" w:rsidRDefault="00266EE6" w:rsidP="00266EE6">
            <w:pPr>
              <w:pStyle w:val="NormalLeft"/>
              <w:rPr>
                <w:ins w:id="5821" w:author="Author"/>
                <w:lang w:val="en-GB"/>
              </w:rPr>
            </w:pPr>
            <w:ins w:id="5822" w:author="Author">
              <w:r w:rsidRPr="000F6836">
                <w:rPr>
                  <w:lang w:val="en-GB"/>
                </w:rPr>
                <w:t>– SCRdiversified = SCR calculated in accordance to Article 336(a) of Commission Delegated Regulation 2015/35;</w:t>
              </w:r>
            </w:ins>
          </w:p>
          <w:p w14:paraId="1FCD8A68" w14:textId="77777777" w:rsidR="00266EE6" w:rsidRPr="000F6836" w:rsidRDefault="00266EE6" w:rsidP="00266EE6">
            <w:pPr>
              <w:pStyle w:val="NormalLeft"/>
              <w:rPr>
                <w:ins w:id="5823" w:author="Author"/>
                <w:lang w:val="en-GB"/>
              </w:rPr>
            </w:pPr>
            <w:ins w:id="5824" w:author="Author">
              <w:r w:rsidRPr="000F6836">
                <w:rPr>
                  <w:lang w:val="en-GB"/>
                </w:rPr>
                <w:t>– SCRisolo is the SCR at individual entity level of the participating undertaking and each related insurance or</w:t>
              </w:r>
            </w:ins>
          </w:p>
          <w:p w14:paraId="2B437D77" w14:textId="77777777" w:rsidR="00266EE6" w:rsidRPr="000F6836" w:rsidRDefault="00266EE6" w:rsidP="00266EE6">
            <w:pPr>
              <w:pStyle w:val="NormalLeft"/>
              <w:rPr>
                <w:ins w:id="5825" w:author="Author"/>
                <w:lang w:val="en-GB"/>
              </w:rPr>
            </w:pPr>
            <w:ins w:id="5826" w:author="Author">
              <w:r w:rsidRPr="000F6836">
                <w:rPr>
                  <w:lang w:val="en-GB"/>
                </w:rPr>
                <w:t>reinsurance undertaking and third-country insurance and reinsurance undertaking included in the calculation</w:t>
              </w:r>
            </w:ins>
          </w:p>
          <w:p w14:paraId="57311539" w14:textId="77777777" w:rsidR="00266EE6" w:rsidRPr="000F6836" w:rsidRDefault="00266EE6" w:rsidP="00266EE6">
            <w:pPr>
              <w:pStyle w:val="NormalLeft"/>
              <w:rPr>
                <w:ins w:id="5827" w:author="Author"/>
                <w:lang w:val="en-GB"/>
              </w:rPr>
            </w:pPr>
            <w:ins w:id="5828" w:author="Author">
              <w:r w:rsidRPr="000F6836">
                <w:rPr>
                  <w:lang w:val="en-GB"/>
                </w:rPr>
                <w:t>of the SCRdiversified;</w:t>
              </w:r>
            </w:ins>
          </w:p>
          <w:p w14:paraId="11080121" w14:textId="0ED81B2A" w:rsidR="00266EE6" w:rsidRPr="000F6836" w:rsidRDefault="00266EE6" w:rsidP="00266EE6">
            <w:pPr>
              <w:pStyle w:val="NormalLeft"/>
              <w:rPr>
                <w:ins w:id="5829" w:author="Author"/>
                <w:lang w:val="en-GB"/>
              </w:rPr>
            </w:pPr>
            <w:ins w:id="5830" w:author="Author">
              <w:r w:rsidRPr="000F6836">
                <w:rPr>
                  <w:lang w:val="en-GB"/>
                </w:rPr>
                <w:t>– the ratio is the proportional adjustment due to the recognition of diversification effects at group level.</w:t>
              </w:r>
            </w:ins>
          </w:p>
          <w:p w14:paraId="7B200528" w14:textId="1A9DE711" w:rsidR="00266EE6" w:rsidRPr="000F6836" w:rsidRDefault="00266EE6" w:rsidP="00266EE6">
            <w:pPr>
              <w:pStyle w:val="NormalLeft"/>
              <w:rPr>
                <w:ins w:id="5831" w:author="Author"/>
                <w:lang w:val="en-GB"/>
              </w:rPr>
            </w:pPr>
            <w:ins w:id="5832" w:author="Author">
              <w:r w:rsidRPr="000F6836">
                <w:rPr>
                  <w:lang w:val="en-GB"/>
                </w:rPr>
                <w:t>For related undertakings which are not subsidiaries (art 335 1.d of the DR) included via method 1,  the contribution of the related undertaking to the group SCR is the proportional share of the individual SCR.</w:t>
              </w:r>
            </w:ins>
          </w:p>
          <w:p w14:paraId="3310F220" w14:textId="003D6BAF" w:rsidR="00266EE6" w:rsidRPr="000F6836" w:rsidRDefault="00266EE6" w:rsidP="00915624">
            <w:pPr>
              <w:pStyle w:val="NormalLeft"/>
              <w:rPr>
                <w:ins w:id="5833" w:author="Author"/>
                <w:lang w:val="en-GB"/>
              </w:rPr>
            </w:pPr>
            <w:ins w:id="5834" w:author="Author">
              <w:r w:rsidRPr="000F6836">
                <w:rPr>
                  <w:lang w:val="en-GB"/>
                </w:rPr>
                <w:t>For method 2, the contribution of the related undertaking to the group SCR is the proportional share of the individual SCR.</w:t>
              </w:r>
            </w:ins>
          </w:p>
        </w:tc>
      </w:tr>
    </w:tbl>
    <w:p w14:paraId="4CF68949" w14:textId="77777777" w:rsidR="00616968" w:rsidRPr="000F6836" w:rsidRDefault="00616968" w:rsidP="00616968">
      <w:pPr>
        <w:rPr>
          <w:lang w:val="en-GB"/>
        </w:rPr>
      </w:pPr>
    </w:p>
    <w:p w14:paraId="28FD925B" w14:textId="77777777" w:rsidR="00616968" w:rsidRPr="000F6836" w:rsidRDefault="00616968" w:rsidP="00616968">
      <w:pPr>
        <w:pStyle w:val="ManualHeading2"/>
        <w:numPr>
          <w:ilvl w:val="0"/>
          <w:numId w:val="0"/>
        </w:numPr>
        <w:ind w:left="851" w:hanging="851"/>
        <w:rPr>
          <w:lang w:val="en-GB"/>
        </w:rPr>
      </w:pPr>
      <w:r w:rsidRPr="000F6836">
        <w:rPr>
          <w:i/>
          <w:lang w:val="en-GB"/>
        </w:rPr>
        <w:t>S.35.01 — Contribution to group Technical Provisions</w:t>
      </w:r>
    </w:p>
    <w:p w14:paraId="22E488EC" w14:textId="77777777" w:rsidR="00616968" w:rsidRPr="000F6836" w:rsidRDefault="00616968" w:rsidP="00616968">
      <w:pPr>
        <w:rPr>
          <w:lang w:val="en-GB"/>
        </w:rPr>
      </w:pPr>
      <w:r w:rsidRPr="000F6836">
        <w:rPr>
          <w:i/>
          <w:lang w:val="en-GB"/>
        </w:rPr>
        <w:t>General comments:</w:t>
      </w:r>
    </w:p>
    <w:p w14:paraId="346593BC" w14:textId="77777777" w:rsidR="00616968" w:rsidRPr="000F6836" w:rsidRDefault="00616968" w:rsidP="00616968">
      <w:pPr>
        <w:rPr>
          <w:lang w:val="en-GB"/>
        </w:rPr>
      </w:pPr>
      <w:r w:rsidRPr="000F6836">
        <w:rPr>
          <w:lang w:val="en-GB"/>
        </w:rPr>
        <w:t>This section relates to annual submission of information for groups.</w:t>
      </w:r>
    </w:p>
    <w:p w14:paraId="37E17082" w14:textId="77777777" w:rsidR="00616968" w:rsidRPr="000F6836" w:rsidRDefault="00616968" w:rsidP="00616968">
      <w:pPr>
        <w:rPr>
          <w:lang w:val="en-GB"/>
        </w:rPr>
      </w:pPr>
      <w:r w:rsidRPr="000F6836">
        <w:rPr>
          <w:lang w:val="en-GB"/>
        </w:rPr>
        <w:lastRenderedPageBreak/>
        <w:t>The information to be reported between C0050 to C0210 shall be after the volatility adjustment, the matching adjustment and interest rate transitional is applied. The transitional deduction to technical provisions is reported separately in C0220 and C0230.</w:t>
      </w:r>
    </w:p>
    <w:p w14:paraId="5EA60391" w14:textId="77777777" w:rsidR="00616968" w:rsidRPr="000F6836" w:rsidRDefault="00616968" w:rsidP="00616968">
      <w:pPr>
        <w:rPr>
          <w:lang w:val="en-GB"/>
        </w:rPr>
      </w:pPr>
      <w:r w:rsidRPr="000F6836">
        <w:rPr>
          <w:lang w:val="en-GB"/>
        </w:rPr>
        <w:t>This template is relevant under method 1 as defined in Article 230 of Directive 2009/138/EC, method 2 as defined in Article 233 of the Directive 2009/138/EC and a combination of methods.</w:t>
      </w:r>
    </w:p>
    <w:p w14:paraId="21E3B170" w14:textId="77777777" w:rsidR="00616968" w:rsidRPr="000F6836" w:rsidRDefault="00616968" w:rsidP="00616968">
      <w:pPr>
        <w:rPr>
          <w:lang w:val="en-GB"/>
        </w:rPr>
      </w:pPr>
      <w:r w:rsidRPr="000F6836">
        <w:rPr>
          <w:lang w:val="en-GB"/>
        </w:rPr>
        <w:t>Related insurance and reinsurance undertakings which are not subsidiaries are excluded from the scope of this template since they are assessed through the adjusted equity method.</w:t>
      </w:r>
    </w:p>
    <w:tbl>
      <w:tblPr>
        <w:tblW w:w="9286" w:type="dxa"/>
        <w:tblLayout w:type="fixed"/>
        <w:tblLook w:val="0000" w:firstRow="0" w:lastRow="0" w:firstColumn="0" w:lastColumn="0" w:noHBand="0" w:noVBand="0"/>
      </w:tblPr>
      <w:tblGrid>
        <w:gridCol w:w="1114"/>
        <w:gridCol w:w="1858"/>
        <w:gridCol w:w="6314"/>
      </w:tblGrid>
      <w:tr w:rsidR="00616968" w:rsidRPr="000F6836" w14:paraId="0357E79E" w14:textId="77777777" w:rsidTr="00B15713">
        <w:tc>
          <w:tcPr>
            <w:tcW w:w="1114" w:type="dxa"/>
            <w:tcBorders>
              <w:top w:val="single" w:sz="2" w:space="0" w:color="auto"/>
              <w:left w:val="single" w:sz="2" w:space="0" w:color="auto"/>
              <w:bottom w:val="single" w:sz="2" w:space="0" w:color="auto"/>
              <w:right w:val="single" w:sz="2" w:space="0" w:color="auto"/>
            </w:tcBorders>
          </w:tcPr>
          <w:p w14:paraId="371ACE69" w14:textId="77777777" w:rsidR="00616968" w:rsidRPr="000F6836" w:rsidRDefault="00616968" w:rsidP="00915624">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A6D58E1" w14:textId="77777777" w:rsidR="00616968" w:rsidRPr="000F6836" w:rsidRDefault="00616968" w:rsidP="00915624">
            <w:pPr>
              <w:pStyle w:val="NormalCentered"/>
              <w:rPr>
                <w:lang w:val="en-GB"/>
              </w:rPr>
            </w:pPr>
            <w:r w:rsidRPr="000F6836">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6FF77532" w14:textId="77777777" w:rsidR="00616968" w:rsidRPr="000F6836" w:rsidRDefault="00616968" w:rsidP="00915624">
            <w:pPr>
              <w:pStyle w:val="NormalCentered"/>
              <w:rPr>
                <w:lang w:val="en-GB"/>
              </w:rPr>
            </w:pPr>
            <w:r w:rsidRPr="000F6836">
              <w:rPr>
                <w:i/>
                <w:iCs/>
                <w:lang w:val="en-GB"/>
              </w:rPr>
              <w:t>INSTRUCTIONS</w:t>
            </w:r>
          </w:p>
        </w:tc>
      </w:tr>
      <w:tr w:rsidR="00616968" w:rsidRPr="000F6836" w14:paraId="7F188CDF" w14:textId="77777777" w:rsidTr="00B15713">
        <w:tc>
          <w:tcPr>
            <w:tcW w:w="1114" w:type="dxa"/>
            <w:tcBorders>
              <w:top w:val="single" w:sz="2" w:space="0" w:color="auto"/>
              <w:left w:val="single" w:sz="2" w:space="0" w:color="auto"/>
              <w:bottom w:val="single" w:sz="2" w:space="0" w:color="auto"/>
              <w:right w:val="single" w:sz="2" w:space="0" w:color="auto"/>
            </w:tcBorders>
          </w:tcPr>
          <w:p w14:paraId="5E5D53F7" w14:textId="77777777" w:rsidR="00616968" w:rsidRPr="000F6836" w:rsidRDefault="00616968" w:rsidP="00915624">
            <w:pPr>
              <w:pStyle w:val="NormalLeft"/>
              <w:rPr>
                <w:lang w:val="en-GB"/>
              </w:rPr>
            </w:pPr>
            <w:r w:rsidRPr="000F6836">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D6B1415" w14:textId="77777777" w:rsidR="00616968" w:rsidRPr="000F6836" w:rsidRDefault="00616968" w:rsidP="00915624">
            <w:pPr>
              <w:pStyle w:val="NormalLeft"/>
              <w:rPr>
                <w:lang w:val="en-GB"/>
              </w:rPr>
            </w:pPr>
            <w:r w:rsidRPr="000F6836">
              <w:rPr>
                <w:lang w:val="en-GB"/>
              </w:rPr>
              <w:t>Legal name of the undertaking</w:t>
            </w:r>
          </w:p>
        </w:tc>
        <w:tc>
          <w:tcPr>
            <w:tcW w:w="6314" w:type="dxa"/>
            <w:tcBorders>
              <w:top w:val="single" w:sz="2" w:space="0" w:color="auto"/>
              <w:left w:val="single" w:sz="2" w:space="0" w:color="auto"/>
              <w:bottom w:val="single" w:sz="2" w:space="0" w:color="auto"/>
              <w:right w:val="single" w:sz="2" w:space="0" w:color="auto"/>
            </w:tcBorders>
          </w:tcPr>
          <w:p w14:paraId="4FEE2BF1" w14:textId="77777777" w:rsidR="00616968" w:rsidRPr="000F6836" w:rsidRDefault="00616968" w:rsidP="00915624">
            <w:pPr>
              <w:pStyle w:val="NormalLeft"/>
              <w:rPr>
                <w:lang w:val="en-GB"/>
              </w:rPr>
            </w:pPr>
            <w:r w:rsidRPr="000F6836">
              <w:rPr>
                <w:lang w:val="en-GB"/>
              </w:rPr>
              <w:t>Legal name of each undertaking</w:t>
            </w:r>
          </w:p>
        </w:tc>
      </w:tr>
      <w:tr w:rsidR="00616968" w:rsidRPr="000F6836" w14:paraId="0CCD50CC" w14:textId="77777777" w:rsidTr="00B15713">
        <w:tc>
          <w:tcPr>
            <w:tcW w:w="1114" w:type="dxa"/>
            <w:tcBorders>
              <w:top w:val="single" w:sz="2" w:space="0" w:color="auto"/>
              <w:left w:val="single" w:sz="2" w:space="0" w:color="auto"/>
              <w:bottom w:val="single" w:sz="2" w:space="0" w:color="auto"/>
              <w:right w:val="single" w:sz="2" w:space="0" w:color="auto"/>
            </w:tcBorders>
          </w:tcPr>
          <w:p w14:paraId="6BE13C6C" w14:textId="77777777" w:rsidR="00616968" w:rsidRPr="000F6836" w:rsidRDefault="00616968" w:rsidP="00915624">
            <w:pPr>
              <w:pStyle w:val="NormalLeft"/>
              <w:rPr>
                <w:lang w:val="en-GB"/>
              </w:rPr>
            </w:pPr>
            <w:r w:rsidRPr="000F6836">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AD7ED5A" w14:textId="77777777" w:rsidR="00616968" w:rsidRPr="000F6836" w:rsidRDefault="00616968" w:rsidP="00915624">
            <w:pPr>
              <w:pStyle w:val="NormalLeft"/>
              <w:rPr>
                <w:lang w:val="en-GB"/>
              </w:rPr>
            </w:pPr>
            <w:r w:rsidRPr="000F6836">
              <w:rPr>
                <w:lang w:val="en-GB"/>
              </w:rPr>
              <w:t>Identification code of the undertaking</w:t>
            </w:r>
          </w:p>
        </w:tc>
        <w:tc>
          <w:tcPr>
            <w:tcW w:w="6314" w:type="dxa"/>
            <w:tcBorders>
              <w:top w:val="single" w:sz="2" w:space="0" w:color="auto"/>
              <w:left w:val="single" w:sz="2" w:space="0" w:color="auto"/>
              <w:bottom w:val="single" w:sz="2" w:space="0" w:color="auto"/>
              <w:right w:val="single" w:sz="2" w:space="0" w:color="auto"/>
            </w:tcBorders>
          </w:tcPr>
          <w:p w14:paraId="08B961C0" w14:textId="77777777" w:rsidR="00616968" w:rsidRPr="000F6836" w:rsidRDefault="00616968" w:rsidP="00915624">
            <w:pPr>
              <w:pStyle w:val="NormalLeft"/>
              <w:rPr>
                <w:lang w:val="en-GB"/>
              </w:rPr>
            </w:pPr>
            <w:r w:rsidRPr="000F6836">
              <w:rPr>
                <w:lang w:val="en-GB"/>
              </w:rPr>
              <w:t>Identification code by this order of priority:</w:t>
            </w:r>
          </w:p>
          <w:p w14:paraId="4AE7C43D" w14:textId="2016B6A3" w:rsidR="00616968" w:rsidRPr="002E7CE5" w:rsidRDefault="00616968" w:rsidP="002E7CE5">
            <w:pPr>
              <w:pStyle w:val="Tiret0"/>
              <w:numPr>
                <w:ilvl w:val="0"/>
                <w:numId w:val="14"/>
              </w:numPr>
              <w:ind w:left="851" w:hanging="851"/>
              <w:rPr>
                <w:lang w:val="en-GB"/>
              </w:rPr>
            </w:pPr>
            <w:r w:rsidRPr="002E7CE5">
              <w:rPr>
                <w:lang w:val="en-GB"/>
              </w:rPr>
              <w:t>Legal Entity Identifier (LEI)</w:t>
            </w:r>
            <w:ins w:id="5835" w:author="Author">
              <w:r w:rsidR="002E7CE5" w:rsidRPr="002E7CE5">
                <w:rPr>
                  <w:lang w:val="en-GB"/>
                </w:rPr>
                <w:t xml:space="preserve"> mandatory if existing</w:t>
              </w:r>
            </w:ins>
            <w:r w:rsidRPr="002E7CE5">
              <w:rPr>
                <w:lang w:val="en-GB"/>
              </w:rPr>
              <w:t>;</w:t>
            </w:r>
          </w:p>
          <w:p w14:paraId="3860288F" w14:textId="52957075" w:rsidR="00616968" w:rsidRPr="000F6836" w:rsidRDefault="00616968" w:rsidP="00915624">
            <w:pPr>
              <w:pStyle w:val="Tiret0"/>
              <w:numPr>
                <w:ilvl w:val="0"/>
                <w:numId w:val="14"/>
              </w:numPr>
              <w:ind w:left="851" w:hanging="851"/>
              <w:rPr>
                <w:lang w:val="en-GB"/>
              </w:rPr>
            </w:pPr>
            <w:r w:rsidRPr="000F6836">
              <w:rPr>
                <w:lang w:val="en-GB"/>
              </w:rPr>
              <w:t>Specific code</w:t>
            </w:r>
            <w:ins w:id="5836" w:author="Author">
              <w:r w:rsidR="002E7CE5" w:rsidRPr="000F6836">
                <w:rPr>
                  <w:lang w:val="en-GB"/>
                </w:rPr>
                <w:t xml:space="preserve"> in case of absence of LEI code</w:t>
              </w:r>
              <w:r w:rsidR="007D2CCB">
                <w:rPr>
                  <w:lang w:val="en-GB"/>
                </w:rPr>
                <w:t>.</w:t>
              </w:r>
            </w:ins>
          </w:p>
          <w:p w14:paraId="5C00CBF7" w14:textId="77777777" w:rsidR="00616968" w:rsidRPr="000F6836" w:rsidRDefault="00616968" w:rsidP="00915624">
            <w:pPr>
              <w:pStyle w:val="NormalLeft"/>
              <w:rPr>
                <w:lang w:val="en-GB"/>
              </w:rPr>
            </w:pPr>
            <w:r w:rsidRPr="000F6836">
              <w:rPr>
                <w:lang w:val="en-GB"/>
              </w:rPr>
              <w:t>Specific code:</w:t>
            </w:r>
          </w:p>
          <w:p w14:paraId="259DB0A7" w14:textId="3AB0C760" w:rsidR="00616968" w:rsidRPr="000F6836" w:rsidRDefault="00616968" w:rsidP="00915624">
            <w:pPr>
              <w:pStyle w:val="Tiret0"/>
              <w:numPr>
                <w:ilvl w:val="0"/>
                <w:numId w:val="14"/>
              </w:numPr>
              <w:ind w:left="851" w:hanging="851"/>
              <w:rPr>
                <w:lang w:val="en-GB"/>
              </w:rPr>
            </w:pPr>
            <w:r w:rsidRPr="000F6836">
              <w:rPr>
                <w:lang w:val="en-GB"/>
              </w:rPr>
              <w:t xml:space="preserve">For </w:t>
            </w:r>
            <w:del w:id="5837" w:author="Author">
              <w:r w:rsidRPr="00011FE6" w:rsidDel="002E7CE5">
                <w:rPr>
                  <w:lang w:val="en-GB"/>
                </w:rPr>
                <w:delText>EEA insurance and reinsurance undertakings and</w:delText>
              </w:r>
              <w:r w:rsidRPr="000F6836" w:rsidDel="002E7CE5">
                <w:rPr>
                  <w:lang w:val="en-GB"/>
                </w:rPr>
                <w:delText xml:space="preserve"> </w:delText>
              </w:r>
              <w:r w:rsidRPr="000F6836" w:rsidDel="007D2CCB">
                <w:rPr>
                  <w:lang w:val="en-GB"/>
                </w:rPr>
                <w:delText xml:space="preserve">other </w:delText>
              </w:r>
            </w:del>
            <w:r w:rsidRPr="000F6836">
              <w:rPr>
                <w:lang w:val="en-GB"/>
              </w:rPr>
              <w:t xml:space="preserve">EEA regulated undertakings </w:t>
            </w:r>
            <w:ins w:id="5838" w:author="Author">
              <w:r w:rsidR="007D2CCB" w:rsidRPr="000F6836">
                <w:rPr>
                  <w:lang w:val="en-GB"/>
                </w:rPr>
                <w:t xml:space="preserve">other </w:t>
              </w:r>
              <w:r w:rsidR="007D2CCB">
                <w:rPr>
                  <w:lang w:val="en-GB"/>
                </w:rPr>
                <w:t xml:space="preserve">than insurance and reinsurance undertakings </w:t>
              </w:r>
            </w:ins>
            <w:r w:rsidRPr="000F6836">
              <w:rPr>
                <w:lang w:val="en-GB"/>
              </w:rPr>
              <w:t>within the scope of group supervision: identification code used in the local market, attributed by the undertaking's competent supervisory authority;</w:t>
            </w:r>
          </w:p>
          <w:p w14:paraId="2D8EBC0E" w14:textId="77777777" w:rsidR="00616968" w:rsidRPr="000F6836" w:rsidRDefault="00616968" w:rsidP="00915624">
            <w:pPr>
              <w:pStyle w:val="Tiret0"/>
              <w:numPr>
                <w:ilvl w:val="0"/>
                <w:numId w:val="14"/>
              </w:numPr>
              <w:ind w:left="851" w:hanging="851"/>
              <w:rPr>
                <w:lang w:val="en-GB"/>
              </w:rPr>
            </w:pP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D12034" w14:textId="77777777" w:rsidR="00616968" w:rsidRPr="000F6836" w:rsidRDefault="00616968" w:rsidP="00915624">
            <w:pPr>
              <w:pStyle w:val="Point0"/>
              <w:rPr>
                <w:lang w:val="en-GB"/>
              </w:rPr>
            </w:pPr>
            <w:r w:rsidRPr="000F6836">
              <w:rPr>
                <w:lang w:val="en-GB"/>
              </w:rPr>
              <w:tab/>
              <w:t>identification code of the parent undertaking + ISO 3166–1 alpha–2 code of the country of the undertaking + 5 digits</w:t>
            </w:r>
          </w:p>
        </w:tc>
      </w:tr>
      <w:tr w:rsidR="00616968" w:rsidRPr="000F6836" w14:paraId="54EA8760" w14:textId="77777777" w:rsidTr="00B15713">
        <w:tc>
          <w:tcPr>
            <w:tcW w:w="1114" w:type="dxa"/>
            <w:tcBorders>
              <w:top w:val="single" w:sz="2" w:space="0" w:color="auto"/>
              <w:left w:val="single" w:sz="2" w:space="0" w:color="auto"/>
              <w:bottom w:val="single" w:sz="2" w:space="0" w:color="auto"/>
              <w:right w:val="single" w:sz="2" w:space="0" w:color="auto"/>
            </w:tcBorders>
          </w:tcPr>
          <w:p w14:paraId="3BA156C9" w14:textId="77777777" w:rsidR="00616968" w:rsidRPr="000F6836" w:rsidRDefault="00616968" w:rsidP="00915624">
            <w:pPr>
              <w:pStyle w:val="NormalLeft"/>
              <w:rPr>
                <w:lang w:val="en-GB"/>
              </w:rPr>
            </w:pPr>
            <w:r w:rsidRPr="000F6836">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378B2B18" w14:textId="77777777" w:rsidR="00616968" w:rsidRPr="000F6836" w:rsidRDefault="00616968" w:rsidP="00915624">
            <w:pPr>
              <w:pStyle w:val="NormalLeft"/>
              <w:rPr>
                <w:lang w:val="en-GB"/>
              </w:rPr>
            </w:pPr>
            <w:r w:rsidRPr="000F6836">
              <w:rPr>
                <w:lang w:val="en-GB"/>
              </w:rPr>
              <w:t>Type of code of the ID of the undertaking</w:t>
            </w:r>
          </w:p>
        </w:tc>
        <w:tc>
          <w:tcPr>
            <w:tcW w:w="6314" w:type="dxa"/>
            <w:tcBorders>
              <w:top w:val="single" w:sz="2" w:space="0" w:color="auto"/>
              <w:left w:val="single" w:sz="2" w:space="0" w:color="auto"/>
              <w:bottom w:val="single" w:sz="2" w:space="0" w:color="auto"/>
              <w:right w:val="single" w:sz="2" w:space="0" w:color="auto"/>
            </w:tcBorders>
          </w:tcPr>
          <w:p w14:paraId="71011BE5" w14:textId="77777777" w:rsidR="00616968" w:rsidRPr="000F6836" w:rsidRDefault="00616968" w:rsidP="00915624">
            <w:pPr>
              <w:pStyle w:val="NormalLeft"/>
              <w:rPr>
                <w:lang w:val="en-GB"/>
              </w:rPr>
            </w:pPr>
            <w:r w:rsidRPr="000F6836">
              <w:rPr>
                <w:lang w:val="en-GB"/>
              </w:rPr>
              <w:t>Identification of the code used in item ‘Identification code of the undertaking’:</w:t>
            </w:r>
          </w:p>
          <w:p w14:paraId="52981AC6" w14:textId="77777777" w:rsidR="00616968" w:rsidRPr="000F6836" w:rsidRDefault="00616968" w:rsidP="00915624">
            <w:pPr>
              <w:pStyle w:val="NormalLeft"/>
              <w:rPr>
                <w:lang w:val="en-GB"/>
              </w:rPr>
            </w:pPr>
            <w:r w:rsidRPr="000F6836">
              <w:rPr>
                <w:lang w:val="en-GB"/>
              </w:rPr>
              <w:t>1 — LEI</w:t>
            </w:r>
          </w:p>
          <w:p w14:paraId="3047FE10" w14:textId="77777777" w:rsidR="00616968" w:rsidRPr="000F6836" w:rsidRDefault="00616968" w:rsidP="00915624">
            <w:pPr>
              <w:pStyle w:val="NormalLeft"/>
              <w:rPr>
                <w:lang w:val="en-GB"/>
              </w:rPr>
            </w:pPr>
            <w:r w:rsidRPr="000F6836">
              <w:rPr>
                <w:lang w:val="en-GB"/>
              </w:rPr>
              <w:t>2 — Specific code</w:t>
            </w:r>
          </w:p>
        </w:tc>
      </w:tr>
      <w:tr w:rsidR="00616968" w:rsidRPr="000F6836" w14:paraId="15F7C8DA" w14:textId="77777777" w:rsidTr="00B15713">
        <w:tc>
          <w:tcPr>
            <w:tcW w:w="1114" w:type="dxa"/>
            <w:tcBorders>
              <w:top w:val="single" w:sz="2" w:space="0" w:color="auto"/>
              <w:left w:val="single" w:sz="2" w:space="0" w:color="auto"/>
              <w:bottom w:val="single" w:sz="2" w:space="0" w:color="auto"/>
              <w:right w:val="single" w:sz="2" w:space="0" w:color="auto"/>
            </w:tcBorders>
          </w:tcPr>
          <w:p w14:paraId="4458465E" w14:textId="77777777" w:rsidR="00616968" w:rsidRPr="000F6836" w:rsidRDefault="00616968" w:rsidP="00915624">
            <w:pPr>
              <w:pStyle w:val="NormalLeft"/>
              <w:rPr>
                <w:lang w:val="en-GB"/>
              </w:rPr>
            </w:pPr>
            <w:r w:rsidRPr="000F6836">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09904B7C" w14:textId="77777777" w:rsidR="00616968" w:rsidRPr="000F6836" w:rsidRDefault="00616968" w:rsidP="00915624">
            <w:pPr>
              <w:pStyle w:val="NormalLeft"/>
              <w:rPr>
                <w:lang w:val="en-GB"/>
              </w:rPr>
            </w:pPr>
            <w:r w:rsidRPr="000F6836">
              <w:rPr>
                <w:lang w:val="en-GB"/>
              </w:rPr>
              <w:t>Method of group solvency calculation</w:t>
            </w:r>
          </w:p>
        </w:tc>
        <w:tc>
          <w:tcPr>
            <w:tcW w:w="6314" w:type="dxa"/>
            <w:tcBorders>
              <w:top w:val="single" w:sz="2" w:space="0" w:color="auto"/>
              <w:left w:val="single" w:sz="2" w:space="0" w:color="auto"/>
              <w:bottom w:val="single" w:sz="2" w:space="0" w:color="auto"/>
              <w:right w:val="single" w:sz="2" w:space="0" w:color="auto"/>
            </w:tcBorders>
          </w:tcPr>
          <w:p w14:paraId="7FAC8486" w14:textId="77777777" w:rsidR="00616968" w:rsidRPr="000F6836" w:rsidRDefault="00616968" w:rsidP="00915624">
            <w:pPr>
              <w:pStyle w:val="NormalLeft"/>
              <w:rPr>
                <w:lang w:val="en-GB"/>
              </w:rPr>
            </w:pPr>
            <w:r w:rsidRPr="000F6836">
              <w:rPr>
                <w:lang w:val="en-GB"/>
              </w:rPr>
              <w:t>Identify the method of the group calculation. The following closed list of options shall be used:</w:t>
            </w:r>
          </w:p>
          <w:p w14:paraId="1864F687" w14:textId="77777777" w:rsidR="00616968" w:rsidRPr="000F6836" w:rsidRDefault="00616968" w:rsidP="00915624">
            <w:pPr>
              <w:pStyle w:val="NormalLeft"/>
              <w:rPr>
                <w:lang w:val="en-GB"/>
              </w:rPr>
            </w:pPr>
            <w:r w:rsidRPr="000F6836">
              <w:rPr>
                <w:lang w:val="en-GB"/>
              </w:rPr>
              <w:t>1 — Method 1</w:t>
            </w:r>
          </w:p>
          <w:p w14:paraId="7452579B" w14:textId="77777777" w:rsidR="00616968" w:rsidRPr="000F6836" w:rsidRDefault="00616968" w:rsidP="00915624">
            <w:pPr>
              <w:pStyle w:val="NormalLeft"/>
              <w:rPr>
                <w:lang w:val="en-GB"/>
              </w:rPr>
            </w:pPr>
            <w:r w:rsidRPr="000F6836">
              <w:rPr>
                <w:lang w:val="en-GB"/>
              </w:rPr>
              <w:t>2 — Method 2</w:t>
            </w:r>
          </w:p>
        </w:tc>
      </w:tr>
      <w:tr w:rsidR="00616968" w:rsidRPr="000F6836" w14:paraId="708F0D8D" w14:textId="77777777" w:rsidTr="00B15713">
        <w:tc>
          <w:tcPr>
            <w:tcW w:w="1114" w:type="dxa"/>
            <w:tcBorders>
              <w:top w:val="single" w:sz="2" w:space="0" w:color="auto"/>
              <w:left w:val="single" w:sz="2" w:space="0" w:color="auto"/>
              <w:bottom w:val="single" w:sz="2" w:space="0" w:color="auto"/>
              <w:right w:val="single" w:sz="2" w:space="0" w:color="auto"/>
            </w:tcBorders>
          </w:tcPr>
          <w:p w14:paraId="5DE10A44" w14:textId="77777777" w:rsidR="00616968" w:rsidRPr="000F6836" w:rsidRDefault="00616968" w:rsidP="00915624">
            <w:pPr>
              <w:pStyle w:val="NormalLeft"/>
              <w:rPr>
                <w:lang w:val="en-GB"/>
              </w:rPr>
            </w:pPr>
            <w:r w:rsidRPr="000F6836">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1D53BFF3" w14:textId="77777777" w:rsidR="00616968" w:rsidRPr="000F6836" w:rsidRDefault="00616968" w:rsidP="00915624">
            <w:pPr>
              <w:pStyle w:val="NormalLeft"/>
              <w:rPr>
                <w:lang w:val="en-GB"/>
              </w:rPr>
            </w:pPr>
            <w:r w:rsidRPr="000F6836">
              <w:rPr>
                <w:lang w:val="en-GB"/>
              </w:rPr>
              <w:t xml:space="preserve">Total amount of TP — Amount </w:t>
            </w:r>
            <w:r w:rsidRPr="000F6836">
              <w:rPr>
                <w:lang w:val="en-GB"/>
              </w:rPr>
              <w:lastRenderedPageBreak/>
              <w:t>of TP gross of IGT</w:t>
            </w:r>
          </w:p>
        </w:tc>
        <w:tc>
          <w:tcPr>
            <w:tcW w:w="6314" w:type="dxa"/>
            <w:tcBorders>
              <w:top w:val="single" w:sz="2" w:space="0" w:color="auto"/>
              <w:left w:val="single" w:sz="2" w:space="0" w:color="auto"/>
              <w:bottom w:val="single" w:sz="2" w:space="0" w:color="auto"/>
              <w:right w:val="single" w:sz="2" w:space="0" w:color="auto"/>
            </w:tcBorders>
          </w:tcPr>
          <w:p w14:paraId="30F7A0AC" w14:textId="77777777" w:rsidR="00616968" w:rsidRPr="000F6836" w:rsidRDefault="00616968" w:rsidP="00915624">
            <w:pPr>
              <w:pStyle w:val="NormalLeft"/>
              <w:rPr>
                <w:lang w:val="en-GB"/>
              </w:rPr>
            </w:pPr>
            <w:r w:rsidRPr="000F6836">
              <w:rPr>
                <w:lang w:val="en-GB"/>
              </w:rPr>
              <w:lastRenderedPageBreak/>
              <w:t>Total amount of technical provisions gross of IGT.</w:t>
            </w:r>
          </w:p>
          <w:p w14:paraId="26DBC6B2" w14:textId="77777777" w:rsidR="00616968" w:rsidRPr="000F6836" w:rsidRDefault="00616968" w:rsidP="00915624">
            <w:pPr>
              <w:pStyle w:val="NormalLeft"/>
              <w:rPr>
                <w:lang w:val="en-GB"/>
              </w:rPr>
            </w:pPr>
            <w:r w:rsidRPr="000F6836">
              <w:rPr>
                <w:lang w:val="en-GB"/>
              </w:rPr>
              <w:lastRenderedPageBreak/>
              <w:t>This item equals the sum of items C0070, C0100, C0130, C0160, C0190 and C0220, except for (re)insurance undertakings situated in equivalent non–EEA countries under method 2.</w:t>
            </w:r>
          </w:p>
          <w:p w14:paraId="586256D5" w14:textId="77777777" w:rsidR="00616968" w:rsidRPr="000F6836" w:rsidRDefault="00616968" w:rsidP="00915624">
            <w:pPr>
              <w:pStyle w:val="NormalLeft"/>
              <w:rPr>
                <w:lang w:val="en-GB"/>
              </w:rPr>
            </w:pPr>
          </w:p>
          <w:p w14:paraId="4FA9FDBF" w14:textId="77777777" w:rsidR="00616968" w:rsidRPr="000F6836" w:rsidRDefault="00616968" w:rsidP="00915624">
            <w:pPr>
              <w:pStyle w:val="NormalLeft"/>
              <w:rPr>
                <w:lang w:val="en-GB"/>
              </w:rPr>
            </w:pPr>
            <w:r w:rsidRPr="000F6836">
              <w:rPr>
                <w:lang w:val="en-GB"/>
              </w:rPr>
              <w:t>For (re)insurance undertakings situated in equivalent non–EEA countries under method 2 only item C0050 is mandatory.</w:t>
            </w:r>
          </w:p>
          <w:p w14:paraId="47787675" w14:textId="77777777" w:rsidR="00616968" w:rsidRPr="000F6836" w:rsidRDefault="00616968" w:rsidP="00915624">
            <w:pPr>
              <w:pStyle w:val="NormalLeft"/>
              <w:rPr>
                <w:lang w:val="en-GB"/>
              </w:rPr>
            </w:pPr>
            <w:r w:rsidRPr="000F6836">
              <w:rPr>
                <w:lang w:val="en-GB"/>
              </w:rPr>
              <w:t>The cell shall be filled in with amounts gross of reinsurance and of IGT.</w:t>
            </w:r>
          </w:p>
          <w:p w14:paraId="736539D2" w14:textId="77777777" w:rsidR="00616968" w:rsidRPr="000F6836" w:rsidRDefault="00616968" w:rsidP="00915624">
            <w:pPr>
              <w:pStyle w:val="NormalLeft"/>
              <w:rPr>
                <w:lang w:val="en-GB"/>
              </w:rPr>
            </w:pPr>
            <w:r w:rsidRPr="000F6836">
              <w:rPr>
                <w:lang w:val="en-GB"/>
              </w:rPr>
              <w:t>When method 1 as defined under Article 230 of Directive 2009/138/EC is used for the (re)insurance undertaking, the total amount of technical provisions in cell C0050 accounts for its contribution gross of reinsurance ceded within the scope of group supervision to the group technical provisions.</w:t>
            </w:r>
          </w:p>
          <w:p w14:paraId="0D682CE5" w14:textId="77777777" w:rsidR="00616968" w:rsidRPr="000F6836" w:rsidRDefault="00616968" w:rsidP="00915624">
            <w:pPr>
              <w:pStyle w:val="NormalLeft"/>
              <w:rPr>
                <w:lang w:val="en-GB"/>
              </w:rPr>
            </w:pPr>
            <w:r w:rsidRPr="000F6836">
              <w:rPr>
                <w:lang w:val="en-GB"/>
              </w:rPr>
              <w:t>When method 2 is used for the (re)insurance undertaking, the total amount of technical provisions in cell C0050 cannot be reconciled with the amount of group technical provisions in the group balance sheet.</w:t>
            </w:r>
          </w:p>
        </w:tc>
      </w:tr>
      <w:tr w:rsidR="00616968" w:rsidRPr="000F6836" w14:paraId="54BCEBDD" w14:textId="77777777" w:rsidTr="00B15713">
        <w:tc>
          <w:tcPr>
            <w:tcW w:w="1114" w:type="dxa"/>
            <w:tcBorders>
              <w:top w:val="single" w:sz="2" w:space="0" w:color="auto"/>
              <w:left w:val="single" w:sz="2" w:space="0" w:color="auto"/>
              <w:bottom w:val="single" w:sz="2" w:space="0" w:color="auto"/>
              <w:right w:val="single" w:sz="2" w:space="0" w:color="auto"/>
            </w:tcBorders>
          </w:tcPr>
          <w:p w14:paraId="3B07DB8D" w14:textId="77777777" w:rsidR="00616968" w:rsidRPr="000F6836" w:rsidRDefault="00616968" w:rsidP="00915624">
            <w:pPr>
              <w:pStyle w:val="NormalLeft"/>
              <w:rPr>
                <w:lang w:val="en-GB"/>
              </w:rPr>
            </w:pPr>
            <w:r w:rsidRPr="000F6836">
              <w:rPr>
                <w:lang w:val="en-GB"/>
              </w:rPr>
              <w:lastRenderedPageBreak/>
              <w:t>C0060</w:t>
            </w:r>
          </w:p>
        </w:tc>
        <w:tc>
          <w:tcPr>
            <w:tcW w:w="1858" w:type="dxa"/>
            <w:tcBorders>
              <w:top w:val="single" w:sz="2" w:space="0" w:color="auto"/>
              <w:left w:val="single" w:sz="2" w:space="0" w:color="auto"/>
              <w:bottom w:val="single" w:sz="2" w:space="0" w:color="auto"/>
              <w:right w:val="single" w:sz="2" w:space="0" w:color="auto"/>
            </w:tcBorders>
          </w:tcPr>
          <w:p w14:paraId="377E777B" w14:textId="77777777" w:rsidR="00616968" w:rsidRPr="000F6836" w:rsidRDefault="00616968" w:rsidP="00915624">
            <w:pPr>
              <w:pStyle w:val="NormalLeft"/>
              <w:rPr>
                <w:lang w:val="en-GB"/>
              </w:rPr>
            </w:pPr>
            <w:r w:rsidRPr="000F6836">
              <w:rPr>
                <w:lang w:val="en-GB"/>
              </w:rPr>
              <w:t>Total amount of TP — Amount of TP net of IGT</w:t>
            </w:r>
          </w:p>
        </w:tc>
        <w:tc>
          <w:tcPr>
            <w:tcW w:w="6314" w:type="dxa"/>
            <w:tcBorders>
              <w:top w:val="single" w:sz="2" w:space="0" w:color="auto"/>
              <w:left w:val="single" w:sz="2" w:space="0" w:color="auto"/>
              <w:bottom w:val="single" w:sz="2" w:space="0" w:color="auto"/>
              <w:right w:val="single" w:sz="2" w:space="0" w:color="auto"/>
            </w:tcBorders>
          </w:tcPr>
          <w:p w14:paraId="09BA7990" w14:textId="77777777" w:rsidR="00616968" w:rsidRPr="000F6836" w:rsidRDefault="00616968" w:rsidP="00915624">
            <w:pPr>
              <w:pStyle w:val="NormalLeft"/>
              <w:rPr>
                <w:lang w:val="en-GB"/>
              </w:rPr>
            </w:pPr>
            <w:r w:rsidRPr="000F6836">
              <w:rPr>
                <w:lang w:val="en-GB"/>
              </w:rPr>
              <w:t>Total amount of technical provisions net of IGT.</w:t>
            </w:r>
          </w:p>
          <w:p w14:paraId="51D62E8D" w14:textId="77777777" w:rsidR="00616968" w:rsidRPr="000F6836" w:rsidRDefault="00616968" w:rsidP="00915624">
            <w:pPr>
              <w:pStyle w:val="NormalLeft"/>
              <w:rPr>
                <w:lang w:val="en-GB"/>
              </w:rPr>
            </w:pPr>
            <w:r w:rsidRPr="000F6836">
              <w:rPr>
                <w:lang w:val="en-GB"/>
              </w:rPr>
              <w:t>This item equals the sum of items C0080, C0110, C0140, C0170, C0200 and C0230, except for (re)insurance undertakings situated in equivalent non–EEA countries under method 2.</w:t>
            </w:r>
          </w:p>
          <w:p w14:paraId="20C4BBA1" w14:textId="77777777" w:rsidR="00616968" w:rsidRPr="000F6836" w:rsidRDefault="00616968" w:rsidP="00915624">
            <w:pPr>
              <w:pStyle w:val="NormalLeft"/>
              <w:rPr>
                <w:lang w:val="en-GB"/>
              </w:rPr>
            </w:pPr>
            <w:r w:rsidRPr="000F6836">
              <w:rPr>
                <w:lang w:val="en-GB"/>
              </w:rPr>
              <w:t>For (re)insurance undertakings situated in equivalent non–EEA countries and allowed to use the local rules under method 2, only item C0060 is mandatory and this shall be filled on the basis of the local solvency regime.</w:t>
            </w:r>
          </w:p>
          <w:p w14:paraId="365ED240" w14:textId="77777777" w:rsidR="00616968" w:rsidRPr="000F6836" w:rsidRDefault="00616968" w:rsidP="00915624">
            <w:pPr>
              <w:pStyle w:val="NormalLeft"/>
              <w:rPr>
                <w:lang w:val="en-GB"/>
              </w:rPr>
            </w:pPr>
            <w:r w:rsidRPr="000F6836">
              <w:rPr>
                <w:lang w:val="en-GB"/>
              </w:rPr>
              <w:t>The cell shall be filled in with amounts gross of reinsurance but net of IGT, including intra–group reinsurance (the risk margin should not be net of IGT).</w:t>
            </w:r>
          </w:p>
          <w:p w14:paraId="6EB4B504" w14:textId="77777777" w:rsidR="00616968" w:rsidRPr="000F6836" w:rsidRDefault="00616968" w:rsidP="00915624">
            <w:pPr>
              <w:pStyle w:val="NormalLeft"/>
              <w:rPr>
                <w:lang w:val="en-GB"/>
              </w:rPr>
            </w:pPr>
            <w:r w:rsidRPr="000F6836">
              <w:rPr>
                <w:lang w:val="en-GB"/>
              </w:rPr>
              <w:t>When method 1 as defined under Article 230 of Directive 2009/138/EC is used for the (re)insurance undertaking, the total amount of technical provisions in cell C0060 accounts for its contribution net of reinsurance ceded within the scope of group supervision to the group technical provisions. The total amount of technical provisions in cell C0060 for all (re)insurance undertakings under method 1 can be reconciled with the amount of group technical provisions in the group balance sheet.</w:t>
            </w:r>
          </w:p>
          <w:p w14:paraId="25915D81" w14:textId="77777777" w:rsidR="00616968" w:rsidRPr="000F6836" w:rsidRDefault="00616968" w:rsidP="00915624">
            <w:pPr>
              <w:pStyle w:val="NormalLeft"/>
              <w:rPr>
                <w:lang w:val="en-GB"/>
              </w:rPr>
            </w:pPr>
            <w:r w:rsidRPr="000F6836">
              <w:rPr>
                <w:lang w:val="en-GB"/>
              </w:rPr>
              <w:t>When method 2 is used for the (re)insurance undertaking, the total amount of technical provisions in cell C0060 cannot be reconciled with the amount of group technical provisions in the group balance sheet.</w:t>
            </w:r>
          </w:p>
        </w:tc>
      </w:tr>
      <w:tr w:rsidR="00616968" w:rsidRPr="000F6836" w14:paraId="40CD455E" w14:textId="77777777" w:rsidTr="00B15713">
        <w:tc>
          <w:tcPr>
            <w:tcW w:w="1114" w:type="dxa"/>
            <w:tcBorders>
              <w:top w:val="single" w:sz="2" w:space="0" w:color="auto"/>
              <w:left w:val="single" w:sz="2" w:space="0" w:color="auto"/>
              <w:bottom w:val="single" w:sz="2" w:space="0" w:color="auto"/>
              <w:right w:val="single" w:sz="2" w:space="0" w:color="auto"/>
            </w:tcBorders>
          </w:tcPr>
          <w:p w14:paraId="6EB15A7E" w14:textId="77777777" w:rsidR="00616968" w:rsidRPr="000F6836" w:rsidRDefault="00616968" w:rsidP="00915624">
            <w:pPr>
              <w:pStyle w:val="NormalLeft"/>
              <w:rPr>
                <w:lang w:val="en-GB"/>
              </w:rPr>
            </w:pPr>
            <w:r w:rsidRPr="000F6836">
              <w:rPr>
                <w:lang w:val="en-GB"/>
              </w:rPr>
              <w:t xml:space="preserve">C0070, C0100, </w:t>
            </w:r>
            <w:r w:rsidRPr="000F6836">
              <w:rPr>
                <w:lang w:val="en-GB"/>
              </w:rPr>
              <w:lastRenderedPageBreak/>
              <w:t>C0130, C0160, C0190</w:t>
            </w:r>
          </w:p>
        </w:tc>
        <w:tc>
          <w:tcPr>
            <w:tcW w:w="1858" w:type="dxa"/>
            <w:tcBorders>
              <w:top w:val="single" w:sz="2" w:space="0" w:color="auto"/>
              <w:left w:val="single" w:sz="2" w:space="0" w:color="auto"/>
              <w:bottom w:val="single" w:sz="2" w:space="0" w:color="auto"/>
              <w:right w:val="single" w:sz="2" w:space="0" w:color="auto"/>
            </w:tcBorders>
          </w:tcPr>
          <w:p w14:paraId="24E9927B" w14:textId="77777777" w:rsidR="00616968" w:rsidRPr="000F6836" w:rsidRDefault="00616968" w:rsidP="00915624">
            <w:pPr>
              <w:pStyle w:val="NormalLeft"/>
              <w:rPr>
                <w:lang w:val="en-GB"/>
              </w:rPr>
            </w:pPr>
            <w:r w:rsidRPr="000F6836">
              <w:rPr>
                <w:lang w:val="en-GB"/>
              </w:rPr>
              <w:lastRenderedPageBreak/>
              <w:t>Amount of TP gross of IGT</w:t>
            </w:r>
          </w:p>
        </w:tc>
        <w:tc>
          <w:tcPr>
            <w:tcW w:w="6314" w:type="dxa"/>
            <w:tcBorders>
              <w:top w:val="single" w:sz="2" w:space="0" w:color="auto"/>
              <w:left w:val="single" w:sz="2" w:space="0" w:color="auto"/>
              <w:bottom w:val="single" w:sz="2" w:space="0" w:color="auto"/>
              <w:right w:val="single" w:sz="2" w:space="0" w:color="auto"/>
            </w:tcBorders>
          </w:tcPr>
          <w:p w14:paraId="2FA53228" w14:textId="77777777" w:rsidR="00616968" w:rsidRPr="000F6836" w:rsidRDefault="00616968" w:rsidP="00915624">
            <w:pPr>
              <w:pStyle w:val="NormalLeft"/>
              <w:rPr>
                <w:lang w:val="en-GB"/>
              </w:rPr>
            </w:pPr>
            <w:r w:rsidRPr="000F6836">
              <w:rPr>
                <w:lang w:val="en-GB"/>
              </w:rPr>
              <w:t xml:space="preserve">Amount of technical provisions (TP calculated as a whole or the sum of the best estimate and the risk margin), split by </w:t>
            </w:r>
            <w:r w:rsidRPr="000F6836">
              <w:rPr>
                <w:lang w:val="en-GB"/>
              </w:rPr>
              <w:lastRenderedPageBreak/>
              <w:t>respective main categories (Life excluding health and unit linked index–linked, Unit–linked and index linked, Health — SLT and non–SLT, Non–life excluding health) of the EEA or non–EEA undertaking calculated according to Solvency II rules.</w:t>
            </w:r>
          </w:p>
          <w:p w14:paraId="6F81E838" w14:textId="77777777" w:rsidR="00616968" w:rsidRPr="000F6836" w:rsidRDefault="00616968" w:rsidP="00915624">
            <w:pPr>
              <w:pStyle w:val="NormalLeft"/>
              <w:rPr>
                <w:lang w:val="en-GB"/>
              </w:rPr>
            </w:pPr>
            <w:r w:rsidRPr="000F6836">
              <w:rPr>
                <w:lang w:val="en-GB"/>
              </w:rPr>
              <w:t>The cell shall be filled in with amounts gross of reinsurance and of IGT.</w:t>
            </w:r>
          </w:p>
          <w:p w14:paraId="65B69551" w14:textId="77777777" w:rsidR="00616968" w:rsidRPr="000F6836" w:rsidRDefault="00616968" w:rsidP="00915624">
            <w:pPr>
              <w:pStyle w:val="NormalLeft"/>
              <w:rPr>
                <w:lang w:val="en-GB"/>
              </w:rPr>
            </w:pPr>
            <w:r w:rsidRPr="000F6836">
              <w:rPr>
                <w:lang w:val="en-GB"/>
              </w:rPr>
              <w:t>The currency used shall be the group currency.</w:t>
            </w:r>
          </w:p>
          <w:p w14:paraId="288B30B3" w14:textId="77777777" w:rsidR="00616968" w:rsidRPr="000F6836" w:rsidRDefault="00616968" w:rsidP="00915624">
            <w:pPr>
              <w:pStyle w:val="NormalLeft"/>
              <w:rPr>
                <w:lang w:val="en-GB"/>
              </w:rPr>
            </w:pPr>
          </w:p>
          <w:p w14:paraId="7ED8088F" w14:textId="77777777" w:rsidR="00616968" w:rsidRPr="000F6836" w:rsidRDefault="00616968" w:rsidP="00915624">
            <w:pPr>
              <w:pStyle w:val="NormalLeft"/>
              <w:rPr>
                <w:lang w:val="en-GB"/>
              </w:rPr>
            </w:pPr>
            <w:r w:rsidRPr="000F6836">
              <w:rPr>
                <w:lang w:val="en-GB"/>
              </w:rPr>
              <w:t>This item is reported for the (re)insurance undertakings under method 1 and method 2, except for the (re)insurance undertakings under method 2 situated in equivalent non–EEA countries.</w:t>
            </w:r>
          </w:p>
        </w:tc>
      </w:tr>
      <w:tr w:rsidR="00616968" w:rsidRPr="000F6836" w14:paraId="283BB8FC" w14:textId="77777777" w:rsidTr="00B15713">
        <w:tc>
          <w:tcPr>
            <w:tcW w:w="1114" w:type="dxa"/>
            <w:tcBorders>
              <w:top w:val="single" w:sz="2" w:space="0" w:color="auto"/>
              <w:left w:val="single" w:sz="2" w:space="0" w:color="auto"/>
              <w:bottom w:val="single" w:sz="2" w:space="0" w:color="auto"/>
              <w:right w:val="single" w:sz="2" w:space="0" w:color="auto"/>
            </w:tcBorders>
          </w:tcPr>
          <w:p w14:paraId="1DEB04E3" w14:textId="77777777" w:rsidR="00616968" w:rsidRPr="000F6836" w:rsidRDefault="00616968" w:rsidP="00915624">
            <w:pPr>
              <w:pStyle w:val="NormalLeft"/>
              <w:rPr>
                <w:lang w:val="en-GB"/>
              </w:rPr>
            </w:pPr>
            <w:r w:rsidRPr="000F6836">
              <w:rPr>
                <w:lang w:val="en-GB"/>
              </w:rPr>
              <w:lastRenderedPageBreak/>
              <w:t>C0080, C0110, C0140, C0170, C0200</w:t>
            </w:r>
          </w:p>
        </w:tc>
        <w:tc>
          <w:tcPr>
            <w:tcW w:w="1858" w:type="dxa"/>
            <w:tcBorders>
              <w:top w:val="single" w:sz="2" w:space="0" w:color="auto"/>
              <w:left w:val="single" w:sz="2" w:space="0" w:color="auto"/>
              <w:bottom w:val="single" w:sz="2" w:space="0" w:color="auto"/>
              <w:right w:val="single" w:sz="2" w:space="0" w:color="auto"/>
            </w:tcBorders>
          </w:tcPr>
          <w:p w14:paraId="5C2734DB" w14:textId="77777777" w:rsidR="00616968" w:rsidRPr="000F6836" w:rsidRDefault="00616968" w:rsidP="00915624">
            <w:pPr>
              <w:pStyle w:val="NormalLeft"/>
              <w:rPr>
                <w:lang w:val="en-GB"/>
              </w:rPr>
            </w:pPr>
            <w:r w:rsidRPr="000F6836">
              <w:rPr>
                <w:lang w:val="en-GB"/>
              </w:rPr>
              <w:t>Amount of TP net of IGT</w:t>
            </w:r>
          </w:p>
        </w:tc>
        <w:tc>
          <w:tcPr>
            <w:tcW w:w="6314" w:type="dxa"/>
            <w:tcBorders>
              <w:top w:val="single" w:sz="2" w:space="0" w:color="auto"/>
              <w:left w:val="single" w:sz="2" w:space="0" w:color="auto"/>
              <w:bottom w:val="single" w:sz="2" w:space="0" w:color="auto"/>
              <w:right w:val="single" w:sz="2" w:space="0" w:color="auto"/>
            </w:tcBorders>
          </w:tcPr>
          <w:p w14:paraId="67239ED5" w14:textId="77777777" w:rsidR="00616968" w:rsidRPr="000F6836" w:rsidRDefault="00616968" w:rsidP="00915624">
            <w:pPr>
              <w:pStyle w:val="NormalLeft"/>
              <w:rPr>
                <w:lang w:val="en-GB"/>
              </w:rPr>
            </w:pPr>
            <w:r w:rsidRPr="000F6836">
              <w:rPr>
                <w:lang w:val="en-GB"/>
              </w:rPr>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5C913315" w14:textId="77777777" w:rsidR="00616968" w:rsidRPr="000F6836" w:rsidRDefault="00616968" w:rsidP="00915624">
            <w:pPr>
              <w:pStyle w:val="NormalLeft"/>
              <w:rPr>
                <w:lang w:val="en-GB"/>
              </w:rPr>
            </w:pPr>
            <w:r w:rsidRPr="000F6836">
              <w:rPr>
                <w:lang w:val="en-GB"/>
              </w:rPr>
              <w:t>The cell shall be filled in with amounts gross of reinsurance but net of IGT, including intra–group reinsurance.</w:t>
            </w:r>
          </w:p>
          <w:p w14:paraId="4961A770" w14:textId="77777777" w:rsidR="00616968" w:rsidRPr="000F6836" w:rsidRDefault="00616968" w:rsidP="00915624">
            <w:pPr>
              <w:pStyle w:val="NormalLeft"/>
              <w:rPr>
                <w:lang w:val="en-GB"/>
              </w:rPr>
            </w:pPr>
            <w:r w:rsidRPr="000F6836">
              <w:rPr>
                <w:lang w:val="en-GB"/>
              </w:rPr>
              <w:t>The currency used shall be the group currency.</w:t>
            </w:r>
          </w:p>
          <w:p w14:paraId="4261425D" w14:textId="77777777" w:rsidR="00616968" w:rsidRPr="000F6836" w:rsidRDefault="00616968" w:rsidP="00915624">
            <w:pPr>
              <w:pStyle w:val="NormalLeft"/>
              <w:rPr>
                <w:lang w:val="en-GB"/>
              </w:rPr>
            </w:pPr>
            <w:r w:rsidRPr="000F6836">
              <w:rPr>
                <w:lang w:val="en-GB"/>
              </w:rPr>
              <w:t>This item is reported for the (re)insurance undertakings under method 1 and method 2, except for the (re)insurance undertakings under method 2 situated in equivalent non–EEA countries.</w:t>
            </w:r>
          </w:p>
        </w:tc>
      </w:tr>
      <w:tr w:rsidR="00616968" w:rsidRPr="000F6836" w14:paraId="6E663327" w14:textId="77777777" w:rsidTr="00B15713">
        <w:tc>
          <w:tcPr>
            <w:tcW w:w="1114" w:type="dxa"/>
            <w:tcBorders>
              <w:top w:val="single" w:sz="2" w:space="0" w:color="auto"/>
              <w:left w:val="single" w:sz="2" w:space="0" w:color="auto"/>
              <w:bottom w:val="single" w:sz="2" w:space="0" w:color="auto"/>
              <w:right w:val="single" w:sz="2" w:space="0" w:color="auto"/>
            </w:tcBorders>
          </w:tcPr>
          <w:p w14:paraId="1634752A" w14:textId="77777777" w:rsidR="00616968" w:rsidRPr="000F6836" w:rsidRDefault="00616968" w:rsidP="00915624">
            <w:pPr>
              <w:pStyle w:val="NormalLeft"/>
              <w:rPr>
                <w:lang w:val="en-GB"/>
              </w:rPr>
            </w:pPr>
            <w:r w:rsidRPr="000F6836">
              <w:rPr>
                <w:lang w:val="en-GB"/>
              </w:rPr>
              <w:t>C0090, C0120, C0150, C0180, C0210</w:t>
            </w:r>
          </w:p>
        </w:tc>
        <w:tc>
          <w:tcPr>
            <w:tcW w:w="1858" w:type="dxa"/>
            <w:tcBorders>
              <w:top w:val="single" w:sz="2" w:space="0" w:color="auto"/>
              <w:left w:val="single" w:sz="2" w:space="0" w:color="auto"/>
              <w:bottom w:val="single" w:sz="2" w:space="0" w:color="auto"/>
              <w:right w:val="single" w:sz="2" w:space="0" w:color="auto"/>
            </w:tcBorders>
          </w:tcPr>
          <w:p w14:paraId="757F8906" w14:textId="77777777" w:rsidR="00616968" w:rsidRPr="000F6836" w:rsidRDefault="00616968" w:rsidP="00915624">
            <w:pPr>
              <w:pStyle w:val="NormalLeft"/>
              <w:rPr>
                <w:lang w:val="en-GB"/>
              </w:rPr>
            </w:pPr>
            <w:r w:rsidRPr="000F6836">
              <w:rPr>
                <w:lang w:val="en-GB"/>
              </w:rPr>
              <w:t>Net Contribution to Group TP (%)</w:t>
            </w:r>
          </w:p>
        </w:tc>
        <w:tc>
          <w:tcPr>
            <w:tcW w:w="6314" w:type="dxa"/>
            <w:tcBorders>
              <w:top w:val="single" w:sz="2" w:space="0" w:color="auto"/>
              <w:left w:val="single" w:sz="2" w:space="0" w:color="auto"/>
              <w:bottom w:val="single" w:sz="2" w:space="0" w:color="auto"/>
              <w:right w:val="single" w:sz="2" w:space="0" w:color="auto"/>
            </w:tcBorders>
          </w:tcPr>
          <w:p w14:paraId="38B890EF" w14:textId="77777777" w:rsidR="00616968" w:rsidRPr="000F6836" w:rsidRDefault="00616968" w:rsidP="00915624">
            <w:pPr>
              <w:pStyle w:val="NormalLeft"/>
              <w:rPr>
                <w:lang w:val="en-GB"/>
              </w:rPr>
            </w:pPr>
            <w:r w:rsidRPr="000F6836">
              <w:rPr>
                <w:lang w:val="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index–linked, Unit–linked and index linked, Health — SLT and non–SLT, Non–life excluding health).</w:t>
            </w:r>
          </w:p>
          <w:p w14:paraId="1B9CEE14" w14:textId="77777777" w:rsidR="00616968" w:rsidRPr="000F6836" w:rsidRDefault="00616968" w:rsidP="00915624">
            <w:pPr>
              <w:pStyle w:val="NormalLeft"/>
              <w:rPr>
                <w:lang w:val="en-GB"/>
              </w:rPr>
            </w:pPr>
            <w:r w:rsidRPr="000F6836">
              <w:rPr>
                <w:lang w:val="en-GB"/>
              </w:rPr>
              <w:t>This item is not reported for undertakings under method 2.</w:t>
            </w:r>
          </w:p>
        </w:tc>
      </w:tr>
      <w:tr w:rsidR="00616968" w:rsidRPr="000F6836" w14:paraId="62828FA3" w14:textId="77777777" w:rsidTr="00B15713">
        <w:tc>
          <w:tcPr>
            <w:tcW w:w="1114" w:type="dxa"/>
            <w:tcBorders>
              <w:top w:val="single" w:sz="2" w:space="0" w:color="auto"/>
              <w:left w:val="single" w:sz="2" w:space="0" w:color="auto"/>
              <w:bottom w:val="single" w:sz="2" w:space="0" w:color="auto"/>
              <w:right w:val="single" w:sz="2" w:space="0" w:color="auto"/>
            </w:tcBorders>
          </w:tcPr>
          <w:p w14:paraId="61C560B8" w14:textId="77777777" w:rsidR="00616968" w:rsidRPr="000F6836" w:rsidRDefault="00616968" w:rsidP="00915624">
            <w:pPr>
              <w:pStyle w:val="NormalLeft"/>
              <w:rPr>
                <w:lang w:val="en-GB"/>
              </w:rPr>
            </w:pPr>
            <w:r w:rsidRPr="000F6836">
              <w:rPr>
                <w:lang w:val="en-GB"/>
              </w:rPr>
              <w:t>C0220</w:t>
            </w:r>
          </w:p>
        </w:tc>
        <w:tc>
          <w:tcPr>
            <w:tcW w:w="1858" w:type="dxa"/>
            <w:tcBorders>
              <w:top w:val="single" w:sz="2" w:space="0" w:color="auto"/>
              <w:left w:val="single" w:sz="2" w:space="0" w:color="auto"/>
              <w:bottom w:val="single" w:sz="2" w:space="0" w:color="auto"/>
              <w:right w:val="single" w:sz="2" w:space="0" w:color="auto"/>
            </w:tcBorders>
          </w:tcPr>
          <w:p w14:paraId="6C1C4EEE" w14:textId="77777777" w:rsidR="00616968" w:rsidRPr="000F6836" w:rsidRDefault="00616968" w:rsidP="00915624">
            <w:pPr>
              <w:pStyle w:val="NormalLeft"/>
              <w:rPr>
                <w:lang w:val="en-GB"/>
              </w:rPr>
            </w:pPr>
            <w:r w:rsidRPr="000F6836">
              <w:rPr>
                <w:lang w:val="en-GB"/>
              </w:rPr>
              <w:t>Transitional on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150CE35F" w14:textId="77777777" w:rsidR="00616968" w:rsidRPr="000F6836" w:rsidRDefault="00616968" w:rsidP="00915624">
            <w:pPr>
              <w:pStyle w:val="NormalLeft"/>
              <w:rPr>
                <w:lang w:val="en-GB"/>
              </w:rPr>
            </w:pPr>
            <w:r w:rsidRPr="000F6836">
              <w:rPr>
                <w:lang w:val="en-GB"/>
              </w:rPr>
              <w:t>Amount of the transitional deduction to technical provisions. This value is not included in the previous items.</w:t>
            </w:r>
          </w:p>
          <w:p w14:paraId="2A7B5DFF" w14:textId="77777777" w:rsidR="00616968" w:rsidRPr="000F6836" w:rsidRDefault="00616968" w:rsidP="00915624">
            <w:pPr>
              <w:pStyle w:val="NormalLeft"/>
              <w:rPr>
                <w:lang w:val="en-GB"/>
              </w:rPr>
            </w:pPr>
            <w:r w:rsidRPr="000F6836">
              <w:rPr>
                <w:lang w:val="en-GB"/>
              </w:rPr>
              <w:t>The cell shall be filled in with amounts gross of reinsurance and IGT.</w:t>
            </w:r>
          </w:p>
          <w:p w14:paraId="59D1D91A" w14:textId="77777777" w:rsidR="00616968" w:rsidRPr="000F6836" w:rsidRDefault="00616968" w:rsidP="00915624">
            <w:pPr>
              <w:pStyle w:val="NormalLeft"/>
              <w:rPr>
                <w:lang w:val="en-GB"/>
              </w:rPr>
            </w:pPr>
            <w:r w:rsidRPr="000F6836">
              <w:rPr>
                <w:lang w:val="en-GB"/>
              </w:rPr>
              <w:t>This value shall be reported as a negative value.</w:t>
            </w:r>
          </w:p>
        </w:tc>
      </w:tr>
      <w:tr w:rsidR="00616968" w:rsidRPr="000F6836" w14:paraId="26821D95" w14:textId="77777777" w:rsidTr="00B15713">
        <w:tc>
          <w:tcPr>
            <w:tcW w:w="1114" w:type="dxa"/>
            <w:tcBorders>
              <w:top w:val="single" w:sz="2" w:space="0" w:color="auto"/>
              <w:left w:val="single" w:sz="2" w:space="0" w:color="auto"/>
              <w:bottom w:val="single" w:sz="2" w:space="0" w:color="auto"/>
              <w:right w:val="single" w:sz="2" w:space="0" w:color="auto"/>
            </w:tcBorders>
          </w:tcPr>
          <w:p w14:paraId="45CD4E36" w14:textId="77777777" w:rsidR="00616968" w:rsidRPr="000F6836" w:rsidRDefault="00616968" w:rsidP="00915624">
            <w:pPr>
              <w:pStyle w:val="NormalLeft"/>
              <w:rPr>
                <w:lang w:val="en-GB"/>
              </w:rPr>
            </w:pPr>
            <w:r w:rsidRPr="000F6836">
              <w:rPr>
                <w:lang w:val="en-GB"/>
              </w:rPr>
              <w:t>C0230</w:t>
            </w:r>
          </w:p>
        </w:tc>
        <w:tc>
          <w:tcPr>
            <w:tcW w:w="1858" w:type="dxa"/>
            <w:tcBorders>
              <w:top w:val="single" w:sz="2" w:space="0" w:color="auto"/>
              <w:left w:val="single" w:sz="2" w:space="0" w:color="auto"/>
              <w:bottom w:val="single" w:sz="2" w:space="0" w:color="auto"/>
              <w:right w:val="single" w:sz="2" w:space="0" w:color="auto"/>
            </w:tcBorders>
          </w:tcPr>
          <w:p w14:paraId="703E39F7" w14:textId="77777777" w:rsidR="00616968" w:rsidRPr="000F6836" w:rsidRDefault="00616968" w:rsidP="00915624">
            <w:pPr>
              <w:pStyle w:val="NormalLeft"/>
              <w:rPr>
                <w:lang w:val="en-GB"/>
              </w:rPr>
            </w:pPr>
            <w:r w:rsidRPr="000F6836">
              <w:rPr>
                <w:lang w:val="en-GB"/>
              </w:rPr>
              <w:t>Transitional on TP — Amount of TP net of IGT</w:t>
            </w:r>
          </w:p>
        </w:tc>
        <w:tc>
          <w:tcPr>
            <w:tcW w:w="6314" w:type="dxa"/>
            <w:tcBorders>
              <w:top w:val="single" w:sz="2" w:space="0" w:color="auto"/>
              <w:left w:val="single" w:sz="2" w:space="0" w:color="auto"/>
              <w:bottom w:val="single" w:sz="2" w:space="0" w:color="auto"/>
              <w:right w:val="single" w:sz="2" w:space="0" w:color="auto"/>
            </w:tcBorders>
          </w:tcPr>
          <w:p w14:paraId="1E42BC75" w14:textId="77777777" w:rsidR="00616968" w:rsidRPr="000F6836" w:rsidRDefault="00616968" w:rsidP="00915624">
            <w:pPr>
              <w:pStyle w:val="NormalLeft"/>
              <w:rPr>
                <w:lang w:val="en-GB"/>
              </w:rPr>
            </w:pPr>
            <w:r w:rsidRPr="000F6836">
              <w:rPr>
                <w:lang w:val="en-GB"/>
              </w:rPr>
              <w:t>Amount of the transitional deduction to technical provisions. This value is not included in the previous items.</w:t>
            </w:r>
          </w:p>
          <w:p w14:paraId="01449492" w14:textId="77777777" w:rsidR="00616968" w:rsidRPr="000F6836" w:rsidRDefault="00616968" w:rsidP="00915624">
            <w:pPr>
              <w:pStyle w:val="NormalLeft"/>
              <w:rPr>
                <w:lang w:val="en-GB"/>
              </w:rPr>
            </w:pPr>
            <w:r w:rsidRPr="000F6836">
              <w:rPr>
                <w:lang w:val="en-GB"/>
              </w:rPr>
              <w:lastRenderedPageBreak/>
              <w:t>The cell shall be filled in with amounts gross of reinsurance but net of IGT, including intra–group reinsurance.</w:t>
            </w:r>
          </w:p>
          <w:p w14:paraId="3F046421" w14:textId="77777777" w:rsidR="00616968" w:rsidRPr="000F6836" w:rsidRDefault="00616968" w:rsidP="00915624">
            <w:pPr>
              <w:pStyle w:val="NormalLeft"/>
              <w:rPr>
                <w:lang w:val="en-GB"/>
              </w:rPr>
            </w:pPr>
            <w:r w:rsidRPr="000F6836">
              <w:rPr>
                <w:lang w:val="en-GB"/>
              </w:rPr>
              <w:t>This value shall be reported as a negative value.</w:t>
            </w:r>
          </w:p>
        </w:tc>
      </w:tr>
      <w:tr w:rsidR="00616968" w:rsidRPr="000F6836" w14:paraId="036FFCB0" w14:textId="77777777" w:rsidTr="00B15713">
        <w:tc>
          <w:tcPr>
            <w:tcW w:w="1114" w:type="dxa"/>
            <w:tcBorders>
              <w:top w:val="single" w:sz="2" w:space="0" w:color="auto"/>
              <w:left w:val="single" w:sz="2" w:space="0" w:color="auto"/>
              <w:bottom w:val="single" w:sz="2" w:space="0" w:color="auto"/>
              <w:right w:val="single" w:sz="2" w:space="0" w:color="auto"/>
            </w:tcBorders>
          </w:tcPr>
          <w:p w14:paraId="68B5A907" w14:textId="77777777" w:rsidR="00616968" w:rsidRPr="000F6836" w:rsidRDefault="00616968" w:rsidP="00915624">
            <w:pPr>
              <w:pStyle w:val="NormalLeft"/>
              <w:rPr>
                <w:lang w:val="en-GB"/>
              </w:rPr>
            </w:pPr>
            <w:r w:rsidRPr="000F6836">
              <w:rPr>
                <w:lang w:val="en-GB"/>
              </w:rPr>
              <w:lastRenderedPageBreak/>
              <w:t>C0240</w:t>
            </w:r>
          </w:p>
        </w:tc>
        <w:tc>
          <w:tcPr>
            <w:tcW w:w="1858" w:type="dxa"/>
            <w:tcBorders>
              <w:top w:val="single" w:sz="2" w:space="0" w:color="auto"/>
              <w:left w:val="single" w:sz="2" w:space="0" w:color="auto"/>
              <w:bottom w:val="single" w:sz="2" w:space="0" w:color="auto"/>
              <w:right w:val="single" w:sz="2" w:space="0" w:color="auto"/>
            </w:tcBorders>
          </w:tcPr>
          <w:p w14:paraId="1C2271D3" w14:textId="77777777" w:rsidR="00616968" w:rsidRPr="000F6836" w:rsidRDefault="00616968" w:rsidP="00915624">
            <w:pPr>
              <w:pStyle w:val="NormalLeft"/>
              <w:rPr>
                <w:lang w:val="en-GB"/>
              </w:rPr>
            </w:pPr>
            <w:r w:rsidRPr="000F6836">
              <w:rPr>
                <w:lang w:val="en-GB"/>
              </w:rPr>
              <w:t>LTG measures — TP subject to Transitional on RFR — Amount of TP gross of IGT</w:t>
            </w:r>
          </w:p>
        </w:tc>
        <w:tc>
          <w:tcPr>
            <w:tcW w:w="6314" w:type="dxa"/>
            <w:tcBorders>
              <w:top w:val="single" w:sz="2" w:space="0" w:color="auto"/>
              <w:left w:val="single" w:sz="2" w:space="0" w:color="auto"/>
              <w:bottom w:val="single" w:sz="2" w:space="0" w:color="auto"/>
              <w:right w:val="single" w:sz="2" w:space="0" w:color="auto"/>
            </w:tcBorders>
          </w:tcPr>
          <w:p w14:paraId="70755DED" w14:textId="77777777" w:rsidR="00616968" w:rsidRPr="000F6836" w:rsidRDefault="00616968" w:rsidP="00915624">
            <w:pPr>
              <w:pStyle w:val="NormalLeft"/>
              <w:rPr>
                <w:lang w:val="en-GB"/>
              </w:rPr>
            </w:pPr>
            <w:r w:rsidRPr="000F6836">
              <w:rPr>
                <w:lang w:val="en-GB"/>
              </w:rPr>
              <w:t>Indicate the amount of Total amount of TP gross of IGT (C0050) subject to the transitional adjustment to the relevant risk-free interest rate term structure.</w:t>
            </w:r>
          </w:p>
          <w:p w14:paraId="61A148BA" w14:textId="77777777" w:rsidR="00616968" w:rsidRPr="000F6836" w:rsidRDefault="00616968" w:rsidP="00915624">
            <w:pPr>
              <w:pStyle w:val="NormalLeft"/>
              <w:rPr>
                <w:lang w:val="en-GB"/>
              </w:rPr>
            </w:pPr>
            <w:r w:rsidRPr="000F6836">
              <w:rPr>
                <w:lang w:val="en-GB"/>
              </w:rPr>
              <w:t>The cell shall be filled in with amounts gross of reinsurance and IGT.</w:t>
            </w:r>
          </w:p>
        </w:tc>
      </w:tr>
      <w:tr w:rsidR="00616968" w:rsidRPr="000F6836" w14:paraId="73844B0B" w14:textId="77777777" w:rsidTr="00B15713">
        <w:tc>
          <w:tcPr>
            <w:tcW w:w="1114" w:type="dxa"/>
            <w:tcBorders>
              <w:top w:val="single" w:sz="2" w:space="0" w:color="auto"/>
              <w:left w:val="single" w:sz="2" w:space="0" w:color="auto"/>
              <w:bottom w:val="single" w:sz="2" w:space="0" w:color="auto"/>
              <w:right w:val="single" w:sz="2" w:space="0" w:color="auto"/>
            </w:tcBorders>
          </w:tcPr>
          <w:p w14:paraId="7A3D9BBD" w14:textId="77777777" w:rsidR="00616968" w:rsidRPr="000F6836" w:rsidRDefault="00616968" w:rsidP="00915624">
            <w:pPr>
              <w:pStyle w:val="NormalLeft"/>
              <w:rPr>
                <w:lang w:val="en-GB"/>
              </w:rPr>
            </w:pPr>
            <w:r w:rsidRPr="000F6836">
              <w:rPr>
                <w:lang w:val="en-GB"/>
              </w:rPr>
              <w:t>C0250</w:t>
            </w:r>
          </w:p>
        </w:tc>
        <w:tc>
          <w:tcPr>
            <w:tcW w:w="1858" w:type="dxa"/>
            <w:tcBorders>
              <w:top w:val="single" w:sz="2" w:space="0" w:color="auto"/>
              <w:left w:val="single" w:sz="2" w:space="0" w:color="auto"/>
              <w:bottom w:val="single" w:sz="2" w:space="0" w:color="auto"/>
              <w:right w:val="single" w:sz="2" w:space="0" w:color="auto"/>
            </w:tcBorders>
          </w:tcPr>
          <w:p w14:paraId="288C9D85" w14:textId="77777777" w:rsidR="00616968" w:rsidRPr="000F6836" w:rsidRDefault="00616968" w:rsidP="00915624">
            <w:pPr>
              <w:pStyle w:val="NormalLeft"/>
              <w:rPr>
                <w:lang w:val="en-GB"/>
              </w:rPr>
            </w:pPr>
            <w:r w:rsidRPr="000F6836">
              <w:rPr>
                <w:lang w:val="en-GB"/>
              </w:rPr>
              <w:t>LTG measures — TP subject to VA — Amount of TP gross of IGT</w:t>
            </w:r>
          </w:p>
        </w:tc>
        <w:tc>
          <w:tcPr>
            <w:tcW w:w="6314" w:type="dxa"/>
            <w:tcBorders>
              <w:top w:val="single" w:sz="2" w:space="0" w:color="auto"/>
              <w:left w:val="single" w:sz="2" w:space="0" w:color="auto"/>
              <w:bottom w:val="single" w:sz="2" w:space="0" w:color="auto"/>
              <w:right w:val="single" w:sz="2" w:space="0" w:color="auto"/>
            </w:tcBorders>
          </w:tcPr>
          <w:p w14:paraId="3583B489" w14:textId="66265AC5" w:rsidR="00616968" w:rsidRPr="000F6836" w:rsidRDefault="00616968" w:rsidP="00915624">
            <w:pPr>
              <w:pStyle w:val="NormalLeft"/>
              <w:rPr>
                <w:lang w:val="en-GB"/>
              </w:rPr>
            </w:pPr>
            <w:r w:rsidRPr="000F6836">
              <w:rPr>
                <w:lang w:val="en-GB"/>
              </w:rPr>
              <w:t>Indicate the amount of Total amount of TP gross of IGT (C0050) subject to volatility adjustment. The Technical Provisions are reported after transitional and with Risk Margin.</w:t>
            </w:r>
          </w:p>
          <w:p w14:paraId="18B1AE9C" w14:textId="6EEFEB87" w:rsidR="00616968" w:rsidRPr="000F6836" w:rsidRDefault="00616968" w:rsidP="009E34EB">
            <w:pPr>
              <w:pStyle w:val="NormalLeft"/>
              <w:rPr>
                <w:lang w:val="en-GB"/>
              </w:rPr>
            </w:pPr>
            <w:r w:rsidRPr="000F6836">
              <w:rPr>
                <w:lang w:val="en-GB"/>
              </w:rPr>
              <w:t>The cell shall be filled in with amounts gross of reinsurance and IGT, including intra–group reinsurance. </w:t>
            </w:r>
            <w:r w:rsidR="009E34EB" w:rsidRPr="000F6836">
              <w:rPr>
                <w:lang w:val="en-GB"/>
              </w:rPr>
              <w:t xml:space="preserve"> </w:t>
            </w:r>
          </w:p>
        </w:tc>
      </w:tr>
      <w:tr w:rsidR="00616968" w:rsidRPr="000F6836" w14:paraId="6C860548" w14:textId="77777777" w:rsidTr="00B15713">
        <w:tc>
          <w:tcPr>
            <w:tcW w:w="1114" w:type="dxa"/>
            <w:tcBorders>
              <w:top w:val="single" w:sz="2" w:space="0" w:color="auto"/>
              <w:left w:val="single" w:sz="2" w:space="0" w:color="auto"/>
              <w:bottom w:val="single" w:sz="2" w:space="0" w:color="auto"/>
              <w:right w:val="single" w:sz="2" w:space="0" w:color="auto"/>
            </w:tcBorders>
          </w:tcPr>
          <w:p w14:paraId="353FE3ED" w14:textId="77777777" w:rsidR="00616968" w:rsidRPr="000F6836" w:rsidRDefault="00616968" w:rsidP="00915624">
            <w:pPr>
              <w:pStyle w:val="NormalLeft"/>
              <w:rPr>
                <w:lang w:val="en-GB"/>
              </w:rPr>
            </w:pPr>
            <w:r w:rsidRPr="000F6836">
              <w:rPr>
                <w:lang w:val="en-GB"/>
              </w:rPr>
              <w:t>C0260</w:t>
            </w:r>
          </w:p>
        </w:tc>
        <w:tc>
          <w:tcPr>
            <w:tcW w:w="1858" w:type="dxa"/>
            <w:tcBorders>
              <w:top w:val="single" w:sz="2" w:space="0" w:color="auto"/>
              <w:left w:val="single" w:sz="2" w:space="0" w:color="auto"/>
              <w:bottom w:val="single" w:sz="2" w:space="0" w:color="auto"/>
              <w:right w:val="single" w:sz="2" w:space="0" w:color="auto"/>
            </w:tcBorders>
          </w:tcPr>
          <w:p w14:paraId="6F17C98C" w14:textId="77777777" w:rsidR="00616968" w:rsidRPr="000F6836" w:rsidRDefault="00616968" w:rsidP="00915624">
            <w:pPr>
              <w:pStyle w:val="NormalLeft"/>
              <w:rPr>
                <w:lang w:val="en-GB"/>
              </w:rPr>
            </w:pPr>
            <w:r w:rsidRPr="000F6836">
              <w:rPr>
                <w:lang w:val="en-GB"/>
              </w:rPr>
              <w:t>LTG measures — TP subject to MA — Amount of TP gross of IGT</w:t>
            </w:r>
          </w:p>
        </w:tc>
        <w:tc>
          <w:tcPr>
            <w:tcW w:w="6314" w:type="dxa"/>
            <w:tcBorders>
              <w:top w:val="single" w:sz="2" w:space="0" w:color="auto"/>
              <w:left w:val="single" w:sz="2" w:space="0" w:color="auto"/>
              <w:bottom w:val="single" w:sz="2" w:space="0" w:color="auto"/>
              <w:right w:val="single" w:sz="2" w:space="0" w:color="auto"/>
            </w:tcBorders>
          </w:tcPr>
          <w:p w14:paraId="7E9BE083" w14:textId="77777777" w:rsidR="00616968" w:rsidRPr="000F6836" w:rsidRDefault="00616968" w:rsidP="00915624">
            <w:pPr>
              <w:pStyle w:val="NormalLeft"/>
              <w:rPr>
                <w:lang w:val="en-GB"/>
              </w:rPr>
            </w:pPr>
            <w:r w:rsidRPr="000F6836">
              <w:rPr>
                <w:lang w:val="en-GB"/>
              </w:rPr>
              <w:t>Indicate the amount of Total amount of TP gross of IGT (C0050) subject to matching adjustment.</w:t>
            </w:r>
          </w:p>
          <w:p w14:paraId="3D010E15" w14:textId="77777777" w:rsidR="00616968" w:rsidRPr="000F6836" w:rsidRDefault="00616968" w:rsidP="00915624">
            <w:pPr>
              <w:pStyle w:val="NormalLeft"/>
              <w:rPr>
                <w:lang w:val="en-GB"/>
              </w:rPr>
            </w:pPr>
            <w:r w:rsidRPr="000F6836">
              <w:rPr>
                <w:lang w:val="en-GB"/>
              </w:rPr>
              <w:t>The cell shall be filled in with amounts gross of reinsurance and IGT, including intra–group reinsurance.</w:t>
            </w:r>
          </w:p>
        </w:tc>
      </w:tr>
    </w:tbl>
    <w:p w14:paraId="7330DF64" w14:textId="2F8F3FAF" w:rsidR="00B15713" w:rsidRPr="000F6836" w:rsidDel="00264F38" w:rsidRDefault="00B15713" w:rsidP="00B15713">
      <w:pPr>
        <w:pStyle w:val="ManualHeading2"/>
        <w:numPr>
          <w:ilvl w:val="0"/>
          <w:numId w:val="0"/>
        </w:numPr>
        <w:ind w:left="851" w:hanging="851"/>
        <w:rPr>
          <w:ins w:id="5839" w:author="Author"/>
          <w:del w:id="5840" w:author="Author"/>
          <w:i/>
          <w:lang w:val="en-GB"/>
        </w:rPr>
      </w:pPr>
      <w:ins w:id="5841" w:author="Author">
        <w:del w:id="5842" w:author="Author">
          <w:r w:rsidRPr="00FB7E86" w:rsidDel="00264F38">
            <w:rPr>
              <w:i/>
              <w:lang w:val="en-GB"/>
            </w:rPr>
            <w:delText>Please note that even that all S.36s templates are shown in track changes these templates are not completely new but are build on the existing ones reflecting the changes coming from the FICOD reporting of IGT&amp;RC</w:delText>
          </w:r>
        </w:del>
      </w:ins>
    </w:p>
    <w:p w14:paraId="4735C437" w14:textId="68D6B029" w:rsidR="00A9594A" w:rsidRPr="000F6836" w:rsidDel="00264F38" w:rsidRDefault="00A9594A" w:rsidP="00616968">
      <w:pPr>
        <w:pStyle w:val="ManualHeading2"/>
        <w:numPr>
          <w:ilvl w:val="0"/>
          <w:numId w:val="0"/>
        </w:numPr>
        <w:ind w:left="851" w:hanging="851"/>
        <w:rPr>
          <w:ins w:id="5843" w:author="Author"/>
          <w:del w:id="5844" w:author="Author"/>
          <w:i/>
          <w:lang w:val="en-GB"/>
        </w:rPr>
      </w:pPr>
      <w:ins w:id="5845" w:author="Author">
        <w:del w:id="5846" w:author="Author">
          <w:r w:rsidRPr="000F6836" w:rsidDel="00264F38">
            <w:rPr>
              <w:i/>
              <w:lang w:val="en-GB"/>
            </w:rPr>
            <w:delText>S.36.00</w:delText>
          </w:r>
          <w:r w:rsidR="000A73D3" w:rsidRPr="000F6836" w:rsidDel="00264F38">
            <w:rPr>
              <w:i/>
              <w:lang w:val="en-GB"/>
            </w:rPr>
            <w:delText>—</w:delText>
          </w:r>
          <w:r w:rsidR="00D23A61" w:rsidRPr="000F6836" w:rsidDel="00264F38">
            <w:rPr>
              <w:i/>
              <w:lang w:val="en-GB"/>
            </w:rPr>
            <w:delText xml:space="preserve"> IGT </w:delText>
          </w:r>
          <w:r w:rsidR="000A73D3" w:rsidRPr="000F6836" w:rsidDel="00264F38">
            <w:rPr>
              <w:i/>
              <w:lang w:val="en-GB"/>
            </w:rPr>
            <w:delText>—</w:delText>
          </w:r>
          <w:r w:rsidR="00D23A61" w:rsidRPr="000F6836" w:rsidDel="00264F38">
            <w:rPr>
              <w:i/>
              <w:lang w:val="en-GB"/>
            </w:rPr>
            <w:delText>Summary Template</w:delText>
          </w:r>
        </w:del>
      </w:ins>
    </w:p>
    <w:p w14:paraId="47B4A8BD" w14:textId="3304370D" w:rsidR="00442CD0" w:rsidRPr="000F6836" w:rsidDel="00E17C0D" w:rsidRDefault="00442CD0" w:rsidP="00442CD0">
      <w:pPr>
        <w:suppressAutoHyphens/>
        <w:snapToGrid w:val="0"/>
        <w:spacing w:after="0"/>
        <w:ind w:left="28" w:firstLine="5"/>
        <w:rPr>
          <w:ins w:id="5847" w:author="Author"/>
          <w:del w:id="5848" w:author="Author"/>
          <w:szCs w:val="20"/>
          <w:lang w:val="en-GB"/>
        </w:rPr>
      </w:pPr>
      <w:ins w:id="5849" w:author="Author">
        <w:del w:id="5850" w:author="Author">
          <w:r w:rsidRPr="000F6836" w:rsidDel="00E17C0D">
            <w:rPr>
              <w:szCs w:val="20"/>
              <w:lang w:val="en-GB"/>
            </w:rPr>
            <w:delText>The Summary template shall report the total volume of all (significant, very significant and transactions required to be reported in all circumstances) intra-group transactions within the reporting period.</w:delText>
          </w:r>
        </w:del>
      </w:ins>
    </w:p>
    <w:p w14:paraId="78BA2D74" w14:textId="54981DC9" w:rsidR="00442CD0" w:rsidRPr="000F6836" w:rsidDel="00E17C0D" w:rsidRDefault="00442CD0" w:rsidP="00442CD0">
      <w:pPr>
        <w:suppressAutoHyphens/>
        <w:snapToGrid w:val="0"/>
        <w:spacing w:after="0"/>
        <w:ind w:left="28" w:firstLine="5"/>
        <w:rPr>
          <w:ins w:id="5851" w:author="Author"/>
          <w:del w:id="5852" w:author="Author"/>
          <w:szCs w:val="20"/>
          <w:lang w:val="en-GB"/>
        </w:rPr>
      </w:pPr>
      <w:ins w:id="5853" w:author="Author">
        <w:del w:id="5854" w:author="Author">
          <w:r w:rsidRPr="000F6836" w:rsidDel="00E17C0D">
            <w:rPr>
              <w:szCs w:val="20"/>
              <w:lang w:val="en-GB"/>
            </w:rPr>
            <w:delText xml:space="preserve">Where two or more transactions are part of a single economic operation, the value reported shall be the maximum cumulative exposure at a point in time during the period. </w:delText>
          </w:r>
        </w:del>
      </w:ins>
    </w:p>
    <w:p w14:paraId="196EB055" w14:textId="2ACEE1BB" w:rsidR="00442CD0" w:rsidRPr="000F6836" w:rsidDel="00E17C0D" w:rsidRDefault="00442CD0" w:rsidP="00442CD0">
      <w:pPr>
        <w:suppressAutoHyphens/>
        <w:snapToGrid w:val="0"/>
        <w:spacing w:after="0"/>
        <w:ind w:left="28" w:firstLine="5"/>
        <w:rPr>
          <w:ins w:id="5855" w:author="Author"/>
          <w:del w:id="5856" w:author="Author"/>
          <w:szCs w:val="20"/>
          <w:lang w:val="en-GB"/>
        </w:rPr>
      </w:pPr>
      <w:ins w:id="5857" w:author="Author">
        <w:del w:id="5858" w:author="Author">
          <w:r w:rsidRPr="000F6836" w:rsidDel="00E17C0D">
            <w:rPr>
              <w:szCs w:val="20"/>
              <w:lang w:val="en-GB"/>
            </w:rPr>
            <w:delText xml:space="preserve">Therefore the information provided in the table shall be the aggregation of values provided by the other sheets of the reporting. </w:delText>
          </w:r>
        </w:del>
      </w:ins>
    </w:p>
    <w:p w14:paraId="466F63A7" w14:textId="37461CD5" w:rsidR="00442CD0" w:rsidRPr="000F6836" w:rsidDel="00E17C0D" w:rsidRDefault="00442CD0" w:rsidP="00442CD0">
      <w:pPr>
        <w:suppressAutoHyphens/>
        <w:snapToGrid w:val="0"/>
        <w:spacing w:after="0"/>
        <w:ind w:left="28" w:firstLine="5"/>
        <w:rPr>
          <w:ins w:id="5859" w:author="Author"/>
          <w:del w:id="5860" w:author="Author"/>
          <w:szCs w:val="20"/>
          <w:lang w:val="en-GB"/>
        </w:rPr>
      </w:pPr>
      <w:ins w:id="5861" w:author="Author">
        <w:del w:id="5862" w:author="Author">
          <w:r w:rsidRPr="000F6836" w:rsidDel="00E17C0D">
            <w:rPr>
              <w:szCs w:val="20"/>
              <w:lang w:val="en-GB"/>
            </w:rPr>
            <w:delText>The transactions involving the Insurance holding company or the Mixed financial holding company as a counterparty should be included within the insurance sector. The transactions involving the MAIHC, depending on the nature of the main business, can be included in the banking sector or in “other undertakings of the group”.</w:delText>
          </w:r>
        </w:del>
      </w:ins>
    </w:p>
    <w:p w14:paraId="558B9A3A" w14:textId="2AED32ED" w:rsidR="00442CD0" w:rsidRPr="000F6836" w:rsidDel="00E17C0D" w:rsidRDefault="00442CD0" w:rsidP="00442CD0">
      <w:pPr>
        <w:suppressAutoHyphens/>
        <w:snapToGrid w:val="0"/>
        <w:ind w:left="28" w:firstLine="5"/>
        <w:rPr>
          <w:ins w:id="5863" w:author="Author"/>
          <w:del w:id="5864" w:author="Author"/>
          <w:szCs w:val="20"/>
          <w:lang w:val="en-GB"/>
        </w:rPr>
      </w:pPr>
      <w:ins w:id="5865" w:author="Author">
        <w:del w:id="5866" w:author="Author">
          <w:r w:rsidRPr="000F6836" w:rsidDel="00E17C0D">
            <w:rPr>
              <w:szCs w:val="20"/>
              <w:lang w:val="en-GB"/>
            </w:rPr>
            <w:delText xml:space="preserve"> These templates shall include intragroup transactions that were: </w:delText>
          </w:r>
        </w:del>
      </w:ins>
    </w:p>
    <w:p w14:paraId="67A87D35" w14:textId="451F28C1" w:rsidR="00442CD0" w:rsidRPr="000F6836" w:rsidDel="00E17C0D" w:rsidRDefault="00442CD0" w:rsidP="00442CD0">
      <w:pPr>
        <w:suppressAutoHyphens/>
        <w:snapToGrid w:val="0"/>
        <w:ind w:left="28" w:firstLine="5"/>
        <w:rPr>
          <w:ins w:id="5867" w:author="Author"/>
          <w:del w:id="5868" w:author="Author"/>
          <w:szCs w:val="20"/>
          <w:lang w:val="en-GB"/>
        </w:rPr>
      </w:pPr>
      <w:ins w:id="5869" w:author="Author">
        <w:del w:id="5870" w:author="Author">
          <w:r w:rsidRPr="000F6836" w:rsidDel="00E17C0D">
            <w:rPr>
              <w:szCs w:val="20"/>
              <w:lang w:val="en-GB"/>
            </w:rPr>
            <w:delText>•</w:delText>
          </w:r>
          <w:r w:rsidRPr="000F6836" w:rsidDel="00E17C0D">
            <w:rPr>
              <w:szCs w:val="20"/>
              <w:lang w:val="en-GB"/>
            </w:rPr>
            <w:tab/>
            <w:delText xml:space="preserve">in-force at the start of the reporting period. </w:delText>
          </w:r>
        </w:del>
      </w:ins>
    </w:p>
    <w:p w14:paraId="45D847CD" w14:textId="51F3C3B7" w:rsidR="00442CD0" w:rsidRPr="000F6836" w:rsidDel="00E17C0D" w:rsidRDefault="00442CD0" w:rsidP="00442CD0">
      <w:pPr>
        <w:suppressAutoHyphens/>
        <w:snapToGrid w:val="0"/>
        <w:ind w:left="28" w:firstLine="5"/>
        <w:rPr>
          <w:ins w:id="5871" w:author="Author"/>
          <w:del w:id="5872" w:author="Author"/>
          <w:szCs w:val="20"/>
          <w:lang w:val="en-GB"/>
        </w:rPr>
      </w:pPr>
      <w:ins w:id="5873" w:author="Author">
        <w:del w:id="5874" w:author="Author">
          <w:r w:rsidRPr="000F6836" w:rsidDel="00E17C0D">
            <w:rPr>
              <w:szCs w:val="20"/>
              <w:lang w:val="en-GB"/>
            </w:rPr>
            <w:delText>•</w:delText>
          </w:r>
          <w:r w:rsidRPr="000F6836" w:rsidDel="00E17C0D">
            <w:rPr>
              <w:szCs w:val="20"/>
              <w:lang w:val="en-GB"/>
            </w:rPr>
            <w:tab/>
            <w:delText xml:space="preserve">incepted during the reporting period and outstanding at the reporting date. </w:delText>
          </w:r>
        </w:del>
      </w:ins>
    </w:p>
    <w:p w14:paraId="15474C61" w14:textId="414B4F83" w:rsidR="00442CD0" w:rsidRPr="000F6836" w:rsidDel="00E17C0D" w:rsidRDefault="00442CD0" w:rsidP="00442CD0">
      <w:pPr>
        <w:suppressAutoHyphens/>
        <w:snapToGrid w:val="0"/>
        <w:ind w:left="28" w:firstLine="5"/>
        <w:rPr>
          <w:ins w:id="5875" w:author="Author"/>
          <w:del w:id="5876" w:author="Author"/>
          <w:szCs w:val="20"/>
          <w:lang w:val="en-GB"/>
        </w:rPr>
      </w:pPr>
      <w:ins w:id="5877" w:author="Author">
        <w:del w:id="5878" w:author="Author">
          <w:r w:rsidRPr="000F6836" w:rsidDel="00E17C0D">
            <w:rPr>
              <w:szCs w:val="20"/>
              <w:lang w:val="en-GB"/>
            </w:rPr>
            <w:delText>•</w:delText>
          </w:r>
          <w:r w:rsidRPr="000F6836" w:rsidDel="00E17C0D">
            <w:rPr>
              <w:szCs w:val="20"/>
              <w:lang w:val="en-GB"/>
            </w:rPr>
            <w:tab/>
            <w:delText xml:space="preserve">incepted and expired/matured during the reporting period.  </w:delText>
          </w:r>
        </w:del>
      </w:ins>
    </w:p>
    <w:p w14:paraId="6B49F4F6" w14:textId="01361E8C" w:rsidR="00442CD0" w:rsidRPr="000F6836" w:rsidDel="00E17C0D" w:rsidRDefault="00442CD0" w:rsidP="00442CD0">
      <w:pPr>
        <w:suppressAutoHyphens/>
        <w:snapToGrid w:val="0"/>
        <w:ind w:left="28" w:firstLine="5"/>
        <w:rPr>
          <w:ins w:id="5879" w:author="Author"/>
          <w:del w:id="5880" w:author="Author"/>
          <w:szCs w:val="20"/>
          <w:lang w:val="en-GB"/>
        </w:rPr>
      </w:pPr>
    </w:p>
    <w:p w14:paraId="0F476566" w14:textId="61F9B443" w:rsidR="00442CD0" w:rsidRPr="000F6836" w:rsidDel="00E17C0D" w:rsidRDefault="00442CD0" w:rsidP="00442CD0">
      <w:pPr>
        <w:suppressAutoHyphens/>
        <w:snapToGrid w:val="0"/>
        <w:ind w:left="28" w:firstLine="5"/>
        <w:rPr>
          <w:ins w:id="5881" w:author="Author"/>
          <w:del w:id="5882" w:author="Author"/>
          <w:szCs w:val="20"/>
          <w:lang w:val="en-GB"/>
        </w:rPr>
      </w:pPr>
      <w:ins w:id="5883" w:author="Author">
        <w:del w:id="5884" w:author="Author">
          <w:r w:rsidRPr="000F6836" w:rsidDel="00E17C0D">
            <w:rPr>
              <w:szCs w:val="20"/>
              <w:lang w:val="en-GB"/>
            </w:rPr>
            <w:delText xml:space="preserve">Where two or more transactions between entities of the group which, from an economic perspective, contribute to the same risk, or, serve the same purpose / objective or are temporally connected in a plan, they shall be considered as a single economic operation. </w:delText>
          </w:r>
        </w:del>
      </w:ins>
    </w:p>
    <w:p w14:paraId="4109C06A" w14:textId="2CECB26C" w:rsidR="00442CD0" w:rsidRPr="000F6836" w:rsidDel="00E17C0D" w:rsidRDefault="00442CD0" w:rsidP="00442CD0">
      <w:pPr>
        <w:suppressAutoHyphens/>
        <w:snapToGrid w:val="0"/>
        <w:ind w:left="28" w:firstLine="5"/>
        <w:rPr>
          <w:ins w:id="5885" w:author="Author"/>
          <w:del w:id="5886" w:author="Author"/>
          <w:szCs w:val="20"/>
          <w:lang w:val="en-GB"/>
        </w:rPr>
      </w:pPr>
      <w:ins w:id="5887" w:author="Author">
        <w:del w:id="5888" w:author="Author">
          <w:r w:rsidRPr="000F6836" w:rsidDel="00E17C0D">
            <w:rPr>
              <w:szCs w:val="20"/>
              <w:lang w:val="en-GB"/>
            </w:rPr>
            <w:lastRenderedPageBreak/>
            <w:delText>As such each transaction which is part of a single economic operation shall be reported whenever collectively they are at or above the corresponding threshold for significant intra-group transactions, even though individually the transactions fall below the threshold..</w:delText>
          </w:r>
        </w:del>
      </w:ins>
    </w:p>
    <w:p w14:paraId="2E276B7D" w14:textId="04DF0C33" w:rsidR="00442CD0" w:rsidRPr="000F6836" w:rsidDel="00E17C0D" w:rsidRDefault="00442CD0" w:rsidP="00442CD0">
      <w:pPr>
        <w:suppressAutoHyphens/>
        <w:snapToGrid w:val="0"/>
        <w:rPr>
          <w:ins w:id="5889" w:author="Author"/>
          <w:del w:id="5890" w:author="Author"/>
          <w:szCs w:val="20"/>
          <w:lang w:val="en-GB"/>
        </w:rPr>
      </w:pPr>
      <w:ins w:id="5891" w:author="Author">
        <w:del w:id="5892" w:author="Author">
          <w:r w:rsidRPr="000F6836" w:rsidDel="00E17C0D">
            <w:rPr>
              <w:szCs w:val="20"/>
              <w:lang w:val="en-GB"/>
            </w:rPr>
            <w:delText xml:space="preserve">Any element added to significant </w:delText>
          </w:r>
          <w:r w:rsidRPr="000F6836" w:rsidDel="00E17C0D">
            <w:rPr>
              <w:lang w:val="en-GB"/>
            </w:rPr>
            <w:delText>intragroup transaction</w:delText>
          </w:r>
          <w:r w:rsidRPr="000F6836" w:rsidDel="00E17C0D">
            <w:rPr>
              <w:szCs w:val="20"/>
              <w:lang w:val="en-GB"/>
            </w:rPr>
            <w:delText xml:space="preserve">s shall be reported as a separate </w:delText>
          </w:r>
          <w:r w:rsidRPr="000F6836" w:rsidDel="00E17C0D">
            <w:rPr>
              <w:lang w:val="en-GB"/>
            </w:rPr>
            <w:delText>intragroup transaction</w:delText>
          </w:r>
          <w:r w:rsidRPr="000F6836" w:rsidDel="00E17C0D">
            <w:rPr>
              <w:szCs w:val="20"/>
              <w:lang w:val="en-GB"/>
            </w:rPr>
            <w:delTex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delText>
          </w:r>
        </w:del>
      </w:ins>
    </w:p>
    <w:p w14:paraId="3953711A" w14:textId="0EF54B01" w:rsidR="00442CD0" w:rsidRPr="000F6836" w:rsidDel="00E17C0D" w:rsidRDefault="00442CD0" w:rsidP="00442CD0">
      <w:pPr>
        <w:suppressAutoHyphens/>
        <w:snapToGrid w:val="0"/>
        <w:rPr>
          <w:ins w:id="5893" w:author="Author"/>
          <w:del w:id="5894" w:author="Author"/>
          <w:szCs w:val="20"/>
          <w:lang w:val="en-GB"/>
        </w:rPr>
      </w:pPr>
      <w:ins w:id="5895" w:author="Author">
        <w:del w:id="5896" w:author="Author">
          <w:r w:rsidRPr="000F6836" w:rsidDel="00E17C0D">
            <w:rPr>
              <w:szCs w:val="20"/>
              <w:lang w:val="en-GB"/>
            </w:rPr>
            <w:delTex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delText>
          </w:r>
        </w:del>
      </w:ins>
    </w:p>
    <w:p w14:paraId="13C5C082" w14:textId="795681A2" w:rsidR="00556413" w:rsidRPr="000F6836" w:rsidDel="00ED6466" w:rsidRDefault="00442CD0" w:rsidP="00556413">
      <w:pPr>
        <w:suppressAutoHyphens/>
        <w:snapToGrid w:val="0"/>
        <w:rPr>
          <w:ins w:id="5897" w:author="Author"/>
          <w:del w:id="5898" w:author="Author"/>
          <w:szCs w:val="20"/>
          <w:lang w:val="en-GB"/>
        </w:rPr>
      </w:pPr>
      <w:ins w:id="5899" w:author="Author">
        <w:del w:id="5900" w:author="Author">
          <w:r w:rsidRPr="000F6836" w:rsidDel="00E17C0D">
            <w:rPr>
              <w:szCs w:val="20"/>
              <w:lang w:val="en-GB"/>
            </w:rPr>
            <w:delText xml:space="preserve">Indirect transactions shall be defined as </w:delText>
          </w:r>
          <w:r w:rsidRPr="000F6836" w:rsidDel="00556413">
            <w:rPr>
              <w:szCs w:val="20"/>
              <w:lang w:val="en-GB"/>
            </w:rPr>
            <w:delText xml:space="preserve">any </w:delText>
          </w:r>
          <w:r w:rsidRPr="000F6836" w:rsidDel="00E17C0D">
            <w:rPr>
              <w:szCs w:val="20"/>
              <w:lang w:val="en-GB"/>
            </w:rPr>
            <w:delText>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delText>
          </w:r>
          <w:r w:rsidRPr="000F6836" w:rsidDel="00E17C0D">
            <w:rPr>
              <w:lang w:val="en-GB"/>
            </w:rPr>
            <w:delText xml:space="preserve"> </w:delText>
          </w:r>
          <w:r w:rsidRPr="000F6836" w:rsidDel="00E17C0D">
            <w:rPr>
              <w:szCs w:val="20"/>
              <w:lang w:val="en-GB"/>
            </w:rPr>
            <w:delText xml:space="preserve">Where there is a chain of related </w:delText>
          </w:r>
          <w:r w:rsidRPr="000F6836" w:rsidDel="00E17C0D">
            <w:rPr>
              <w:lang w:val="en-GB"/>
            </w:rPr>
            <w:delText>intragroup transaction</w:delText>
          </w:r>
          <w:r w:rsidRPr="000F6836" w:rsidDel="00E17C0D">
            <w:rPr>
              <w:szCs w:val="20"/>
              <w:lang w:val="en-GB"/>
            </w:rPr>
            <w:delText>s (e.g. A invests in B and B invests in C</w:delText>
          </w:r>
          <w:r w:rsidRPr="000F6836" w:rsidDel="00453D14">
            <w:rPr>
              <w:szCs w:val="20"/>
              <w:lang w:val="en-GB"/>
            </w:rPr>
            <w:delText>),</w:delText>
          </w:r>
          <w:r w:rsidRPr="000F6836" w:rsidDel="00E17C0D">
            <w:rPr>
              <w:szCs w:val="20"/>
              <w:lang w:val="en-GB"/>
            </w:rPr>
            <w:delText xml:space="preserve"> th</w:delText>
          </w:r>
          <w:r w:rsidRPr="000F6836" w:rsidDel="00556413">
            <w:rPr>
              <w:szCs w:val="20"/>
              <w:lang w:val="en-GB"/>
            </w:rPr>
            <w:delText>is</w:delText>
          </w:r>
          <w:r w:rsidRPr="000F6836" w:rsidDel="00E17C0D">
            <w:rPr>
              <w:szCs w:val="20"/>
              <w:lang w:val="en-GB"/>
            </w:rPr>
            <w:delText xml:space="preserve">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delText>
          </w:r>
        </w:del>
      </w:ins>
    </w:p>
    <w:p w14:paraId="5B8282B8" w14:textId="5EC25C0F" w:rsidR="00D23A61" w:rsidRPr="000F6836" w:rsidDel="00E17C0D" w:rsidRDefault="00D23A61" w:rsidP="00D23A61">
      <w:pPr>
        <w:suppressAutoHyphens/>
        <w:snapToGrid w:val="0"/>
        <w:spacing w:after="0"/>
        <w:ind w:left="28" w:firstLine="5"/>
        <w:rPr>
          <w:ins w:id="5901" w:author="Author"/>
          <w:del w:id="5902" w:author="Author"/>
          <w:szCs w:val="20"/>
          <w:lang w:val="en-GB"/>
        </w:rPr>
      </w:pPr>
      <w:bookmarkStart w:id="5903" w:name="_Toc308175821"/>
      <w:bookmarkStart w:id="5904" w:name="_Toc310414968"/>
      <w:bookmarkStart w:id="5905" w:name="_Toc360188326"/>
      <w:bookmarkStart w:id="5906" w:name="_Toc518923292"/>
      <w:bookmarkStart w:id="5907" w:name="_Toc34054329"/>
      <w:ins w:id="5908" w:author="Author">
        <w:del w:id="5909" w:author="Author">
          <w:r w:rsidRPr="000F6836" w:rsidDel="00E17C0D">
            <w:rPr>
              <w:szCs w:val="20"/>
              <w:lang w:val="en-GB"/>
            </w:rPr>
            <w:delText>1.2.</w:delText>
          </w:r>
          <w:r w:rsidRPr="000F6836" w:rsidDel="00E17C0D">
            <w:rPr>
              <w:szCs w:val="20"/>
              <w:lang w:val="en-GB"/>
            </w:rPr>
            <w:tab/>
            <w:delText xml:space="preserve">Instructions concerning specific </w:delText>
          </w:r>
          <w:bookmarkEnd w:id="5903"/>
          <w:bookmarkEnd w:id="5904"/>
          <w:r w:rsidRPr="000F6836" w:rsidDel="00E17C0D">
            <w:rPr>
              <w:szCs w:val="20"/>
              <w:lang w:val="en-GB"/>
            </w:rPr>
            <w:delText>positions</w:delText>
          </w:r>
          <w:bookmarkEnd w:id="5905"/>
          <w:bookmarkEnd w:id="5906"/>
          <w:bookmarkEnd w:id="5907"/>
        </w:del>
      </w:ins>
    </w:p>
    <w:p w14:paraId="38DDB5F8" w14:textId="36698C17" w:rsidR="00D23A61" w:rsidRPr="000F6836" w:rsidDel="00E17C0D" w:rsidRDefault="00D23A61" w:rsidP="00D23A61">
      <w:pPr>
        <w:tabs>
          <w:tab w:val="left" w:pos="459"/>
        </w:tabs>
        <w:snapToGrid w:val="0"/>
        <w:spacing w:after="0"/>
        <w:rPr>
          <w:ins w:id="5910" w:author="Author"/>
          <w:del w:id="5911" w:author="Author"/>
          <w:color w:val="000000"/>
          <w:szCs w:val="20"/>
          <w:lang w:val="en-GB"/>
        </w:rPr>
      </w:pPr>
    </w:p>
    <w:tbl>
      <w:tblPr>
        <w:tblW w:w="9072" w:type="dxa"/>
        <w:tblInd w:w="108" w:type="dxa"/>
        <w:tblLook w:val="04A0" w:firstRow="1" w:lastRow="0" w:firstColumn="1" w:lastColumn="0" w:noHBand="0" w:noVBand="1"/>
      </w:tblPr>
      <w:tblGrid>
        <w:gridCol w:w="1850"/>
        <w:gridCol w:w="2389"/>
        <w:gridCol w:w="4833"/>
      </w:tblGrid>
      <w:tr w:rsidR="00D23A61" w:rsidRPr="000F6836" w:rsidDel="00E17C0D" w14:paraId="18E56BD9" w14:textId="7A4B9F7F" w:rsidTr="005777B7">
        <w:trPr>
          <w:trHeight w:val="300"/>
          <w:ins w:id="5912" w:author="Author"/>
          <w:del w:id="5913" w:author="Author"/>
        </w:trPr>
        <w:tc>
          <w:tcPr>
            <w:tcW w:w="18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ABEDD" w14:textId="0A300FEC" w:rsidR="00D23A61" w:rsidRPr="000F6836" w:rsidDel="00E17C0D" w:rsidRDefault="00D23A61" w:rsidP="00DE7E70">
            <w:pPr>
              <w:spacing w:after="0"/>
              <w:jc w:val="center"/>
              <w:rPr>
                <w:ins w:id="5914" w:author="Author"/>
                <w:del w:id="5915" w:author="Author"/>
                <w:b/>
                <w:bCs/>
                <w:lang w:val="en-GB"/>
              </w:rPr>
            </w:pP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900F9" w14:textId="4981018E" w:rsidR="00D23A61" w:rsidRPr="000F6836" w:rsidDel="00E17C0D" w:rsidRDefault="00D23A61" w:rsidP="00DE7E70">
            <w:pPr>
              <w:spacing w:after="0"/>
              <w:jc w:val="center"/>
              <w:rPr>
                <w:ins w:id="5916" w:author="Author"/>
                <w:del w:id="5917" w:author="Author"/>
                <w:b/>
                <w:bCs/>
                <w:lang w:val="en-GB"/>
              </w:rPr>
            </w:pPr>
            <w:ins w:id="5918" w:author="Author">
              <w:del w:id="5919" w:author="Author">
                <w:r w:rsidRPr="000F6836" w:rsidDel="00E17C0D">
                  <w:rPr>
                    <w:b/>
                    <w:bCs/>
                    <w:lang w:val="en-GB"/>
                  </w:rPr>
                  <w:delText>ITEM</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71E62" w14:textId="3D8389D6" w:rsidR="00D23A61" w:rsidRPr="000F6836" w:rsidDel="00E17C0D" w:rsidRDefault="00D23A61" w:rsidP="00DE7E70">
            <w:pPr>
              <w:spacing w:after="0"/>
              <w:jc w:val="center"/>
              <w:rPr>
                <w:ins w:id="5920" w:author="Author"/>
                <w:del w:id="5921" w:author="Author"/>
                <w:b/>
                <w:bCs/>
                <w:lang w:val="en-GB"/>
              </w:rPr>
            </w:pPr>
            <w:ins w:id="5922" w:author="Author">
              <w:del w:id="5923" w:author="Author">
                <w:r w:rsidRPr="000F6836" w:rsidDel="00E17C0D">
                  <w:rPr>
                    <w:b/>
                    <w:bCs/>
                    <w:lang w:val="en-GB"/>
                  </w:rPr>
                  <w:delText>INSTRUCTIONS</w:delText>
                </w:r>
              </w:del>
            </w:ins>
          </w:p>
        </w:tc>
      </w:tr>
      <w:tr w:rsidR="00D23A61" w:rsidRPr="000F6836" w:rsidDel="00E17C0D" w14:paraId="083B1C33" w14:textId="6A28B0BC" w:rsidTr="005777B7">
        <w:trPr>
          <w:trHeight w:val="570"/>
          <w:ins w:id="5924" w:author="Author"/>
          <w:del w:id="592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43C911C" w14:textId="72796805" w:rsidR="00D23A61" w:rsidRPr="000F6836" w:rsidDel="00E17C0D" w:rsidRDefault="00CA24E9" w:rsidP="00DE7E70">
            <w:pPr>
              <w:spacing w:after="0"/>
              <w:rPr>
                <w:ins w:id="5926" w:author="Author"/>
                <w:del w:id="5927" w:author="Author"/>
                <w:color w:val="000000"/>
                <w:lang w:val="en-GB"/>
              </w:rPr>
            </w:pPr>
            <w:ins w:id="5928" w:author="Author">
              <w:del w:id="5929" w:author="Author">
                <w:r w:rsidRPr="000F6836" w:rsidDel="00E17C0D">
                  <w:rPr>
                    <w:color w:val="000000"/>
                    <w:lang w:val="en-GB"/>
                  </w:rPr>
                  <w:delText>C0010</w:delText>
                </w:r>
                <w:r w:rsidR="00D23A61" w:rsidRPr="000F6836" w:rsidDel="00E17C0D">
                  <w:rPr>
                    <w:color w:val="000000"/>
                    <w:lang w:val="en-GB"/>
                  </w:rPr>
                  <w:delText>R02</w:delText>
                </w:r>
              </w:del>
            </w:ins>
          </w:p>
        </w:tc>
        <w:tc>
          <w:tcPr>
            <w:tcW w:w="2322" w:type="dxa"/>
            <w:tcBorders>
              <w:top w:val="single" w:sz="4" w:space="0" w:color="auto"/>
              <w:left w:val="nil"/>
              <w:bottom w:val="single" w:sz="4" w:space="0" w:color="auto"/>
              <w:right w:val="single" w:sz="4" w:space="0" w:color="auto"/>
            </w:tcBorders>
            <w:shd w:val="clear" w:color="auto" w:fill="auto"/>
          </w:tcPr>
          <w:p w14:paraId="6297B2DD" w14:textId="10E6E4C3" w:rsidR="00D23A61" w:rsidRPr="000F6836" w:rsidDel="00E17C0D" w:rsidRDefault="00D23A61" w:rsidP="00DE7E70">
            <w:pPr>
              <w:spacing w:after="0"/>
              <w:rPr>
                <w:ins w:id="5930" w:author="Author"/>
                <w:del w:id="5931" w:author="Author"/>
                <w:color w:val="000000"/>
                <w:lang w:val="en-GB"/>
              </w:rPr>
            </w:pPr>
            <w:ins w:id="5932" w:author="Author">
              <w:del w:id="5933" w:author="Author">
                <w:r w:rsidRPr="000F6836" w:rsidDel="00E17C0D">
                  <w:rPr>
                    <w:color w:val="000000"/>
                    <w:lang w:val="en-GB"/>
                  </w:rPr>
                  <w:delText>Thresholds for significant IGT</w:delText>
                </w:r>
              </w:del>
            </w:ins>
          </w:p>
        </w:tc>
        <w:tc>
          <w:tcPr>
            <w:tcW w:w="4893" w:type="dxa"/>
            <w:tcBorders>
              <w:top w:val="single" w:sz="4" w:space="0" w:color="auto"/>
              <w:left w:val="nil"/>
              <w:bottom w:val="single" w:sz="4" w:space="0" w:color="auto"/>
              <w:right w:val="single" w:sz="4" w:space="0" w:color="auto"/>
            </w:tcBorders>
            <w:shd w:val="clear" w:color="auto" w:fill="auto"/>
          </w:tcPr>
          <w:p w14:paraId="70B5C45D" w14:textId="0A4091DE" w:rsidR="00D23A61" w:rsidRPr="000F6836" w:rsidDel="00E17C0D" w:rsidRDefault="00D23A61" w:rsidP="00DE7E70">
            <w:pPr>
              <w:spacing w:after="0"/>
              <w:rPr>
                <w:ins w:id="5934" w:author="Author"/>
                <w:del w:id="5935" w:author="Author"/>
                <w:color w:val="000000"/>
                <w:lang w:val="en-GB"/>
              </w:rPr>
            </w:pPr>
            <w:ins w:id="5936" w:author="Author">
              <w:del w:id="5937" w:author="Author">
                <w:r w:rsidRPr="000F6836" w:rsidDel="00E17C0D">
                  <w:rPr>
                    <w:color w:val="000000"/>
                    <w:lang w:val="en-GB"/>
                  </w:rPr>
                  <w:delText xml:space="preserve">Numerical value of the thresholds </w:delText>
                </w:r>
              </w:del>
            </w:ins>
          </w:p>
        </w:tc>
      </w:tr>
      <w:tr w:rsidR="00D23A61" w:rsidRPr="000F6836" w:rsidDel="00E17C0D" w14:paraId="0B86B8B1" w14:textId="232348EA" w:rsidTr="005777B7">
        <w:trPr>
          <w:trHeight w:val="570"/>
          <w:ins w:id="5938" w:author="Author"/>
          <w:del w:id="593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EB5801B" w14:textId="4928F00D" w:rsidR="00D23A61" w:rsidRPr="000F6836" w:rsidDel="00E17C0D" w:rsidRDefault="00CA24E9" w:rsidP="00DE7E70">
            <w:pPr>
              <w:spacing w:after="0"/>
              <w:rPr>
                <w:ins w:id="5940" w:author="Author"/>
                <w:del w:id="5941" w:author="Author"/>
                <w:color w:val="000000"/>
                <w:lang w:val="en-GB"/>
              </w:rPr>
            </w:pPr>
            <w:ins w:id="5942" w:author="Author">
              <w:del w:id="5943" w:author="Author">
                <w:r w:rsidRPr="000F6836" w:rsidDel="00E17C0D">
                  <w:rPr>
                    <w:color w:val="000000"/>
                    <w:lang w:val="en-GB"/>
                  </w:rPr>
                  <w:delText>C0020</w:delText>
                </w:r>
              </w:del>
            </w:ins>
          </w:p>
        </w:tc>
        <w:tc>
          <w:tcPr>
            <w:tcW w:w="2322" w:type="dxa"/>
            <w:tcBorders>
              <w:top w:val="single" w:sz="4" w:space="0" w:color="auto"/>
              <w:left w:val="nil"/>
              <w:bottom w:val="single" w:sz="4" w:space="0" w:color="auto"/>
              <w:right w:val="single" w:sz="4" w:space="0" w:color="auto"/>
            </w:tcBorders>
            <w:shd w:val="clear" w:color="auto" w:fill="auto"/>
          </w:tcPr>
          <w:p w14:paraId="740072C2" w14:textId="428E04A7" w:rsidR="00D23A61" w:rsidRPr="000F6836" w:rsidDel="00E17C0D" w:rsidRDefault="00D23A61" w:rsidP="00DE7E70">
            <w:pPr>
              <w:spacing w:after="0"/>
              <w:rPr>
                <w:ins w:id="5944" w:author="Author"/>
                <w:del w:id="5945" w:author="Author"/>
                <w:color w:val="000000"/>
                <w:lang w:val="en-GB"/>
              </w:rPr>
            </w:pPr>
          </w:p>
          <w:p w14:paraId="503F6C58" w14:textId="5F25804F" w:rsidR="00D23A61" w:rsidRPr="000F6836" w:rsidDel="00E17C0D" w:rsidRDefault="00D23A61" w:rsidP="00DE7E70">
            <w:pPr>
              <w:spacing w:after="0"/>
              <w:rPr>
                <w:ins w:id="5946" w:author="Author"/>
                <w:del w:id="5947" w:author="Author"/>
                <w:color w:val="000000"/>
                <w:lang w:val="en-GB"/>
              </w:rPr>
            </w:pPr>
            <w:ins w:id="5948" w:author="Author">
              <w:del w:id="5949" w:author="Author">
                <w:r w:rsidRPr="000F6836" w:rsidDel="00E17C0D">
                  <w:rPr>
                    <w:color w:val="000000"/>
                    <w:lang w:val="en-GB"/>
                  </w:rPr>
                  <w:delText>Thresholds for very significant IGT</w:delText>
                </w:r>
              </w:del>
            </w:ins>
          </w:p>
        </w:tc>
        <w:tc>
          <w:tcPr>
            <w:tcW w:w="4893" w:type="dxa"/>
            <w:tcBorders>
              <w:top w:val="single" w:sz="4" w:space="0" w:color="auto"/>
              <w:left w:val="nil"/>
              <w:bottom w:val="single" w:sz="4" w:space="0" w:color="auto"/>
              <w:right w:val="single" w:sz="4" w:space="0" w:color="auto"/>
            </w:tcBorders>
            <w:shd w:val="clear" w:color="auto" w:fill="auto"/>
          </w:tcPr>
          <w:p w14:paraId="2C2C4D27" w14:textId="3CB84C1D" w:rsidR="00D23A61" w:rsidRPr="000F6836" w:rsidDel="00E17C0D" w:rsidRDefault="00D23A61" w:rsidP="00DE7E70">
            <w:pPr>
              <w:spacing w:after="0"/>
              <w:rPr>
                <w:ins w:id="5950" w:author="Author"/>
                <w:del w:id="5951" w:author="Author"/>
                <w:color w:val="000000"/>
                <w:lang w:val="en-GB"/>
              </w:rPr>
            </w:pPr>
          </w:p>
          <w:p w14:paraId="3A989B33" w14:textId="6C76C2FD" w:rsidR="00D23A61" w:rsidRPr="000F6836" w:rsidDel="00E17C0D" w:rsidRDefault="00D23A61" w:rsidP="00DE7E70">
            <w:pPr>
              <w:spacing w:after="0"/>
              <w:rPr>
                <w:ins w:id="5952" w:author="Author"/>
                <w:del w:id="5953" w:author="Author"/>
                <w:color w:val="000000"/>
                <w:lang w:val="en-GB"/>
              </w:rPr>
            </w:pPr>
            <w:ins w:id="5954" w:author="Author">
              <w:del w:id="5955" w:author="Author">
                <w:r w:rsidRPr="000F6836" w:rsidDel="00E17C0D">
                  <w:rPr>
                    <w:color w:val="000000"/>
                    <w:lang w:val="en-GB"/>
                  </w:rPr>
                  <w:delText>Numerical value of the thresholds</w:delText>
                </w:r>
              </w:del>
            </w:ins>
          </w:p>
        </w:tc>
      </w:tr>
      <w:tr w:rsidR="00B15713" w:rsidRPr="000F6836" w:rsidDel="00E17C0D" w14:paraId="17A7DC9F" w14:textId="16BEB881" w:rsidTr="00B15713">
        <w:trPr>
          <w:trHeight w:val="570"/>
          <w:ins w:id="5956" w:author="Author"/>
          <w:del w:id="595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F6898CE" w14:textId="72526A54" w:rsidR="00B15713" w:rsidRPr="000F6836" w:rsidDel="00E17C0D" w:rsidRDefault="00B15713" w:rsidP="00B15713">
            <w:pPr>
              <w:spacing w:after="0"/>
              <w:rPr>
                <w:ins w:id="5958" w:author="Author"/>
                <w:del w:id="5959" w:author="Author"/>
                <w:color w:val="000000"/>
                <w:lang w:val="en-GB"/>
              </w:rPr>
            </w:pPr>
            <w:ins w:id="5960" w:author="Author">
              <w:del w:id="5961" w:author="Author">
                <w:r w:rsidRPr="000F6836" w:rsidDel="00E17C0D">
                  <w:rPr>
                    <w:color w:val="000000"/>
                    <w:lang w:val="en-GB"/>
                  </w:rPr>
                  <w:delText>R0030/</w:delText>
                </w:r>
              </w:del>
            </w:ins>
          </w:p>
          <w:p w14:paraId="2ABAEA88" w14:textId="718F5280" w:rsidR="00B15713" w:rsidRPr="000F6836" w:rsidDel="00E17C0D" w:rsidRDefault="00B15713" w:rsidP="00B15713">
            <w:pPr>
              <w:spacing w:after="0"/>
              <w:rPr>
                <w:ins w:id="5962" w:author="Author"/>
                <w:del w:id="5963" w:author="Author"/>
                <w:color w:val="000000"/>
                <w:lang w:val="en-GB"/>
              </w:rPr>
            </w:pPr>
            <w:ins w:id="5964" w:author="Author">
              <w:del w:id="5965" w:author="Author">
                <w:r w:rsidRPr="000F6836" w:rsidDel="00E17C0D">
                  <w:rPr>
                    <w:color w:val="000000"/>
                    <w:lang w:val="en-GB"/>
                  </w:rPr>
                  <w:delText xml:space="preserve">C0030 </w:delText>
                </w:r>
              </w:del>
            </w:ins>
          </w:p>
          <w:p w14:paraId="68D60B88" w14:textId="225CF0B0" w:rsidR="00B15713" w:rsidRPr="000F6836" w:rsidDel="00E17C0D" w:rsidRDefault="00B15713" w:rsidP="00B15713">
            <w:pPr>
              <w:spacing w:after="0"/>
              <w:rPr>
                <w:ins w:id="5966" w:author="Author"/>
                <w:del w:id="5967"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7685482E" w14:textId="6F4E73E6" w:rsidR="00B15713" w:rsidRPr="000F6836" w:rsidDel="00E17C0D" w:rsidRDefault="00B15713" w:rsidP="00B15713">
            <w:pPr>
              <w:spacing w:after="0"/>
              <w:rPr>
                <w:ins w:id="5968" w:author="Author"/>
                <w:del w:id="5969" w:author="Author"/>
                <w:color w:val="000000"/>
                <w:lang w:val="en-GB"/>
              </w:rPr>
            </w:pPr>
            <w:ins w:id="5970" w:author="Author">
              <w:del w:id="5971"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3E636AAE" w14:textId="3317AB30" w:rsidR="00B15713" w:rsidRPr="000F6836" w:rsidDel="00E17C0D" w:rsidRDefault="00B15713" w:rsidP="00B15713">
            <w:pPr>
              <w:spacing w:after="0"/>
              <w:rPr>
                <w:ins w:id="5972" w:author="Author"/>
                <w:del w:id="5973" w:author="Author"/>
                <w:color w:val="000000"/>
                <w:lang w:val="en-GB"/>
              </w:rPr>
            </w:pPr>
            <w:ins w:id="5974" w:author="Author">
              <w:del w:id="5975" w:author="Author">
                <w:r w:rsidRPr="000F6836" w:rsidDel="00E17C0D">
                  <w:rPr>
                    <w:color w:val="000000"/>
                    <w:lang w:val="en-GB"/>
                  </w:rPr>
                  <w:delText xml:space="preserve">Shall be equal to the sum of the R0040/C0030, R0050/ C0030, R0060/ C0030 and R0070/C0030 </w:delText>
                </w:r>
              </w:del>
            </w:ins>
          </w:p>
          <w:p w14:paraId="0F99BB01" w14:textId="2E0F29AE" w:rsidR="00B15713" w:rsidRPr="000F6836" w:rsidDel="00E17C0D" w:rsidRDefault="00B15713" w:rsidP="00B15713">
            <w:pPr>
              <w:spacing w:after="0"/>
              <w:rPr>
                <w:ins w:id="5976" w:author="Author"/>
                <w:del w:id="5977" w:author="Author"/>
                <w:color w:val="000000"/>
                <w:lang w:val="en-GB"/>
              </w:rPr>
            </w:pPr>
          </w:p>
        </w:tc>
      </w:tr>
      <w:tr w:rsidR="00B15713" w:rsidRPr="000F6836" w:rsidDel="00E17C0D" w14:paraId="798D3FC3" w14:textId="2BE18447" w:rsidTr="005777B7">
        <w:trPr>
          <w:trHeight w:val="570"/>
          <w:del w:id="597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497366F" w14:textId="27A3055E" w:rsidR="00B15713" w:rsidRPr="000F6836" w:rsidDel="00E17C0D" w:rsidRDefault="00B15713" w:rsidP="00B15713">
            <w:pPr>
              <w:spacing w:after="0"/>
              <w:rPr>
                <w:ins w:id="5979" w:author="Author"/>
                <w:del w:id="5980" w:author="Author"/>
                <w:color w:val="000000"/>
                <w:lang w:val="en-GB"/>
              </w:rPr>
            </w:pPr>
            <w:ins w:id="5981" w:author="Author">
              <w:del w:id="5982" w:author="Author">
                <w:r w:rsidRPr="000F6836" w:rsidDel="00E17C0D">
                  <w:rPr>
                    <w:color w:val="000000"/>
                    <w:lang w:val="en-GB"/>
                  </w:rPr>
                  <w:delText>R0030/</w:delText>
                </w:r>
              </w:del>
            </w:ins>
          </w:p>
          <w:p w14:paraId="18103777" w14:textId="2482257C" w:rsidR="00B15713" w:rsidRPr="000F6836" w:rsidDel="00E17C0D" w:rsidRDefault="00B15713" w:rsidP="00B15713">
            <w:pPr>
              <w:spacing w:after="0"/>
              <w:rPr>
                <w:ins w:id="5983" w:author="Author"/>
                <w:del w:id="5984" w:author="Author"/>
                <w:color w:val="000000"/>
                <w:lang w:val="en-GB"/>
              </w:rPr>
            </w:pPr>
            <w:ins w:id="5985" w:author="Author">
              <w:del w:id="5986" w:author="Author">
                <w:r w:rsidRPr="000F6836" w:rsidDel="00E17C0D">
                  <w:rPr>
                    <w:color w:val="000000"/>
                    <w:lang w:val="en-GB"/>
                  </w:rPr>
                  <w:delText xml:space="preserve">C0040 </w:delText>
                </w:r>
              </w:del>
            </w:ins>
          </w:p>
          <w:p w14:paraId="54F11F6E" w14:textId="2FE4D7F2" w:rsidR="00B15713" w:rsidRPr="000F6836" w:rsidDel="00E17C0D" w:rsidRDefault="00B15713" w:rsidP="00B15713">
            <w:pPr>
              <w:spacing w:after="0"/>
              <w:rPr>
                <w:del w:id="5987"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414FB3C7" w14:textId="630EBD9D" w:rsidR="00B15713" w:rsidRPr="000F6836" w:rsidDel="00E17C0D" w:rsidRDefault="00B15713" w:rsidP="00B15713">
            <w:pPr>
              <w:spacing w:after="0"/>
              <w:rPr>
                <w:del w:id="5988" w:author="Author"/>
                <w:color w:val="000000"/>
                <w:lang w:val="en-GB"/>
              </w:rPr>
            </w:pPr>
            <w:ins w:id="5989" w:author="Author">
              <w:del w:id="5990"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730F27C" w14:textId="2770D58C" w:rsidR="00B15713" w:rsidRPr="000F6836" w:rsidDel="00E17C0D" w:rsidRDefault="00B15713" w:rsidP="00B15713">
            <w:pPr>
              <w:spacing w:after="0"/>
              <w:rPr>
                <w:ins w:id="5991" w:author="Author"/>
                <w:del w:id="5992" w:author="Author"/>
                <w:color w:val="000000"/>
                <w:lang w:val="en-GB"/>
              </w:rPr>
            </w:pPr>
            <w:ins w:id="5993" w:author="Author">
              <w:del w:id="5994" w:author="Author">
                <w:r w:rsidRPr="000F6836" w:rsidDel="00E17C0D">
                  <w:rPr>
                    <w:color w:val="000000"/>
                    <w:lang w:val="en-GB"/>
                  </w:rPr>
                  <w:delText xml:space="preserve">Shall be equal to the sum of the R0040/ C0040, R0050/C0040, R0060/C0040 and R0070/C0040 </w:delText>
                </w:r>
              </w:del>
            </w:ins>
          </w:p>
          <w:p w14:paraId="29B0AA98" w14:textId="2EBD3686" w:rsidR="00B15713" w:rsidRPr="000F6836" w:rsidDel="00E17C0D" w:rsidRDefault="00B15713" w:rsidP="00B15713">
            <w:pPr>
              <w:spacing w:after="0"/>
              <w:rPr>
                <w:del w:id="5995" w:author="Author"/>
                <w:color w:val="000000"/>
                <w:lang w:val="en-GB"/>
              </w:rPr>
            </w:pPr>
          </w:p>
        </w:tc>
      </w:tr>
      <w:tr w:rsidR="00B15713" w:rsidRPr="000F6836" w:rsidDel="00E17C0D" w14:paraId="16384758" w14:textId="027308BA" w:rsidTr="005777B7">
        <w:trPr>
          <w:trHeight w:val="570"/>
          <w:del w:id="599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D339B8" w14:textId="5CA39253" w:rsidR="00B15713" w:rsidRPr="000F6836" w:rsidDel="00E17C0D" w:rsidRDefault="00B15713" w:rsidP="00B15713">
            <w:pPr>
              <w:spacing w:after="0"/>
              <w:rPr>
                <w:ins w:id="5997" w:author="Author"/>
                <w:del w:id="5998" w:author="Author"/>
                <w:color w:val="000000"/>
                <w:lang w:val="en-GB"/>
              </w:rPr>
            </w:pPr>
            <w:ins w:id="5999" w:author="Author">
              <w:del w:id="6000" w:author="Author">
                <w:r w:rsidRPr="000F6836" w:rsidDel="00E17C0D">
                  <w:rPr>
                    <w:color w:val="000000"/>
                    <w:lang w:val="en-GB"/>
                  </w:rPr>
                  <w:delText>R0030/</w:delText>
                </w:r>
              </w:del>
            </w:ins>
          </w:p>
          <w:p w14:paraId="115A03F0" w14:textId="4BD1F86D" w:rsidR="00B15713" w:rsidRPr="000F6836" w:rsidDel="00E17C0D" w:rsidRDefault="00B15713" w:rsidP="00B15713">
            <w:pPr>
              <w:spacing w:after="0"/>
              <w:rPr>
                <w:ins w:id="6001" w:author="Author"/>
                <w:del w:id="6002" w:author="Author"/>
                <w:color w:val="000000"/>
                <w:lang w:val="en-GB"/>
              </w:rPr>
            </w:pPr>
            <w:ins w:id="6003" w:author="Author">
              <w:del w:id="6004" w:author="Author">
                <w:r w:rsidRPr="000F6836" w:rsidDel="00E17C0D">
                  <w:rPr>
                    <w:color w:val="000000"/>
                    <w:lang w:val="en-GB"/>
                  </w:rPr>
                  <w:delText>C005</w:delText>
                </w:r>
                <w:r w:rsidRPr="000F6836" w:rsidDel="00CF55D5">
                  <w:rPr>
                    <w:color w:val="000000"/>
                    <w:lang w:val="en-GB"/>
                  </w:rPr>
                  <w:delText>1</w:delText>
                </w:r>
                <w:r w:rsidRPr="000F6836" w:rsidDel="00E17C0D">
                  <w:rPr>
                    <w:color w:val="000000"/>
                    <w:lang w:val="en-GB"/>
                  </w:rPr>
                  <w:delText xml:space="preserve">0 </w:delText>
                </w:r>
              </w:del>
            </w:ins>
          </w:p>
          <w:p w14:paraId="3D1A2580" w14:textId="5134403E" w:rsidR="00B15713" w:rsidRPr="000F6836" w:rsidDel="00E17C0D" w:rsidRDefault="00B15713" w:rsidP="00B15713">
            <w:pPr>
              <w:spacing w:after="0"/>
              <w:rPr>
                <w:del w:id="6005"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2F1D8015" w14:textId="52C69E4F" w:rsidR="00B15713" w:rsidRPr="000F6836" w:rsidDel="00E17C0D" w:rsidRDefault="00B15713" w:rsidP="00B15713">
            <w:pPr>
              <w:spacing w:after="0"/>
              <w:rPr>
                <w:del w:id="6006" w:author="Author"/>
                <w:color w:val="000000"/>
                <w:lang w:val="en-GB"/>
              </w:rPr>
            </w:pPr>
            <w:ins w:id="6007" w:author="Author">
              <w:del w:id="6008"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DC144C2" w14:textId="2764C0FA" w:rsidR="00B15713" w:rsidRPr="000F6836" w:rsidDel="00E17C0D" w:rsidRDefault="00B15713" w:rsidP="00B15713">
            <w:pPr>
              <w:spacing w:after="0"/>
              <w:rPr>
                <w:ins w:id="6009" w:author="Author"/>
                <w:del w:id="6010" w:author="Author"/>
                <w:color w:val="000000"/>
                <w:lang w:val="en-GB"/>
              </w:rPr>
            </w:pPr>
            <w:ins w:id="6011" w:author="Author">
              <w:del w:id="6012" w:author="Author">
                <w:r w:rsidRPr="000F6836" w:rsidDel="00E17C0D">
                  <w:rPr>
                    <w:color w:val="000000"/>
                    <w:lang w:val="en-GB"/>
                  </w:rPr>
                  <w:delText xml:space="preserve">Shall be equal to the sum of the R0040/ C0050, R0050/C0050, R0060/C0050 and R0070/C0050 </w:delText>
                </w:r>
              </w:del>
            </w:ins>
          </w:p>
          <w:p w14:paraId="19C784A4" w14:textId="5F4C0545" w:rsidR="00B15713" w:rsidRPr="000F6836" w:rsidDel="00E17C0D" w:rsidRDefault="00B15713" w:rsidP="00B15713">
            <w:pPr>
              <w:spacing w:after="0"/>
              <w:rPr>
                <w:del w:id="6013" w:author="Author"/>
                <w:color w:val="000000"/>
                <w:lang w:val="en-GB"/>
              </w:rPr>
            </w:pPr>
          </w:p>
        </w:tc>
      </w:tr>
      <w:tr w:rsidR="00B15713" w:rsidRPr="000F6836" w:rsidDel="00E17C0D" w14:paraId="558C787A" w14:textId="5F210D24" w:rsidTr="005777B7">
        <w:trPr>
          <w:trHeight w:val="570"/>
          <w:del w:id="601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A779B11" w14:textId="51A8F815" w:rsidR="00B15713" w:rsidRPr="000F6836" w:rsidDel="00E17C0D" w:rsidRDefault="00B15713" w:rsidP="00B15713">
            <w:pPr>
              <w:spacing w:after="0"/>
              <w:rPr>
                <w:ins w:id="6015" w:author="Author"/>
                <w:del w:id="6016" w:author="Author"/>
                <w:color w:val="000000"/>
                <w:lang w:val="en-GB"/>
              </w:rPr>
            </w:pPr>
            <w:ins w:id="6017" w:author="Author">
              <w:del w:id="6018" w:author="Author">
                <w:r w:rsidRPr="000F6836" w:rsidDel="00E17C0D">
                  <w:rPr>
                    <w:color w:val="000000"/>
                    <w:lang w:val="en-GB"/>
                  </w:rPr>
                  <w:delText>R0030/</w:delText>
                </w:r>
              </w:del>
            </w:ins>
          </w:p>
          <w:p w14:paraId="0984DE27" w14:textId="45B5DDB5" w:rsidR="00B15713" w:rsidRPr="000F6836" w:rsidDel="00E17C0D" w:rsidRDefault="00B15713" w:rsidP="00B15713">
            <w:pPr>
              <w:spacing w:after="0"/>
              <w:rPr>
                <w:ins w:id="6019" w:author="Author"/>
                <w:del w:id="6020" w:author="Author"/>
                <w:color w:val="000000"/>
                <w:lang w:val="en-GB"/>
              </w:rPr>
            </w:pPr>
            <w:ins w:id="6021" w:author="Author">
              <w:del w:id="6022" w:author="Author">
                <w:r w:rsidRPr="000F6836" w:rsidDel="00E17C0D">
                  <w:rPr>
                    <w:color w:val="000000"/>
                    <w:lang w:val="en-GB"/>
                  </w:rPr>
                  <w:delText>C006</w:delText>
                </w:r>
                <w:r w:rsidRPr="000F6836" w:rsidDel="00CF55D5">
                  <w:rPr>
                    <w:color w:val="000000"/>
                    <w:lang w:val="en-GB"/>
                  </w:rPr>
                  <w:delText>5</w:delText>
                </w:r>
                <w:r w:rsidRPr="000F6836" w:rsidDel="00E17C0D">
                  <w:rPr>
                    <w:color w:val="000000"/>
                    <w:lang w:val="en-GB"/>
                  </w:rPr>
                  <w:delText xml:space="preserve">0 </w:delText>
                </w:r>
              </w:del>
            </w:ins>
          </w:p>
          <w:p w14:paraId="36DD45F2" w14:textId="6D073434" w:rsidR="00B15713" w:rsidRPr="000F6836" w:rsidDel="00E17C0D" w:rsidRDefault="00B15713" w:rsidP="00B15713">
            <w:pPr>
              <w:spacing w:after="0"/>
              <w:rPr>
                <w:del w:id="6023"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61D11EF1" w14:textId="3F4AA35C" w:rsidR="00B15713" w:rsidRPr="000F6836" w:rsidDel="00E17C0D" w:rsidRDefault="00B15713" w:rsidP="00B15713">
            <w:pPr>
              <w:spacing w:after="0"/>
              <w:rPr>
                <w:del w:id="6024" w:author="Author"/>
                <w:color w:val="000000"/>
                <w:lang w:val="en-GB"/>
              </w:rPr>
            </w:pPr>
            <w:ins w:id="6025" w:author="Author">
              <w:del w:id="6026"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1B700A70" w14:textId="2E4D9A2C" w:rsidR="00B15713" w:rsidRPr="000F6836" w:rsidDel="00E17C0D" w:rsidRDefault="00B15713" w:rsidP="00B15713">
            <w:pPr>
              <w:spacing w:after="0"/>
              <w:rPr>
                <w:ins w:id="6027" w:author="Author"/>
                <w:del w:id="6028" w:author="Author"/>
                <w:color w:val="000000"/>
                <w:lang w:val="en-GB"/>
              </w:rPr>
            </w:pPr>
            <w:ins w:id="6029" w:author="Author">
              <w:del w:id="6030" w:author="Author">
                <w:r w:rsidRPr="000F6836" w:rsidDel="00E17C0D">
                  <w:rPr>
                    <w:color w:val="000000"/>
                    <w:lang w:val="en-GB"/>
                  </w:rPr>
                  <w:delText xml:space="preserve">Shall be equal to the sum of the R0040/ C0060, R0050/C0060, R0060/C0060 and R0070/C0060 </w:delText>
                </w:r>
              </w:del>
            </w:ins>
          </w:p>
          <w:p w14:paraId="2E9CEF13" w14:textId="72206073" w:rsidR="00B15713" w:rsidRPr="000F6836" w:rsidDel="00E17C0D" w:rsidRDefault="00B15713" w:rsidP="00B15713">
            <w:pPr>
              <w:spacing w:after="0"/>
              <w:rPr>
                <w:del w:id="6031" w:author="Author"/>
                <w:color w:val="000000"/>
                <w:lang w:val="en-GB"/>
              </w:rPr>
            </w:pPr>
          </w:p>
        </w:tc>
      </w:tr>
      <w:tr w:rsidR="00B15713" w:rsidRPr="000F6836" w:rsidDel="00E17C0D" w14:paraId="53680894" w14:textId="30CF7B26" w:rsidTr="005777B7">
        <w:trPr>
          <w:trHeight w:val="570"/>
          <w:del w:id="603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44D19AB" w14:textId="754DCD77" w:rsidR="00B15713" w:rsidRPr="000F6836" w:rsidDel="00E17C0D" w:rsidRDefault="00B15713" w:rsidP="00B15713">
            <w:pPr>
              <w:spacing w:after="0"/>
              <w:rPr>
                <w:ins w:id="6033" w:author="Author"/>
                <w:del w:id="6034" w:author="Author"/>
                <w:color w:val="000000"/>
                <w:lang w:val="en-GB"/>
              </w:rPr>
            </w:pPr>
            <w:ins w:id="6035" w:author="Author">
              <w:del w:id="6036" w:author="Author">
                <w:r w:rsidRPr="000F6836" w:rsidDel="00E17C0D">
                  <w:rPr>
                    <w:color w:val="000000"/>
                    <w:lang w:val="en-GB"/>
                  </w:rPr>
                  <w:lastRenderedPageBreak/>
                  <w:delText>R0030/</w:delText>
                </w:r>
              </w:del>
            </w:ins>
          </w:p>
          <w:p w14:paraId="0CDE8AB1" w14:textId="06B52825" w:rsidR="00B15713" w:rsidRPr="000F6836" w:rsidDel="00E17C0D" w:rsidRDefault="00B15713" w:rsidP="00B15713">
            <w:pPr>
              <w:spacing w:after="0"/>
              <w:rPr>
                <w:ins w:id="6037" w:author="Author"/>
                <w:del w:id="6038" w:author="Author"/>
                <w:color w:val="000000"/>
                <w:lang w:val="en-GB"/>
              </w:rPr>
            </w:pPr>
            <w:ins w:id="6039" w:author="Author">
              <w:del w:id="6040" w:author="Author">
                <w:r w:rsidRPr="000F6836" w:rsidDel="00E17C0D">
                  <w:rPr>
                    <w:color w:val="000000"/>
                    <w:lang w:val="en-GB"/>
                  </w:rPr>
                  <w:delText xml:space="preserve">C0070 </w:delText>
                </w:r>
              </w:del>
            </w:ins>
          </w:p>
          <w:p w14:paraId="08F6D297" w14:textId="6ED1C1F8" w:rsidR="00B15713" w:rsidRPr="000F6836" w:rsidDel="00E17C0D" w:rsidRDefault="00B15713" w:rsidP="00B15713">
            <w:pPr>
              <w:spacing w:after="0"/>
              <w:rPr>
                <w:del w:id="6041" w:author="Author"/>
                <w:color w:val="000000"/>
                <w:lang w:val="en-GB"/>
              </w:rPr>
            </w:pPr>
          </w:p>
        </w:tc>
        <w:tc>
          <w:tcPr>
            <w:tcW w:w="2322" w:type="dxa"/>
            <w:tcBorders>
              <w:top w:val="single" w:sz="4" w:space="0" w:color="auto"/>
              <w:left w:val="nil"/>
              <w:bottom w:val="single" w:sz="4" w:space="0" w:color="auto"/>
              <w:right w:val="single" w:sz="4" w:space="0" w:color="auto"/>
            </w:tcBorders>
            <w:shd w:val="clear" w:color="auto" w:fill="auto"/>
          </w:tcPr>
          <w:p w14:paraId="7FF99E67" w14:textId="4A92ED9A" w:rsidR="00B15713" w:rsidRPr="000F6836" w:rsidDel="00E17C0D" w:rsidRDefault="00B15713" w:rsidP="00B15713">
            <w:pPr>
              <w:spacing w:after="0"/>
              <w:rPr>
                <w:del w:id="6042" w:author="Author"/>
                <w:color w:val="000000"/>
                <w:lang w:val="en-GB"/>
              </w:rPr>
            </w:pPr>
            <w:ins w:id="6043" w:author="Author">
              <w:del w:id="6044" w:author="Author">
                <w:r w:rsidRPr="000F6836" w:rsidDel="00E17C0D">
                  <w:rPr>
                    <w:color w:val="000000"/>
                    <w:lang w:val="en-GB"/>
                  </w:rPr>
                  <w:delText>A - Equity-type transactions, debt, asset transfer and derivatives</w:delText>
                </w:r>
              </w:del>
            </w:ins>
          </w:p>
        </w:tc>
        <w:tc>
          <w:tcPr>
            <w:tcW w:w="4893" w:type="dxa"/>
            <w:tcBorders>
              <w:top w:val="single" w:sz="4" w:space="0" w:color="auto"/>
              <w:left w:val="nil"/>
              <w:bottom w:val="single" w:sz="4" w:space="0" w:color="auto"/>
              <w:right w:val="single" w:sz="4" w:space="0" w:color="auto"/>
            </w:tcBorders>
            <w:shd w:val="clear" w:color="auto" w:fill="auto"/>
          </w:tcPr>
          <w:p w14:paraId="27E61577" w14:textId="3F433692" w:rsidR="00B15713" w:rsidRPr="000F6836" w:rsidDel="00E17C0D" w:rsidRDefault="00B15713" w:rsidP="00B15713">
            <w:pPr>
              <w:spacing w:after="0"/>
              <w:rPr>
                <w:ins w:id="6045" w:author="Author"/>
                <w:del w:id="6046" w:author="Author"/>
                <w:color w:val="000000"/>
                <w:lang w:val="en-GB"/>
              </w:rPr>
            </w:pPr>
            <w:ins w:id="6047" w:author="Author">
              <w:del w:id="6048" w:author="Author">
                <w:r w:rsidRPr="000F6836" w:rsidDel="00E17C0D">
                  <w:rPr>
                    <w:color w:val="000000"/>
                    <w:lang w:val="en-GB"/>
                  </w:rPr>
                  <w:delText xml:space="preserve">Shall be equal to the sum of the R0040/ C00760, R0050/ C00760, R0060/ C00670 and R0070/C00760 </w:delText>
                </w:r>
              </w:del>
            </w:ins>
          </w:p>
          <w:p w14:paraId="263ED46C" w14:textId="109149F8" w:rsidR="00B15713" w:rsidRPr="000F6836" w:rsidDel="00E17C0D" w:rsidRDefault="00B15713" w:rsidP="00B15713">
            <w:pPr>
              <w:spacing w:after="0"/>
              <w:rPr>
                <w:del w:id="6049" w:author="Author"/>
                <w:color w:val="000000"/>
                <w:lang w:val="en-GB"/>
              </w:rPr>
            </w:pPr>
          </w:p>
        </w:tc>
      </w:tr>
      <w:tr w:rsidR="00B15713" w:rsidRPr="000F6836" w:rsidDel="00E17C0D" w14:paraId="7D0B8B91" w14:textId="5EACCD99" w:rsidTr="005777B7">
        <w:trPr>
          <w:trHeight w:val="570"/>
          <w:ins w:id="6050" w:author="Author"/>
          <w:del w:id="605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2CDABB2" w14:textId="739467A4" w:rsidR="00B15713" w:rsidRPr="000F6836" w:rsidDel="00E17C0D" w:rsidRDefault="00B15713" w:rsidP="00B15713">
            <w:pPr>
              <w:spacing w:after="0"/>
              <w:rPr>
                <w:ins w:id="6052" w:author="Author"/>
                <w:del w:id="6053" w:author="Author"/>
                <w:color w:val="000000"/>
                <w:lang w:val="en-GB"/>
              </w:rPr>
            </w:pPr>
            <w:ins w:id="6054" w:author="Author">
              <w:del w:id="6055" w:author="Author">
                <w:r w:rsidRPr="000F6836" w:rsidDel="00E17C0D">
                  <w:rPr>
                    <w:color w:val="000000"/>
                    <w:lang w:val="en-GB"/>
                  </w:rPr>
                  <w:delText>R0040/</w:delText>
                </w:r>
              </w:del>
            </w:ins>
          </w:p>
          <w:p w14:paraId="0BDE2BD2" w14:textId="33A076ED" w:rsidR="00B15713" w:rsidRPr="000F6836" w:rsidDel="00E17C0D" w:rsidRDefault="00B15713" w:rsidP="00B15713">
            <w:pPr>
              <w:spacing w:after="0"/>
              <w:rPr>
                <w:ins w:id="6056" w:author="Author"/>
                <w:del w:id="6057" w:author="Author"/>
                <w:color w:val="000000"/>
                <w:lang w:val="en-GB"/>
              </w:rPr>
            </w:pPr>
            <w:ins w:id="6058" w:author="Author">
              <w:del w:id="6059"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543D554" w14:textId="309A7B2B" w:rsidR="00B15713" w:rsidRPr="000F6836" w:rsidDel="00E17C0D" w:rsidRDefault="00B15713" w:rsidP="00B15713">
            <w:pPr>
              <w:spacing w:after="0"/>
              <w:rPr>
                <w:ins w:id="6060" w:author="Author"/>
                <w:del w:id="6061" w:author="Author"/>
                <w:color w:val="000000"/>
                <w:lang w:val="en-GB"/>
              </w:rPr>
            </w:pPr>
            <w:ins w:id="6062" w:author="Author">
              <w:del w:id="6063" w:author="Author">
                <w:r w:rsidRPr="000F6836" w:rsidDel="00E17C0D">
                  <w:rPr>
                    <w:color w:val="000000"/>
                    <w:lang w:val="en-GB"/>
                  </w:rPr>
                  <w:delText>Debt instruments 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5E4708C" w14:textId="5ABD58BC" w:rsidR="00B15713" w:rsidRPr="000F6836" w:rsidDel="00E17C0D" w:rsidRDefault="00B15713" w:rsidP="00B15713">
            <w:pPr>
              <w:spacing w:after="0"/>
              <w:rPr>
                <w:ins w:id="6064" w:author="Author"/>
                <w:del w:id="6065" w:author="Author"/>
                <w:color w:val="000000"/>
                <w:lang w:val="en-GB"/>
              </w:rPr>
            </w:pPr>
            <w:ins w:id="6066" w:author="Author">
              <w:del w:id="6067" w:author="Author">
                <w:r w:rsidRPr="000F6836" w:rsidDel="00E17C0D">
                  <w:rPr>
                    <w:color w:val="000000"/>
                    <w:lang w:val="en-GB"/>
                  </w:rPr>
                  <w:delText xml:space="preserve">“C00130” shall be equal to the sum of the amounts declared under “C0170” in the sheet “S.36.01 Equity-type, debt or asset” if : </w:delText>
                </w:r>
              </w:del>
            </w:ins>
          </w:p>
          <w:p w14:paraId="17BE7BDC" w14:textId="3FA7C016" w:rsidR="00B15713" w:rsidRPr="000F6836" w:rsidDel="00E17C0D" w:rsidRDefault="00B15713" w:rsidP="00B15713">
            <w:pPr>
              <w:pStyle w:val="ListParagraph"/>
              <w:numPr>
                <w:ilvl w:val="0"/>
                <w:numId w:val="40"/>
              </w:numPr>
              <w:contextualSpacing/>
              <w:rPr>
                <w:ins w:id="6068" w:author="Author"/>
                <w:del w:id="6069" w:author="Author"/>
                <w:rFonts w:ascii="Times New Roman" w:hAnsi="Times New Roman" w:cs="Times New Roman"/>
                <w:color w:val="000000"/>
                <w:sz w:val="24"/>
                <w:szCs w:val="24"/>
                <w:lang w:eastAsia="en-GB"/>
              </w:rPr>
            </w:pPr>
            <w:ins w:id="6070" w:author="Author">
              <w:del w:id="6071"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01A267F7" w14:textId="58F5C599" w:rsidR="00B15713" w:rsidRPr="000F6836" w:rsidDel="00E17C0D" w:rsidRDefault="00B15713" w:rsidP="00B15713">
            <w:pPr>
              <w:pStyle w:val="ListParagraph"/>
              <w:numPr>
                <w:ilvl w:val="0"/>
                <w:numId w:val="40"/>
              </w:numPr>
              <w:contextualSpacing/>
              <w:rPr>
                <w:ins w:id="6072" w:author="Author"/>
                <w:del w:id="6073" w:author="Author"/>
                <w:rFonts w:ascii="Times New Roman" w:hAnsi="Times New Roman" w:cs="Times New Roman"/>
                <w:color w:val="000000"/>
                <w:sz w:val="24"/>
                <w:szCs w:val="24"/>
                <w:lang w:eastAsia="en-GB"/>
              </w:rPr>
            </w:pPr>
            <w:ins w:id="6074" w:author="Author">
              <w:del w:id="6075"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 and </w:delText>
                </w:r>
              </w:del>
            </w:ins>
          </w:p>
          <w:p w14:paraId="4E7B1551" w14:textId="0C9BFE15" w:rsidR="00B15713" w:rsidRPr="000F6836" w:rsidDel="00E17C0D" w:rsidRDefault="00B15713" w:rsidP="00B15713">
            <w:pPr>
              <w:pStyle w:val="ListParagraph"/>
              <w:numPr>
                <w:ilvl w:val="0"/>
                <w:numId w:val="40"/>
              </w:numPr>
              <w:contextualSpacing/>
              <w:rPr>
                <w:ins w:id="6076" w:author="Author"/>
                <w:del w:id="6077" w:author="Author"/>
                <w:rFonts w:ascii="Times New Roman" w:hAnsi="Times New Roman" w:cs="Times New Roman"/>
                <w:color w:val="000000"/>
                <w:sz w:val="24"/>
                <w:szCs w:val="24"/>
                <w:lang w:eastAsia="en-GB"/>
              </w:rPr>
            </w:pPr>
            <w:ins w:id="6078" w:author="Author">
              <w:del w:id="6079" w:author="Author">
                <w:r w:rsidRPr="000F6836" w:rsidDel="00E17C0D">
                  <w:rPr>
                    <w:rFonts w:ascii="Times New Roman" w:hAnsi="Times New Roman" w:cs="Times New Roman"/>
                    <w:color w:val="000000"/>
                    <w:sz w:val="24"/>
                    <w:szCs w:val="24"/>
                    <w:lang w:eastAsia="en-GB"/>
                  </w:rPr>
                  <w:delText>C0110 is equal to “Bonds / Debt”</w:delText>
                </w:r>
              </w:del>
            </w:ins>
          </w:p>
          <w:p w14:paraId="381E4A0C" w14:textId="576F2A0B" w:rsidR="00B15713" w:rsidRPr="000F6836" w:rsidDel="00E17C0D" w:rsidRDefault="00B15713" w:rsidP="00B15713">
            <w:pPr>
              <w:spacing w:after="0"/>
              <w:rPr>
                <w:ins w:id="6080" w:author="Author"/>
                <w:del w:id="6081" w:author="Author"/>
                <w:color w:val="000000"/>
                <w:lang w:val="en-GB"/>
              </w:rPr>
            </w:pPr>
          </w:p>
        </w:tc>
      </w:tr>
      <w:tr w:rsidR="00B15713" w:rsidRPr="000F6836" w:rsidDel="00E17C0D" w14:paraId="09C1BBE6" w14:textId="3B379256" w:rsidTr="005777B7">
        <w:trPr>
          <w:trHeight w:val="570"/>
          <w:ins w:id="6082" w:author="Author"/>
          <w:del w:id="608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96F37FA" w14:textId="33BFBD58" w:rsidR="00B15713" w:rsidRPr="000F6836" w:rsidDel="00E17C0D" w:rsidRDefault="00B15713" w:rsidP="00B15713">
            <w:pPr>
              <w:spacing w:after="0"/>
              <w:rPr>
                <w:ins w:id="6084" w:author="Author"/>
                <w:del w:id="6085" w:author="Author"/>
                <w:color w:val="000000"/>
                <w:lang w:val="en-GB"/>
              </w:rPr>
            </w:pPr>
            <w:ins w:id="6086" w:author="Author">
              <w:del w:id="6087" w:author="Author">
                <w:r w:rsidRPr="000F6836" w:rsidDel="00E17C0D">
                  <w:rPr>
                    <w:color w:val="000000"/>
                    <w:lang w:val="en-GB"/>
                  </w:rPr>
                  <w:delText>R0040/</w:delText>
                </w:r>
              </w:del>
            </w:ins>
          </w:p>
          <w:p w14:paraId="06DDC113" w14:textId="278A2AE4" w:rsidR="00B15713" w:rsidRPr="000F6836" w:rsidDel="00E17C0D" w:rsidRDefault="00B15713" w:rsidP="00B15713">
            <w:pPr>
              <w:spacing w:after="0"/>
              <w:rPr>
                <w:ins w:id="6088" w:author="Author"/>
                <w:del w:id="6089" w:author="Author"/>
                <w:color w:val="000000"/>
                <w:lang w:val="en-GB"/>
              </w:rPr>
            </w:pPr>
            <w:ins w:id="6090" w:author="Author">
              <w:del w:id="6091" w:author="Author">
                <w:r w:rsidRPr="000F6836" w:rsidDel="00E17C0D">
                  <w:rPr>
                    <w:color w:val="000000"/>
                    <w:lang w:val="en-GB"/>
                  </w:rPr>
                  <w:delText>C00</w:delText>
                </w:r>
                <w:r w:rsidRPr="000F6836" w:rsidDel="002A095C">
                  <w:rPr>
                    <w:color w:val="000000"/>
                    <w:lang w:val="en-GB"/>
                  </w:rPr>
                  <w:delText>2</w:delText>
                </w:r>
                <w:r w:rsidRPr="000F6836" w:rsidDel="00E17C0D">
                  <w:rPr>
                    <w:color w:val="000000"/>
                    <w:lang w:val="en-GB"/>
                  </w:rPr>
                  <w:delText>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444B598" w14:textId="540E7E72" w:rsidR="00B15713" w:rsidRPr="000F6836" w:rsidDel="00E17C0D" w:rsidRDefault="00B15713" w:rsidP="00B15713">
            <w:pPr>
              <w:spacing w:after="0"/>
              <w:rPr>
                <w:ins w:id="6092" w:author="Author"/>
                <w:del w:id="6093" w:author="Author"/>
                <w:color w:val="000000"/>
                <w:lang w:val="en-GB"/>
              </w:rPr>
            </w:pPr>
            <w:ins w:id="6094" w:author="Author">
              <w:del w:id="6095" w:author="Author">
                <w:r w:rsidRPr="000F6836" w:rsidDel="00E17C0D">
                  <w:rPr>
                    <w:color w:val="000000"/>
                    <w:lang w:val="en-GB"/>
                  </w:rPr>
                  <w:delText>Debt instruments from the insurance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75D0C50" w14:textId="21695522" w:rsidR="00B15713" w:rsidRPr="000F6836" w:rsidDel="00E17C0D" w:rsidRDefault="00B15713" w:rsidP="00B15713">
            <w:pPr>
              <w:spacing w:after="0"/>
              <w:rPr>
                <w:ins w:id="6096" w:author="Author"/>
                <w:del w:id="6097" w:author="Author"/>
                <w:color w:val="000000"/>
                <w:lang w:val="en-GB"/>
              </w:rPr>
            </w:pPr>
            <w:ins w:id="6098" w:author="Author">
              <w:del w:id="6099" w:author="Author">
                <w:r w:rsidRPr="000F6836" w:rsidDel="00E17C0D">
                  <w:rPr>
                    <w:color w:val="000000"/>
                    <w:lang w:val="en-GB"/>
                  </w:rPr>
                  <w:delText xml:space="preserve">“C00420” shall be equal to the sum of the amount declared under “C0170” in the sheet “S.36.01 Equity-type, debt or asset” if : </w:delText>
                </w:r>
              </w:del>
            </w:ins>
          </w:p>
          <w:p w14:paraId="37AE24D1" w14:textId="04029B99" w:rsidR="00B15713" w:rsidRPr="000F6836" w:rsidDel="00E17C0D" w:rsidRDefault="00B15713" w:rsidP="00B15713">
            <w:pPr>
              <w:pStyle w:val="ListParagraph"/>
              <w:numPr>
                <w:ilvl w:val="0"/>
                <w:numId w:val="40"/>
              </w:numPr>
              <w:contextualSpacing/>
              <w:rPr>
                <w:ins w:id="6100" w:author="Author"/>
                <w:del w:id="6101" w:author="Author"/>
                <w:rFonts w:ascii="Times New Roman" w:hAnsi="Times New Roman" w:cs="Times New Roman"/>
                <w:color w:val="000000"/>
                <w:sz w:val="24"/>
                <w:szCs w:val="24"/>
                <w:lang w:eastAsia="en-GB"/>
              </w:rPr>
            </w:pPr>
            <w:ins w:id="6102" w:author="Author">
              <w:del w:id="6103"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2EC731E8" w14:textId="3DF4171E" w:rsidR="00B15713" w:rsidRPr="000F6836" w:rsidDel="00E17C0D" w:rsidRDefault="00B15713" w:rsidP="00B15713">
            <w:pPr>
              <w:pStyle w:val="ListParagraph"/>
              <w:numPr>
                <w:ilvl w:val="0"/>
                <w:numId w:val="40"/>
              </w:numPr>
              <w:contextualSpacing/>
              <w:rPr>
                <w:ins w:id="6104" w:author="Author"/>
                <w:del w:id="6105" w:author="Author"/>
                <w:rFonts w:ascii="Times New Roman" w:hAnsi="Times New Roman" w:cs="Times New Roman"/>
                <w:color w:val="000000"/>
                <w:sz w:val="24"/>
                <w:szCs w:val="24"/>
                <w:lang w:eastAsia="en-GB"/>
              </w:rPr>
            </w:pPr>
            <w:ins w:id="6106" w:author="Author">
              <w:del w:id="6107"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175A998F" w14:textId="07469E67" w:rsidR="00B15713" w:rsidRPr="000F6836" w:rsidDel="00E17C0D" w:rsidRDefault="00B15713" w:rsidP="00B15713">
            <w:pPr>
              <w:pStyle w:val="ListParagraph"/>
              <w:numPr>
                <w:ilvl w:val="0"/>
                <w:numId w:val="40"/>
              </w:numPr>
              <w:contextualSpacing/>
              <w:rPr>
                <w:ins w:id="6108" w:author="Author"/>
                <w:del w:id="6109" w:author="Author"/>
                <w:rFonts w:ascii="Times New Roman" w:hAnsi="Times New Roman" w:cs="Times New Roman"/>
                <w:color w:val="000000"/>
                <w:sz w:val="24"/>
                <w:szCs w:val="24"/>
                <w:lang w:eastAsia="en-GB"/>
              </w:rPr>
            </w:pPr>
            <w:ins w:id="6110" w:author="Author">
              <w:del w:id="6111" w:author="Author">
                <w:r w:rsidRPr="000F6836" w:rsidDel="00E17C0D">
                  <w:rPr>
                    <w:rFonts w:ascii="Times New Roman" w:hAnsi="Times New Roman" w:cs="Times New Roman"/>
                    <w:color w:val="000000"/>
                    <w:sz w:val="24"/>
                    <w:szCs w:val="24"/>
                    <w:lang w:eastAsia="en-GB"/>
                  </w:rPr>
                  <w:delText>C0110 is equal to “Bonds / Debt”</w:delText>
                </w:r>
              </w:del>
            </w:ins>
          </w:p>
        </w:tc>
      </w:tr>
      <w:tr w:rsidR="00B15713" w:rsidRPr="000F6836" w:rsidDel="00E17C0D" w14:paraId="79AE4262" w14:textId="7AAEA1F2" w:rsidTr="005777B7">
        <w:trPr>
          <w:trHeight w:val="570"/>
          <w:ins w:id="6112" w:author="Author"/>
          <w:del w:id="611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BEB9672" w14:textId="1B093527" w:rsidR="00B15713" w:rsidRPr="000F6836" w:rsidDel="00E17C0D" w:rsidRDefault="00B15713" w:rsidP="00B15713">
            <w:pPr>
              <w:spacing w:after="0"/>
              <w:rPr>
                <w:ins w:id="6114" w:author="Author"/>
                <w:del w:id="6115" w:author="Author"/>
                <w:color w:val="000000"/>
                <w:lang w:val="en-GB"/>
              </w:rPr>
            </w:pPr>
            <w:ins w:id="6116" w:author="Author">
              <w:del w:id="6117" w:author="Author">
                <w:r w:rsidRPr="000F6836" w:rsidDel="00E17C0D">
                  <w:rPr>
                    <w:color w:val="000000"/>
                    <w:lang w:val="en-GB"/>
                  </w:rPr>
                  <w:delText>R0040/</w:delText>
                </w:r>
              </w:del>
            </w:ins>
          </w:p>
          <w:p w14:paraId="3102737A" w14:textId="42A90A12" w:rsidR="00B15713" w:rsidRPr="000F6836" w:rsidDel="00E17C0D" w:rsidRDefault="00B15713" w:rsidP="00B15713">
            <w:pPr>
              <w:spacing w:after="0"/>
              <w:rPr>
                <w:ins w:id="6118" w:author="Author"/>
                <w:del w:id="6119" w:author="Author"/>
                <w:color w:val="000000"/>
                <w:lang w:val="en-GB"/>
              </w:rPr>
            </w:pPr>
            <w:ins w:id="6120" w:author="Author">
              <w:del w:id="6121"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7FECA5E2" w14:textId="57CF2EF8" w:rsidR="00B15713" w:rsidRPr="000F6836" w:rsidDel="00E17C0D" w:rsidRDefault="00B15713" w:rsidP="00B15713">
            <w:pPr>
              <w:spacing w:after="0"/>
              <w:rPr>
                <w:ins w:id="6122" w:author="Author"/>
                <w:del w:id="6123" w:author="Author"/>
                <w:color w:val="000000"/>
                <w:lang w:val="en-GB"/>
              </w:rPr>
            </w:pPr>
            <w:ins w:id="6124" w:author="Author">
              <w:del w:id="6125" w:author="Author">
                <w:r w:rsidRPr="000F6836" w:rsidDel="00E17C0D">
                  <w:rPr>
                    <w:color w:val="000000"/>
                    <w:lang w:val="en-GB"/>
                  </w:rPr>
                  <w:delText>Debt instruments</w:delText>
                </w:r>
              </w:del>
            </w:ins>
          </w:p>
          <w:p w14:paraId="4614D288" w14:textId="23999E8A" w:rsidR="00B15713" w:rsidRPr="000F6836" w:rsidDel="00E17C0D" w:rsidRDefault="00B15713" w:rsidP="00B15713">
            <w:pPr>
              <w:spacing w:after="0"/>
              <w:rPr>
                <w:ins w:id="6126" w:author="Author"/>
                <w:del w:id="6127" w:author="Author"/>
                <w:color w:val="000000"/>
                <w:lang w:val="en-GB"/>
              </w:rPr>
            </w:pPr>
            <w:ins w:id="6128" w:author="Author">
              <w:del w:id="6129"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16F97FC" w14:textId="04B30C37" w:rsidR="00B15713" w:rsidRPr="000F6836" w:rsidDel="00E17C0D" w:rsidRDefault="00B15713" w:rsidP="00B15713">
            <w:pPr>
              <w:spacing w:after="0"/>
              <w:rPr>
                <w:ins w:id="6130" w:author="Author"/>
                <w:del w:id="6131" w:author="Author"/>
                <w:color w:val="000000"/>
                <w:lang w:val="en-GB"/>
              </w:rPr>
            </w:pPr>
            <w:ins w:id="6132" w:author="Author">
              <w:del w:id="6133" w:author="Author">
                <w:r w:rsidRPr="000F6836" w:rsidDel="00E17C0D">
                  <w:rPr>
                    <w:color w:val="000000"/>
                    <w:lang w:val="en-GB"/>
                  </w:rPr>
                  <w:delText xml:space="preserve">“C00530” shall be equal to the sum of the amount declared under “C0170” in the sheet “S.36.01 Equity-type, debt or asset” if : </w:delText>
                </w:r>
              </w:del>
            </w:ins>
          </w:p>
          <w:p w14:paraId="212663A2" w14:textId="5FAE8D2B" w:rsidR="00B15713" w:rsidRPr="000F6836" w:rsidDel="00E17C0D" w:rsidRDefault="00B15713" w:rsidP="00B15713">
            <w:pPr>
              <w:pStyle w:val="ListParagraph"/>
              <w:numPr>
                <w:ilvl w:val="0"/>
                <w:numId w:val="40"/>
              </w:numPr>
              <w:contextualSpacing/>
              <w:rPr>
                <w:ins w:id="6134" w:author="Author"/>
                <w:del w:id="6135" w:author="Author"/>
                <w:rFonts w:ascii="Times New Roman" w:hAnsi="Times New Roman" w:cs="Times New Roman"/>
                <w:color w:val="000000"/>
                <w:sz w:val="24"/>
                <w:szCs w:val="24"/>
                <w:lang w:eastAsia="en-GB"/>
              </w:rPr>
            </w:pPr>
            <w:ins w:id="6136" w:author="Author">
              <w:del w:id="6137"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58C90375" w14:textId="54FC850C" w:rsidR="00B15713" w:rsidRPr="000F6836" w:rsidDel="00E17C0D" w:rsidRDefault="00B15713" w:rsidP="00B15713">
            <w:pPr>
              <w:pStyle w:val="ListParagraph"/>
              <w:numPr>
                <w:ilvl w:val="0"/>
                <w:numId w:val="40"/>
              </w:numPr>
              <w:contextualSpacing/>
              <w:rPr>
                <w:ins w:id="6138" w:author="Author"/>
                <w:del w:id="6139" w:author="Author"/>
                <w:rFonts w:ascii="Times New Roman" w:hAnsi="Times New Roman" w:cs="Times New Roman"/>
                <w:color w:val="000000"/>
                <w:sz w:val="24"/>
                <w:szCs w:val="24"/>
                <w:lang w:eastAsia="en-GB"/>
              </w:rPr>
            </w:pPr>
            <w:ins w:id="6140" w:author="Author">
              <w:del w:id="6141" w:author="Author">
                <w:r w:rsidRPr="000F6836" w:rsidDel="00E17C0D">
                  <w:rPr>
                    <w:rFonts w:ascii="Times New Roman" w:hAnsi="Times New Roman" w:cs="Times New Roman"/>
                    <w:color w:val="000000"/>
                    <w:sz w:val="24"/>
                    <w:szCs w:val="24"/>
                    <w:lang w:eastAsia="en-GB"/>
                  </w:rPr>
                  <w:delText xml:space="preserve"> the entity under “C0050” has been identified as “other undertaking of the group” and </w:delText>
                </w:r>
              </w:del>
            </w:ins>
          </w:p>
          <w:p w14:paraId="329695E4" w14:textId="02EFE0A2" w:rsidR="00B15713" w:rsidRPr="000F6836" w:rsidDel="00E17C0D" w:rsidRDefault="00B15713" w:rsidP="00B15713">
            <w:pPr>
              <w:pStyle w:val="ListParagraph"/>
              <w:numPr>
                <w:ilvl w:val="0"/>
                <w:numId w:val="40"/>
              </w:numPr>
              <w:contextualSpacing/>
              <w:rPr>
                <w:ins w:id="6142" w:author="Author"/>
                <w:del w:id="6143" w:author="Author"/>
                <w:rFonts w:ascii="Times New Roman" w:hAnsi="Times New Roman" w:cs="Times New Roman"/>
                <w:color w:val="000000"/>
                <w:sz w:val="24"/>
                <w:szCs w:val="24"/>
                <w:lang w:eastAsia="en-GB"/>
              </w:rPr>
            </w:pPr>
            <w:ins w:id="6144" w:author="Author">
              <w:del w:id="6145" w:author="Author">
                <w:r w:rsidRPr="000F6836" w:rsidDel="00E17C0D">
                  <w:rPr>
                    <w:rFonts w:ascii="Times New Roman" w:hAnsi="Times New Roman" w:cs="Times New Roman"/>
                    <w:color w:val="000000"/>
                    <w:sz w:val="24"/>
                    <w:szCs w:val="24"/>
                    <w:lang w:eastAsia="en-GB"/>
                  </w:rPr>
                  <w:delText>C0110 is equal to “Bonds / Debt”</w:delText>
                </w:r>
              </w:del>
            </w:ins>
          </w:p>
          <w:p w14:paraId="1432BDF6" w14:textId="478955D5" w:rsidR="00B15713" w:rsidRPr="000F6836" w:rsidDel="00E17C0D" w:rsidRDefault="00B15713" w:rsidP="00B15713">
            <w:pPr>
              <w:spacing w:after="0"/>
              <w:rPr>
                <w:ins w:id="6146" w:author="Author"/>
                <w:del w:id="6147" w:author="Author"/>
                <w:color w:val="000000"/>
                <w:lang w:val="en-GB"/>
              </w:rPr>
            </w:pPr>
          </w:p>
        </w:tc>
      </w:tr>
      <w:tr w:rsidR="00B15713" w:rsidRPr="000F6836" w:rsidDel="00E17C0D" w14:paraId="5CDCA453" w14:textId="51425B96" w:rsidTr="005777B7">
        <w:trPr>
          <w:trHeight w:val="570"/>
          <w:ins w:id="6148" w:author="Author"/>
          <w:del w:id="614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E05B792" w14:textId="500D5B92" w:rsidR="00B15713" w:rsidRPr="000F6836" w:rsidDel="00E17C0D" w:rsidRDefault="00B15713" w:rsidP="00B15713">
            <w:pPr>
              <w:spacing w:after="0"/>
              <w:rPr>
                <w:ins w:id="6150" w:author="Author"/>
                <w:del w:id="6151" w:author="Author"/>
                <w:color w:val="000000"/>
                <w:lang w:val="en-GB"/>
              </w:rPr>
            </w:pPr>
            <w:ins w:id="6152" w:author="Author">
              <w:del w:id="6153" w:author="Author">
                <w:r w:rsidRPr="000F6836" w:rsidDel="00E17C0D">
                  <w:rPr>
                    <w:color w:val="000000"/>
                    <w:lang w:val="en-GB"/>
                  </w:rPr>
                  <w:delText>R0040</w:delText>
                </w:r>
                <w:r w:rsidRPr="000F6836" w:rsidDel="002A095C">
                  <w:rPr>
                    <w:color w:val="000000"/>
                    <w:lang w:val="en-GB"/>
                  </w:rPr>
                  <w:delText>0</w:delText>
                </w:r>
                <w:r w:rsidRPr="000F6836" w:rsidDel="00E17C0D">
                  <w:rPr>
                    <w:color w:val="000000"/>
                    <w:lang w:val="en-GB"/>
                  </w:rPr>
                  <w:delText>/</w:delText>
                </w:r>
              </w:del>
            </w:ins>
          </w:p>
          <w:p w14:paraId="2D35A1E7" w14:textId="394A5777" w:rsidR="00B15713" w:rsidRPr="000F6836" w:rsidDel="00E17C0D" w:rsidRDefault="00B15713" w:rsidP="00B15713">
            <w:pPr>
              <w:spacing w:after="0"/>
              <w:rPr>
                <w:ins w:id="6154" w:author="Author"/>
                <w:del w:id="6155" w:author="Author"/>
                <w:color w:val="000000"/>
                <w:lang w:val="en-GB"/>
              </w:rPr>
            </w:pPr>
            <w:ins w:id="6156" w:author="Author">
              <w:del w:id="6157"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5C87ED4" w14:textId="46F406CD" w:rsidR="00B15713" w:rsidRPr="000F6836" w:rsidDel="00E17C0D" w:rsidRDefault="00B15713" w:rsidP="00B15713">
            <w:pPr>
              <w:spacing w:after="0"/>
              <w:rPr>
                <w:ins w:id="6158" w:author="Author"/>
                <w:del w:id="6159" w:author="Author"/>
                <w:color w:val="000000"/>
                <w:lang w:val="en-GB"/>
              </w:rPr>
            </w:pPr>
            <w:ins w:id="6160" w:author="Author">
              <w:del w:id="6161" w:author="Author">
                <w:r w:rsidRPr="000F6836" w:rsidDel="00E17C0D">
                  <w:rPr>
                    <w:color w:val="000000"/>
                    <w:lang w:val="en-GB"/>
                  </w:rPr>
                  <w:delText>Debt instruments</w:delText>
                </w:r>
              </w:del>
            </w:ins>
          </w:p>
          <w:p w14:paraId="7D90D330" w14:textId="49FB8A98" w:rsidR="00B15713" w:rsidRPr="000F6836" w:rsidDel="00E17C0D" w:rsidRDefault="00B15713" w:rsidP="00B15713">
            <w:pPr>
              <w:spacing w:after="0"/>
              <w:rPr>
                <w:ins w:id="6162" w:author="Author"/>
                <w:del w:id="6163" w:author="Author"/>
                <w:color w:val="000000"/>
                <w:lang w:val="en-GB"/>
              </w:rPr>
            </w:pPr>
            <w:ins w:id="6164" w:author="Author">
              <w:del w:id="6165" w:author="Author">
                <w:r w:rsidRPr="000F6836" w:rsidDel="00E17C0D">
                  <w:rPr>
                    <w:color w:val="000000"/>
                    <w:lang w:val="en-GB"/>
                  </w:rPr>
                  <w:delText xml:space="preserve">from the banking sector to the insurance sector </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6A118532" w14:textId="24021C13" w:rsidR="00B15713" w:rsidRPr="000F6836" w:rsidDel="00E17C0D" w:rsidRDefault="00B15713" w:rsidP="00B15713">
            <w:pPr>
              <w:spacing w:after="0"/>
              <w:rPr>
                <w:ins w:id="6166" w:author="Author"/>
                <w:del w:id="6167" w:author="Author"/>
                <w:color w:val="000000"/>
                <w:lang w:val="en-GB"/>
              </w:rPr>
            </w:pPr>
            <w:ins w:id="6168" w:author="Author">
              <w:del w:id="6169" w:author="Author">
                <w:r w:rsidRPr="000F6836" w:rsidDel="00E17C0D">
                  <w:rPr>
                    <w:color w:val="000000"/>
                    <w:lang w:val="en-GB"/>
                  </w:rPr>
                  <w:delText xml:space="preserve">“C00360” shall be equal to the sum of the amount declared under “C0170” in the sheet “S.36.01 Equity-type, debt or asset” if : </w:delText>
                </w:r>
              </w:del>
            </w:ins>
          </w:p>
          <w:p w14:paraId="3D2FBFA2" w14:textId="7B274181" w:rsidR="00B15713" w:rsidRPr="000F6836" w:rsidDel="00E17C0D" w:rsidRDefault="00B15713" w:rsidP="00B15713">
            <w:pPr>
              <w:pStyle w:val="ListParagraph"/>
              <w:numPr>
                <w:ilvl w:val="0"/>
                <w:numId w:val="40"/>
              </w:numPr>
              <w:contextualSpacing/>
              <w:rPr>
                <w:ins w:id="6170" w:author="Author"/>
                <w:del w:id="6171" w:author="Author"/>
                <w:rFonts w:ascii="Times New Roman" w:hAnsi="Times New Roman" w:cs="Times New Roman"/>
                <w:color w:val="000000"/>
                <w:sz w:val="24"/>
                <w:szCs w:val="24"/>
                <w:lang w:eastAsia="en-GB"/>
              </w:rPr>
            </w:pPr>
            <w:ins w:id="6172" w:author="Author">
              <w:del w:id="6173"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6BD775FA" w14:textId="1CA91BB8" w:rsidR="00B15713" w:rsidRPr="000F6836" w:rsidDel="00E17C0D" w:rsidRDefault="00B15713" w:rsidP="00B15713">
            <w:pPr>
              <w:pStyle w:val="ListParagraph"/>
              <w:numPr>
                <w:ilvl w:val="0"/>
                <w:numId w:val="40"/>
              </w:numPr>
              <w:contextualSpacing/>
              <w:rPr>
                <w:ins w:id="6174" w:author="Author"/>
                <w:del w:id="6175" w:author="Author"/>
                <w:rFonts w:ascii="Times New Roman" w:hAnsi="Times New Roman" w:cs="Times New Roman"/>
                <w:color w:val="000000"/>
                <w:sz w:val="24"/>
                <w:szCs w:val="24"/>
                <w:lang w:eastAsia="en-GB"/>
              </w:rPr>
            </w:pPr>
            <w:ins w:id="6176" w:author="Author">
              <w:del w:id="6177"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43D5E6A4" w14:textId="73E4A4A9" w:rsidR="00B15713" w:rsidRPr="000F6836" w:rsidDel="00E17C0D" w:rsidRDefault="00B15713" w:rsidP="00B15713">
            <w:pPr>
              <w:pStyle w:val="ListParagraph"/>
              <w:numPr>
                <w:ilvl w:val="0"/>
                <w:numId w:val="40"/>
              </w:numPr>
              <w:contextualSpacing/>
              <w:rPr>
                <w:ins w:id="6178" w:author="Author"/>
                <w:del w:id="6179" w:author="Author"/>
                <w:rFonts w:ascii="Times New Roman" w:hAnsi="Times New Roman" w:cs="Times New Roman"/>
                <w:color w:val="000000"/>
                <w:sz w:val="24"/>
                <w:szCs w:val="24"/>
                <w:lang w:eastAsia="en-GB"/>
              </w:rPr>
            </w:pPr>
            <w:ins w:id="6180" w:author="Author">
              <w:del w:id="6181" w:author="Author">
                <w:r w:rsidRPr="000F6836" w:rsidDel="00E17C0D">
                  <w:rPr>
                    <w:rFonts w:ascii="Times New Roman" w:hAnsi="Times New Roman" w:cs="Times New Roman"/>
                    <w:color w:val="000000"/>
                    <w:sz w:val="24"/>
                    <w:szCs w:val="24"/>
                    <w:lang w:eastAsia="en-GB"/>
                  </w:rPr>
                  <w:delText>C0110 is equal to “Bonds / Debt”</w:delText>
                </w:r>
              </w:del>
            </w:ins>
          </w:p>
          <w:p w14:paraId="3802C216" w14:textId="258DF024" w:rsidR="00B15713" w:rsidRPr="000F6836" w:rsidDel="00E17C0D" w:rsidRDefault="00B15713" w:rsidP="00B15713">
            <w:pPr>
              <w:spacing w:after="0"/>
              <w:rPr>
                <w:ins w:id="6182" w:author="Author"/>
                <w:del w:id="6183" w:author="Author"/>
                <w:color w:val="000000"/>
                <w:lang w:val="en-GB"/>
              </w:rPr>
            </w:pPr>
          </w:p>
        </w:tc>
      </w:tr>
      <w:tr w:rsidR="00B15713" w:rsidRPr="000F6836" w:rsidDel="00E17C0D" w14:paraId="0BADF275" w14:textId="488DF3B8" w:rsidTr="005777B7">
        <w:trPr>
          <w:trHeight w:val="570"/>
          <w:ins w:id="6184" w:author="Author"/>
          <w:del w:id="618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798F84B" w14:textId="5EFB3C39" w:rsidR="00B15713" w:rsidRPr="000F6836" w:rsidDel="00E17C0D" w:rsidRDefault="00B15713" w:rsidP="00B15713">
            <w:pPr>
              <w:spacing w:after="0"/>
              <w:rPr>
                <w:ins w:id="6186" w:author="Author"/>
                <w:del w:id="6187" w:author="Author"/>
                <w:color w:val="000000"/>
                <w:lang w:val="en-GB"/>
              </w:rPr>
            </w:pPr>
            <w:ins w:id="6188" w:author="Author">
              <w:del w:id="6189" w:author="Author">
                <w:r w:rsidRPr="000F6836" w:rsidDel="00E17C0D">
                  <w:rPr>
                    <w:color w:val="000000"/>
                    <w:lang w:val="en-GB"/>
                  </w:rPr>
                  <w:delText>R0040/</w:delText>
                </w:r>
              </w:del>
            </w:ins>
          </w:p>
          <w:p w14:paraId="627A1D8D" w14:textId="71EE3549" w:rsidR="00B15713" w:rsidRPr="000F6836" w:rsidDel="00E17C0D" w:rsidRDefault="00B15713" w:rsidP="00B15713">
            <w:pPr>
              <w:spacing w:after="0"/>
              <w:rPr>
                <w:ins w:id="6190" w:author="Author"/>
                <w:del w:id="6191" w:author="Author"/>
                <w:color w:val="000000"/>
                <w:lang w:val="en-GB"/>
              </w:rPr>
            </w:pPr>
            <w:ins w:id="6192" w:author="Author">
              <w:del w:id="6193"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841911A" w14:textId="5C7B19C3" w:rsidR="00B15713" w:rsidRPr="000F6836" w:rsidDel="00E17C0D" w:rsidRDefault="00B15713" w:rsidP="00B15713">
            <w:pPr>
              <w:spacing w:after="0"/>
              <w:rPr>
                <w:ins w:id="6194" w:author="Author"/>
                <w:del w:id="6195" w:author="Author"/>
                <w:color w:val="000000"/>
                <w:lang w:val="en-GB"/>
              </w:rPr>
            </w:pPr>
            <w:ins w:id="6196" w:author="Author">
              <w:del w:id="6197" w:author="Author">
                <w:r w:rsidRPr="000F6836" w:rsidDel="00E17C0D">
                  <w:rPr>
                    <w:color w:val="000000"/>
                    <w:lang w:val="en-GB"/>
                  </w:rPr>
                  <w:delText>Debt instruments</w:delText>
                </w:r>
              </w:del>
            </w:ins>
          </w:p>
          <w:p w14:paraId="01CC8EEE" w14:textId="6116C343" w:rsidR="00B15713" w:rsidRPr="000F6836" w:rsidDel="00E17C0D" w:rsidRDefault="00B15713" w:rsidP="00B15713">
            <w:pPr>
              <w:spacing w:after="0"/>
              <w:rPr>
                <w:ins w:id="6198" w:author="Author"/>
                <w:del w:id="6199" w:author="Author"/>
                <w:color w:val="000000"/>
                <w:lang w:val="en-GB"/>
              </w:rPr>
            </w:pPr>
            <w:ins w:id="6200" w:author="Author">
              <w:del w:id="6201" w:author="Author">
                <w:r w:rsidRPr="000F6836" w:rsidDel="00E17C0D">
                  <w:rPr>
                    <w:color w:val="000000"/>
                    <w:lang w:val="en-GB"/>
                  </w:rPr>
                  <w:delText xml:space="preserve">from other undertakings of the </w:delText>
                </w:r>
                <w:r w:rsidRPr="000F6836" w:rsidDel="00E17C0D">
                  <w:rPr>
                    <w:color w:val="000000"/>
                    <w:lang w:val="en-GB"/>
                  </w:rPr>
                  <w:lastRenderedPageBreak/>
                  <w:delText>group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F93F8BC" w14:textId="636AE7D2" w:rsidR="00B15713" w:rsidRPr="000F6836" w:rsidDel="00E17C0D" w:rsidRDefault="00B15713" w:rsidP="00B15713">
            <w:pPr>
              <w:spacing w:after="0"/>
              <w:rPr>
                <w:ins w:id="6202" w:author="Author"/>
                <w:del w:id="6203" w:author="Author"/>
                <w:color w:val="000000"/>
                <w:lang w:val="en-GB"/>
              </w:rPr>
            </w:pPr>
            <w:ins w:id="6204" w:author="Author">
              <w:del w:id="6205" w:author="Author">
                <w:r w:rsidRPr="000F6836" w:rsidDel="00E17C0D">
                  <w:rPr>
                    <w:color w:val="000000"/>
                    <w:lang w:val="en-GB"/>
                  </w:rPr>
                  <w:lastRenderedPageBreak/>
                  <w:delText xml:space="preserve">“C0070” shall be equal to the sum of the amount declared under “FC0170” in the sheet “S.36.01 Equity-type, debt or asset” if : </w:delText>
                </w:r>
              </w:del>
            </w:ins>
          </w:p>
          <w:p w14:paraId="0ABA0797" w14:textId="67BCF403" w:rsidR="00B15713" w:rsidRPr="000F6836" w:rsidDel="00E17C0D" w:rsidRDefault="00B15713" w:rsidP="00B15713">
            <w:pPr>
              <w:pStyle w:val="ListParagraph"/>
              <w:numPr>
                <w:ilvl w:val="0"/>
                <w:numId w:val="40"/>
              </w:numPr>
              <w:contextualSpacing/>
              <w:rPr>
                <w:ins w:id="6206" w:author="Author"/>
                <w:del w:id="6207" w:author="Author"/>
                <w:rFonts w:ascii="Times New Roman" w:hAnsi="Times New Roman" w:cs="Times New Roman"/>
                <w:color w:val="000000"/>
                <w:sz w:val="24"/>
                <w:szCs w:val="24"/>
                <w:lang w:eastAsia="en-GB"/>
              </w:rPr>
            </w:pPr>
            <w:ins w:id="6208" w:author="Author">
              <w:del w:id="6209" w:author="Author">
                <w:r w:rsidRPr="000F6836" w:rsidDel="00E17C0D">
                  <w:rPr>
                    <w:rFonts w:ascii="Times New Roman" w:hAnsi="Times New Roman" w:cs="Times New Roman"/>
                    <w:color w:val="000000"/>
                    <w:sz w:val="24"/>
                    <w:szCs w:val="24"/>
                    <w:lang w:eastAsia="en-GB"/>
                  </w:rPr>
                  <w:lastRenderedPageBreak/>
                  <w:delText xml:space="preserve"> the entity under “FC0020” has been identified as “other undertaking of the group” and</w:delText>
                </w:r>
              </w:del>
            </w:ins>
          </w:p>
          <w:p w14:paraId="1DC1D452" w14:textId="75FAF942" w:rsidR="00B15713" w:rsidRPr="000F6836" w:rsidDel="00E17C0D" w:rsidRDefault="00B15713" w:rsidP="00B15713">
            <w:pPr>
              <w:pStyle w:val="ListParagraph"/>
              <w:numPr>
                <w:ilvl w:val="0"/>
                <w:numId w:val="40"/>
              </w:numPr>
              <w:contextualSpacing/>
              <w:rPr>
                <w:ins w:id="6210" w:author="Author"/>
                <w:del w:id="6211" w:author="Author"/>
                <w:rFonts w:ascii="Times New Roman" w:hAnsi="Times New Roman" w:cs="Times New Roman"/>
                <w:color w:val="000000"/>
                <w:sz w:val="24"/>
                <w:szCs w:val="24"/>
                <w:lang w:eastAsia="en-GB"/>
              </w:rPr>
            </w:pPr>
            <w:ins w:id="6212" w:author="Author">
              <w:del w:id="6213" w:author="Author">
                <w:r w:rsidRPr="000F6836" w:rsidDel="00E17C0D">
                  <w:rPr>
                    <w:rFonts w:ascii="Times New Roman" w:hAnsi="Times New Roman" w:cs="Times New Roman"/>
                    <w:color w:val="000000"/>
                    <w:sz w:val="24"/>
                    <w:szCs w:val="24"/>
                    <w:lang w:eastAsia="en-GB"/>
                  </w:rPr>
                  <w:delText xml:space="preserve"> the entity under “FC0050” has been identified as “insurance sector” and </w:delText>
                </w:r>
              </w:del>
            </w:ins>
          </w:p>
          <w:p w14:paraId="2FFB0490" w14:textId="07987412" w:rsidR="00B15713" w:rsidRPr="000F6836" w:rsidDel="00E17C0D" w:rsidRDefault="00B15713" w:rsidP="00B15713">
            <w:pPr>
              <w:pStyle w:val="ListParagraph"/>
              <w:numPr>
                <w:ilvl w:val="0"/>
                <w:numId w:val="40"/>
              </w:numPr>
              <w:contextualSpacing/>
              <w:rPr>
                <w:ins w:id="6214" w:author="Author"/>
                <w:del w:id="6215" w:author="Author"/>
                <w:rFonts w:ascii="Times New Roman" w:hAnsi="Times New Roman" w:cs="Times New Roman"/>
                <w:color w:val="000000"/>
                <w:sz w:val="24"/>
                <w:szCs w:val="24"/>
                <w:lang w:eastAsia="en-GB"/>
              </w:rPr>
            </w:pPr>
            <w:ins w:id="6216" w:author="Author">
              <w:del w:id="6217" w:author="Author">
                <w:r w:rsidRPr="000F6836" w:rsidDel="00E17C0D">
                  <w:rPr>
                    <w:rFonts w:ascii="Times New Roman" w:hAnsi="Times New Roman" w:cs="Times New Roman"/>
                    <w:color w:val="000000"/>
                    <w:sz w:val="24"/>
                    <w:szCs w:val="24"/>
                    <w:lang w:eastAsia="en-GB"/>
                  </w:rPr>
                  <w:delText>FC0110 is equal to “Bonds / Debt”</w:delText>
                </w:r>
              </w:del>
            </w:ins>
          </w:p>
          <w:p w14:paraId="4BEAD9AF" w14:textId="7EA98631" w:rsidR="00B15713" w:rsidRPr="000F6836" w:rsidDel="00E17C0D" w:rsidRDefault="00B15713" w:rsidP="00B15713">
            <w:pPr>
              <w:spacing w:after="0"/>
              <w:rPr>
                <w:ins w:id="6218" w:author="Author"/>
                <w:del w:id="6219" w:author="Author"/>
                <w:color w:val="000000"/>
                <w:lang w:val="en-GB"/>
              </w:rPr>
            </w:pPr>
          </w:p>
        </w:tc>
      </w:tr>
      <w:tr w:rsidR="00B15713" w:rsidRPr="000F6836" w:rsidDel="00E17C0D" w14:paraId="05475079" w14:textId="11782E9E" w:rsidTr="005777B7">
        <w:trPr>
          <w:trHeight w:val="570"/>
          <w:ins w:id="6220" w:author="Author"/>
          <w:del w:id="622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54ACCAC" w14:textId="09B68B91" w:rsidR="00B15713" w:rsidRPr="000F6836" w:rsidDel="00E17C0D" w:rsidRDefault="00B15713" w:rsidP="00B15713">
            <w:pPr>
              <w:spacing w:after="0"/>
              <w:rPr>
                <w:ins w:id="6222" w:author="Author"/>
                <w:del w:id="6223" w:author="Author"/>
                <w:color w:val="000000"/>
                <w:lang w:val="en-GB"/>
              </w:rPr>
            </w:pPr>
            <w:ins w:id="6224" w:author="Author">
              <w:del w:id="6225" w:author="Author">
                <w:r w:rsidRPr="000F6836" w:rsidDel="00E17C0D">
                  <w:rPr>
                    <w:color w:val="000000"/>
                    <w:lang w:val="en-GB"/>
                  </w:rPr>
                  <w:lastRenderedPageBreak/>
                  <w:delText>R0</w:delText>
                </w:r>
              </w:del>
            </w:ins>
            <w:del w:id="6226" w:author="Author">
              <w:r w:rsidRPr="000F6836" w:rsidDel="00E17C0D">
                <w:rPr>
                  <w:color w:val="000000"/>
                  <w:lang w:val="en-GB"/>
                </w:rPr>
                <w:delText>0</w:delText>
              </w:r>
            </w:del>
            <w:ins w:id="6227" w:author="Author">
              <w:del w:id="6228" w:author="Author">
                <w:r w:rsidRPr="000F6836" w:rsidDel="00E17C0D">
                  <w:rPr>
                    <w:color w:val="000000"/>
                    <w:lang w:val="en-GB"/>
                  </w:rPr>
                  <w:delText>5</w:delText>
                </w:r>
              </w:del>
            </w:ins>
            <w:del w:id="6229" w:author="Author">
              <w:r w:rsidRPr="000F6836" w:rsidDel="00E17C0D">
                <w:rPr>
                  <w:color w:val="000000"/>
                  <w:lang w:val="en-GB"/>
                </w:rPr>
                <w:delText>0</w:delText>
              </w:r>
            </w:del>
            <w:ins w:id="6230" w:author="Author">
              <w:del w:id="6231" w:author="Author">
                <w:r w:rsidRPr="000F6836" w:rsidDel="00E17C0D">
                  <w:rPr>
                    <w:color w:val="000000"/>
                    <w:lang w:val="en-GB"/>
                  </w:rPr>
                  <w:delText>/</w:delText>
                </w:r>
              </w:del>
            </w:ins>
          </w:p>
          <w:p w14:paraId="719AA35F" w14:textId="2C4B094F" w:rsidR="00B15713" w:rsidRPr="000F6836" w:rsidDel="00E17C0D" w:rsidRDefault="00B15713" w:rsidP="00B15713">
            <w:pPr>
              <w:spacing w:after="0"/>
              <w:rPr>
                <w:ins w:id="6232" w:author="Author"/>
                <w:del w:id="6233" w:author="Author"/>
                <w:color w:val="000000"/>
                <w:lang w:val="en-GB"/>
              </w:rPr>
            </w:pPr>
            <w:ins w:id="6234" w:author="Author">
              <w:del w:id="6235"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6E1861E0" w14:textId="7D19AB38" w:rsidR="00B15713" w:rsidRPr="000F6836" w:rsidDel="00E17C0D" w:rsidRDefault="00B15713" w:rsidP="00B15713">
            <w:pPr>
              <w:spacing w:after="0"/>
              <w:rPr>
                <w:ins w:id="6236" w:author="Author"/>
                <w:del w:id="6237" w:author="Author"/>
                <w:color w:val="000000"/>
                <w:lang w:val="en-GB"/>
              </w:rPr>
            </w:pPr>
            <w:ins w:id="6238" w:author="Author">
              <w:del w:id="6239" w:author="Author">
                <w:r w:rsidRPr="000F6836" w:rsidDel="00E17C0D">
                  <w:rPr>
                    <w:color w:val="000000"/>
                    <w:lang w:val="en-GB"/>
                  </w:rPr>
                  <w:delText>Capital instruments</w:delText>
                </w:r>
              </w:del>
            </w:ins>
          </w:p>
          <w:p w14:paraId="547A58E4" w14:textId="616D14DC" w:rsidR="00B15713" w:rsidRPr="000F6836" w:rsidDel="00E17C0D" w:rsidRDefault="00B15713" w:rsidP="00B15713">
            <w:pPr>
              <w:spacing w:after="0"/>
              <w:rPr>
                <w:ins w:id="6240" w:author="Author"/>
                <w:del w:id="6241" w:author="Author"/>
                <w:color w:val="000000"/>
                <w:lang w:val="en-GB"/>
              </w:rPr>
            </w:pPr>
            <w:ins w:id="6242" w:author="Author">
              <w:del w:id="6243" w:author="Author">
                <w:r w:rsidRPr="000F6836" w:rsidDel="00E17C0D">
                  <w:rPr>
                    <w:color w:val="000000"/>
                    <w:lang w:val="en-GB"/>
                  </w:rPr>
                  <w:delText>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74B0F386" w14:textId="2B034044" w:rsidR="00B15713" w:rsidRPr="000F6836" w:rsidDel="00E17C0D" w:rsidRDefault="00B15713" w:rsidP="00B15713">
            <w:pPr>
              <w:spacing w:after="0"/>
              <w:rPr>
                <w:ins w:id="6244" w:author="Author"/>
                <w:del w:id="6245" w:author="Author"/>
                <w:color w:val="000000"/>
                <w:lang w:val="en-GB"/>
              </w:rPr>
            </w:pPr>
            <w:ins w:id="6246" w:author="Author">
              <w:del w:id="6247" w:author="Author">
                <w:r w:rsidRPr="000F6836" w:rsidDel="00E17C0D">
                  <w:rPr>
                    <w:color w:val="000000"/>
                    <w:lang w:val="en-GB"/>
                  </w:rPr>
                  <w:delText xml:space="preserve">“C0030” shall be equal to the sum of the amounts declared under “C0170” in the sheet “S.36.01 Equity-type, debt or asset” if : </w:delText>
                </w:r>
              </w:del>
            </w:ins>
          </w:p>
          <w:p w14:paraId="437B4D92" w14:textId="45DB756F" w:rsidR="00B15713" w:rsidRPr="000F6836" w:rsidDel="00E17C0D" w:rsidRDefault="00B15713" w:rsidP="00B15713">
            <w:pPr>
              <w:pStyle w:val="ListParagraph"/>
              <w:numPr>
                <w:ilvl w:val="0"/>
                <w:numId w:val="40"/>
              </w:numPr>
              <w:contextualSpacing/>
              <w:rPr>
                <w:ins w:id="6248" w:author="Author"/>
                <w:del w:id="6249" w:author="Author"/>
                <w:rFonts w:ascii="Times New Roman" w:hAnsi="Times New Roman" w:cs="Times New Roman"/>
                <w:color w:val="000000"/>
                <w:sz w:val="24"/>
                <w:szCs w:val="24"/>
                <w:lang w:eastAsia="en-GB"/>
              </w:rPr>
            </w:pPr>
            <w:ins w:id="6250" w:author="Author">
              <w:del w:id="6251"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6C5BB779" w14:textId="7C7FA158" w:rsidR="00B15713" w:rsidRPr="000F6836" w:rsidDel="00E17C0D" w:rsidRDefault="00B15713" w:rsidP="00B15713">
            <w:pPr>
              <w:pStyle w:val="ListParagraph"/>
              <w:numPr>
                <w:ilvl w:val="0"/>
                <w:numId w:val="40"/>
              </w:numPr>
              <w:contextualSpacing/>
              <w:rPr>
                <w:ins w:id="6252" w:author="Author"/>
                <w:del w:id="6253" w:author="Author"/>
                <w:rFonts w:ascii="Times New Roman" w:hAnsi="Times New Roman" w:cs="Times New Roman"/>
                <w:color w:val="000000"/>
                <w:sz w:val="24"/>
                <w:szCs w:val="24"/>
                <w:lang w:eastAsia="en-GB"/>
              </w:rPr>
            </w:pPr>
            <w:ins w:id="6254" w:author="Author">
              <w:del w:id="6255"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159A8A35" w14:textId="6E6A9282" w:rsidR="00B15713" w:rsidRPr="000F6836" w:rsidDel="00E17C0D" w:rsidRDefault="00B15713" w:rsidP="00B15713">
            <w:pPr>
              <w:pStyle w:val="ListParagraph"/>
              <w:numPr>
                <w:ilvl w:val="0"/>
                <w:numId w:val="40"/>
              </w:numPr>
              <w:contextualSpacing/>
              <w:rPr>
                <w:ins w:id="6256" w:author="Author"/>
                <w:del w:id="6257" w:author="Author"/>
                <w:rFonts w:ascii="Times New Roman" w:hAnsi="Times New Roman" w:cs="Times New Roman"/>
                <w:color w:val="000000"/>
                <w:sz w:val="24"/>
                <w:szCs w:val="24"/>
                <w:lang w:eastAsia="en-GB"/>
              </w:rPr>
            </w:pPr>
            <w:ins w:id="6258" w:author="Author">
              <w:del w:id="6259" w:author="Author">
                <w:r w:rsidRPr="000F6836" w:rsidDel="00E17C0D">
                  <w:rPr>
                    <w:rFonts w:ascii="Times New Roman" w:hAnsi="Times New Roman" w:cs="Times New Roman"/>
                    <w:color w:val="000000"/>
                    <w:sz w:val="24"/>
                    <w:szCs w:val="24"/>
                    <w:lang w:eastAsia="en-GB"/>
                  </w:rPr>
                  <w:delText>C0110 is equal to “Equity type”</w:delText>
                </w:r>
              </w:del>
            </w:ins>
          </w:p>
          <w:p w14:paraId="64B4C06F" w14:textId="098369A2" w:rsidR="00B15713" w:rsidRPr="000F6836" w:rsidDel="00E17C0D" w:rsidRDefault="00B15713" w:rsidP="00B15713">
            <w:pPr>
              <w:spacing w:after="0"/>
              <w:rPr>
                <w:ins w:id="6260" w:author="Author"/>
                <w:del w:id="6261" w:author="Author"/>
                <w:color w:val="000000"/>
                <w:lang w:val="en-GB"/>
              </w:rPr>
            </w:pPr>
          </w:p>
        </w:tc>
      </w:tr>
      <w:tr w:rsidR="00B15713" w:rsidRPr="000F6836" w:rsidDel="00E17C0D" w14:paraId="129B1A06" w14:textId="2B9E2F92" w:rsidTr="005777B7">
        <w:trPr>
          <w:trHeight w:val="570"/>
          <w:ins w:id="6262" w:author="Author"/>
          <w:del w:id="626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E6E5E3" w14:textId="200E8B86" w:rsidR="00B15713" w:rsidRPr="000F6836" w:rsidDel="00E17C0D" w:rsidRDefault="00B15713" w:rsidP="00B15713">
            <w:pPr>
              <w:spacing w:after="0"/>
              <w:rPr>
                <w:ins w:id="6264" w:author="Author"/>
                <w:del w:id="6265" w:author="Author"/>
                <w:color w:val="000000"/>
                <w:lang w:val="en-GB"/>
              </w:rPr>
            </w:pPr>
            <w:ins w:id="6266" w:author="Author">
              <w:del w:id="6267" w:author="Author">
                <w:r w:rsidRPr="000F6836" w:rsidDel="00E17C0D">
                  <w:rPr>
                    <w:color w:val="000000"/>
                    <w:lang w:val="en-GB"/>
                  </w:rPr>
                  <w:delText>R0050/</w:delText>
                </w:r>
              </w:del>
            </w:ins>
          </w:p>
          <w:p w14:paraId="040DE439" w14:textId="74AC4D8C" w:rsidR="00B15713" w:rsidRPr="000F6836" w:rsidDel="00E17C0D" w:rsidRDefault="00B15713" w:rsidP="00B15713">
            <w:pPr>
              <w:spacing w:after="0"/>
              <w:rPr>
                <w:ins w:id="6268" w:author="Author"/>
                <w:del w:id="6269" w:author="Author"/>
                <w:color w:val="000000"/>
                <w:lang w:val="en-GB"/>
              </w:rPr>
            </w:pPr>
            <w:ins w:id="6270" w:author="Author">
              <w:del w:id="6271" w:author="Author">
                <w:r w:rsidRPr="000F6836" w:rsidDel="00E17C0D">
                  <w:rPr>
                    <w:color w:val="000000"/>
                    <w:lang w:val="en-GB"/>
                  </w:rPr>
                  <w:delText>C0040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35D3F96" w14:textId="48F9375A" w:rsidR="00B15713" w:rsidRPr="000F6836" w:rsidDel="00E17C0D" w:rsidRDefault="00B15713" w:rsidP="00B15713">
            <w:pPr>
              <w:spacing w:after="0"/>
              <w:rPr>
                <w:ins w:id="6272" w:author="Author"/>
                <w:del w:id="6273" w:author="Author"/>
                <w:color w:val="000000"/>
                <w:lang w:val="en-GB"/>
              </w:rPr>
            </w:pPr>
            <w:ins w:id="6274" w:author="Author">
              <w:del w:id="6275" w:author="Author">
                <w:r w:rsidRPr="000F6836" w:rsidDel="00E17C0D">
                  <w:rPr>
                    <w:color w:val="000000"/>
                    <w:lang w:val="en-GB"/>
                  </w:rPr>
                  <w:delText>Capital instruments</w:delText>
                </w:r>
              </w:del>
            </w:ins>
          </w:p>
          <w:p w14:paraId="23F91F5F" w14:textId="2DBB1215" w:rsidR="00B15713" w:rsidRPr="000F6836" w:rsidDel="00E17C0D" w:rsidRDefault="00B15713" w:rsidP="00B15713">
            <w:pPr>
              <w:spacing w:after="0"/>
              <w:rPr>
                <w:ins w:id="6276" w:author="Author"/>
                <w:del w:id="6277" w:author="Author"/>
                <w:color w:val="000000"/>
                <w:lang w:val="en-GB"/>
              </w:rPr>
            </w:pPr>
            <w:ins w:id="6278" w:author="Author">
              <w:del w:id="6279" w:author="Author">
                <w:r w:rsidRPr="000F6836" w:rsidDel="00E17C0D">
                  <w:rPr>
                    <w:color w:val="000000"/>
                    <w:lang w:val="en-GB"/>
                  </w:rPr>
                  <w:delText>from the insurance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7354FFD" w14:textId="3FF9A907" w:rsidR="00B15713" w:rsidRPr="000F6836" w:rsidDel="00E17C0D" w:rsidRDefault="00B15713" w:rsidP="00B15713">
            <w:pPr>
              <w:spacing w:after="0"/>
              <w:rPr>
                <w:ins w:id="6280" w:author="Author"/>
                <w:del w:id="6281" w:author="Author"/>
                <w:color w:val="000000"/>
                <w:lang w:val="en-GB"/>
              </w:rPr>
            </w:pPr>
            <w:ins w:id="6282" w:author="Author">
              <w:del w:id="6283" w:author="Author">
                <w:r w:rsidRPr="000F6836" w:rsidDel="00E17C0D">
                  <w:rPr>
                    <w:color w:val="000000"/>
                    <w:lang w:val="en-GB"/>
                  </w:rPr>
                  <w:delText xml:space="preserve">“C0040” shall be equal to the sum of the amount declared under “C0170” in the sheet “S.36.01 Equity-type, debt or asset” if : </w:delText>
                </w:r>
              </w:del>
            </w:ins>
          </w:p>
          <w:p w14:paraId="434A5388" w14:textId="548D9481" w:rsidR="00B15713" w:rsidRPr="000F6836" w:rsidDel="00E17C0D" w:rsidRDefault="00B15713" w:rsidP="00B15713">
            <w:pPr>
              <w:pStyle w:val="ListParagraph"/>
              <w:numPr>
                <w:ilvl w:val="0"/>
                <w:numId w:val="40"/>
              </w:numPr>
              <w:contextualSpacing/>
              <w:rPr>
                <w:ins w:id="6284" w:author="Author"/>
                <w:del w:id="6285" w:author="Author"/>
                <w:rFonts w:ascii="Times New Roman" w:hAnsi="Times New Roman" w:cs="Times New Roman"/>
                <w:color w:val="000000"/>
                <w:sz w:val="24"/>
                <w:szCs w:val="24"/>
                <w:lang w:eastAsia="en-GB"/>
              </w:rPr>
            </w:pPr>
            <w:ins w:id="6286" w:author="Author">
              <w:del w:id="6287"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5737235" w14:textId="13308885" w:rsidR="00B15713" w:rsidRPr="000F6836" w:rsidDel="00E17C0D" w:rsidRDefault="00B15713" w:rsidP="00B15713">
            <w:pPr>
              <w:pStyle w:val="ListParagraph"/>
              <w:numPr>
                <w:ilvl w:val="0"/>
                <w:numId w:val="40"/>
              </w:numPr>
              <w:contextualSpacing/>
              <w:rPr>
                <w:ins w:id="6288" w:author="Author"/>
                <w:del w:id="6289" w:author="Author"/>
                <w:rFonts w:ascii="Times New Roman" w:hAnsi="Times New Roman" w:cs="Times New Roman"/>
                <w:color w:val="000000"/>
                <w:sz w:val="24"/>
                <w:szCs w:val="24"/>
                <w:lang w:eastAsia="en-GB"/>
              </w:rPr>
            </w:pPr>
            <w:ins w:id="6290" w:author="Author">
              <w:del w:id="6291"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8F12104" w14:textId="2EB2FCC9" w:rsidR="00B15713" w:rsidRPr="000F6836" w:rsidDel="00E17C0D" w:rsidRDefault="00B15713" w:rsidP="00B15713">
            <w:pPr>
              <w:pStyle w:val="ListParagraph"/>
              <w:numPr>
                <w:ilvl w:val="0"/>
                <w:numId w:val="40"/>
              </w:numPr>
              <w:contextualSpacing/>
              <w:rPr>
                <w:ins w:id="6292" w:author="Author"/>
                <w:del w:id="6293" w:author="Author"/>
                <w:rFonts w:ascii="Times New Roman" w:hAnsi="Times New Roman" w:cs="Times New Roman"/>
                <w:color w:val="000000"/>
                <w:sz w:val="24"/>
                <w:szCs w:val="24"/>
                <w:lang w:eastAsia="en-GB"/>
              </w:rPr>
            </w:pPr>
            <w:ins w:id="6294" w:author="Author">
              <w:del w:id="6295" w:author="Author">
                <w:r w:rsidRPr="000F6836" w:rsidDel="00E17C0D">
                  <w:rPr>
                    <w:rFonts w:ascii="Times New Roman" w:hAnsi="Times New Roman" w:cs="Times New Roman"/>
                    <w:color w:val="000000"/>
                    <w:sz w:val="24"/>
                    <w:szCs w:val="24"/>
                    <w:lang w:eastAsia="en-GB"/>
                  </w:rPr>
                  <w:delText>C0110 is equal to “Equity type”</w:delText>
                </w:r>
              </w:del>
            </w:ins>
          </w:p>
          <w:p w14:paraId="258C4E0D" w14:textId="23987A72" w:rsidR="00B15713" w:rsidRPr="000F6836" w:rsidDel="00E17C0D" w:rsidRDefault="00B15713" w:rsidP="00B15713">
            <w:pPr>
              <w:spacing w:after="0"/>
              <w:rPr>
                <w:ins w:id="6296" w:author="Author"/>
                <w:del w:id="6297" w:author="Author"/>
                <w:color w:val="000000"/>
                <w:lang w:val="en-GB"/>
              </w:rPr>
            </w:pPr>
          </w:p>
        </w:tc>
      </w:tr>
      <w:tr w:rsidR="00B15713" w:rsidRPr="000F6836" w:rsidDel="00E17C0D" w14:paraId="717F2C9A" w14:textId="71795E43" w:rsidTr="005777B7">
        <w:trPr>
          <w:trHeight w:val="570"/>
          <w:ins w:id="6298" w:author="Author"/>
          <w:del w:id="629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3420EBA" w14:textId="36D827B7" w:rsidR="00B15713" w:rsidRPr="000F6836" w:rsidDel="00E17C0D" w:rsidRDefault="00B15713" w:rsidP="00B15713">
            <w:pPr>
              <w:spacing w:after="0"/>
              <w:rPr>
                <w:ins w:id="6300" w:author="Author"/>
                <w:del w:id="6301" w:author="Author"/>
                <w:color w:val="000000"/>
                <w:lang w:val="en-GB"/>
              </w:rPr>
            </w:pPr>
            <w:ins w:id="6302" w:author="Author">
              <w:del w:id="6303" w:author="Author">
                <w:r w:rsidRPr="000F6836" w:rsidDel="00E17C0D">
                  <w:rPr>
                    <w:color w:val="000000"/>
                    <w:lang w:val="en-GB"/>
                  </w:rPr>
                  <w:delText>R0050/</w:delText>
                </w:r>
              </w:del>
            </w:ins>
          </w:p>
          <w:p w14:paraId="783BD866" w14:textId="2D25108E" w:rsidR="00B15713" w:rsidRPr="000F6836" w:rsidDel="00E17C0D" w:rsidRDefault="00B15713" w:rsidP="00B15713">
            <w:pPr>
              <w:spacing w:after="0"/>
              <w:rPr>
                <w:ins w:id="6304" w:author="Author"/>
                <w:del w:id="6305" w:author="Author"/>
                <w:color w:val="000000"/>
                <w:lang w:val="en-GB"/>
              </w:rPr>
            </w:pPr>
            <w:ins w:id="6306" w:author="Author">
              <w:del w:id="6307"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23C81338" w14:textId="423C6358" w:rsidR="00B15713" w:rsidRPr="000F6836" w:rsidDel="00E17C0D" w:rsidRDefault="00B15713" w:rsidP="00B15713">
            <w:pPr>
              <w:spacing w:after="0"/>
              <w:rPr>
                <w:ins w:id="6308" w:author="Author"/>
                <w:del w:id="6309" w:author="Author"/>
                <w:color w:val="000000"/>
                <w:lang w:val="en-GB"/>
              </w:rPr>
            </w:pPr>
            <w:ins w:id="6310" w:author="Author">
              <w:del w:id="6311" w:author="Author">
                <w:r w:rsidRPr="000F6836" w:rsidDel="00E17C0D">
                  <w:rPr>
                    <w:color w:val="000000"/>
                    <w:lang w:val="en-GB"/>
                  </w:rPr>
                  <w:delText>Capital instruments</w:delText>
                </w:r>
              </w:del>
            </w:ins>
          </w:p>
          <w:p w14:paraId="2AE9B14D" w14:textId="44FC27ED" w:rsidR="00B15713" w:rsidRPr="000F6836" w:rsidDel="00E17C0D" w:rsidRDefault="00B15713" w:rsidP="00B15713">
            <w:pPr>
              <w:spacing w:after="0"/>
              <w:rPr>
                <w:ins w:id="6312" w:author="Author"/>
                <w:del w:id="6313" w:author="Author"/>
                <w:color w:val="000000"/>
                <w:lang w:val="en-GB"/>
              </w:rPr>
            </w:pPr>
            <w:ins w:id="6314" w:author="Author">
              <w:del w:id="6315"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62438E58" w14:textId="5DEF21EA" w:rsidR="00B15713" w:rsidRPr="000F6836" w:rsidDel="00E17C0D" w:rsidRDefault="00B15713" w:rsidP="00B15713">
            <w:pPr>
              <w:spacing w:after="0"/>
              <w:rPr>
                <w:ins w:id="6316" w:author="Author"/>
                <w:del w:id="6317" w:author="Author"/>
                <w:color w:val="000000"/>
                <w:lang w:val="en-GB"/>
              </w:rPr>
            </w:pPr>
            <w:ins w:id="6318" w:author="Author">
              <w:del w:id="6319" w:author="Author">
                <w:r w:rsidRPr="000F6836" w:rsidDel="00E17C0D">
                  <w:rPr>
                    <w:color w:val="000000"/>
                    <w:lang w:val="en-GB"/>
                  </w:rPr>
                  <w:delText xml:space="preserve">“C0050” shall be equal to the sum of the amount declared under “C0170” in the sheet “S.36.01 Equity-type, debt or asset” if : </w:delText>
                </w:r>
              </w:del>
            </w:ins>
          </w:p>
          <w:p w14:paraId="54B8A8B9" w14:textId="07BF0FD9" w:rsidR="00B15713" w:rsidRPr="000F6836" w:rsidDel="00E17C0D" w:rsidRDefault="00B15713" w:rsidP="00B15713">
            <w:pPr>
              <w:pStyle w:val="ListParagraph"/>
              <w:numPr>
                <w:ilvl w:val="0"/>
                <w:numId w:val="40"/>
              </w:numPr>
              <w:contextualSpacing/>
              <w:rPr>
                <w:ins w:id="6320" w:author="Author"/>
                <w:del w:id="6321" w:author="Author"/>
                <w:rFonts w:ascii="Times New Roman" w:hAnsi="Times New Roman" w:cs="Times New Roman"/>
                <w:color w:val="000000"/>
                <w:sz w:val="24"/>
                <w:szCs w:val="24"/>
                <w:lang w:eastAsia="en-GB"/>
              </w:rPr>
            </w:pPr>
            <w:ins w:id="6322" w:author="Author">
              <w:del w:id="632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B2DAA7B" w14:textId="036A98B4" w:rsidR="00B15713" w:rsidRPr="000F6836" w:rsidDel="00E17C0D" w:rsidRDefault="00B15713" w:rsidP="00B15713">
            <w:pPr>
              <w:pStyle w:val="ListParagraph"/>
              <w:numPr>
                <w:ilvl w:val="0"/>
                <w:numId w:val="40"/>
              </w:numPr>
              <w:contextualSpacing/>
              <w:rPr>
                <w:ins w:id="6324" w:author="Author"/>
                <w:del w:id="6325" w:author="Author"/>
                <w:rFonts w:ascii="Times New Roman" w:hAnsi="Times New Roman" w:cs="Times New Roman"/>
                <w:color w:val="000000"/>
                <w:sz w:val="24"/>
                <w:szCs w:val="24"/>
                <w:lang w:eastAsia="en-GB"/>
              </w:rPr>
            </w:pPr>
            <w:ins w:id="6326" w:author="Author">
              <w:del w:id="6327"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31F21264" w14:textId="4FFB37BF" w:rsidR="00B15713" w:rsidRPr="000F6836" w:rsidDel="00E17C0D" w:rsidRDefault="00B15713" w:rsidP="00B15713">
            <w:pPr>
              <w:pStyle w:val="ListParagraph"/>
              <w:numPr>
                <w:ilvl w:val="0"/>
                <w:numId w:val="40"/>
              </w:numPr>
              <w:contextualSpacing/>
              <w:rPr>
                <w:ins w:id="6328" w:author="Author"/>
                <w:del w:id="6329" w:author="Author"/>
                <w:rFonts w:ascii="Times New Roman" w:hAnsi="Times New Roman" w:cs="Times New Roman"/>
                <w:color w:val="000000"/>
                <w:sz w:val="24"/>
                <w:szCs w:val="24"/>
                <w:lang w:eastAsia="en-GB"/>
              </w:rPr>
            </w:pPr>
            <w:ins w:id="6330" w:author="Author">
              <w:del w:id="6331" w:author="Author">
                <w:r w:rsidRPr="000F6836" w:rsidDel="00E17C0D">
                  <w:rPr>
                    <w:rFonts w:ascii="Times New Roman" w:hAnsi="Times New Roman" w:cs="Times New Roman"/>
                    <w:color w:val="000000"/>
                    <w:sz w:val="24"/>
                    <w:szCs w:val="24"/>
                    <w:lang w:eastAsia="en-GB"/>
                  </w:rPr>
                  <w:delText>C0110 is equal to “Equity type”</w:delText>
                </w:r>
              </w:del>
            </w:ins>
          </w:p>
          <w:p w14:paraId="2EB85AC6" w14:textId="73968BAD" w:rsidR="00B15713" w:rsidRPr="000F6836" w:rsidDel="00E17C0D" w:rsidRDefault="00B15713" w:rsidP="00B15713">
            <w:pPr>
              <w:spacing w:after="0"/>
              <w:rPr>
                <w:ins w:id="6332" w:author="Author"/>
                <w:del w:id="6333" w:author="Author"/>
                <w:color w:val="000000"/>
                <w:lang w:val="en-GB"/>
              </w:rPr>
            </w:pPr>
          </w:p>
        </w:tc>
      </w:tr>
      <w:tr w:rsidR="00B15713" w:rsidRPr="000F6836" w:rsidDel="00E17C0D" w14:paraId="08793B8C" w14:textId="083C4D65" w:rsidTr="005777B7">
        <w:trPr>
          <w:trHeight w:val="570"/>
          <w:ins w:id="6334" w:author="Author"/>
          <w:del w:id="633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9C4A187" w14:textId="2F09C025" w:rsidR="00B15713" w:rsidRPr="000F6836" w:rsidDel="00E17C0D" w:rsidRDefault="00B15713" w:rsidP="00B15713">
            <w:pPr>
              <w:spacing w:after="0"/>
              <w:rPr>
                <w:ins w:id="6336" w:author="Author"/>
                <w:del w:id="6337" w:author="Author"/>
                <w:color w:val="000000"/>
                <w:lang w:val="en-GB"/>
              </w:rPr>
            </w:pPr>
            <w:ins w:id="6338" w:author="Author">
              <w:del w:id="6339" w:author="Author">
                <w:r w:rsidRPr="000F6836" w:rsidDel="00E17C0D">
                  <w:rPr>
                    <w:color w:val="000000"/>
                    <w:lang w:val="en-GB"/>
                  </w:rPr>
                  <w:delText>R0050/</w:delText>
                </w:r>
              </w:del>
            </w:ins>
          </w:p>
          <w:p w14:paraId="77758AD6" w14:textId="0D06AE83" w:rsidR="00B15713" w:rsidRPr="000F6836" w:rsidDel="00E17C0D" w:rsidRDefault="00B15713" w:rsidP="00B15713">
            <w:pPr>
              <w:spacing w:after="0"/>
              <w:rPr>
                <w:ins w:id="6340" w:author="Author"/>
                <w:del w:id="6341" w:author="Author"/>
                <w:color w:val="000000"/>
                <w:lang w:val="en-GB"/>
              </w:rPr>
            </w:pPr>
            <w:ins w:id="6342" w:author="Author">
              <w:del w:id="6343"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241B9B6" w14:textId="3F57235F" w:rsidR="00B15713" w:rsidRPr="000F6836" w:rsidDel="00E17C0D" w:rsidRDefault="00B15713" w:rsidP="00B15713">
            <w:pPr>
              <w:spacing w:after="0"/>
              <w:rPr>
                <w:ins w:id="6344" w:author="Author"/>
                <w:del w:id="6345" w:author="Author"/>
                <w:color w:val="000000"/>
                <w:lang w:val="en-GB"/>
              </w:rPr>
            </w:pPr>
            <w:ins w:id="6346" w:author="Author">
              <w:del w:id="6347" w:author="Author">
                <w:r w:rsidRPr="000F6836" w:rsidDel="00E17C0D">
                  <w:rPr>
                    <w:color w:val="000000"/>
                    <w:lang w:val="en-GB"/>
                  </w:rPr>
                  <w:delText>Capital instruments</w:delText>
                </w:r>
              </w:del>
            </w:ins>
          </w:p>
          <w:p w14:paraId="735C28ED" w14:textId="2576F2E1" w:rsidR="00B15713" w:rsidRPr="000F6836" w:rsidDel="00E17C0D" w:rsidRDefault="00B15713" w:rsidP="00B15713">
            <w:pPr>
              <w:spacing w:after="0"/>
              <w:rPr>
                <w:ins w:id="6348" w:author="Author"/>
                <w:del w:id="6349" w:author="Author"/>
                <w:color w:val="000000"/>
                <w:lang w:val="en-GB"/>
              </w:rPr>
            </w:pPr>
            <w:ins w:id="6350" w:author="Author">
              <w:del w:id="6351" w:author="Author">
                <w:r w:rsidRPr="000F6836" w:rsidDel="00E17C0D">
                  <w:rPr>
                    <w:color w:val="000000"/>
                    <w:lang w:val="en-GB"/>
                  </w:rPr>
                  <w:delText>from the banking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19B0F99" w14:textId="646AE6A6" w:rsidR="00B15713" w:rsidRPr="000F6836" w:rsidDel="00E17C0D" w:rsidRDefault="00B15713" w:rsidP="00B15713">
            <w:pPr>
              <w:spacing w:after="0"/>
              <w:rPr>
                <w:ins w:id="6352" w:author="Author"/>
                <w:del w:id="6353" w:author="Author"/>
                <w:color w:val="000000"/>
                <w:lang w:val="en-GB"/>
              </w:rPr>
            </w:pPr>
            <w:ins w:id="6354" w:author="Author">
              <w:del w:id="6355" w:author="Author">
                <w:r w:rsidRPr="000F6836" w:rsidDel="00E17C0D">
                  <w:rPr>
                    <w:color w:val="000000"/>
                    <w:lang w:val="en-GB"/>
                  </w:rPr>
                  <w:delText xml:space="preserve">“C00650” shall be equal to the sum of the amount declared under “C0170” in the sheet “S.36.01 Equity-type, debt or asset” if : </w:delText>
                </w:r>
              </w:del>
            </w:ins>
          </w:p>
          <w:p w14:paraId="24B23208" w14:textId="7341F617" w:rsidR="00B15713" w:rsidRPr="000F6836" w:rsidDel="00E17C0D" w:rsidRDefault="00B15713" w:rsidP="00B15713">
            <w:pPr>
              <w:pStyle w:val="ListParagraph"/>
              <w:numPr>
                <w:ilvl w:val="0"/>
                <w:numId w:val="40"/>
              </w:numPr>
              <w:contextualSpacing/>
              <w:rPr>
                <w:ins w:id="6356" w:author="Author"/>
                <w:del w:id="6357" w:author="Author"/>
                <w:rFonts w:ascii="Times New Roman" w:hAnsi="Times New Roman" w:cs="Times New Roman"/>
                <w:color w:val="000000"/>
                <w:sz w:val="24"/>
                <w:szCs w:val="24"/>
                <w:lang w:eastAsia="en-GB"/>
              </w:rPr>
            </w:pPr>
            <w:ins w:id="6358" w:author="Author">
              <w:del w:id="6359"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63362164" w14:textId="1CD74B0B" w:rsidR="00B15713" w:rsidRPr="000F6836" w:rsidDel="00E17C0D" w:rsidRDefault="00B15713" w:rsidP="00B15713">
            <w:pPr>
              <w:pStyle w:val="ListParagraph"/>
              <w:numPr>
                <w:ilvl w:val="0"/>
                <w:numId w:val="40"/>
              </w:numPr>
              <w:contextualSpacing/>
              <w:rPr>
                <w:ins w:id="6360" w:author="Author"/>
                <w:del w:id="6361" w:author="Author"/>
                <w:rFonts w:ascii="Times New Roman" w:hAnsi="Times New Roman" w:cs="Times New Roman"/>
                <w:color w:val="000000"/>
                <w:sz w:val="24"/>
                <w:szCs w:val="24"/>
                <w:lang w:eastAsia="en-GB"/>
              </w:rPr>
            </w:pPr>
            <w:ins w:id="6362" w:author="Author">
              <w:del w:id="636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EABD3EB" w14:textId="1EB1B796" w:rsidR="00B15713" w:rsidRPr="000F6836" w:rsidDel="00E17C0D" w:rsidRDefault="00B15713" w:rsidP="00B15713">
            <w:pPr>
              <w:pStyle w:val="ListParagraph"/>
              <w:numPr>
                <w:ilvl w:val="0"/>
                <w:numId w:val="40"/>
              </w:numPr>
              <w:contextualSpacing/>
              <w:rPr>
                <w:ins w:id="6364" w:author="Author"/>
                <w:del w:id="6365" w:author="Author"/>
                <w:rFonts w:ascii="Times New Roman" w:hAnsi="Times New Roman" w:cs="Times New Roman"/>
                <w:color w:val="000000"/>
                <w:sz w:val="24"/>
                <w:szCs w:val="24"/>
                <w:lang w:eastAsia="en-GB"/>
              </w:rPr>
            </w:pPr>
            <w:ins w:id="6366" w:author="Author">
              <w:del w:id="6367" w:author="Author">
                <w:r w:rsidRPr="000F6836" w:rsidDel="00E17C0D">
                  <w:rPr>
                    <w:rFonts w:ascii="Times New Roman" w:hAnsi="Times New Roman" w:cs="Times New Roman"/>
                    <w:color w:val="000000"/>
                    <w:sz w:val="24"/>
                    <w:szCs w:val="24"/>
                    <w:lang w:eastAsia="en-GB"/>
                  </w:rPr>
                  <w:delText>C0110 is equal to “Equity type”</w:delText>
                </w:r>
              </w:del>
            </w:ins>
          </w:p>
          <w:p w14:paraId="10EDA901" w14:textId="22DCB5EF" w:rsidR="00B15713" w:rsidRPr="000F6836" w:rsidDel="00E17C0D" w:rsidRDefault="00B15713" w:rsidP="00B15713">
            <w:pPr>
              <w:spacing w:after="0"/>
              <w:rPr>
                <w:ins w:id="6368" w:author="Author"/>
                <w:del w:id="6369" w:author="Author"/>
                <w:color w:val="000000"/>
                <w:lang w:val="en-GB"/>
              </w:rPr>
            </w:pPr>
          </w:p>
        </w:tc>
      </w:tr>
      <w:tr w:rsidR="00B15713" w:rsidRPr="000F6836" w:rsidDel="00E17C0D" w14:paraId="4D5A43AE" w14:textId="19138D25" w:rsidTr="005777B7">
        <w:trPr>
          <w:trHeight w:val="570"/>
          <w:ins w:id="6370" w:author="Author"/>
          <w:del w:id="637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85786BD" w14:textId="07787B87" w:rsidR="00B15713" w:rsidRPr="000F6836" w:rsidDel="00E17C0D" w:rsidRDefault="00B15713" w:rsidP="00B15713">
            <w:pPr>
              <w:spacing w:after="0"/>
              <w:rPr>
                <w:ins w:id="6372" w:author="Author"/>
                <w:del w:id="6373" w:author="Author"/>
                <w:color w:val="000000"/>
                <w:lang w:val="en-GB"/>
              </w:rPr>
            </w:pPr>
            <w:ins w:id="6374" w:author="Author">
              <w:del w:id="6375" w:author="Author">
                <w:r w:rsidRPr="000F6836" w:rsidDel="00E17C0D">
                  <w:rPr>
                    <w:color w:val="000000"/>
                    <w:lang w:val="en-GB"/>
                  </w:rPr>
                  <w:lastRenderedPageBreak/>
                  <w:delText>R0050/</w:delText>
                </w:r>
              </w:del>
            </w:ins>
          </w:p>
          <w:p w14:paraId="30D8D9C0" w14:textId="6D65B969" w:rsidR="00B15713" w:rsidRPr="000F6836" w:rsidDel="00E17C0D" w:rsidRDefault="00B15713" w:rsidP="00B15713">
            <w:pPr>
              <w:spacing w:after="0"/>
              <w:rPr>
                <w:ins w:id="6376" w:author="Author"/>
                <w:del w:id="6377" w:author="Author"/>
                <w:color w:val="000000"/>
                <w:lang w:val="en-GB"/>
              </w:rPr>
            </w:pPr>
            <w:ins w:id="6378" w:author="Author">
              <w:del w:id="6379"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7007577" w14:textId="3BC66D99" w:rsidR="00B15713" w:rsidRPr="000F6836" w:rsidDel="00E17C0D" w:rsidRDefault="00B15713" w:rsidP="00B15713">
            <w:pPr>
              <w:spacing w:after="0"/>
              <w:rPr>
                <w:ins w:id="6380" w:author="Author"/>
                <w:del w:id="6381" w:author="Author"/>
                <w:color w:val="000000"/>
                <w:lang w:val="en-GB"/>
              </w:rPr>
            </w:pPr>
            <w:ins w:id="6382" w:author="Author">
              <w:del w:id="6383" w:author="Author">
                <w:r w:rsidRPr="000F6836" w:rsidDel="00E17C0D">
                  <w:rPr>
                    <w:color w:val="000000"/>
                    <w:lang w:val="en-GB"/>
                  </w:rPr>
                  <w:delText>Capital instruments</w:delText>
                </w:r>
              </w:del>
            </w:ins>
          </w:p>
          <w:p w14:paraId="0A267378" w14:textId="2B5A30EA" w:rsidR="00B15713" w:rsidRPr="000F6836" w:rsidDel="00E17C0D" w:rsidRDefault="00B15713" w:rsidP="00B15713">
            <w:pPr>
              <w:spacing w:after="0"/>
              <w:rPr>
                <w:ins w:id="6384" w:author="Author"/>
                <w:del w:id="6385" w:author="Author"/>
                <w:color w:val="000000"/>
                <w:lang w:val="en-GB"/>
              </w:rPr>
            </w:pPr>
            <w:ins w:id="6386" w:author="Author">
              <w:del w:id="6387"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00287879" w14:textId="077169EE" w:rsidR="00B15713" w:rsidRPr="000F6836" w:rsidDel="00E17C0D" w:rsidRDefault="00B15713" w:rsidP="00B15713">
            <w:pPr>
              <w:spacing w:after="0"/>
              <w:rPr>
                <w:ins w:id="6388" w:author="Author"/>
                <w:del w:id="6389" w:author="Author"/>
                <w:color w:val="000000"/>
                <w:lang w:val="en-GB"/>
              </w:rPr>
            </w:pPr>
            <w:ins w:id="6390" w:author="Author">
              <w:del w:id="6391" w:author="Author">
                <w:r w:rsidRPr="000F6836" w:rsidDel="00E17C0D">
                  <w:rPr>
                    <w:color w:val="000000"/>
                    <w:lang w:val="en-GB"/>
                  </w:rPr>
                  <w:delText xml:space="preserve">“C0070” shall be equal to the sum of the amount declared under “C0170” in the sheet “S.36.01 Equity-type, debt or asset” if : </w:delText>
                </w:r>
              </w:del>
            </w:ins>
          </w:p>
          <w:p w14:paraId="2BA25E13" w14:textId="141B179C" w:rsidR="00B15713" w:rsidRPr="000F6836" w:rsidDel="00E17C0D" w:rsidRDefault="00B15713" w:rsidP="00B15713">
            <w:pPr>
              <w:pStyle w:val="ListParagraph"/>
              <w:numPr>
                <w:ilvl w:val="0"/>
                <w:numId w:val="40"/>
              </w:numPr>
              <w:contextualSpacing/>
              <w:rPr>
                <w:ins w:id="6392" w:author="Author"/>
                <w:del w:id="6393" w:author="Author"/>
                <w:rFonts w:ascii="Times New Roman" w:hAnsi="Times New Roman" w:cs="Times New Roman"/>
                <w:color w:val="000000"/>
                <w:sz w:val="24"/>
                <w:szCs w:val="24"/>
                <w:lang w:eastAsia="en-GB"/>
              </w:rPr>
            </w:pPr>
            <w:ins w:id="6394" w:author="Author">
              <w:del w:id="6395"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EFFC783" w14:textId="4A5FF5D0" w:rsidR="00B15713" w:rsidRPr="000F6836" w:rsidDel="00E17C0D" w:rsidRDefault="00B15713" w:rsidP="00B15713">
            <w:pPr>
              <w:pStyle w:val="ListParagraph"/>
              <w:numPr>
                <w:ilvl w:val="0"/>
                <w:numId w:val="40"/>
              </w:numPr>
              <w:contextualSpacing/>
              <w:rPr>
                <w:ins w:id="6396" w:author="Author"/>
                <w:del w:id="6397" w:author="Author"/>
                <w:rFonts w:ascii="Times New Roman" w:hAnsi="Times New Roman" w:cs="Times New Roman"/>
                <w:color w:val="000000"/>
                <w:sz w:val="24"/>
                <w:szCs w:val="24"/>
                <w:lang w:eastAsia="en-GB"/>
              </w:rPr>
            </w:pPr>
            <w:ins w:id="6398" w:author="Author">
              <w:del w:id="6399"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595AED5" w14:textId="0B978904" w:rsidR="00B15713" w:rsidRPr="000F6836" w:rsidDel="00E17C0D" w:rsidRDefault="00B15713" w:rsidP="00B15713">
            <w:pPr>
              <w:pStyle w:val="ListParagraph"/>
              <w:numPr>
                <w:ilvl w:val="0"/>
                <w:numId w:val="40"/>
              </w:numPr>
              <w:contextualSpacing/>
              <w:rPr>
                <w:ins w:id="6400" w:author="Author"/>
                <w:del w:id="6401" w:author="Author"/>
                <w:rFonts w:ascii="Times New Roman" w:hAnsi="Times New Roman" w:cs="Times New Roman"/>
                <w:color w:val="000000"/>
                <w:sz w:val="24"/>
                <w:szCs w:val="24"/>
                <w:lang w:eastAsia="en-GB"/>
              </w:rPr>
            </w:pPr>
            <w:ins w:id="6402" w:author="Author">
              <w:del w:id="6403" w:author="Author">
                <w:r w:rsidRPr="000F6836" w:rsidDel="00E17C0D">
                  <w:rPr>
                    <w:rFonts w:ascii="Times New Roman" w:hAnsi="Times New Roman" w:cs="Times New Roman"/>
                    <w:color w:val="000000"/>
                    <w:sz w:val="24"/>
                    <w:szCs w:val="24"/>
                    <w:lang w:eastAsia="en-GB"/>
                  </w:rPr>
                  <w:delText>C0110 is equal to “Equity type”</w:delText>
                </w:r>
              </w:del>
            </w:ins>
          </w:p>
          <w:p w14:paraId="5A60C45E" w14:textId="4F700F9B" w:rsidR="00B15713" w:rsidRPr="000F6836" w:rsidDel="00E17C0D" w:rsidRDefault="00B15713" w:rsidP="00B15713">
            <w:pPr>
              <w:spacing w:after="0"/>
              <w:rPr>
                <w:ins w:id="6404" w:author="Author"/>
                <w:del w:id="6405" w:author="Author"/>
                <w:color w:val="000000"/>
                <w:lang w:val="en-GB"/>
              </w:rPr>
            </w:pPr>
          </w:p>
        </w:tc>
      </w:tr>
      <w:tr w:rsidR="00B15713" w:rsidRPr="000F6836" w:rsidDel="00E17C0D" w14:paraId="3BA8A55C" w14:textId="7BDC9320" w:rsidTr="005777B7">
        <w:trPr>
          <w:trHeight w:val="570"/>
          <w:ins w:id="6406" w:author="Author"/>
          <w:del w:id="640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02B9FA8" w14:textId="7A4BCEF6" w:rsidR="00B15713" w:rsidRPr="000F6836" w:rsidDel="00E17C0D" w:rsidRDefault="00B15713" w:rsidP="00B15713">
            <w:pPr>
              <w:spacing w:after="0"/>
              <w:rPr>
                <w:ins w:id="6408" w:author="Author"/>
                <w:del w:id="6409" w:author="Author"/>
                <w:color w:val="000000"/>
                <w:lang w:val="en-GB"/>
              </w:rPr>
            </w:pPr>
            <w:ins w:id="6410" w:author="Author">
              <w:del w:id="6411" w:author="Author">
                <w:r w:rsidRPr="000F6836" w:rsidDel="00E17C0D">
                  <w:rPr>
                    <w:color w:val="000000"/>
                    <w:lang w:val="en-GB"/>
                  </w:rPr>
                  <w:delText>R0060/</w:delText>
                </w:r>
              </w:del>
            </w:ins>
          </w:p>
          <w:p w14:paraId="24989D4A" w14:textId="0EA93C3F" w:rsidR="00B15713" w:rsidRPr="000F6836" w:rsidDel="00E17C0D" w:rsidRDefault="00B15713" w:rsidP="00B15713">
            <w:pPr>
              <w:spacing w:after="0"/>
              <w:rPr>
                <w:ins w:id="6412" w:author="Author"/>
                <w:del w:id="6413" w:author="Author"/>
                <w:color w:val="000000"/>
                <w:lang w:val="en-GB"/>
              </w:rPr>
            </w:pPr>
            <w:ins w:id="6414" w:author="Author">
              <w:del w:id="6415" w:author="Author">
                <w:r w:rsidRPr="000F6836" w:rsidDel="00E17C0D">
                  <w:rPr>
                    <w:color w:val="000000"/>
                    <w:lang w:val="en-GB"/>
                  </w:rPr>
                  <w:delText>C0030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0DD6EEA3" w14:textId="71C4274F" w:rsidR="00B15713" w:rsidRPr="000F6836" w:rsidDel="00E17C0D" w:rsidRDefault="00B15713" w:rsidP="00B15713">
            <w:pPr>
              <w:spacing w:after="0"/>
              <w:rPr>
                <w:ins w:id="6416" w:author="Author"/>
                <w:del w:id="6417" w:author="Author"/>
                <w:color w:val="000000"/>
                <w:lang w:val="en-GB"/>
              </w:rPr>
            </w:pPr>
            <w:ins w:id="6418" w:author="Author">
              <w:del w:id="6419" w:author="Author">
                <w:r w:rsidRPr="000F6836" w:rsidDel="00E17C0D">
                  <w:rPr>
                    <w:color w:val="000000"/>
                    <w:lang w:val="en-GB"/>
                  </w:rPr>
                  <w:delText>Other asset transfer</w:delText>
                </w:r>
              </w:del>
            </w:ins>
          </w:p>
          <w:p w14:paraId="098DA169" w14:textId="6098A326" w:rsidR="00B15713" w:rsidRPr="000F6836" w:rsidDel="00E17C0D" w:rsidRDefault="00B15713" w:rsidP="00B15713">
            <w:pPr>
              <w:spacing w:after="0"/>
              <w:rPr>
                <w:ins w:id="6420" w:author="Author"/>
                <w:del w:id="6421" w:author="Author"/>
                <w:color w:val="000000"/>
                <w:lang w:val="en-GB"/>
              </w:rPr>
            </w:pPr>
            <w:ins w:id="6422" w:author="Author">
              <w:del w:id="6423" w:author="Author">
                <w:r w:rsidRPr="000F6836" w:rsidDel="00E17C0D">
                  <w:rPr>
                    <w:color w:val="000000"/>
                    <w:lang w:val="en-GB"/>
                  </w:rPr>
                  <w:delText>from the insurance sector to the banking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975E37B" w14:textId="7B8C3739" w:rsidR="00B15713" w:rsidRPr="000F6836" w:rsidDel="00E17C0D" w:rsidRDefault="00B15713" w:rsidP="00B15713">
            <w:pPr>
              <w:spacing w:after="0"/>
              <w:rPr>
                <w:ins w:id="6424" w:author="Author"/>
                <w:del w:id="6425" w:author="Author"/>
                <w:color w:val="000000"/>
                <w:lang w:val="en-GB"/>
              </w:rPr>
            </w:pPr>
            <w:ins w:id="6426" w:author="Author">
              <w:del w:id="6427" w:author="Author">
                <w:r w:rsidRPr="000F6836" w:rsidDel="00E17C0D">
                  <w:rPr>
                    <w:color w:val="000000"/>
                    <w:lang w:val="en-GB"/>
                  </w:rPr>
                  <w:delText xml:space="preserve">“C0030” shall be equal to the sum of the amounts declared under “C0170” in the sheet “S.36.01 Equity-type, debt or asset” if : </w:delText>
                </w:r>
              </w:del>
            </w:ins>
          </w:p>
          <w:p w14:paraId="5AA4B136" w14:textId="2FE9B328" w:rsidR="00B15713" w:rsidRPr="000F6836" w:rsidDel="00E17C0D" w:rsidRDefault="00B15713" w:rsidP="00B15713">
            <w:pPr>
              <w:pStyle w:val="ListParagraph"/>
              <w:numPr>
                <w:ilvl w:val="0"/>
                <w:numId w:val="40"/>
              </w:numPr>
              <w:contextualSpacing/>
              <w:rPr>
                <w:ins w:id="6428" w:author="Author"/>
                <w:del w:id="6429" w:author="Author"/>
                <w:rFonts w:ascii="Times New Roman" w:hAnsi="Times New Roman" w:cs="Times New Roman"/>
                <w:color w:val="000000"/>
                <w:sz w:val="24"/>
                <w:szCs w:val="24"/>
                <w:lang w:eastAsia="en-GB"/>
              </w:rPr>
            </w:pPr>
            <w:ins w:id="6430" w:author="Author">
              <w:del w:id="6431"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B2F420D" w14:textId="6EFECFD5" w:rsidR="00B15713" w:rsidRPr="000F6836" w:rsidDel="00E17C0D" w:rsidRDefault="00B15713" w:rsidP="00B15713">
            <w:pPr>
              <w:pStyle w:val="ListParagraph"/>
              <w:numPr>
                <w:ilvl w:val="0"/>
                <w:numId w:val="40"/>
              </w:numPr>
              <w:contextualSpacing/>
              <w:rPr>
                <w:ins w:id="6432" w:author="Author"/>
                <w:del w:id="6433" w:author="Author"/>
                <w:rFonts w:ascii="Times New Roman" w:hAnsi="Times New Roman" w:cs="Times New Roman"/>
                <w:color w:val="000000"/>
                <w:sz w:val="24"/>
                <w:szCs w:val="24"/>
                <w:lang w:eastAsia="en-GB"/>
              </w:rPr>
            </w:pPr>
            <w:ins w:id="6434" w:author="Author">
              <w:del w:id="6435"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 and </w:delText>
                </w:r>
              </w:del>
            </w:ins>
          </w:p>
          <w:p w14:paraId="5F05D9F7" w14:textId="580C9066" w:rsidR="00B15713" w:rsidRPr="000F6836" w:rsidDel="00E17C0D" w:rsidRDefault="00B15713" w:rsidP="00B15713">
            <w:pPr>
              <w:pStyle w:val="ListParagraph"/>
              <w:numPr>
                <w:ilvl w:val="0"/>
                <w:numId w:val="40"/>
              </w:numPr>
              <w:contextualSpacing/>
              <w:rPr>
                <w:ins w:id="6436" w:author="Author"/>
                <w:del w:id="6437" w:author="Author"/>
                <w:rFonts w:ascii="Times New Roman" w:hAnsi="Times New Roman" w:cs="Times New Roman"/>
                <w:color w:val="000000"/>
                <w:sz w:val="24"/>
                <w:szCs w:val="24"/>
                <w:lang w:eastAsia="en-GB"/>
              </w:rPr>
            </w:pPr>
            <w:ins w:id="6438" w:author="Author">
              <w:del w:id="6439" w:author="Author">
                <w:r w:rsidRPr="000F6836" w:rsidDel="00E17C0D">
                  <w:rPr>
                    <w:rFonts w:ascii="Times New Roman" w:hAnsi="Times New Roman" w:cs="Times New Roman"/>
                    <w:color w:val="000000"/>
                    <w:sz w:val="24"/>
                    <w:szCs w:val="24"/>
                    <w:lang w:eastAsia="en-GB"/>
                  </w:rPr>
                  <w:delText>C0110 is equal to “Other asset transfer”</w:delText>
                </w:r>
              </w:del>
            </w:ins>
          </w:p>
          <w:p w14:paraId="7E87D2A3" w14:textId="750C81CD" w:rsidR="00B15713" w:rsidRPr="000F6836" w:rsidDel="00E17C0D" w:rsidRDefault="00B15713" w:rsidP="00B15713">
            <w:pPr>
              <w:spacing w:after="0"/>
              <w:rPr>
                <w:ins w:id="6440" w:author="Author"/>
                <w:del w:id="6441" w:author="Author"/>
                <w:color w:val="000000"/>
                <w:lang w:val="en-GB"/>
              </w:rPr>
            </w:pPr>
          </w:p>
        </w:tc>
      </w:tr>
      <w:tr w:rsidR="00B15713" w:rsidRPr="000F6836" w:rsidDel="00E17C0D" w14:paraId="3FD9E532" w14:textId="7D152F56" w:rsidTr="005777B7">
        <w:trPr>
          <w:trHeight w:val="570"/>
          <w:ins w:id="6442" w:author="Author"/>
          <w:del w:id="644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FDC94DC" w14:textId="58429A5E" w:rsidR="00B15713" w:rsidRPr="000F6836" w:rsidDel="00E17C0D" w:rsidRDefault="00B15713" w:rsidP="00B15713">
            <w:pPr>
              <w:spacing w:after="0"/>
              <w:rPr>
                <w:ins w:id="6444" w:author="Author"/>
                <w:del w:id="6445" w:author="Author"/>
                <w:color w:val="000000"/>
                <w:lang w:val="en-GB"/>
              </w:rPr>
            </w:pPr>
            <w:ins w:id="6446" w:author="Author">
              <w:del w:id="6447" w:author="Author">
                <w:r w:rsidRPr="000F6836" w:rsidDel="00E17C0D">
                  <w:rPr>
                    <w:color w:val="000000"/>
                    <w:lang w:val="en-GB"/>
                  </w:rPr>
                  <w:delText>R0060/</w:delText>
                </w:r>
              </w:del>
            </w:ins>
          </w:p>
          <w:p w14:paraId="5C479EFA" w14:textId="53F93B7C" w:rsidR="00B15713" w:rsidRPr="000F6836" w:rsidDel="00E17C0D" w:rsidRDefault="00B15713" w:rsidP="00B15713">
            <w:pPr>
              <w:spacing w:after="0"/>
              <w:rPr>
                <w:ins w:id="6448" w:author="Author"/>
                <w:del w:id="6449" w:author="Author"/>
                <w:color w:val="000000"/>
                <w:lang w:val="en-GB"/>
              </w:rPr>
            </w:pPr>
            <w:ins w:id="6450" w:author="Author">
              <w:del w:id="6451" w:author="Author">
                <w:r w:rsidRPr="000F6836" w:rsidDel="00E17C0D">
                  <w:rPr>
                    <w:color w:val="000000"/>
                    <w:lang w:val="en-GB"/>
                  </w:rPr>
                  <w:delText>C0040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42AABB9B" w14:textId="1320CB2B" w:rsidR="00B15713" w:rsidRPr="000F6836" w:rsidDel="00E17C0D" w:rsidRDefault="00B15713" w:rsidP="00B15713">
            <w:pPr>
              <w:spacing w:after="0"/>
              <w:rPr>
                <w:ins w:id="6452" w:author="Author"/>
                <w:del w:id="6453" w:author="Author"/>
                <w:color w:val="000000"/>
                <w:lang w:val="en-GB"/>
              </w:rPr>
            </w:pPr>
            <w:ins w:id="6454" w:author="Author">
              <w:del w:id="6455" w:author="Author">
                <w:r w:rsidRPr="000F6836" w:rsidDel="00E17C0D">
                  <w:rPr>
                    <w:color w:val="000000"/>
                    <w:lang w:val="en-GB"/>
                  </w:rPr>
                  <w:delText>Other asset transfer</w:delText>
                </w:r>
              </w:del>
            </w:ins>
          </w:p>
          <w:p w14:paraId="2AEBFA88" w14:textId="7801C62C" w:rsidR="00B15713" w:rsidRPr="000F6836" w:rsidDel="00E17C0D" w:rsidRDefault="00B15713" w:rsidP="00B15713">
            <w:pPr>
              <w:spacing w:after="0"/>
              <w:rPr>
                <w:ins w:id="6456" w:author="Author"/>
                <w:del w:id="6457" w:author="Author"/>
                <w:color w:val="000000"/>
                <w:lang w:val="en-GB"/>
              </w:rPr>
            </w:pPr>
            <w:ins w:id="6458" w:author="Author">
              <w:del w:id="6459" w:author="Author">
                <w:r w:rsidRPr="000F6836" w:rsidDel="00E17C0D">
                  <w:rPr>
                    <w:color w:val="000000"/>
                    <w:lang w:val="en-GB"/>
                  </w:rPr>
                  <w:delText xml:space="preserve">from the insurance sector to the insurance sector </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39F7095A" w14:textId="1D51A5CE" w:rsidR="00B15713" w:rsidRPr="000F6836" w:rsidDel="00E17C0D" w:rsidRDefault="00B15713" w:rsidP="00B15713">
            <w:pPr>
              <w:spacing w:after="0"/>
              <w:rPr>
                <w:ins w:id="6460" w:author="Author"/>
                <w:del w:id="6461" w:author="Author"/>
                <w:color w:val="000000"/>
                <w:lang w:val="en-GB"/>
              </w:rPr>
            </w:pPr>
            <w:ins w:id="6462" w:author="Author">
              <w:del w:id="6463" w:author="Author">
                <w:r w:rsidRPr="000F6836" w:rsidDel="00E17C0D">
                  <w:rPr>
                    <w:color w:val="000000"/>
                    <w:lang w:val="en-GB"/>
                  </w:rPr>
                  <w:delText xml:space="preserve">“C0040” shall be equal to the sum of the amount declared under “C0170” in the sheet “S.36.01 Equity-type, debt or asset” if : </w:delText>
                </w:r>
              </w:del>
            </w:ins>
          </w:p>
          <w:p w14:paraId="552E8248" w14:textId="6F77EE73" w:rsidR="00B15713" w:rsidRPr="000F6836" w:rsidDel="00E17C0D" w:rsidRDefault="00B15713" w:rsidP="00B15713">
            <w:pPr>
              <w:pStyle w:val="ListParagraph"/>
              <w:numPr>
                <w:ilvl w:val="0"/>
                <w:numId w:val="40"/>
              </w:numPr>
              <w:contextualSpacing/>
              <w:rPr>
                <w:ins w:id="6464" w:author="Author"/>
                <w:del w:id="6465" w:author="Author"/>
                <w:rFonts w:ascii="Times New Roman" w:hAnsi="Times New Roman" w:cs="Times New Roman"/>
                <w:color w:val="000000"/>
                <w:sz w:val="24"/>
                <w:szCs w:val="24"/>
                <w:lang w:eastAsia="en-GB"/>
              </w:rPr>
            </w:pPr>
            <w:ins w:id="6466" w:author="Author">
              <w:del w:id="6467"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448F405" w14:textId="0FBC4ACE" w:rsidR="00B15713" w:rsidRPr="000F6836" w:rsidDel="00E17C0D" w:rsidRDefault="00B15713" w:rsidP="00B15713">
            <w:pPr>
              <w:pStyle w:val="ListParagraph"/>
              <w:numPr>
                <w:ilvl w:val="0"/>
                <w:numId w:val="40"/>
              </w:numPr>
              <w:contextualSpacing/>
              <w:rPr>
                <w:ins w:id="6468" w:author="Author"/>
                <w:del w:id="6469" w:author="Author"/>
                <w:rFonts w:ascii="Times New Roman" w:hAnsi="Times New Roman" w:cs="Times New Roman"/>
                <w:color w:val="000000"/>
                <w:sz w:val="24"/>
                <w:szCs w:val="24"/>
                <w:lang w:eastAsia="en-GB"/>
              </w:rPr>
            </w:pPr>
            <w:ins w:id="6470" w:author="Author">
              <w:del w:id="6471"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2DC66B4A" w14:textId="04F713E7" w:rsidR="00B15713" w:rsidRPr="000F6836" w:rsidDel="00E17C0D" w:rsidRDefault="00B15713" w:rsidP="00B15713">
            <w:pPr>
              <w:pStyle w:val="ListParagraph"/>
              <w:numPr>
                <w:ilvl w:val="0"/>
                <w:numId w:val="40"/>
              </w:numPr>
              <w:contextualSpacing/>
              <w:rPr>
                <w:ins w:id="6472" w:author="Author"/>
                <w:del w:id="6473" w:author="Author"/>
                <w:rFonts w:ascii="Times New Roman" w:hAnsi="Times New Roman" w:cs="Times New Roman"/>
                <w:color w:val="000000"/>
                <w:sz w:val="24"/>
                <w:szCs w:val="24"/>
                <w:lang w:eastAsia="en-GB"/>
              </w:rPr>
            </w:pPr>
            <w:ins w:id="6474" w:author="Author">
              <w:del w:id="6475" w:author="Author">
                <w:r w:rsidRPr="000F6836" w:rsidDel="00E17C0D">
                  <w:rPr>
                    <w:rFonts w:ascii="Times New Roman" w:hAnsi="Times New Roman" w:cs="Times New Roman"/>
                    <w:color w:val="000000"/>
                    <w:sz w:val="24"/>
                    <w:szCs w:val="24"/>
                    <w:lang w:eastAsia="en-GB"/>
                  </w:rPr>
                  <w:delText>C0110 is equal to “Other asset transfer”</w:delText>
                </w:r>
              </w:del>
            </w:ins>
          </w:p>
          <w:p w14:paraId="300EB8F2" w14:textId="15C336AC" w:rsidR="00B15713" w:rsidRPr="000F6836" w:rsidDel="00E17C0D" w:rsidRDefault="00B15713" w:rsidP="00B15713">
            <w:pPr>
              <w:spacing w:after="0"/>
              <w:rPr>
                <w:ins w:id="6476" w:author="Author"/>
                <w:del w:id="6477" w:author="Author"/>
                <w:color w:val="000000"/>
                <w:lang w:val="en-GB"/>
              </w:rPr>
            </w:pPr>
          </w:p>
        </w:tc>
      </w:tr>
      <w:tr w:rsidR="00B15713" w:rsidRPr="000F6836" w:rsidDel="00E17C0D" w14:paraId="02344B03" w14:textId="1A7672D4" w:rsidTr="005777B7">
        <w:trPr>
          <w:trHeight w:val="570"/>
          <w:ins w:id="6478" w:author="Author"/>
          <w:del w:id="647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53A7B5E" w14:textId="3270090F" w:rsidR="00B15713" w:rsidRPr="000F6836" w:rsidDel="00E17C0D" w:rsidRDefault="00B15713" w:rsidP="00B15713">
            <w:pPr>
              <w:spacing w:after="0"/>
              <w:rPr>
                <w:ins w:id="6480" w:author="Author"/>
                <w:del w:id="6481" w:author="Author"/>
                <w:color w:val="000000"/>
                <w:lang w:val="en-GB"/>
              </w:rPr>
            </w:pPr>
            <w:ins w:id="6482" w:author="Author">
              <w:del w:id="6483" w:author="Author">
                <w:r w:rsidRPr="000F6836" w:rsidDel="00E17C0D">
                  <w:rPr>
                    <w:color w:val="000000"/>
                    <w:lang w:val="en-GB"/>
                  </w:rPr>
                  <w:delText>R0060/</w:delText>
                </w:r>
              </w:del>
            </w:ins>
          </w:p>
          <w:p w14:paraId="4F9B9492" w14:textId="35842771" w:rsidR="00B15713" w:rsidRPr="000F6836" w:rsidDel="00E17C0D" w:rsidRDefault="00B15713" w:rsidP="00B15713">
            <w:pPr>
              <w:spacing w:after="0"/>
              <w:rPr>
                <w:ins w:id="6484" w:author="Author"/>
                <w:del w:id="6485" w:author="Author"/>
                <w:color w:val="000000"/>
                <w:lang w:val="en-GB"/>
              </w:rPr>
            </w:pPr>
            <w:ins w:id="6486" w:author="Author">
              <w:del w:id="6487" w:author="Author">
                <w:r w:rsidRPr="000F6836" w:rsidDel="00E17C0D">
                  <w:rPr>
                    <w:color w:val="000000"/>
                    <w:lang w:val="en-GB"/>
                  </w:rPr>
                  <w:delText>C0050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1E9F9390" w14:textId="0FB41E33" w:rsidR="00B15713" w:rsidRPr="000F6836" w:rsidDel="00E17C0D" w:rsidRDefault="00B15713" w:rsidP="00B15713">
            <w:pPr>
              <w:spacing w:after="0"/>
              <w:rPr>
                <w:ins w:id="6488" w:author="Author"/>
                <w:del w:id="6489" w:author="Author"/>
                <w:color w:val="000000"/>
                <w:lang w:val="en-GB"/>
              </w:rPr>
            </w:pPr>
            <w:ins w:id="6490" w:author="Author">
              <w:del w:id="6491" w:author="Author">
                <w:r w:rsidRPr="000F6836" w:rsidDel="00E17C0D">
                  <w:rPr>
                    <w:color w:val="000000"/>
                    <w:lang w:val="en-GB"/>
                  </w:rPr>
                  <w:delText>Other asset transfer</w:delText>
                </w:r>
              </w:del>
            </w:ins>
          </w:p>
          <w:p w14:paraId="6AECABB7" w14:textId="2A6DF75E" w:rsidR="00B15713" w:rsidRPr="000F6836" w:rsidDel="00E17C0D" w:rsidRDefault="00B15713" w:rsidP="00B15713">
            <w:pPr>
              <w:spacing w:after="0"/>
              <w:rPr>
                <w:ins w:id="6492" w:author="Author"/>
                <w:del w:id="6493" w:author="Author"/>
                <w:color w:val="000000"/>
                <w:lang w:val="en-GB"/>
              </w:rPr>
            </w:pPr>
            <w:ins w:id="6494" w:author="Author">
              <w:del w:id="6495"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1484725C" w14:textId="3B66E63F" w:rsidR="00B15713" w:rsidRPr="000F6836" w:rsidDel="00E17C0D" w:rsidRDefault="00B15713" w:rsidP="00B15713">
            <w:pPr>
              <w:spacing w:after="0"/>
              <w:rPr>
                <w:ins w:id="6496" w:author="Author"/>
                <w:del w:id="6497" w:author="Author"/>
                <w:color w:val="000000"/>
                <w:lang w:val="en-GB"/>
              </w:rPr>
            </w:pPr>
            <w:ins w:id="6498" w:author="Author">
              <w:del w:id="6499" w:author="Author">
                <w:r w:rsidRPr="000F6836" w:rsidDel="00E17C0D">
                  <w:rPr>
                    <w:color w:val="000000"/>
                    <w:lang w:val="en-GB"/>
                  </w:rPr>
                  <w:delText xml:space="preserve">“C0050” shall be equal to the sum of the amount declared under “C0170” in the sheet “S.36.01 Equity-type, debt or asset” if : </w:delText>
                </w:r>
              </w:del>
            </w:ins>
          </w:p>
          <w:p w14:paraId="3823F609" w14:textId="77E73CF4" w:rsidR="00B15713" w:rsidRPr="000F6836" w:rsidDel="00E17C0D" w:rsidRDefault="00B15713" w:rsidP="00B15713">
            <w:pPr>
              <w:pStyle w:val="ListParagraph"/>
              <w:numPr>
                <w:ilvl w:val="0"/>
                <w:numId w:val="40"/>
              </w:numPr>
              <w:contextualSpacing/>
              <w:rPr>
                <w:ins w:id="6500" w:author="Author"/>
                <w:del w:id="6501" w:author="Author"/>
                <w:rFonts w:ascii="Times New Roman" w:hAnsi="Times New Roman" w:cs="Times New Roman"/>
                <w:color w:val="000000"/>
                <w:sz w:val="24"/>
                <w:szCs w:val="24"/>
                <w:lang w:eastAsia="en-GB"/>
              </w:rPr>
            </w:pPr>
            <w:ins w:id="6502" w:author="Author">
              <w:del w:id="6503"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56A27D1A" w14:textId="20FC4A71" w:rsidR="00B15713" w:rsidRPr="000F6836" w:rsidDel="00E17C0D" w:rsidRDefault="00B15713" w:rsidP="00B15713">
            <w:pPr>
              <w:pStyle w:val="ListParagraph"/>
              <w:numPr>
                <w:ilvl w:val="0"/>
                <w:numId w:val="40"/>
              </w:numPr>
              <w:contextualSpacing/>
              <w:rPr>
                <w:ins w:id="6504" w:author="Author"/>
                <w:del w:id="6505" w:author="Author"/>
                <w:rFonts w:ascii="Times New Roman" w:hAnsi="Times New Roman" w:cs="Times New Roman"/>
                <w:color w:val="000000"/>
                <w:sz w:val="24"/>
                <w:szCs w:val="24"/>
                <w:lang w:eastAsia="en-GB"/>
              </w:rPr>
            </w:pPr>
            <w:ins w:id="6506" w:author="Author">
              <w:del w:id="6507" w:author="Author">
                <w:r w:rsidRPr="000F6836" w:rsidDel="00E17C0D">
                  <w:rPr>
                    <w:rFonts w:ascii="Times New Roman" w:hAnsi="Times New Roman" w:cs="Times New Roman"/>
                    <w:color w:val="000000"/>
                    <w:sz w:val="24"/>
                    <w:szCs w:val="24"/>
                    <w:lang w:eastAsia="en-GB"/>
                  </w:rPr>
                  <w:delText xml:space="preserve"> the entity under “C0050” has been identified as “other undertaking of the group” and </w:delText>
                </w:r>
              </w:del>
            </w:ins>
          </w:p>
          <w:p w14:paraId="32A63360" w14:textId="3DAE126B" w:rsidR="00B15713" w:rsidRPr="000F6836" w:rsidDel="00E17C0D" w:rsidRDefault="00B15713" w:rsidP="00B15713">
            <w:pPr>
              <w:pStyle w:val="ListParagraph"/>
              <w:numPr>
                <w:ilvl w:val="0"/>
                <w:numId w:val="40"/>
              </w:numPr>
              <w:contextualSpacing/>
              <w:rPr>
                <w:ins w:id="6508" w:author="Author"/>
                <w:del w:id="6509" w:author="Author"/>
                <w:rFonts w:ascii="Times New Roman" w:hAnsi="Times New Roman" w:cs="Times New Roman"/>
                <w:color w:val="000000"/>
                <w:sz w:val="24"/>
                <w:szCs w:val="24"/>
                <w:lang w:eastAsia="en-GB"/>
              </w:rPr>
            </w:pPr>
            <w:ins w:id="6510" w:author="Author">
              <w:del w:id="6511" w:author="Author">
                <w:r w:rsidRPr="000F6836" w:rsidDel="00E17C0D">
                  <w:rPr>
                    <w:rFonts w:ascii="Times New Roman" w:hAnsi="Times New Roman" w:cs="Times New Roman"/>
                    <w:color w:val="000000"/>
                    <w:sz w:val="24"/>
                    <w:szCs w:val="24"/>
                    <w:lang w:eastAsia="en-GB"/>
                  </w:rPr>
                  <w:delText>C0110 is equal to “Other asset transfer”</w:delText>
                </w:r>
              </w:del>
            </w:ins>
          </w:p>
          <w:p w14:paraId="2D0DB70D" w14:textId="5A055ABA" w:rsidR="00B15713" w:rsidRPr="000F6836" w:rsidDel="00E17C0D" w:rsidRDefault="00B15713" w:rsidP="00B15713">
            <w:pPr>
              <w:spacing w:after="0"/>
              <w:rPr>
                <w:ins w:id="6512" w:author="Author"/>
                <w:del w:id="6513" w:author="Author"/>
                <w:color w:val="000000"/>
                <w:lang w:val="en-GB"/>
              </w:rPr>
            </w:pPr>
          </w:p>
        </w:tc>
      </w:tr>
      <w:tr w:rsidR="00B15713" w:rsidRPr="000F6836" w:rsidDel="00E17C0D" w14:paraId="5592FC44" w14:textId="15F47060" w:rsidTr="005777B7">
        <w:trPr>
          <w:trHeight w:val="570"/>
          <w:ins w:id="6514" w:author="Author"/>
          <w:del w:id="651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100F772" w14:textId="5FAD5A7D" w:rsidR="00B15713" w:rsidRPr="000F6836" w:rsidDel="00E17C0D" w:rsidRDefault="00B15713" w:rsidP="00B15713">
            <w:pPr>
              <w:spacing w:after="0"/>
              <w:rPr>
                <w:ins w:id="6516" w:author="Author"/>
                <w:del w:id="6517" w:author="Author"/>
                <w:color w:val="000000"/>
                <w:lang w:val="en-GB"/>
              </w:rPr>
            </w:pPr>
            <w:ins w:id="6518" w:author="Author">
              <w:del w:id="6519" w:author="Author">
                <w:r w:rsidRPr="000F6836" w:rsidDel="00E17C0D">
                  <w:rPr>
                    <w:color w:val="000000"/>
                    <w:lang w:val="en-GB"/>
                  </w:rPr>
                  <w:delText>R0060/</w:delText>
                </w:r>
              </w:del>
            </w:ins>
          </w:p>
          <w:p w14:paraId="5D21BAA9" w14:textId="6A0C87F3" w:rsidR="00B15713" w:rsidRPr="000F6836" w:rsidDel="00E17C0D" w:rsidRDefault="00B15713" w:rsidP="00B15713">
            <w:pPr>
              <w:spacing w:after="0"/>
              <w:rPr>
                <w:ins w:id="6520" w:author="Author"/>
                <w:del w:id="6521" w:author="Author"/>
                <w:color w:val="000000"/>
                <w:lang w:val="en-GB"/>
              </w:rPr>
            </w:pPr>
            <w:ins w:id="6522" w:author="Author">
              <w:del w:id="6523" w:author="Author">
                <w:r w:rsidRPr="000F6836" w:rsidDel="00E17C0D">
                  <w:rPr>
                    <w:color w:val="000000"/>
                    <w:lang w:val="en-GB"/>
                  </w:rPr>
                  <w:delText>C0060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7202D4F6" w14:textId="0B3C24CB" w:rsidR="00B15713" w:rsidRPr="000F6836" w:rsidDel="00E17C0D" w:rsidRDefault="00B15713" w:rsidP="00B15713">
            <w:pPr>
              <w:spacing w:after="0"/>
              <w:rPr>
                <w:ins w:id="6524" w:author="Author"/>
                <w:del w:id="6525" w:author="Author"/>
                <w:color w:val="000000"/>
                <w:lang w:val="en-GB"/>
              </w:rPr>
            </w:pPr>
            <w:ins w:id="6526" w:author="Author">
              <w:del w:id="6527" w:author="Author">
                <w:r w:rsidRPr="000F6836" w:rsidDel="00E17C0D">
                  <w:rPr>
                    <w:color w:val="000000"/>
                    <w:lang w:val="en-GB"/>
                  </w:rPr>
                  <w:delText>Other asset transfer</w:delText>
                </w:r>
              </w:del>
            </w:ins>
          </w:p>
          <w:p w14:paraId="71B0CCF6" w14:textId="7792C771" w:rsidR="00B15713" w:rsidRPr="000F6836" w:rsidDel="00E17C0D" w:rsidRDefault="00B15713" w:rsidP="00B15713">
            <w:pPr>
              <w:spacing w:after="0"/>
              <w:rPr>
                <w:ins w:id="6528" w:author="Author"/>
                <w:del w:id="6529" w:author="Author"/>
                <w:color w:val="000000"/>
                <w:lang w:val="en-GB"/>
              </w:rPr>
            </w:pPr>
            <w:ins w:id="6530" w:author="Author">
              <w:del w:id="6531" w:author="Author">
                <w:r w:rsidRPr="000F6836" w:rsidDel="00E17C0D">
                  <w:rPr>
                    <w:color w:val="000000"/>
                    <w:lang w:val="en-GB"/>
                  </w:rPr>
                  <w:delText>from the banking sector to the insurance sector</w:delText>
                </w:r>
              </w:del>
            </w:ins>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6B3F347" w14:textId="248EA6CF" w:rsidR="00B15713" w:rsidRPr="000F6836" w:rsidDel="00E17C0D" w:rsidRDefault="00B15713" w:rsidP="00B15713">
            <w:pPr>
              <w:spacing w:after="0"/>
              <w:rPr>
                <w:ins w:id="6532" w:author="Author"/>
                <w:del w:id="6533" w:author="Author"/>
                <w:color w:val="000000"/>
                <w:lang w:val="en-GB"/>
              </w:rPr>
            </w:pPr>
            <w:ins w:id="6534" w:author="Author">
              <w:del w:id="6535" w:author="Author">
                <w:r w:rsidRPr="000F6836" w:rsidDel="00E17C0D">
                  <w:rPr>
                    <w:color w:val="000000"/>
                    <w:lang w:val="en-GB"/>
                  </w:rPr>
                  <w:delText xml:space="preserve">“C0060” shall be equal to the sum of the amount declared under “C0170” in the sheet “S.36.01 Equity-type, debt or asset” if : </w:delText>
                </w:r>
              </w:del>
            </w:ins>
          </w:p>
          <w:p w14:paraId="6088B2A6" w14:textId="58DDCA60" w:rsidR="00B15713" w:rsidRPr="000F6836" w:rsidDel="00E17C0D" w:rsidRDefault="00B15713" w:rsidP="00B15713">
            <w:pPr>
              <w:pStyle w:val="ListParagraph"/>
              <w:numPr>
                <w:ilvl w:val="0"/>
                <w:numId w:val="40"/>
              </w:numPr>
              <w:contextualSpacing/>
              <w:rPr>
                <w:ins w:id="6536" w:author="Author"/>
                <w:del w:id="6537" w:author="Author"/>
                <w:rFonts w:ascii="Times New Roman" w:hAnsi="Times New Roman" w:cs="Times New Roman"/>
                <w:color w:val="000000"/>
                <w:sz w:val="24"/>
                <w:szCs w:val="24"/>
                <w:lang w:eastAsia="en-GB"/>
              </w:rPr>
            </w:pPr>
            <w:ins w:id="6538" w:author="Author">
              <w:del w:id="6539" w:author="Author">
                <w:r w:rsidRPr="000F6836" w:rsidDel="00E17C0D">
                  <w:rPr>
                    <w:rFonts w:ascii="Times New Roman" w:hAnsi="Times New Roman" w:cs="Times New Roman"/>
                    <w:color w:val="000000"/>
                    <w:sz w:val="24"/>
                    <w:szCs w:val="24"/>
                    <w:lang w:eastAsia="en-GB"/>
                  </w:rPr>
                  <w:delText xml:space="preserve"> the entity under “C0020” has been identified as “bank sector” or “investment services sector” and</w:delText>
                </w:r>
              </w:del>
            </w:ins>
          </w:p>
          <w:p w14:paraId="773A6B8F" w14:textId="3CD83A83" w:rsidR="00B15713" w:rsidRPr="000F6836" w:rsidDel="00E17C0D" w:rsidRDefault="00B15713" w:rsidP="00B15713">
            <w:pPr>
              <w:pStyle w:val="ListParagraph"/>
              <w:numPr>
                <w:ilvl w:val="0"/>
                <w:numId w:val="40"/>
              </w:numPr>
              <w:contextualSpacing/>
              <w:rPr>
                <w:ins w:id="6540" w:author="Author"/>
                <w:del w:id="6541" w:author="Author"/>
                <w:rFonts w:ascii="Times New Roman" w:hAnsi="Times New Roman" w:cs="Times New Roman"/>
                <w:color w:val="000000"/>
                <w:sz w:val="24"/>
                <w:szCs w:val="24"/>
                <w:lang w:eastAsia="en-GB"/>
              </w:rPr>
            </w:pPr>
            <w:ins w:id="6542" w:author="Author">
              <w:del w:id="6543"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173D4450" w14:textId="734E2E76" w:rsidR="00B15713" w:rsidRPr="000F6836" w:rsidDel="00E17C0D" w:rsidRDefault="00B15713" w:rsidP="00B15713">
            <w:pPr>
              <w:pStyle w:val="ListParagraph"/>
              <w:numPr>
                <w:ilvl w:val="0"/>
                <w:numId w:val="40"/>
              </w:numPr>
              <w:contextualSpacing/>
              <w:rPr>
                <w:ins w:id="6544" w:author="Author"/>
                <w:del w:id="6545" w:author="Author"/>
                <w:rFonts w:ascii="Times New Roman" w:hAnsi="Times New Roman" w:cs="Times New Roman"/>
                <w:color w:val="000000"/>
                <w:sz w:val="24"/>
                <w:szCs w:val="24"/>
                <w:lang w:eastAsia="en-GB"/>
              </w:rPr>
            </w:pPr>
            <w:ins w:id="6546" w:author="Author">
              <w:del w:id="6547" w:author="Author">
                <w:r w:rsidRPr="000F6836" w:rsidDel="00E17C0D">
                  <w:rPr>
                    <w:rFonts w:ascii="Times New Roman" w:hAnsi="Times New Roman" w:cs="Times New Roman"/>
                    <w:color w:val="000000"/>
                    <w:sz w:val="24"/>
                    <w:szCs w:val="24"/>
                    <w:lang w:eastAsia="en-GB"/>
                  </w:rPr>
                  <w:lastRenderedPageBreak/>
                  <w:delText>C0110 is equal to “Other asset transfer”</w:delText>
                </w:r>
              </w:del>
            </w:ins>
          </w:p>
          <w:p w14:paraId="2472722D" w14:textId="195967EB" w:rsidR="00B15713" w:rsidRPr="000F6836" w:rsidDel="00E17C0D" w:rsidRDefault="00B15713" w:rsidP="00B15713">
            <w:pPr>
              <w:spacing w:after="0"/>
              <w:rPr>
                <w:ins w:id="6548" w:author="Author"/>
                <w:del w:id="6549" w:author="Author"/>
                <w:color w:val="000000"/>
                <w:lang w:val="en-GB"/>
              </w:rPr>
            </w:pPr>
          </w:p>
        </w:tc>
      </w:tr>
      <w:tr w:rsidR="00B15713" w:rsidRPr="000F6836" w:rsidDel="00E17C0D" w14:paraId="28C0F907" w14:textId="58A36342" w:rsidTr="005777B7">
        <w:trPr>
          <w:trHeight w:val="570"/>
          <w:ins w:id="6550" w:author="Author"/>
          <w:del w:id="655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4A9A93C" w14:textId="3D52968C" w:rsidR="00B15713" w:rsidRPr="000F6836" w:rsidDel="00E17C0D" w:rsidRDefault="00B15713" w:rsidP="00B15713">
            <w:pPr>
              <w:spacing w:after="0"/>
              <w:rPr>
                <w:ins w:id="6552" w:author="Author"/>
                <w:del w:id="6553" w:author="Author"/>
                <w:color w:val="000000"/>
                <w:lang w:val="en-GB"/>
              </w:rPr>
            </w:pPr>
            <w:ins w:id="6554" w:author="Author">
              <w:del w:id="6555" w:author="Author">
                <w:r w:rsidRPr="000F6836" w:rsidDel="00E17C0D">
                  <w:rPr>
                    <w:color w:val="000000"/>
                    <w:lang w:val="en-GB"/>
                  </w:rPr>
                  <w:lastRenderedPageBreak/>
                  <w:delText>R0060/</w:delText>
                </w:r>
              </w:del>
            </w:ins>
          </w:p>
          <w:p w14:paraId="2BCE6732" w14:textId="0562847D" w:rsidR="00B15713" w:rsidRPr="000F6836" w:rsidDel="00E17C0D" w:rsidRDefault="00B15713" w:rsidP="00B15713">
            <w:pPr>
              <w:spacing w:after="0"/>
              <w:rPr>
                <w:ins w:id="6556" w:author="Author"/>
                <w:del w:id="6557" w:author="Author"/>
                <w:color w:val="000000"/>
                <w:lang w:val="en-GB"/>
              </w:rPr>
            </w:pPr>
            <w:ins w:id="6558" w:author="Author">
              <w:del w:id="6559" w:author="Author">
                <w:r w:rsidRPr="000F6836" w:rsidDel="00E17C0D">
                  <w:rPr>
                    <w:color w:val="000000"/>
                    <w:lang w:val="en-GB"/>
                  </w:rPr>
                  <w:delText>C0070</w:delText>
                </w:r>
              </w:del>
            </w:ins>
          </w:p>
        </w:tc>
        <w:tc>
          <w:tcPr>
            <w:tcW w:w="2322" w:type="dxa"/>
            <w:tcBorders>
              <w:top w:val="single" w:sz="4" w:space="0" w:color="auto"/>
              <w:left w:val="single" w:sz="4" w:space="0" w:color="auto"/>
              <w:bottom w:val="single" w:sz="4" w:space="0" w:color="auto"/>
              <w:right w:val="single" w:sz="4" w:space="0" w:color="auto"/>
            </w:tcBorders>
            <w:shd w:val="clear" w:color="auto" w:fill="auto"/>
          </w:tcPr>
          <w:p w14:paraId="2859C182" w14:textId="0EDE711E" w:rsidR="00B15713" w:rsidRPr="000F6836" w:rsidDel="00E17C0D" w:rsidRDefault="00B15713" w:rsidP="00B15713">
            <w:pPr>
              <w:spacing w:after="0"/>
              <w:rPr>
                <w:ins w:id="6560" w:author="Author"/>
                <w:del w:id="6561" w:author="Author"/>
                <w:color w:val="000000"/>
                <w:lang w:val="en-GB"/>
              </w:rPr>
            </w:pPr>
            <w:ins w:id="6562" w:author="Author">
              <w:del w:id="6563" w:author="Author">
                <w:r w:rsidRPr="000F6836" w:rsidDel="00E17C0D">
                  <w:rPr>
                    <w:color w:val="000000"/>
                    <w:lang w:val="en-GB"/>
                  </w:rPr>
                  <w:delText>Other asset transfer</w:delText>
                </w:r>
              </w:del>
            </w:ins>
          </w:p>
          <w:p w14:paraId="54D5C8DD" w14:textId="18309004" w:rsidR="00B15713" w:rsidRPr="000F6836" w:rsidDel="00E17C0D" w:rsidRDefault="00B15713" w:rsidP="00B15713">
            <w:pPr>
              <w:spacing w:after="0"/>
              <w:rPr>
                <w:ins w:id="6564" w:author="Author"/>
                <w:del w:id="6565" w:author="Author"/>
                <w:color w:val="000000"/>
                <w:lang w:val="en-GB"/>
              </w:rPr>
            </w:pPr>
            <w:ins w:id="6566" w:author="Author">
              <w:del w:id="6567" w:author="Author">
                <w:r w:rsidRPr="000F6836" w:rsidDel="00E17C0D">
                  <w:rPr>
                    <w:color w:val="000000"/>
                    <w:lang w:val="en-GB"/>
                  </w:rPr>
                  <w:delText>From</w:delText>
                </w:r>
              </w:del>
            </w:ins>
            <w:del w:id="6568" w:author="Author">
              <w:r w:rsidRPr="000F6836" w:rsidDel="00E17C0D">
                <w:rPr>
                  <w:color w:val="000000"/>
                  <w:lang w:val="en-GB"/>
                </w:rPr>
                <w:delText xml:space="preserve"> </w:delText>
              </w:r>
            </w:del>
            <w:ins w:id="6569" w:author="Author">
              <w:del w:id="6570" w:author="Author">
                <w:r w:rsidRPr="000F6836" w:rsidDel="00E17C0D">
                  <w:rPr>
                    <w:color w:val="000000"/>
                    <w:lang w:val="en-GB"/>
                  </w:rPr>
                  <w:delText>other undertakings of the group to the insurance sector</w:delText>
                </w:r>
              </w:del>
            </w:ins>
          </w:p>
          <w:p w14:paraId="166151A0" w14:textId="1A11B91B" w:rsidR="00B15713" w:rsidRPr="000F6836" w:rsidDel="00E17C0D" w:rsidRDefault="00B15713" w:rsidP="00B15713">
            <w:pPr>
              <w:spacing w:after="0"/>
              <w:rPr>
                <w:ins w:id="6571" w:author="Author"/>
                <w:del w:id="6572" w:author="Author"/>
                <w:color w:val="000000"/>
                <w:lang w:val="en-GB"/>
              </w:rPr>
            </w:pPr>
          </w:p>
        </w:tc>
        <w:tc>
          <w:tcPr>
            <w:tcW w:w="4893" w:type="dxa"/>
            <w:tcBorders>
              <w:top w:val="single" w:sz="4" w:space="0" w:color="auto"/>
              <w:left w:val="single" w:sz="4" w:space="0" w:color="auto"/>
              <w:bottom w:val="single" w:sz="4" w:space="0" w:color="auto"/>
              <w:right w:val="single" w:sz="4" w:space="0" w:color="auto"/>
            </w:tcBorders>
            <w:shd w:val="clear" w:color="auto" w:fill="auto"/>
          </w:tcPr>
          <w:p w14:paraId="2E851FD9" w14:textId="018200A2" w:rsidR="00B15713" w:rsidRPr="000F6836" w:rsidDel="00E17C0D" w:rsidRDefault="00B15713" w:rsidP="00B15713">
            <w:pPr>
              <w:spacing w:after="0"/>
              <w:rPr>
                <w:ins w:id="6573" w:author="Author"/>
                <w:del w:id="6574" w:author="Author"/>
                <w:color w:val="000000"/>
                <w:lang w:val="en-GB"/>
              </w:rPr>
            </w:pPr>
            <w:ins w:id="6575" w:author="Author">
              <w:del w:id="6576" w:author="Author">
                <w:r w:rsidRPr="000F6836" w:rsidDel="00E17C0D">
                  <w:rPr>
                    <w:color w:val="000000"/>
                    <w:lang w:val="en-GB"/>
                  </w:rPr>
                  <w:delText xml:space="preserve">“C0070” shall be equal to the sum of the amount declared under “C0170” in the sheet “S.36.01 Equity-type, debt or asset” if : </w:delText>
                </w:r>
              </w:del>
            </w:ins>
          </w:p>
          <w:p w14:paraId="44238E90" w14:textId="5CDF55C6" w:rsidR="00B15713" w:rsidRPr="000F6836" w:rsidDel="00E17C0D" w:rsidRDefault="00B15713" w:rsidP="00B15713">
            <w:pPr>
              <w:pStyle w:val="ListParagraph"/>
              <w:numPr>
                <w:ilvl w:val="0"/>
                <w:numId w:val="40"/>
              </w:numPr>
              <w:contextualSpacing/>
              <w:rPr>
                <w:ins w:id="6577" w:author="Author"/>
                <w:del w:id="6578" w:author="Author"/>
                <w:rFonts w:ascii="Times New Roman" w:hAnsi="Times New Roman" w:cs="Times New Roman"/>
                <w:color w:val="000000"/>
                <w:sz w:val="24"/>
                <w:szCs w:val="24"/>
                <w:lang w:eastAsia="en-GB"/>
              </w:rPr>
            </w:pPr>
            <w:ins w:id="6579" w:author="Author">
              <w:del w:id="6580"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23211623" w14:textId="05779713" w:rsidR="00B15713" w:rsidRPr="000F6836" w:rsidDel="00E17C0D" w:rsidRDefault="00B15713" w:rsidP="00B15713">
            <w:pPr>
              <w:pStyle w:val="ListParagraph"/>
              <w:numPr>
                <w:ilvl w:val="0"/>
                <w:numId w:val="40"/>
              </w:numPr>
              <w:contextualSpacing/>
              <w:rPr>
                <w:ins w:id="6581" w:author="Author"/>
                <w:del w:id="6582" w:author="Author"/>
                <w:rFonts w:ascii="Times New Roman" w:hAnsi="Times New Roman" w:cs="Times New Roman"/>
                <w:color w:val="000000"/>
                <w:sz w:val="24"/>
                <w:szCs w:val="24"/>
                <w:lang w:eastAsia="en-GB"/>
              </w:rPr>
            </w:pPr>
            <w:ins w:id="6583" w:author="Author">
              <w:del w:id="6584"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and </w:delText>
                </w:r>
              </w:del>
            </w:ins>
          </w:p>
          <w:p w14:paraId="475AFECD" w14:textId="7AD8DDB4" w:rsidR="00B15713" w:rsidRPr="000F6836" w:rsidDel="00E17C0D" w:rsidRDefault="00B15713" w:rsidP="00B15713">
            <w:pPr>
              <w:pStyle w:val="ListParagraph"/>
              <w:numPr>
                <w:ilvl w:val="0"/>
                <w:numId w:val="40"/>
              </w:numPr>
              <w:contextualSpacing/>
              <w:rPr>
                <w:ins w:id="6585" w:author="Author"/>
                <w:del w:id="6586" w:author="Author"/>
                <w:rFonts w:ascii="Times New Roman" w:hAnsi="Times New Roman" w:cs="Times New Roman"/>
                <w:color w:val="000000"/>
                <w:sz w:val="24"/>
                <w:szCs w:val="24"/>
                <w:lang w:eastAsia="en-GB"/>
              </w:rPr>
            </w:pPr>
            <w:ins w:id="6587" w:author="Author">
              <w:del w:id="6588" w:author="Author">
                <w:r w:rsidRPr="000F6836" w:rsidDel="00E17C0D">
                  <w:rPr>
                    <w:rFonts w:ascii="Times New Roman" w:hAnsi="Times New Roman" w:cs="Times New Roman"/>
                    <w:color w:val="000000"/>
                    <w:sz w:val="24"/>
                    <w:szCs w:val="24"/>
                    <w:lang w:eastAsia="en-GB"/>
                  </w:rPr>
                  <w:delText>C0110 is equal to “Other asset transfer”</w:delText>
                </w:r>
              </w:del>
            </w:ins>
          </w:p>
          <w:p w14:paraId="08EDE042" w14:textId="6CBE3926" w:rsidR="00B15713" w:rsidRPr="000F6836" w:rsidDel="00E17C0D" w:rsidRDefault="00B15713" w:rsidP="00B15713">
            <w:pPr>
              <w:spacing w:after="0"/>
              <w:rPr>
                <w:ins w:id="6589" w:author="Author"/>
                <w:del w:id="6590" w:author="Author"/>
                <w:color w:val="000000"/>
                <w:lang w:val="en-GB"/>
              </w:rPr>
            </w:pPr>
          </w:p>
        </w:tc>
      </w:tr>
      <w:tr w:rsidR="00B15713" w:rsidRPr="000F6836" w:rsidDel="00E17C0D" w14:paraId="68CACBAE" w14:textId="7779983D" w:rsidTr="005777B7">
        <w:trPr>
          <w:trHeight w:val="1140"/>
          <w:ins w:id="6591" w:author="Author"/>
          <w:del w:id="659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2F5B86E" w14:textId="6BED18C8" w:rsidR="00B15713" w:rsidRPr="000F6836" w:rsidDel="00E17C0D" w:rsidRDefault="00B15713" w:rsidP="00B15713">
            <w:pPr>
              <w:spacing w:after="0"/>
              <w:rPr>
                <w:ins w:id="6593" w:author="Author"/>
                <w:del w:id="6594" w:author="Author"/>
                <w:color w:val="000000"/>
                <w:lang w:val="en-GB"/>
              </w:rPr>
            </w:pPr>
            <w:ins w:id="6595" w:author="Author">
              <w:del w:id="6596" w:author="Author">
                <w:r w:rsidRPr="000F6836" w:rsidDel="00E17C0D">
                  <w:rPr>
                    <w:color w:val="000000"/>
                    <w:lang w:val="en-GB"/>
                  </w:rPr>
                  <w:delText>R0070/</w:delText>
                </w:r>
              </w:del>
            </w:ins>
          </w:p>
          <w:p w14:paraId="07B135D2" w14:textId="054F752A" w:rsidR="00B15713" w:rsidRPr="000F6836" w:rsidDel="00E17C0D" w:rsidRDefault="00B15713" w:rsidP="00B15713">
            <w:pPr>
              <w:spacing w:after="0"/>
              <w:rPr>
                <w:ins w:id="6597" w:author="Author"/>
                <w:del w:id="6598" w:author="Author"/>
                <w:color w:val="000000"/>
                <w:lang w:val="en-GB"/>
              </w:rPr>
            </w:pPr>
            <w:ins w:id="6599" w:author="Author">
              <w:del w:id="6600"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7074CAD0" w14:textId="6022F382" w:rsidR="00B15713" w:rsidRPr="000F6836" w:rsidDel="00E17C0D" w:rsidRDefault="00B15713" w:rsidP="00B15713">
            <w:pPr>
              <w:spacing w:after="0"/>
              <w:rPr>
                <w:ins w:id="6601" w:author="Author"/>
                <w:del w:id="6602" w:author="Author"/>
                <w:color w:val="000000"/>
                <w:lang w:val="en-GB"/>
              </w:rPr>
            </w:pPr>
            <w:ins w:id="6603" w:author="Author">
              <w:del w:id="6604" w:author="Author">
                <w:r w:rsidRPr="000F6836" w:rsidDel="00E17C0D">
                  <w:rPr>
                    <w:color w:val="000000"/>
                    <w:lang w:val="en-GB"/>
                  </w:rPr>
                  <w:delText>Derivatives</w:delText>
                </w:r>
              </w:del>
            </w:ins>
          </w:p>
          <w:p w14:paraId="346A754F" w14:textId="599CFA54" w:rsidR="00B15713" w:rsidRPr="000F6836" w:rsidDel="00E17C0D" w:rsidRDefault="00B15713" w:rsidP="00B15713">
            <w:pPr>
              <w:spacing w:after="0"/>
              <w:rPr>
                <w:ins w:id="6605" w:author="Author"/>
                <w:del w:id="6606" w:author="Author"/>
                <w:color w:val="000000"/>
                <w:lang w:val="en-GB"/>
              </w:rPr>
            </w:pPr>
            <w:ins w:id="6607" w:author="Author">
              <w:del w:id="6608"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73231E21" w14:textId="015A2845" w:rsidR="00B15713" w:rsidRPr="000F6836" w:rsidDel="00E17C0D" w:rsidRDefault="00B15713" w:rsidP="00B15713">
            <w:pPr>
              <w:spacing w:after="0"/>
              <w:rPr>
                <w:ins w:id="6609" w:author="Author"/>
                <w:del w:id="6610" w:author="Author"/>
                <w:color w:val="000000"/>
                <w:lang w:val="en-GB"/>
              </w:rPr>
            </w:pPr>
            <w:ins w:id="6611" w:author="Author">
              <w:del w:id="6612" w:author="Author">
                <w:r w:rsidRPr="000F6836" w:rsidDel="00E17C0D">
                  <w:rPr>
                    <w:color w:val="000000"/>
                    <w:lang w:val="en-GB"/>
                  </w:rPr>
                  <w:delText xml:space="preserve">“C0030” shall be equal to the sum of the amounts declared under “C0180” in the sheet “S.36.02 Derivatives” if : </w:delText>
                </w:r>
              </w:del>
            </w:ins>
          </w:p>
          <w:p w14:paraId="2547CE4D" w14:textId="531A4984" w:rsidR="00B15713" w:rsidRPr="000F6836" w:rsidDel="00E17C0D" w:rsidRDefault="00B15713" w:rsidP="00B15713">
            <w:pPr>
              <w:pStyle w:val="ListParagraph"/>
              <w:numPr>
                <w:ilvl w:val="0"/>
                <w:numId w:val="40"/>
              </w:numPr>
              <w:contextualSpacing/>
              <w:rPr>
                <w:ins w:id="6613" w:author="Author"/>
                <w:del w:id="6614" w:author="Author"/>
                <w:rFonts w:ascii="Times New Roman" w:hAnsi="Times New Roman" w:cs="Times New Roman"/>
                <w:color w:val="000000"/>
                <w:sz w:val="24"/>
                <w:szCs w:val="24"/>
                <w:lang w:eastAsia="en-GB"/>
              </w:rPr>
            </w:pPr>
            <w:ins w:id="6615" w:author="Author">
              <w:del w:id="6616"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4EC2329E" w14:textId="0B4FAE05" w:rsidR="00B15713" w:rsidRPr="000F6836" w:rsidDel="00E17C0D" w:rsidRDefault="00B15713" w:rsidP="00B15713">
            <w:pPr>
              <w:pStyle w:val="ListParagraph"/>
              <w:numPr>
                <w:ilvl w:val="0"/>
                <w:numId w:val="40"/>
              </w:numPr>
              <w:contextualSpacing/>
              <w:rPr>
                <w:ins w:id="6617" w:author="Author"/>
                <w:del w:id="6618" w:author="Author"/>
                <w:rFonts w:ascii="Times New Roman" w:hAnsi="Times New Roman" w:cs="Times New Roman"/>
                <w:color w:val="000000"/>
                <w:sz w:val="24"/>
                <w:szCs w:val="24"/>
                <w:lang w:eastAsia="en-GB"/>
              </w:rPr>
            </w:pPr>
            <w:ins w:id="6619" w:author="Author">
              <w:del w:id="6620" w:author="Author">
                <w:r w:rsidRPr="000F6836" w:rsidDel="00E17C0D">
                  <w:rPr>
                    <w:rFonts w:ascii="Times New Roman" w:hAnsi="Times New Roman" w:cs="Times New Roman"/>
                    <w:color w:val="000000"/>
                    <w:sz w:val="24"/>
                    <w:szCs w:val="24"/>
                    <w:lang w:eastAsia="en-GB"/>
                  </w:rPr>
                  <w:delText xml:space="preserve"> the entity under “C0050” has been identified as “bank sector” or “investment services sector”</w:delText>
                </w:r>
              </w:del>
            </w:ins>
          </w:p>
          <w:p w14:paraId="0B1CBEA7" w14:textId="0AD3B955" w:rsidR="00B15713" w:rsidRPr="000F6836" w:rsidDel="00E17C0D" w:rsidRDefault="00B15713" w:rsidP="00B15713">
            <w:pPr>
              <w:spacing w:after="0"/>
              <w:rPr>
                <w:ins w:id="6621" w:author="Author"/>
                <w:del w:id="6622" w:author="Author"/>
                <w:color w:val="000000"/>
                <w:lang w:val="en-GB"/>
              </w:rPr>
            </w:pPr>
          </w:p>
        </w:tc>
      </w:tr>
      <w:tr w:rsidR="00B15713" w:rsidRPr="000F6836" w:rsidDel="00E17C0D" w14:paraId="2ACB619A" w14:textId="7BF1840C" w:rsidTr="005777B7">
        <w:trPr>
          <w:trHeight w:val="1140"/>
          <w:ins w:id="6623" w:author="Author"/>
          <w:del w:id="662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F4C932" w14:textId="372E2D88" w:rsidR="00B15713" w:rsidRPr="000F6836" w:rsidDel="00E17C0D" w:rsidRDefault="00B15713" w:rsidP="00B15713">
            <w:pPr>
              <w:spacing w:after="0"/>
              <w:rPr>
                <w:ins w:id="6625" w:author="Author"/>
                <w:del w:id="6626" w:author="Author"/>
                <w:color w:val="000000"/>
                <w:lang w:val="en-GB"/>
              </w:rPr>
            </w:pPr>
            <w:ins w:id="6627" w:author="Author">
              <w:del w:id="6628" w:author="Author">
                <w:r w:rsidRPr="000F6836" w:rsidDel="00E17C0D">
                  <w:rPr>
                    <w:color w:val="000000"/>
                    <w:lang w:val="en-GB"/>
                  </w:rPr>
                  <w:delText>R0070/</w:delText>
                </w:r>
              </w:del>
            </w:ins>
          </w:p>
          <w:p w14:paraId="37D76E16" w14:textId="635F1B4E" w:rsidR="00B15713" w:rsidRPr="000F6836" w:rsidDel="00E17C0D" w:rsidRDefault="00B15713" w:rsidP="00B15713">
            <w:pPr>
              <w:spacing w:after="0"/>
              <w:rPr>
                <w:ins w:id="6629" w:author="Author"/>
                <w:del w:id="6630" w:author="Author"/>
                <w:color w:val="000000"/>
                <w:lang w:val="en-GB"/>
              </w:rPr>
            </w:pPr>
            <w:ins w:id="6631" w:author="Author">
              <w:del w:id="6632"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4DDC1C07" w14:textId="7CC6A5EF" w:rsidR="00B15713" w:rsidRPr="000F6836" w:rsidDel="00E17C0D" w:rsidRDefault="00B15713" w:rsidP="00B15713">
            <w:pPr>
              <w:spacing w:after="0"/>
              <w:rPr>
                <w:ins w:id="6633" w:author="Author"/>
                <w:del w:id="6634" w:author="Author"/>
                <w:color w:val="000000"/>
                <w:lang w:val="en-GB"/>
              </w:rPr>
            </w:pPr>
            <w:ins w:id="6635" w:author="Author">
              <w:del w:id="6636" w:author="Author">
                <w:r w:rsidRPr="000F6836" w:rsidDel="00E17C0D">
                  <w:rPr>
                    <w:color w:val="000000"/>
                    <w:lang w:val="en-GB"/>
                  </w:rPr>
                  <w:delText>Derivatives</w:delText>
                </w:r>
              </w:del>
            </w:ins>
          </w:p>
          <w:p w14:paraId="5EA7238C" w14:textId="725C7D88" w:rsidR="00B15713" w:rsidRPr="000F6836" w:rsidDel="00E17C0D" w:rsidRDefault="00B15713" w:rsidP="00B15713">
            <w:pPr>
              <w:spacing w:after="0"/>
              <w:rPr>
                <w:ins w:id="6637" w:author="Author"/>
                <w:del w:id="6638" w:author="Author"/>
                <w:color w:val="000000"/>
                <w:lang w:val="en-GB"/>
              </w:rPr>
            </w:pPr>
            <w:ins w:id="6639" w:author="Author">
              <w:del w:id="6640"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D0B9EBB" w14:textId="41328D2D" w:rsidR="00B15713" w:rsidRPr="000F6836" w:rsidDel="00E17C0D" w:rsidRDefault="00B15713" w:rsidP="00B15713">
            <w:pPr>
              <w:spacing w:after="0"/>
              <w:rPr>
                <w:ins w:id="6641" w:author="Author"/>
                <w:del w:id="6642" w:author="Author"/>
                <w:color w:val="000000"/>
                <w:lang w:val="en-GB"/>
              </w:rPr>
            </w:pPr>
            <w:ins w:id="6643" w:author="Author">
              <w:del w:id="6644" w:author="Author">
                <w:r w:rsidRPr="000F6836" w:rsidDel="00E17C0D">
                  <w:rPr>
                    <w:color w:val="000000"/>
                    <w:lang w:val="en-GB"/>
                  </w:rPr>
                  <w:delText xml:space="preserve">“C0040” shall be equal to the sum of the amount declared under “C0180” in the sheet “S.36.02 Derivatives” if : </w:delText>
                </w:r>
              </w:del>
            </w:ins>
          </w:p>
          <w:p w14:paraId="51D542DA" w14:textId="0E41E8ED" w:rsidR="00B15713" w:rsidRPr="000F6836" w:rsidDel="00E17C0D" w:rsidRDefault="00B15713" w:rsidP="00B15713">
            <w:pPr>
              <w:pStyle w:val="ListParagraph"/>
              <w:numPr>
                <w:ilvl w:val="0"/>
                <w:numId w:val="40"/>
              </w:numPr>
              <w:contextualSpacing/>
              <w:rPr>
                <w:ins w:id="6645" w:author="Author"/>
                <w:del w:id="6646" w:author="Author"/>
                <w:rFonts w:ascii="Times New Roman" w:hAnsi="Times New Roman" w:cs="Times New Roman"/>
                <w:color w:val="000000"/>
                <w:sz w:val="24"/>
                <w:szCs w:val="24"/>
                <w:lang w:eastAsia="en-GB"/>
              </w:rPr>
            </w:pPr>
            <w:ins w:id="6647" w:author="Author">
              <w:del w:id="6648"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w:delText>
                </w:r>
              </w:del>
            </w:ins>
          </w:p>
          <w:p w14:paraId="7D7273A4" w14:textId="1889DD0A" w:rsidR="00B15713" w:rsidRPr="000F6836" w:rsidDel="00E17C0D" w:rsidRDefault="00B15713" w:rsidP="00B15713">
            <w:pPr>
              <w:pStyle w:val="ListParagraph"/>
              <w:numPr>
                <w:ilvl w:val="0"/>
                <w:numId w:val="40"/>
              </w:numPr>
              <w:contextualSpacing/>
              <w:rPr>
                <w:ins w:id="6649" w:author="Author"/>
                <w:del w:id="6650" w:author="Author"/>
                <w:rFonts w:ascii="Times New Roman" w:hAnsi="Times New Roman" w:cs="Times New Roman"/>
                <w:color w:val="000000"/>
                <w:sz w:val="24"/>
                <w:szCs w:val="24"/>
                <w:lang w:eastAsia="en-GB"/>
              </w:rPr>
            </w:pPr>
            <w:ins w:id="6651" w:author="Author">
              <w:del w:id="6652"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w:delText>
                </w:r>
              </w:del>
            </w:ins>
          </w:p>
        </w:tc>
      </w:tr>
      <w:tr w:rsidR="00B15713" w:rsidRPr="000F6836" w:rsidDel="00E17C0D" w14:paraId="2E5E5020" w14:textId="0D28EA6D" w:rsidTr="005777B7">
        <w:trPr>
          <w:trHeight w:val="1140"/>
          <w:ins w:id="6653" w:author="Author"/>
          <w:del w:id="665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76C10B5" w14:textId="3D1B8345" w:rsidR="00B15713" w:rsidRPr="000F6836" w:rsidDel="00E17C0D" w:rsidRDefault="00B15713" w:rsidP="00B15713">
            <w:pPr>
              <w:spacing w:after="0"/>
              <w:rPr>
                <w:ins w:id="6655" w:author="Author"/>
                <w:del w:id="6656" w:author="Author"/>
                <w:color w:val="000000"/>
                <w:lang w:val="en-GB"/>
              </w:rPr>
            </w:pPr>
            <w:ins w:id="6657" w:author="Author">
              <w:del w:id="6658" w:author="Author">
                <w:r w:rsidRPr="000F6836" w:rsidDel="00E17C0D">
                  <w:rPr>
                    <w:color w:val="000000"/>
                    <w:lang w:val="en-GB"/>
                  </w:rPr>
                  <w:delText>R0070/</w:delText>
                </w:r>
              </w:del>
            </w:ins>
          </w:p>
          <w:p w14:paraId="67C9DFB2" w14:textId="6985F28A" w:rsidR="00B15713" w:rsidRPr="000F6836" w:rsidDel="00E17C0D" w:rsidRDefault="00B15713" w:rsidP="00B15713">
            <w:pPr>
              <w:spacing w:after="0"/>
              <w:rPr>
                <w:ins w:id="6659" w:author="Author"/>
                <w:del w:id="6660" w:author="Author"/>
                <w:color w:val="000000"/>
                <w:lang w:val="en-GB"/>
              </w:rPr>
            </w:pPr>
            <w:ins w:id="6661" w:author="Author">
              <w:del w:id="6662"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1DB99D8B" w14:textId="3FAEC78E" w:rsidR="00B15713" w:rsidRPr="000F6836" w:rsidDel="00E17C0D" w:rsidRDefault="00B15713" w:rsidP="00B15713">
            <w:pPr>
              <w:spacing w:after="0"/>
              <w:rPr>
                <w:ins w:id="6663" w:author="Author"/>
                <w:del w:id="6664" w:author="Author"/>
                <w:color w:val="000000"/>
                <w:lang w:val="en-GB"/>
              </w:rPr>
            </w:pPr>
            <w:ins w:id="6665" w:author="Author">
              <w:del w:id="6666" w:author="Author">
                <w:r w:rsidRPr="000F6836" w:rsidDel="00E17C0D">
                  <w:rPr>
                    <w:color w:val="000000"/>
                    <w:lang w:val="en-GB"/>
                  </w:rPr>
                  <w:delText>Derivatives</w:delText>
                </w:r>
              </w:del>
            </w:ins>
          </w:p>
          <w:p w14:paraId="469797BD" w14:textId="0A3ADB83" w:rsidR="00B15713" w:rsidRPr="000F6836" w:rsidDel="00E17C0D" w:rsidRDefault="00B15713" w:rsidP="00B15713">
            <w:pPr>
              <w:spacing w:after="0"/>
              <w:rPr>
                <w:ins w:id="6667" w:author="Author"/>
                <w:del w:id="6668" w:author="Author"/>
                <w:color w:val="000000"/>
                <w:lang w:val="en-GB"/>
              </w:rPr>
            </w:pPr>
            <w:ins w:id="6669" w:author="Author">
              <w:del w:id="6670" w:author="Author">
                <w:r w:rsidRPr="000F6836" w:rsidDel="00E17C0D">
                  <w:rPr>
                    <w:color w:val="000000"/>
                    <w:lang w:val="en-GB"/>
                  </w:rPr>
                  <w:delText>from the insurance sector to other undertakings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40A512F7" w14:textId="26704DE6" w:rsidR="00B15713" w:rsidRPr="000F6836" w:rsidDel="00E17C0D" w:rsidRDefault="00B15713" w:rsidP="00B15713">
            <w:pPr>
              <w:spacing w:after="0"/>
              <w:rPr>
                <w:ins w:id="6671" w:author="Author"/>
                <w:del w:id="6672" w:author="Author"/>
                <w:color w:val="000000"/>
                <w:lang w:val="en-GB"/>
              </w:rPr>
            </w:pPr>
            <w:ins w:id="6673" w:author="Author">
              <w:del w:id="6674" w:author="Author">
                <w:r w:rsidRPr="000F6836" w:rsidDel="00E17C0D">
                  <w:rPr>
                    <w:color w:val="000000"/>
                    <w:lang w:val="en-GB"/>
                  </w:rPr>
                  <w:delText xml:space="preserve">“C0050” shall be equal to the sum of the amount declared under “C0180” in the sheet “S.36.02 Derivatives” if : </w:delText>
                </w:r>
              </w:del>
            </w:ins>
          </w:p>
          <w:p w14:paraId="17D55763" w14:textId="0650104E" w:rsidR="00B15713" w:rsidRPr="000F6836" w:rsidDel="00E17C0D" w:rsidRDefault="00B15713" w:rsidP="00B15713">
            <w:pPr>
              <w:pStyle w:val="ListParagraph"/>
              <w:numPr>
                <w:ilvl w:val="0"/>
                <w:numId w:val="40"/>
              </w:numPr>
              <w:contextualSpacing/>
              <w:rPr>
                <w:ins w:id="6675" w:author="Author"/>
                <w:del w:id="6676" w:author="Author"/>
                <w:rFonts w:ascii="Times New Roman" w:hAnsi="Times New Roman" w:cs="Times New Roman"/>
                <w:color w:val="000000"/>
                <w:sz w:val="24"/>
                <w:szCs w:val="24"/>
                <w:lang w:eastAsia="en-GB"/>
              </w:rPr>
            </w:pPr>
            <w:ins w:id="6677" w:author="Author">
              <w:del w:id="6678" w:author="Author">
                <w:r w:rsidRPr="000F6836" w:rsidDel="00E17C0D">
                  <w:rPr>
                    <w:rFonts w:ascii="Times New Roman" w:hAnsi="Times New Roman" w:cs="Times New Roman"/>
                    <w:color w:val="000000"/>
                    <w:sz w:val="24"/>
                    <w:szCs w:val="24"/>
                    <w:lang w:eastAsia="en-GB"/>
                  </w:rPr>
                  <w:delText xml:space="preserve"> the entity under “C0020” has been identified as “insurance sector” and </w:delText>
                </w:r>
              </w:del>
            </w:ins>
          </w:p>
          <w:p w14:paraId="6E8639A5" w14:textId="7DDFC8D7" w:rsidR="00B15713" w:rsidRPr="000F6836" w:rsidDel="00E17C0D" w:rsidRDefault="00B15713" w:rsidP="00B15713">
            <w:pPr>
              <w:pStyle w:val="ListParagraph"/>
              <w:numPr>
                <w:ilvl w:val="0"/>
                <w:numId w:val="40"/>
              </w:numPr>
              <w:contextualSpacing/>
              <w:rPr>
                <w:ins w:id="6679" w:author="Author"/>
                <w:del w:id="6680" w:author="Author"/>
                <w:rFonts w:ascii="Times New Roman" w:hAnsi="Times New Roman" w:cs="Times New Roman"/>
                <w:color w:val="000000"/>
                <w:sz w:val="24"/>
                <w:szCs w:val="24"/>
                <w:lang w:eastAsia="en-GB"/>
              </w:rPr>
            </w:pPr>
            <w:ins w:id="6681" w:author="Author">
              <w:del w:id="6682" w:author="Author">
                <w:r w:rsidRPr="000F6836" w:rsidDel="00E17C0D">
                  <w:rPr>
                    <w:rFonts w:ascii="Times New Roman" w:hAnsi="Times New Roman" w:cs="Times New Roman"/>
                    <w:color w:val="000000"/>
                    <w:sz w:val="24"/>
                    <w:szCs w:val="24"/>
                    <w:lang w:eastAsia="en-GB"/>
                  </w:rPr>
                  <w:delText>the entity under “C0050” has been identified as “other undertaking of the group”</w:delText>
                </w:r>
              </w:del>
            </w:ins>
          </w:p>
        </w:tc>
      </w:tr>
      <w:tr w:rsidR="00B15713" w:rsidRPr="000F6836" w:rsidDel="00E17C0D" w14:paraId="435B5783" w14:textId="71E3FE77" w:rsidTr="005777B7">
        <w:trPr>
          <w:trHeight w:val="1140"/>
          <w:ins w:id="6683" w:author="Author"/>
          <w:del w:id="668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5CEAA84" w14:textId="659F94E1" w:rsidR="00B15713" w:rsidRPr="000F6836" w:rsidDel="00E17C0D" w:rsidRDefault="00B15713" w:rsidP="00B15713">
            <w:pPr>
              <w:spacing w:after="0"/>
              <w:rPr>
                <w:ins w:id="6685" w:author="Author"/>
                <w:del w:id="6686" w:author="Author"/>
                <w:color w:val="000000"/>
                <w:lang w:val="en-GB"/>
              </w:rPr>
            </w:pPr>
            <w:ins w:id="6687" w:author="Author">
              <w:del w:id="6688" w:author="Author">
                <w:r w:rsidRPr="000F6836" w:rsidDel="00E17C0D">
                  <w:rPr>
                    <w:color w:val="000000"/>
                    <w:lang w:val="en-GB"/>
                  </w:rPr>
                  <w:delText>R0070/</w:delText>
                </w:r>
              </w:del>
            </w:ins>
          </w:p>
          <w:p w14:paraId="6470358F" w14:textId="6FC32B27" w:rsidR="00B15713" w:rsidRPr="000F6836" w:rsidDel="00E17C0D" w:rsidRDefault="00B15713" w:rsidP="00B15713">
            <w:pPr>
              <w:spacing w:after="0"/>
              <w:rPr>
                <w:ins w:id="6689" w:author="Author"/>
                <w:del w:id="6690" w:author="Author"/>
                <w:color w:val="000000"/>
                <w:lang w:val="en-GB"/>
              </w:rPr>
            </w:pPr>
            <w:ins w:id="6691" w:author="Author">
              <w:del w:id="6692"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3845D0F4" w14:textId="27729B1B" w:rsidR="00B15713" w:rsidRPr="000F6836" w:rsidDel="00E17C0D" w:rsidRDefault="00B15713" w:rsidP="00B15713">
            <w:pPr>
              <w:spacing w:after="0"/>
              <w:rPr>
                <w:ins w:id="6693" w:author="Author"/>
                <w:del w:id="6694" w:author="Author"/>
                <w:color w:val="000000"/>
                <w:lang w:val="en-GB"/>
              </w:rPr>
            </w:pPr>
            <w:ins w:id="6695" w:author="Author">
              <w:del w:id="6696" w:author="Author">
                <w:r w:rsidRPr="000F6836" w:rsidDel="00E17C0D">
                  <w:rPr>
                    <w:color w:val="000000"/>
                    <w:lang w:val="en-GB"/>
                  </w:rPr>
                  <w:delText>Derivatives</w:delText>
                </w:r>
              </w:del>
            </w:ins>
          </w:p>
          <w:p w14:paraId="3FC3A436" w14:textId="2CA8F65E" w:rsidR="00B15713" w:rsidRPr="000F6836" w:rsidDel="00E17C0D" w:rsidRDefault="00B15713" w:rsidP="00B15713">
            <w:pPr>
              <w:spacing w:after="0"/>
              <w:rPr>
                <w:ins w:id="6697" w:author="Author"/>
                <w:del w:id="6698" w:author="Author"/>
                <w:color w:val="000000"/>
                <w:lang w:val="en-GB"/>
              </w:rPr>
            </w:pPr>
            <w:ins w:id="6699" w:author="Author">
              <w:del w:id="6700"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F7F8FB9" w14:textId="47C8E21B" w:rsidR="00B15713" w:rsidRPr="000F6836" w:rsidDel="00E17C0D" w:rsidRDefault="00B15713" w:rsidP="00B15713">
            <w:pPr>
              <w:spacing w:after="0"/>
              <w:rPr>
                <w:ins w:id="6701" w:author="Author"/>
                <w:del w:id="6702" w:author="Author"/>
                <w:color w:val="000000"/>
                <w:lang w:val="en-GB"/>
              </w:rPr>
            </w:pPr>
            <w:ins w:id="6703" w:author="Author">
              <w:del w:id="6704" w:author="Author">
                <w:r w:rsidRPr="000F6836" w:rsidDel="00E17C0D">
                  <w:rPr>
                    <w:color w:val="000000"/>
                    <w:lang w:val="en-GB"/>
                  </w:rPr>
                  <w:delText xml:space="preserve">“C0060” shall be equal to the sum of the amount declared under “C0180” in the sheet “S.36.02 Derivatives” if : </w:delText>
                </w:r>
              </w:del>
            </w:ins>
          </w:p>
          <w:p w14:paraId="6BB97975" w14:textId="51ECA35D" w:rsidR="00B15713" w:rsidRPr="000F6836" w:rsidDel="00E17C0D" w:rsidRDefault="00B15713" w:rsidP="00B15713">
            <w:pPr>
              <w:pStyle w:val="ListParagraph"/>
              <w:numPr>
                <w:ilvl w:val="0"/>
                <w:numId w:val="40"/>
              </w:numPr>
              <w:contextualSpacing/>
              <w:rPr>
                <w:ins w:id="6705" w:author="Author"/>
                <w:del w:id="6706" w:author="Author"/>
                <w:rFonts w:ascii="Times New Roman" w:hAnsi="Times New Roman" w:cs="Times New Roman"/>
                <w:color w:val="000000"/>
                <w:sz w:val="24"/>
                <w:szCs w:val="24"/>
                <w:lang w:eastAsia="en-GB"/>
              </w:rPr>
            </w:pPr>
            <w:ins w:id="6707" w:author="Author">
              <w:del w:id="6708" w:author="Author">
                <w:r w:rsidRPr="000F6836" w:rsidDel="00E17C0D">
                  <w:rPr>
                    <w:rFonts w:ascii="Times New Roman" w:hAnsi="Times New Roman" w:cs="Times New Roman"/>
                    <w:color w:val="000000"/>
                    <w:sz w:val="24"/>
                    <w:szCs w:val="24"/>
                    <w:lang w:eastAsia="en-GB"/>
                  </w:rPr>
                  <w:delText xml:space="preserve"> the entity under “C0020” has been identified as “bank sector” or “investment services sector” and</w:delText>
                </w:r>
              </w:del>
            </w:ins>
          </w:p>
          <w:p w14:paraId="457561C2" w14:textId="11D8CBCD" w:rsidR="00B15713" w:rsidRPr="000F6836" w:rsidDel="00E17C0D" w:rsidRDefault="00B15713" w:rsidP="00B15713">
            <w:pPr>
              <w:pStyle w:val="ListParagraph"/>
              <w:numPr>
                <w:ilvl w:val="0"/>
                <w:numId w:val="40"/>
              </w:numPr>
              <w:contextualSpacing/>
              <w:rPr>
                <w:ins w:id="6709" w:author="Author"/>
                <w:del w:id="6710" w:author="Author"/>
                <w:rFonts w:ascii="Times New Roman" w:hAnsi="Times New Roman" w:cs="Times New Roman"/>
                <w:color w:val="000000"/>
                <w:sz w:val="24"/>
                <w:szCs w:val="24"/>
                <w:lang w:eastAsia="en-GB"/>
              </w:rPr>
            </w:pPr>
            <w:ins w:id="6711" w:author="Author">
              <w:del w:id="6712"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w:delText>
                </w:r>
              </w:del>
            </w:ins>
          </w:p>
          <w:p w14:paraId="43342AD0" w14:textId="450F2AA6" w:rsidR="00B15713" w:rsidRPr="000F6836" w:rsidDel="00E17C0D" w:rsidRDefault="00B15713" w:rsidP="00B15713">
            <w:pPr>
              <w:spacing w:after="0"/>
              <w:rPr>
                <w:ins w:id="6713" w:author="Author"/>
                <w:del w:id="6714" w:author="Author"/>
                <w:color w:val="000000"/>
                <w:lang w:val="en-GB"/>
              </w:rPr>
            </w:pPr>
          </w:p>
        </w:tc>
      </w:tr>
      <w:tr w:rsidR="00B15713" w:rsidRPr="000F6836" w:rsidDel="00E17C0D" w14:paraId="5E16AABC" w14:textId="51508089" w:rsidTr="005777B7">
        <w:trPr>
          <w:trHeight w:val="1140"/>
          <w:ins w:id="6715" w:author="Author"/>
          <w:del w:id="671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2431A34" w14:textId="461EA99C" w:rsidR="00B15713" w:rsidRPr="000F6836" w:rsidDel="00E17C0D" w:rsidRDefault="00B15713" w:rsidP="00B15713">
            <w:pPr>
              <w:spacing w:after="0"/>
              <w:rPr>
                <w:ins w:id="6717" w:author="Author"/>
                <w:del w:id="6718" w:author="Author"/>
                <w:color w:val="000000"/>
                <w:lang w:val="en-GB"/>
              </w:rPr>
            </w:pPr>
            <w:ins w:id="6719" w:author="Author">
              <w:del w:id="6720" w:author="Author">
                <w:r w:rsidRPr="000F6836" w:rsidDel="00E17C0D">
                  <w:rPr>
                    <w:color w:val="000000"/>
                    <w:lang w:val="en-GB"/>
                  </w:rPr>
                  <w:lastRenderedPageBreak/>
                  <w:delText>R0070/</w:delText>
                </w:r>
              </w:del>
            </w:ins>
          </w:p>
          <w:p w14:paraId="43512976" w14:textId="20C88A3D" w:rsidR="00B15713" w:rsidRPr="000F6836" w:rsidDel="00E17C0D" w:rsidRDefault="00B15713" w:rsidP="00B15713">
            <w:pPr>
              <w:spacing w:after="0"/>
              <w:rPr>
                <w:ins w:id="6721" w:author="Author"/>
                <w:del w:id="6722" w:author="Author"/>
                <w:color w:val="000000"/>
                <w:lang w:val="en-GB"/>
              </w:rPr>
            </w:pPr>
            <w:ins w:id="6723" w:author="Author">
              <w:del w:id="6724"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29EA3F65" w14:textId="7151D403" w:rsidR="00B15713" w:rsidRPr="000F6836" w:rsidDel="00E17C0D" w:rsidRDefault="00B15713" w:rsidP="00B15713">
            <w:pPr>
              <w:spacing w:after="0"/>
              <w:rPr>
                <w:ins w:id="6725" w:author="Author"/>
                <w:del w:id="6726" w:author="Author"/>
                <w:color w:val="000000"/>
                <w:lang w:val="en-GB"/>
              </w:rPr>
            </w:pPr>
            <w:ins w:id="6727" w:author="Author">
              <w:del w:id="6728" w:author="Author">
                <w:r w:rsidRPr="000F6836" w:rsidDel="00E17C0D">
                  <w:rPr>
                    <w:color w:val="000000"/>
                    <w:lang w:val="en-GB"/>
                  </w:rPr>
                  <w:delText>Derivatives</w:delText>
                </w:r>
              </w:del>
            </w:ins>
          </w:p>
          <w:p w14:paraId="1BB07547" w14:textId="7D5D2394" w:rsidR="00B15713" w:rsidRPr="000F6836" w:rsidDel="00E17C0D" w:rsidRDefault="00B15713" w:rsidP="00B15713">
            <w:pPr>
              <w:spacing w:after="0"/>
              <w:rPr>
                <w:ins w:id="6729" w:author="Author"/>
                <w:del w:id="6730" w:author="Author"/>
                <w:color w:val="000000"/>
                <w:lang w:val="en-GB"/>
              </w:rPr>
            </w:pPr>
            <w:ins w:id="6731" w:author="Author">
              <w:del w:id="6732"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8FDD5D" w14:textId="2FDAE1E5" w:rsidR="00B15713" w:rsidRPr="000F6836" w:rsidDel="00E17C0D" w:rsidRDefault="00B15713" w:rsidP="00B15713">
            <w:pPr>
              <w:spacing w:after="0"/>
              <w:rPr>
                <w:ins w:id="6733" w:author="Author"/>
                <w:del w:id="6734" w:author="Author"/>
                <w:color w:val="000000"/>
                <w:lang w:val="en-GB"/>
              </w:rPr>
            </w:pPr>
            <w:ins w:id="6735" w:author="Author">
              <w:del w:id="6736" w:author="Author">
                <w:r w:rsidRPr="000F6836" w:rsidDel="00E17C0D">
                  <w:rPr>
                    <w:color w:val="000000"/>
                    <w:lang w:val="en-GB"/>
                  </w:rPr>
                  <w:delText xml:space="preserve">“C00780” shall be equal to the sum of the amount declared under “C0180” in the sheet “S.36.02 Derivatives” if : </w:delText>
                </w:r>
              </w:del>
            </w:ins>
          </w:p>
          <w:p w14:paraId="392C17F2" w14:textId="030F202B" w:rsidR="00B15713" w:rsidRPr="000F6836" w:rsidDel="00E17C0D" w:rsidRDefault="00B15713" w:rsidP="00B15713">
            <w:pPr>
              <w:pStyle w:val="ListParagraph"/>
              <w:numPr>
                <w:ilvl w:val="0"/>
                <w:numId w:val="40"/>
              </w:numPr>
              <w:contextualSpacing/>
              <w:rPr>
                <w:ins w:id="6737" w:author="Author"/>
                <w:del w:id="6738" w:author="Author"/>
                <w:rFonts w:ascii="Times New Roman" w:hAnsi="Times New Roman" w:cs="Times New Roman"/>
                <w:color w:val="000000"/>
                <w:sz w:val="24"/>
                <w:szCs w:val="24"/>
                <w:lang w:eastAsia="en-GB"/>
              </w:rPr>
            </w:pPr>
            <w:ins w:id="6739" w:author="Author">
              <w:del w:id="6740" w:author="Author">
                <w:r w:rsidRPr="000F6836" w:rsidDel="00E17C0D">
                  <w:rPr>
                    <w:rFonts w:ascii="Times New Roman" w:hAnsi="Times New Roman" w:cs="Times New Roman"/>
                    <w:color w:val="000000"/>
                    <w:sz w:val="24"/>
                    <w:szCs w:val="24"/>
                    <w:lang w:eastAsia="en-GB"/>
                  </w:rPr>
                  <w:delText xml:space="preserve"> the entity under “C0020” has been identified as “other undertaking of the group” and</w:delText>
                </w:r>
              </w:del>
            </w:ins>
          </w:p>
          <w:p w14:paraId="6B9F6C9D" w14:textId="25AF4E03" w:rsidR="00B15713" w:rsidRPr="000F6836" w:rsidDel="00E17C0D" w:rsidRDefault="00B15713" w:rsidP="00B15713">
            <w:pPr>
              <w:pStyle w:val="ListParagraph"/>
              <w:numPr>
                <w:ilvl w:val="0"/>
                <w:numId w:val="40"/>
              </w:numPr>
              <w:contextualSpacing/>
              <w:rPr>
                <w:ins w:id="6741" w:author="Author"/>
                <w:del w:id="6742" w:author="Author"/>
                <w:rFonts w:ascii="Times New Roman" w:hAnsi="Times New Roman" w:cs="Times New Roman"/>
                <w:color w:val="000000"/>
                <w:sz w:val="24"/>
                <w:szCs w:val="24"/>
                <w:lang w:eastAsia="en-GB"/>
              </w:rPr>
            </w:pPr>
            <w:ins w:id="6743" w:author="Author">
              <w:del w:id="6744" w:author="Author">
                <w:r w:rsidRPr="000F6836" w:rsidDel="00E17C0D">
                  <w:rPr>
                    <w:rFonts w:ascii="Times New Roman" w:hAnsi="Times New Roman" w:cs="Times New Roman"/>
                    <w:color w:val="000000"/>
                    <w:sz w:val="24"/>
                    <w:szCs w:val="24"/>
                    <w:lang w:eastAsia="en-GB"/>
                  </w:rPr>
                  <w:delText xml:space="preserve"> the entity under “C0050” has been identified as “insurance sector” </w:delText>
                </w:r>
              </w:del>
            </w:ins>
          </w:p>
        </w:tc>
      </w:tr>
      <w:tr w:rsidR="00B15713" w:rsidRPr="000F6836" w:rsidDel="00E17C0D" w14:paraId="3BC4B201" w14:textId="636806E6" w:rsidTr="005777B7">
        <w:trPr>
          <w:trHeight w:val="947"/>
          <w:ins w:id="6745" w:author="Author"/>
          <w:del w:id="674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A60A12" w14:textId="33C053ED" w:rsidR="00B15713" w:rsidRPr="000F6836" w:rsidDel="00E17C0D" w:rsidRDefault="00B15713" w:rsidP="00B15713">
            <w:pPr>
              <w:rPr>
                <w:ins w:id="6747" w:author="Author"/>
                <w:del w:id="6748" w:author="Author"/>
                <w:lang w:val="en-GB"/>
              </w:rPr>
            </w:pPr>
            <w:ins w:id="6749" w:author="Author">
              <w:del w:id="6750" w:author="Author">
                <w:r w:rsidRPr="000F6836" w:rsidDel="00E17C0D">
                  <w:rPr>
                    <w:lang w:val="en-GB"/>
                  </w:rPr>
                  <w:delText>R0080/C0020</w:delText>
                </w:r>
              </w:del>
            </w:ins>
          </w:p>
        </w:tc>
        <w:tc>
          <w:tcPr>
            <w:tcW w:w="2322" w:type="dxa"/>
            <w:tcBorders>
              <w:top w:val="single" w:sz="4" w:space="0" w:color="auto"/>
              <w:left w:val="nil"/>
              <w:bottom w:val="single" w:sz="4" w:space="0" w:color="auto"/>
              <w:right w:val="single" w:sz="4" w:space="0" w:color="auto"/>
            </w:tcBorders>
            <w:shd w:val="clear" w:color="auto" w:fill="auto"/>
          </w:tcPr>
          <w:p w14:paraId="2DDD36B2" w14:textId="3714EEA2" w:rsidR="00B15713" w:rsidRPr="000F6836" w:rsidDel="00E17C0D" w:rsidRDefault="00B15713" w:rsidP="00B15713">
            <w:pPr>
              <w:spacing w:after="0"/>
              <w:rPr>
                <w:ins w:id="6751" w:author="Author"/>
                <w:del w:id="6752" w:author="Author"/>
                <w:color w:val="000000"/>
                <w:lang w:val="en-GB"/>
              </w:rPr>
            </w:pPr>
            <w:ins w:id="6753" w:author="Author">
              <w:del w:id="6754"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1A88228F" w14:textId="4085CA98" w:rsidR="00B15713" w:rsidRPr="000F6836" w:rsidDel="00E17C0D" w:rsidRDefault="00B15713" w:rsidP="00B15713">
            <w:pPr>
              <w:spacing w:after="0"/>
              <w:rPr>
                <w:del w:id="6755" w:author="Author"/>
                <w:color w:val="000000"/>
                <w:lang w:val="en-GB"/>
              </w:rPr>
            </w:pPr>
            <w:ins w:id="6756" w:author="Author">
              <w:del w:id="6757" w:author="Author">
                <w:r w:rsidRPr="000F6836" w:rsidDel="00E17C0D">
                  <w:rPr>
                    <w:color w:val="000000"/>
                    <w:lang w:val="en-GB"/>
                  </w:rPr>
                  <w:delText>Shall be equal to the sum of the R0090/C0030 and R0100/C0020</w:delText>
                </w:r>
              </w:del>
            </w:ins>
          </w:p>
          <w:p w14:paraId="73A27DE5" w14:textId="67B9F139" w:rsidR="00B15713" w:rsidRPr="000F6836" w:rsidDel="00E17C0D" w:rsidRDefault="00B15713" w:rsidP="00B15713">
            <w:pPr>
              <w:spacing w:after="0"/>
              <w:rPr>
                <w:ins w:id="6758" w:author="Author"/>
                <w:del w:id="6759" w:author="Author"/>
                <w:color w:val="000000"/>
                <w:lang w:val="en-GB"/>
              </w:rPr>
            </w:pPr>
          </w:p>
        </w:tc>
      </w:tr>
      <w:tr w:rsidR="00B15713" w:rsidRPr="000F6836" w:rsidDel="00E17C0D" w14:paraId="45C1774E" w14:textId="33582802" w:rsidTr="005777B7">
        <w:trPr>
          <w:trHeight w:val="947"/>
          <w:ins w:id="6760" w:author="Author"/>
          <w:del w:id="676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E554CBE" w14:textId="12EF9A29" w:rsidR="00B15713" w:rsidRPr="000F6836" w:rsidDel="00E17C0D" w:rsidRDefault="00B15713" w:rsidP="00B15713">
            <w:pPr>
              <w:rPr>
                <w:ins w:id="6762" w:author="Author"/>
                <w:del w:id="6763" w:author="Author"/>
                <w:lang w:val="en-GB"/>
              </w:rPr>
            </w:pPr>
            <w:ins w:id="6764" w:author="Author">
              <w:del w:id="6765" w:author="Author">
                <w:r w:rsidRPr="000F6836" w:rsidDel="00E17C0D">
                  <w:rPr>
                    <w:lang w:val="en-GB"/>
                  </w:rPr>
                  <w:delText>R0080/C00</w:delText>
                </w:r>
              </w:del>
            </w:ins>
            <w:del w:id="6766" w:author="Author">
              <w:r w:rsidRPr="000F6836" w:rsidDel="00E17C0D">
                <w:rPr>
                  <w:lang w:val="en-GB"/>
                </w:rPr>
                <w:delText>4</w:delText>
              </w:r>
            </w:del>
            <w:ins w:id="6767" w:author="Author">
              <w:del w:id="6768"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596E0364" w14:textId="69114AEF" w:rsidR="00B15713" w:rsidRPr="000F6836" w:rsidDel="00E17C0D" w:rsidRDefault="00B15713" w:rsidP="00B15713">
            <w:pPr>
              <w:spacing w:after="0"/>
              <w:rPr>
                <w:ins w:id="6769" w:author="Author"/>
                <w:del w:id="6770" w:author="Author"/>
                <w:color w:val="000000"/>
                <w:lang w:val="en-GB"/>
              </w:rPr>
            </w:pPr>
            <w:ins w:id="6771" w:author="Author">
              <w:del w:id="6772"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55F0B94A" w14:textId="11010988" w:rsidR="00B15713" w:rsidRPr="000F6836" w:rsidDel="00E17C0D" w:rsidRDefault="00B15713" w:rsidP="00B15713">
            <w:pPr>
              <w:spacing w:after="0"/>
              <w:rPr>
                <w:ins w:id="6773" w:author="Author"/>
                <w:del w:id="6774" w:author="Author"/>
                <w:color w:val="000000"/>
                <w:lang w:val="en-GB"/>
              </w:rPr>
            </w:pPr>
            <w:ins w:id="6775" w:author="Author">
              <w:del w:id="6776" w:author="Author">
                <w:r w:rsidRPr="000F6836" w:rsidDel="00E17C0D">
                  <w:rPr>
                    <w:color w:val="000000"/>
                    <w:lang w:val="en-GB"/>
                  </w:rPr>
                  <w:delText xml:space="preserve">Shall be equal to the sum of the R0090/C0040 and R0100/C0040 </w:delText>
                </w:r>
              </w:del>
            </w:ins>
          </w:p>
          <w:p w14:paraId="6C850298" w14:textId="6FD75802" w:rsidR="00B15713" w:rsidRPr="000F6836" w:rsidDel="00E17C0D" w:rsidRDefault="00B15713" w:rsidP="00B15713">
            <w:pPr>
              <w:spacing w:after="0"/>
              <w:rPr>
                <w:ins w:id="6777" w:author="Author"/>
                <w:del w:id="6778" w:author="Author"/>
                <w:color w:val="000000"/>
                <w:lang w:val="en-GB"/>
              </w:rPr>
            </w:pPr>
          </w:p>
        </w:tc>
      </w:tr>
      <w:tr w:rsidR="00B15713" w:rsidRPr="000F6836" w:rsidDel="00E17C0D" w14:paraId="0A98E95C" w14:textId="5A1E3361" w:rsidTr="005777B7">
        <w:trPr>
          <w:trHeight w:val="947"/>
          <w:ins w:id="6779" w:author="Author"/>
          <w:del w:id="678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51EA850" w14:textId="1E6F97D1" w:rsidR="00B15713" w:rsidRPr="000F6836" w:rsidDel="00E17C0D" w:rsidRDefault="00B15713" w:rsidP="00B15713">
            <w:pPr>
              <w:rPr>
                <w:ins w:id="6781" w:author="Author"/>
                <w:del w:id="6782" w:author="Author"/>
                <w:lang w:val="en-GB"/>
              </w:rPr>
            </w:pPr>
            <w:ins w:id="6783" w:author="Author">
              <w:del w:id="6784" w:author="Author">
                <w:r w:rsidRPr="000F6836" w:rsidDel="00E17C0D">
                  <w:rPr>
                    <w:lang w:val="en-GB"/>
                  </w:rPr>
                  <w:delText>R0080/C0050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742BC8F2" w14:textId="78A7EAC5" w:rsidR="00B15713" w:rsidRPr="000F6836" w:rsidDel="00E17C0D" w:rsidRDefault="00B15713" w:rsidP="00B15713">
            <w:pPr>
              <w:spacing w:after="0"/>
              <w:rPr>
                <w:ins w:id="6785" w:author="Author"/>
                <w:del w:id="6786" w:author="Author"/>
                <w:color w:val="000000"/>
                <w:lang w:val="en-GB"/>
              </w:rPr>
            </w:pPr>
            <w:ins w:id="6787" w:author="Author">
              <w:del w:id="6788"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4EC8DB7B" w14:textId="78B886F4" w:rsidR="00B15713" w:rsidRPr="000F6836" w:rsidDel="00E17C0D" w:rsidRDefault="00B15713" w:rsidP="00B15713">
            <w:pPr>
              <w:spacing w:after="0"/>
              <w:rPr>
                <w:ins w:id="6789" w:author="Author"/>
                <w:del w:id="6790" w:author="Author"/>
                <w:color w:val="000000"/>
                <w:lang w:val="en-GB"/>
              </w:rPr>
            </w:pPr>
            <w:ins w:id="6791" w:author="Author">
              <w:del w:id="6792" w:author="Author">
                <w:r w:rsidRPr="000F6836" w:rsidDel="00E17C0D">
                  <w:rPr>
                    <w:color w:val="000000"/>
                    <w:lang w:val="en-GB"/>
                  </w:rPr>
                  <w:delText>Shall be equal to the sum of the R0090/C00</w:delText>
                </w:r>
              </w:del>
            </w:ins>
            <w:del w:id="6793" w:author="Author">
              <w:r w:rsidRPr="000F6836" w:rsidDel="00E17C0D">
                <w:rPr>
                  <w:color w:val="000000"/>
                  <w:lang w:val="en-GB"/>
                </w:rPr>
                <w:delText>5</w:delText>
              </w:r>
            </w:del>
            <w:ins w:id="6794" w:author="Author">
              <w:del w:id="6795" w:author="Author">
                <w:r w:rsidRPr="000F6836" w:rsidDel="00E17C0D">
                  <w:rPr>
                    <w:color w:val="000000"/>
                    <w:lang w:val="en-GB"/>
                  </w:rPr>
                  <w:delText>0 and R0100/C0050</w:delText>
                </w:r>
              </w:del>
            </w:ins>
          </w:p>
        </w:tc>
      </w:tr>
      <w:tr w:rsidR="00B15713" w:rsidRPr="000F6836" w:rsidDel="00E17C0D" w14:paraId="758660DD" w14:textId="57242B34" w:rsidTr="005777B7">
        <w:trPr>
          <w:trHeight w:val="947"/>
          <w:ins w:id="6796" w:author="Author"/>
          <w:del w:id="679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4F66E47" w14:textId="75C66DFD" w:rsidR="00B15713" w:rsidRPr="000F6836" w:rsidDel="00E17C0D" w:rsidRDefault="00B15713" w:rsidP="00B15713">
            <w:pPr>
              <w:rPr>
                <w:ins w:id="6798" w:author="Author"/>
                <w:del w:id="6799" w:author="Author"/>
                <w:lang w:val="en-GB"/>
              </w:rPr>
            </w:pPr>
            <w:ins w:id="6800" w:author="Author">
              <w:del w:id="6801" w:author="Author">
                <w:r w:rsidRPr="000F6836" w:rsidDel="00E17C0D">
                  <w:rPr>
                    <w:lang w:val="en-GB"/>
                  </w:rPr>
                  <w:delText>R0080/C00</w:delText>
                </w:r>
              </w:del>
            </w:ins>
            <w:del w:id="6802" w:author="Author">
              <w:r w:rsidRPr="000F6836" w:rsidDel="00E17C0D">
                <w:rPr>
                  <w:lang w:val="en-GB"/>
                </w:rPr>
                <w:delText>6</w:delText>
              </w:r>
            </w:del>
            <w:ins w:id="6803" w:author="Author">
              <w:del w:id="6804"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1CF1585C" w14:textId="53745998" w:rsidR="00B15713" w:rsidRPr="000F6836" w:rsidDel="00E17C0D" w:rsidRDefault="00B15713" w:rsidP="00B15713">
            <w:pPr>
              <w:spacing w:after="0"/>
              <w:rPr>
                <w:ins w:id="6805" w:author="Author"/>
                <w:del w:id="6806" w:author="Author"/>
                <w:color w:val="000000"/>
                <w:lang w:val="en-GB"/>
              </w:rPr>
            </w:pPr>
            <w:ins w:id="6807" w:author="Author">
              <w:del w:id="6808"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71D78E98" w14:textId="160EF6F1" w:rsidR="00B15713" w:rsidRPr="000F6836" w:rsidDel="00E17C0D" w:rsidRDefault="00B15713" w:rsidP="00B15713">
            <w:pPr>
              <w:spacing w:after="0"/>
              <w:rPr>
                <w:ins w:id="6809" w:author="Author"/>
                <w:del w:id="6810" w:author="Author"/>
                <w:color w:val="000000"/>
                <w:lang w:val="en-GB"/>
              </w:rPr>
            </w:pPr>
            <w:ins w:id="6811" w:author="Author">
              <w:del w:id="6812" w:author="Author">
                <w:r w:rsidRPr="000F6836" w:rsidDel="00E17C0D">
                  <w:rPr>
                    <w:color w:val="000000"/>
                    <w:lang w:val="en-GB"/>
                  </w:rPr>
                  <w:delText xml:space="preserve">Shall be equal to the sum of the R0090/C0060 and R0100/C0060 </w:delText>
                </w:r>
              </w:del>
            </w:ins>
          </w:p>
        </w:tc>
      </w:tr>
      <w:tr w:rsidR="00B15713" w:rsidRPr="000F6836" w:rsidDel="00E17C0D" w14:paraId="2D219D3D" w14:textId="2F5E7EAF" w:rsidTr="005777B7">
        <w:trPr>
          <w:trHeight w:val="947"/>
          <w:ins w:id="6813" w:author="Author"/>
          <w:del w:id="681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203ADC36" w14:textId="0E1F9C99" w:rsidR="00B15713" w:rsidRPr="000F6836" w:rsidDel="00E17C0D" w:rsidRDefault="00B15713" w:rsidP="00B15713">
            <w:pPr>
              <w:rPr>
                <w:ins w:id="6815" w:author="Author"/>
                <w:del w:id="6816" w:author="Author"/>
                <w:lang w:val="en-GB"/>
              </w:rPr>
            </w:pPr>
            <w:ins w:id="6817" w:author="Author">
              <w:del w:id="6818" w:author="Author">
                <w:r w:rsidRPr="000F6836" w:rsidDel="00E17C0D">
                  <w:rPr>
                    <w:lang w:val="en-GB"/>
                  </w:rPr>
                  <w:delText>R0080/C00</w:delText>
                </w:r>
              </w:del>
            </w:ins>
            <w:del w:id="6819" w:author="Author">
              <w:r w:rsidRPr="000F6836" w:rsidDel="00E17C0D">
                <w:rPr>
                  <w:lang w:val="en-GB"/>
                </w:rPr>
                <w:delText>7</w:delText>
              </w:r>
            </w:del>
            <w:ins w:id="6820" w:author="Author">
              <w:del w:id="6821" w:author="Author">
                <w:r w:rsidRPr="000F6836" w:rsidDel="00E17C0D">
                  <w:rPr>
                    <w:lang w:val="en-GB"/>
                  </w:rPr>
                  <w:delText>0</w:delText>
                </w:r>
              </w:del>
            </w:ins>
          </w:p>
        </w:tc>
        <w:tc>
          <w:tcPr>
            <w:tcW w:w="2322" w:type="dxa"/>
            <w:tcBorders>
              <w:top w:val="single" w:sz="4" w:space="0" w:color="auto"/>
              <w:left w:val="nil"/>
              <w:bottom w:val="single" w:sz="4" w:space="0" w:color="auto"/>
              <w:right w:val="single" w:sz="4" w:space="0" w:color="auto"/>
            </w:tcBorders>
            <w:shd w:val="clear" w:color="auto" w:fill="auto"/>
          </w:tcPr>
          <w:p w14:paraId="0D1EC08A" w14:textId="58CBBF0D" w:rsidR="00B15713" w:rsidRPr="000F6836" w:rsidDel="00E17C0D" w:rsidRDefault="00B15713" w:rsidP="00B15713">
            <w:pPr>
              <w:spacing w:after="0"/>
              <w:rPr>
                <w:ins w:id="6822" w:author="Author"/>
                <w:del w:id="6823" w:author="Author"/>
                <w:color w:val="000000"/>
                <w:lang w:val="en-GB"/>
              </w:rPr>
            </w:pPr>
            <w:ins w:id="6824" w:author="Author">
              <w:del w:id="6825" w:author="Author">
                <w:r w:rsidRPr="000F6836" w:rsidDel="00E17C0D">
                  <w:rPr>
                    <w:color w:val="000000"/>
                    <w:lang w:val="en-GB"/>
                  </w:rPr>
                  <w:delText>B - Off-Balance and contingent liabilities</w:delText>
                </w:r>
              </w:del>
            </w:ins>
          </w:p>
        </w:tc>
        <w:tc>
          <w:tcPr>
            <w:tcW w:w="4893" w:type="dxa"/>
            <w:tcBorders>
              <w:top w:val="single" w:sz="4" w:space="0" w:color="auto"/>
              <w:left w:val="nil"/>
              <w:bottom w:val="single" w:sz="4" w:space="0" w:color="auto"/>
              <w:right w:val="single" w:sz="4" w:space="0" w:color="auto"/>
            </w:tcBorders>
            <w:shd w:val="clear" w:color="auto" w:fill="auto"/>
          </w:tcPr>
          <w:p w14:paraId="151E1DE2" w14:textId="3895BFEF" w:rsidR="00B15713" w:rsidRPr="000F6836" w:rsidDel="00E17C0D" w:rsidRDefault="00B15713" w:rsidP="00B15713">
            <w:pPr>
              <w:spacing w:after="0"/>
              <w:rPr>
                <w:ins w:id="6826" w:author="Author"/>
                <w:del w:id="6827" w:author="Author"/>
                <w:color w:val="000000"/>
                <w:lang w:val="en-GB"/>
              </w:rPr>
            </w:pPr>
            <w:ins w:id="6828" w:author="Author">
              <w:del w:id="6829" w:author="Author">
                <w:r w:rsidRPr="000F6836" w:rsidDel="00E17C0D">
                  <w:rPr>
                    <w:color w:val="000000"/>
                    <w:lang w:val="en-GB"/>
                  </w:rPr>
                  <w:delText>Shall be equal to the sum of the R0090/C00</w:delText>
                </w:r>
              </w:del>
            </w:ins>
            <w:del w:id="6830" w:author="Author">
              <w:r w:rsidRPr="000F6836" w:rsidDel="00E17C0D">
                <w:rPr>
                  <w:color w:val="000000"/>
                  <w:lang w:val="en-GB"/>
                </w:rPr>
                <w:delText>7</w:delText>
              </w:r>
            </w:del>
            <w:ins w:id="6831" w:author="Author">
              <w:del w:id="6832" w:author="Author">
                <w:r w:rsidRPr="000F6836" w:rsidDel="00E17C0D">
                  <w:rPr>
                    <w:color w:val="000000"/>
                    <w:lang w:val="en-GB"/>
                  </w:rPr>
                  <w:delText>0 and R0100/C00</w:delText>
                </w:r>
              </w:del>
            </w:ins>
            <w:del w:id="6833" w:author="Author">
              <w:r w:rsidRPr="000F6836" w:rsidDel="00E17C0D">
                <w:rPr>
                  <w:color w:val="000000"/>
                  <w:lang w:val="en-GB"/>
                </w:rPr>
                <w:delText>7</w:delText>
              </w:r>
            </w:del>
            <w:ins w:id="6834" w:author="Author">
              <w:del w:id="6835" w:author="Author">
                <w:r w:rsidRPr="000F6836" w:rsidDel="00E17C0D">
                  <w:rPr>
                    <w:color w:val="000000"/>
                    <w:lang w:val="en-GB"/>
                  </w:rPr>
                  <w:delText xml:space="preserve">0 </w:delText>
                </w:r>
              </w:del>
            </w:ins>
          </w:p>
          <w:p w14:paraId="6FCD2C19" w14:textId="63F0FE73" w:rsidR="00B15713" w:rsidRPr="000F6836" w:rsidDel="00E17C0D" w:rsidRDefault="00B15713" w:rsidP="00B15713">
            <w:pPr>
              <w:spacing w:after="0"/>
              <w:rPr>
                <w:ins w:id="6836" w:author="Author"/>
                <w:del w:id="6837" w:author="Author"/>
                <w:color w:val="000000"/>
                <w:lang w:val="en-GB"/>
              </w:rPr>
            </w:pPr>
          </w:p>
        </w:tc>
      </w:tr>
      <w:tr w:rsidR="00B15713" w:rsidRPr="000F6836" w:rsidDel="00E17C0D" w14:paraId="5F23C08B" w14:textId="10D69EB7" w:rsidTr="005777B7">
        <w:trPr>
          <w:trHeight w:val="1140"/>
          <w:ins w:id="6838" w:author="Author"/>
          <w:del w:id="683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3ED94ED" w14:textId="3A29B6C2" w:rsidR="00B15713" w:rsidRPr="000F6836" w:rsidDel="00E17C0D" w:rsidRDefault="00B15713" w:rsidP="00B15713">
            <w:pPr>
              <w:spacing w:after="0"/>
              <w:rPr>
                <w:ins w:id="6840" w:author="Author"/>
                <w:del w:id="6841" w:author="Author"/>
                <w:color w:val="000000"/>
                <w:lang w:val="en-GB"/>
              </w:rPr>
            </w:pPr>
            <w:ins w:id="6842" w:author="Author">
              <w:del w:id="6843" w:author="Author">
                <w:r w:rsidRPr="000F6836" w:rsidDel="00E17C0D">
                  <w:rPr>
                    <w:color w:val="000000"/>
                    <w:lang w:val="en-GB"/>
                  </w:rPr>
                  <w:delText>R0090/</w:delText>
                </w:r>
              </w:del>
            </w:ins>
          </w:p>
          <w:p w14:paraId="4C77034A" w14:textId="74036561" w:rsidR="00B15713" w:rsidRPr="000F6836" w:rsidDel="00E17C0D" w:rsidRDefault="00B15713" w:rsidP="00B15713">
            <w:pPr>
              <w:spacing w:after="0"/>
              <w:rPr>
                <w:ins w:id="6844" w:author="Author"/>
                <w:del w:id="6845" w:author="Author"/>
                <w:color w:val="000000"/>
                <w:lang w:val="en-GB"/>
              </w:rPr>
            </w:pPr>
            <w:ins w:id="6846" w:author="Author">
              <w:del w:id="6847"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46C6C2C1" w14:textId="798282E7" w:rsidR="00B15713" w:rsidRPr="000F6836" w:rsidDel="00E17C0D" w:rsidRDefault="00B15713" w:rsidP="00B15713">
            <w:pPr>
              <w:spacing w:after="0"/>
              <w:rPr>
                <w:ins w:id="6848" w:author="Author"/>
                <w:del w:id="6849" w:author="Author"/>
                <w:color w:val="000000"/>
                <w:lang w:val="en-GB"/>
              </w:rPr>
            </w:pPr>
            <w:ins w:id="6850" w:author="Author">
              <w:del w:id="6851" w:author="Author">
                <w:r w:rsidRPr="000F6836" w:rsidDel="00E17C0D">
                  <w:rPr>
                    <w:color w:val="000000"/>
                    <w:lang w:val="en-GB"/>
                  </w:rPr>
                  <w:delText>Guarantees</w:delText>
                </w:r>
              </w:del>
            </w:ins>
          </w:p>
          <w:p w14:paraId="0CC61AC2" w14:textId="4D04866B" w:rsidR="00B15713" w:rsidRPr="000F6836" w:rsidDel="00E17C0D" w:rsidRDefault="00B15713" w:rsidP="00B15713">
            <w:pPr>
              <w:spacing w:after="0"/>
              <w:rPr>
                <w:ins w:id="6852" w:author="Author"/>
                <w:del w:id="6853" w:author="Author"/>
                <w:color w:val="000000"/>
                <w:lang w:val="en-GB"/>
              </w:rPr>
            </w:pPr>
            <w:ins w:id="6854" w:author="Author">
              <w:del w:id="6855"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26FD3508" w14:textId="2A2E3723" w:rsidR="00B15713" w:rsidRPr="000F6836" w:rsidDel="00E17C0D" w:rsidRDefault="00B15713" w:rsidP="00B15713">
            <w:pPr>
              <w:spacing w:after="0"/>
              <w:rPr>
                <w:ins w:id="6856" w:author="Author"/>
                <w:del w:id="6857" w:author="Author"/>
                <w:color w:val="000000"/>
                <w:lang w:val="en-GB"/>
              </w:rPr>
            </w:pPr>
            <w:ins w:id="6858" w:author="Author">
              <w:del w:id="6859" w:author="Author">
                <w:r w:rsidRPr="000F6836" w:rsidDel="00E17C0D">
                  <w:rPr>
                    <w:color w:val="000000"/>
                    <w:lang w:val="en-GB"/>
                  </w:rPr>
                  <w:delText xml:space="preserve">“C0030” shall be equal to the sum of the amounts declared under “C0160” in the sheet “S36.03-Off balance sheet” if : </w:delText>
                </w:r>
              </w:del>
            </w:ins>
          </w:p>
          <w:p w14:paraId="5AE8425B" w14:textId="631B236F" w:rsidR="00B15713" w:rsidRPr="000F6836" w:rsidDel="00E17C0D" w:rsidRDefault="00B15713" w:rsidP="00B15713">
            <w:pPr>
              <w:pStyle w:val="ListParagraph"/>
              <w:numPr>
                <w:ilvl w:val="0"/>
                <w:numId w:val="40"/>
              </w:numPr>
              <w:contextualSpacing/>
              <w:rPr>
                <w:ins w:id="6860" w:author="Author"/>
                <w:del w:id="6861" w:author="Author"/>
                <w:rFonts w:ascii="Times New Roman" w:hAnsi="Times New Roman" w:cs="Times New Roman"/>
                <w:color w:val="000000"/>
                <w:sz w:val="24"/>
                <w:szCs w:val="24"/>
                <w:lang w:eastAsia="en-GB"/>
              </w:rPr>
            </w:pPr>
            <w:ins w:id="6862" w:author="Author">
              <w:del w:id="686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B467DB8" w14:textId="4C875638" w:rsidR="00B15713" w:rsidRPr="000F6836" w:rsidDel="00E17C0D" w:rsidRDefault="00B15713" w:rsidP="00B15713">
            <w:pPr>
              <w:pStyle w:val="ListParagraph"/>
              <w:numPr>
                <w:ilvl w:val="0"/>
                <w:numId w:val="40"/>
              </w:numPr>
              <w:contextualSpacing/>
              <w:rPr>
                <w:ins w:id="6864" w:author="Author"/>
                <w:del w:id="6865" w:author="Author"/>
                <w:rFonts w:ascii="Times New Roman" w:hAnsi="Times New Roman" w:cs="Times New Roman"/>
                <w:color w:val="000000"/>
                <w:sz w:val="24"/>
                <w:szCs w:val="24"/>
                <w:lang w:eastAsia="en-GB"/>
              </w:rPr>
            </w:pPr>
            <w:ins w:id="6866" w:author="Author">
              <w:del w:id="6867"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7A51BB74" w14:textId="473540EA" w:rsidR="00B15713" w:rsidRPr="000F6836" w:rsidDel="00E17C0D" w:rsidRDefault="00B15713" w:rsidP="00B15713">
            <w:pPr>
              <w:pStyle w:val="ListParagraph"/>
              <w:numPr>
                <w:ilvl w:val="0"/>
                <w:numId w:val="40"/>
              </w:numPr>
              <w:contextualSpacing/>
              <w:rPr>
                <w:ins w:id="6868" w:author="Author"/>
                <w:del w:id="6869" w:author="Author"/>
                <w:rFonts w:ascii="Times New Roman" w:hAnsi="Times New Roman" w:cs="Times New Roman"/>
                <w:color w:val="000000"/>
                <w:sz w:val="24"/>
                <w:szCs w:val="24"/>
                <w:lang w:eastAsia="en-GB"/>
              </w:rPr>
            </w:pPr>
            <w:ins w:id="6870" w:author="Author">
              <w:del w:id="6871" w:author="Author">
                <w:r w:rsidRPr="000F6836" w:rsidDel="00E17C0D">
                  <w:rPr>
                    <w:rFonts w:ascii="Times New Roman" w:hAnsi="Times New Roman" w:cs="Times New Roman"/>
                    <w:color w:val="000000"/>
                    <w:sz w:val="24"/>
                    <w:szCs w:val="24"/>
                    <w:lang w:eastAsia="en-GB"/>
                  </w:rPr>
                  <w:delText>C0100 is equal to “Guarantee”</w:delText>
                </w:r>
              </w:del>
            </w:ins>
          </w:p>
          <w:p w14:paraId="2C915983" w14:textId="61082740" w:rsidR="00B15713" w:rsidRPr="000F6836" w:rsidDel="00E17C0D" w:rsidRDefault="00B15713" w:rsidP="00B15713">
            <w:pPr>
              <w:spacing w:after="0"/>
              <w:rPr>
                <w:ins w:id="6872" w:author="Author"/>
                <w:del w:id="6873" w:author="Author"/>
                <w:color w:val="000000"/>
                <w:lang w:val="en-GB"/>
              </w:rPr>
            </w:pPr>
          </w:p>
        </w:tc>
      </w:tr>
      <w:tr w:rsidR="00B15713" w:rsidRPr="000F6836" w:rsidDel="00E17C0D" w14:paraId="74A5D5C0" w14:textId="6AFADE40" w:rsidTr="005777B7">
        <w:trPr>
          <w:trHeight w:val="1140"/>
          <w:ins w:id="6874" w:author="Author"/>
          <w:del w:id="687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9E790C" w14:textId="7B5B901A" w:rsidR="00B15713" w:rsidRPr="000F6836" w:rsidDel="00E17C0D" w:rsidRDefault="00B15713" w:rsidP="00B15713">
            <w:pPr>
              <w:spacing w:after="0"/>
              <w:rPr>
                <w:ins w:id="6876" w:author="Author"/>
                <w:del w:id="6877" w:author="Author"/>
                <w:color w:val="000000"/>
                <w:lang w:val="en-GB"/>
              </w:rPr>
            </w:pPr>
            <w:ins w:id="6878" w:author="Author">
              <w:del w:id="6879" w:author="Author">
                <w:r w:rsidRPr="000F6836" w:rsidDel="00E17C0D">
                  <w:rPr>
                    <w:color w:val="000000"/>
                    <w:lang w:val="en-GB"/>
                  </w:rPr>
                  <w:delText>R0090/</w:delText>
                </w:r>
              </w:del>
            </w:ins>
          </w:p>
          <w:p w14:paraId="4F96B86B" w14:textId="56B47077" w:rsidR="00B15713" w:rsidRPr="000F6836" w:rsidDel="00E17C0D" w:rsidRDefault="00B15713" w:rsidP="00B15713">
            <w:pPr>
              <w:spacing w:after="0"/>
              <w:rPr>
                <w:ins w:id="6880" w:author="Author"/>
                <w:del w:id="6881" w:author="Author"/>
                <w:color w:val="000000"/>
                <w:lang w:val="en-GB"/>
              </w:rPr>
            </w:pPr>
            <w:ins w:id="6882" w:author="Author">
              <w:del w:id="6883"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4E5AF272" w14:textId="5DAABCCA" w:rsidR="00B15713" w:rsidRPr="000F6836" w:rsidDel="00E17C0D" w:rsidRDefault="00B15713" w:rsidP="00B15713">
            <w:pPr>
              <w:spacing w:after="0"/>
              <w:rPr>
                <w:ins w:id="6884" w:author="Author"/>
                <w:del w:id="6885" w:author="Author"/>
                <w:color w:val="000000"/>
                <w:lang w:val="en-GB"/>
              </w:rPr>
            </w:pPr>
            <w:ins w:id="6886" w:author="Author">
              <w:del w:id="6887" w:author="Author">
                <w:r w:rsidRPr="000F6836" w:rsidDel="00E17C0D">
                  <w:rPr>
                    <w:color w:val="000000"/>
                    <w:lang w:val="en-GB"/>
                  </w:rPr>
                  <w:delText>Guarantees</w:delText>
                </w:r>
              </w:del>
            </w:ins>
          </w:p>
          <w:p w14:paraId="642DD2D6" w14:textId="5CCA99DA" w:rsidR="00B15713" w:rsidRPr="000F6836" w:rsidDel="00E17C0D" w:rsidRDefault="00B15713" w:rsidP="00B15713">
            <w:pPr>
              <w:spacing w:after="0"/>
              <w:rPr>
                <w:ins w:id="6888" w:author="Author"/>
                <w:del w:id="6889" w:author="Author"/>
                <w:color w:val="000000"/>
                <w:lang w:val="en-GB"/>
              </w:rPr>
            </w:pPr>
            <w:ins w:id="6890" w:author="Author">
              <w:del w:id="6891"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CFE4025" w14:textId="50DB42C3" w:rsidR="00B15713" w:rsidRPr="000F6836" w:rsidDel="00E17C0D" w:rsidRDefault="00B15713" w:rsidP="00B15713">
            <w:pPr>
              <w:spacing w:after="0"/>
              <w:rPr>
                <w:ins w:id="6892" w:author="Author"/>
                <w:del w:id="6893" w:author="Author"/>
                <w:color w:val="000000"/>
                <w:lang w:val="en-GB"/>
              </w:rPr>
            </w:pPr>
            <w:ins w:id="6894" w:author="Author">
              <w:del w:id="6895" w:author="Author">
                <w:r w:rsidRPr="000F6836" w:rsidDel="00E17C0D">
                  <w:rPr>
                    <w:color w:val="000000"/>
                    <w:lang w:val="en-GB"/>
                  </w:rPr>
                  <w:delText xml:space="preserve">“C0040” shall be equal to the sum of the amount declared under “C0160” in the sheet “S.36.03-Off balance sheet” if : </w:delText>
                </w:r>
              </w:del>
            </w:ins>
          </w:p>
          <w:p w14:paraId="50EFB491" w14:textId="50F6ACA7" w:rsidR="00B15713" w:rsidRPr="000F6836" w:rsidDel="00E17C0D" w:rsidRDefault="00B15713" w:rsidP="00B15713">
            <w:pPr>
              <w:pStyle w:val="ListParagraph"/>
              <w:numPr>
                <w:ilvl w:val="0"/>
                <w:numId w:val="40"/>
              </w:numPr>
              <w:contextualSpacing/>
              <w:rPr>
                <w:ins w:id="6896" w:author="Author"/>
                <w:del w:id="6897" w:author="Author"/>
                <w:rFonts w:ascii="Times New Roman" w:hAnsi="Times New Roman" w:cs="Times New Roman"/>
                <w:color w:val="000000"/>
                <w:sz w:val="24"/>
                <w:szCs w:val="24"/>
                <w:lang w:eastAsia="en-GB"/>
              </w:rPr>
            </w:pPr>
            <w:ins w:id="6898" w:author="Author">
              <w:del w:id="6899"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6EEF273" w14:textId="18391C2D" w:rsidR="00B15713" w:rsidRPr="000F6836" w:rsidDel="00E17C0D" w:rsidRDefault="00B15713" w:rsidP="00B15713">
            <w:pPr>
              <w:pStyle w:val="ListParagraph"/>
              <w:numPr>
                <w:ilvl w:val="0"/>
                <w:numId w:val="40"/>
              </w:numPr>
              <w:contextualSpacing/>
              <w:rPr>
                <w:ins w:id="6900" w:author="Author"/>
                <w:del w:id="6901" w:author="Author"/>
                <w:rFonts w:ascii="Times New Roman" w:hAnsi="Times New Roman" w:cs="Times New Roman"/>
                <w:color w:val="000000"/>
                <w:sz w:val="24"/>
                <w:szCs w:val="24"/>
                <w:lang w:eastAsia="en-GB"/>
              </w:rPr>
            </w:pPr>
            <w:ins w:id="6902" w:author="Author">
              <w:del w:id="690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67D7DC19" w14:textId="697C572E" w:rsidR="00B15713" w:rsidRPr="000F6836" w:rsidDel="00E17C0D" w:rsidRDefault="00B15713" w:rsidP="00B15713">
            <w:pPr>
              <w:pStyle w:val="ListParagraph"/>
              <w:numPr>
                <w:ilvl w:val="0"/>
                <w:numId w:val="40"/>
              </w:numPr>
              <w:contextualSpacing/>
              <w:rPr>
                <w:ins w:id="6904" w:author="Author"/>
                <w:del w:id="6905" w:author="Author"/>
                <w:rFonts w:ascii="Times New Roman" w:hAnsi="Times New Roman" w:cs="Times New Roman"/>
                <w:color w:val="000000"/>
                <w:sz w:val="24"/>
                <w:szCs w:val="24"/>
                <w:lang w:eastAsia="en-GB"/>
              </w:rPr>
            </w:pPr>
            <w:ins w:id="6906" w:author="Author">
              <w:del w:id="6907" w:author="Author">
                <w:r w:rsidRPr="000F6836" w:rsidDel="00E17C0D">
                  <w:rPr>
                    <w:rFonts w:ascii="Times New Roman" w:hAnsi="Times New Roman" w:cs="Times New Roman"/>
                    <w:color w:val="000000"/>
                    <w:sz w:val="24"/>
                    <w:szCs w:val="24"/>
                    <w:lang w:eastAsia="en-GB"/>
                  </w:rPr>
                  <w:delText>C0100 is equal to “Guarantee”</w:delText>
                </w:r>
              </w:del>
            </w:ins>
          </w:p>
          <w:p w14:paraId="5F239F5F" w14:textId="622971AD" w:rsidR="00B15713" w:rsidRPr="000F6836" w:rsidDel="00E17C0D" w:rsidRDefault="00B15713" w:rsidP="00B15713">
            <w:pPr>
              <w:spacing w:after="0"/>
              <w:rPr>
                <w:ins w:id="6908" w:author="Author"/>
                <w:del w:id="6909" w:author="Author"/>
                <w:color w:val="000000"/>
                <w:lang w:val="en-GB"/>
              </w:rPr>
            </w:pPr>
          </w:p>
        </w:tc>
      </w:tr>
      <w:tr w:rsidR="00B15713" w:rsidRPr="000F6836" w:rsidDel="00E17C0D" w14:paraId="675B1038" w14:textId="51D09765" w:rsidTr="005777B7">
        <w:trPr>
          <w:trHeight w:val="1140"/>
          <w:ins w:id="6910" w:author="Author"/>
          <w:del w:id="691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9062994" w14:textId="202604B9" w:rsidR="00B15713" w:rsidRPr="000F6836" w:rsidDel="00E17C0D" w:rsidRDefault="00B15713" w:rsidP="00B15713">
            <w:pPr>
              <w:spacing w:after="0"/>
              <w:rPr>
                <w:ins w:id="6912" w:author="Author"/>
                <w:del w:id="6913" w:author="Author"/>
                <w:color w:val="000000"/>
                <w:lang w:val="en-GB"/>
              </w:rPr>
            </w:pPr>
            <w:ins w:id="6914" w:author="Author">
              <w:del w:id="6915" w:author="Author">
                <w:r w:rsidRPr="000F6836" w:rsidDel="00E17C0D">
                  <w:rPr>
                    <w:color w:val="000000"/>
                    <w:lang w:val="en-GB"/>
                  </w:rPr>
                  <w:lastRenderedPageBreak/>
                  <w:delText>R0090</w:delText>
                </w:r>
              </w:del>
            </w:ins>
          </w:p>
          <w:p w14:paraId="1C75CBF0" w14:textId="4523FA4E" w:rsidR="00B15713" w:rsidRPr="000F6836" w:rsidDel="00E17C0D" w:rsidRDefault="00B15713" w:rsidP="00B15713">
            <w:pPr>
              <w:spacing w:after="0"/>
              <w:rPr>
                <w:ins w:id="6916" w:author="Author"/>
                <w:del w:id="6917" w:author="Author"/>
                <w:color w:val="000000"/>
                <w:lang w:val="en-GB"/>
              </w:rPr>
            </w:pPr>
            <w:ins w:id="6918" w:author="Author">
              <w:del w:id="6919"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669A1F65" w14:textId="75D24173" w:rsidR="00B15713" w:rsidRPr="000F6836" w:rsidDel="00E17C0D" w:rsidRDefault="00B15713" w:rsidP="00B15713">
            <w:pPr>
              <w:spacing w:after="0"/>
              <w:rPr>
                <w:ins w:id="6920" w:author="Author"/>
                <w:del w:id="6921" w:author="Author"/>
                <w:color w:val="000000"/>
                <w:lang w:val="en-GB"/>
              </w:rPr>
            </w:pPr>
            <w:ins w:id="6922" w:author="Author">
              <w:del w:id="6923" w:author="Author">
                <w:r w:rsidRPr="000F6836" w:rsidDel="00E17C0D">
                  <w:rPr>
                    <w:color w:val="000000"/>
                    <w:lang w:val="en-GB"/>
                  </w:rPr>
                  <w:delText>Guarantees</w:delText>
                </w:r>
              </w:del>
            </w:ins>
          </w:p>
          <w:p w14:paraId="6E1D805D" w14:textId="2A22080A" w:rsidR="00B15713" w:rsidRPr="000F6836" w:rsidDel="00E17C0D" w:rsidRDefault="00B15713" w:rsidP="00B15713">
            <w:pPr>
              <w:spacing w:after="0"/>
              <w:rPr>
                <w:ins w:id="6924" w:author="Author"/>
                <w:del w:id="6925" w:author="Author"/>
                <w:color w:val="000000"/>
                <w:lang w:val="en-GB"/>
              </w:rPr>
            </w:pPr>
            <w:ins w:id="6926" w:author="Author">
              <w:del w:id="6927" w:author="Author">
                <w:r w:rsidRPr="000F6836" w:rsidDel="00E17C0D">
                  <w:rPr>
                    <w:color w:val="000000"/>
                    <w:lang w:val="en-GB"/>
                  </w:rPr>
                  <w:delText>from the insurance sector to the other  undertakings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7CD2693E" w14:textId="67B8F891" w:rsidR="00B15713" w:rsidRPr="000F6836" w:rsidDel="00E17C0D" w:rsidRDefault="00B15713" w:rsidP="00B15713">
            <w:pPr>
              <w:spacing w:after="0"/>
              <w:rPr>
                <w:ins w:id="6928" w:author="Author"/>
                <w:del w:id="6929" w:author="Author"/>
                <w:color w:val="000000"/>
                <w:lang w:val="en-GB"/>
              </w:rPr>
            </w:pPr>
            <w:ins w:id="6930" w:author="Author">
              <w:del w:id="6931" w:author="Author">
                <w:r w:rsidRPr="000F6836" w:rsidDel="00E17C0D">
                  <w:rPr>
                    <w:color w:val="000000"/>
                    <w:lang w:val="en-GB"/>
                  </w:rPr>
                  <w:delText xml:space="preserve">“C00530” shall be equal to the sum of the amount declared under “C0160” in the sheet “S.36.03-Off balance sheet” if : </w:delText>
                </w:r>
              </w:del>
            </w:ins>
          </w:p>
          <w:p w14:paraId="2F1C5A4C" w14:textId="2034930A" w:rsidR="00B15713" w:rsidRPr="000F6836" w:rsidDel="00E17C0D" w:rsidRDefault="00B15713" w:rsidP="00B15713">
            <w:pPr>
              <w:pStyle w:val="ListParagraph"/>
              <w:numPr>
                <w:ilvl w:val="0"/>
                <w:numId w:val="40"/>
              </w:numPr>
              <w:contextualSpacing/>
              <w:rPr>
                <w:ins w:id="6932" w:author="Author"/>
                <w:del w:id="6933" w:author="Author"/>
                <w:rFonts w:ascii="Times New Roman" w:hAnsi="Times New Roman" w:cs="Times New Roman"/>
                <w:color w:val="000000"/>
                <w:sz w:val="24"/>
                <w:szCs w:val="24"/>
                <w:lang w:eastAsia="en-GB"/>
              </w:rPr>
            </w:pPr>
            <w:ins w:id="6934" w:author="Author">
              <w:del w:id="6935"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6DC0E94D" w14:textId="54BF15D8" w:rsidR="00B15713" w:rsidRPr="000F6836" w:rsidDel="00E17C0D" w:rsidRDefault="00B15713" w:rsidP="00B15713">
            <w:pPr>
              <w:pStyle w:val="ListParagraph"/>
              <w:numPr>
                <w:ilvl w:val="0"/>
                <w:numId w:val="40"/>
              </w:numPr>
              <w:contextualSpacing/>
              <w:rPr>
                <w:ins w:id="6936" w:author="Author"/>
                <w:del w:id="6937" w:author="Author"/>
                <w:rFonts w:ascii="Times New Roman" w:hAnsi="Times New Roman" w:cs="Times New Roman"/>
                <w:color w:val="000000"/>
                <w:sz w:val="24"/>
                <w:szCs w:val="24"/>
                <w:lang w:eastAsia="en-GB"/>
              </w:rPr>
            </w:pPr>
            <w:ins w:id="6938" w:author="Author">
              <w:del w:id="6939"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1CC32B0E" w14:textId="77C62439" w:rsidR="00B15713" w:rsidRPr="000F6836" w:rsidDel="00E17C0D" w:rsidRDefault="00B15713" w:rsidP="00B15713">
            <w:pPr>
              <w:pStyle w:val="ListParagraph"/>
              <w:numPr>
                <w:ilvl w:val="0"/>
                <w:numId w:val="40"/>
              </w:numPr>
              <w:contextualSpacing/>
              <w:rPr>
                <w:ins w:id="6940" w:author="Author"/>
                <w:del w:id="6941" w:author="Author"/>
                <w:rFonts w:ascii="Times New Roman" w:hAnsi="Times New Roman" w:cs="Times New Roman"/>
                <w:color w:val="000000"/>
                <w:sz w:val="24"/>
                <w:szCs w:val="24"/>
                <w:lang w:eastAsia="en-GB"/>
              </w:rPr>
            </w:pPr>
            <w:ins w:id="6942" w:author="Author">
              <w:del w:id="6943" w:author="Author">
                <w:r w:rsidRPr="000F6836" w:rsidDel="00E17C0D">
                  <w:rPr>
                    <w:rFonts w:ascii="Times New Roman" w:hAnsi="Times New Roman" w:cs="Times New Roman"/>
                    <w:color w:val="000000"/>
                    <w:sz w:val="24"/>
                    <w:szCs w:val="24"/>
                    <w:lang w:eastAsia="en-GB"/>
                  </w:rPr>
                  <w:delText>C0100 is equal to “Guarantee”</w:delText>
                </w:r>
              </w:del>
            </w:ins>
          </w:p>
          <w:p w14:paraId="06578A23" w14:textId="076892B3" w:rsidR="00B15713" w:rsidRPr="000F6836" w:rsidDel="00E17C0D" w:rsidRDefault="00B15713" w:rsidP="00B15713">
            <w:pPr>
              <w:spacing w:after="0"/>
              <w:rPr>
                <w:ins w:id="6944" w:author="Author"/>
                <w:del w:id="6945" w:author="Author"/>
                <w:color w:val="000000"/>
                <w:lang w:val="en-GB"/>
              </w:rPr>
            </w:pPr>
          </w:p>
        </w:tc>
      </w:tr>
      <w:tr w:rsidR="00B15713" w:rsidRPr="000F6836" w:rsidDel="00E17C0D" w14:paraId="7141951B" w14:textId="0D4BEEFB" w:rsidTr="005777B7">
        <w:trPr>
          <w:trHeight w:val="1140"/>
          <w:ins w:id="6946" w:author="Author"/>
          <w:del w:id="694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CA6A833" w14:textId="03D24D1B" w:rsidR="00B15713" w:rsidRPr="000F6836" w:rsidDel="00E17C0D" w:rsidRDefault="00B15713" w:rsidP="00B15713">
            <w:pPr>
              <w:spacing w:after="0"/>
              <w:rPr>
                <w:ins w:id="6948" w:author="Author"/>
                <w:del w:id="6949" w:author="Author"/>
                <w:color w:val="000000"/>
                <w:lang w:val="en-GB"/>
              </w:rPr>
            </w:pPr>
            <w:ins w:id="6950" w:author="Author">
              <w:del w:id="6951" w:author="Author">
                <w:r w:rsidRPr="000F6836" w:rsidDel="00E17C0D">
                  <w:rPr>
                    <w:color w:val="000000"/>
                    <w:lang w:val="en-GB"/>
                  </w:rPr>
                  <w:delText>R0090/</w:delText>
                </w:r>
              </w:del>
            </w:ins>
          </w:p>
          <w:p w14:paraId="408F72E3" w14:textId="202B94F7" w:rsidR="00B15713" w:rsidRPr="000F6836" w:rsidDel="00E17C0D" w:rsidRDefault="00B15713" w:rsidP="00B15713">
            <w:pPr>
              <w:spacing w:after="0"/>
              <w:rPr>
                <w:ins w:id="6952" w:author="Author"/>
                <w:del w:id="6953" w:author="Author"/>
                <w:color w:val="000000"/>
                <w:lang w:val="en-GB"/>
              </w:rPr>
            </w:pPr>
            <w:ins w:id="6954" w:author="Author">
              <w:del w:id="6955"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44F2BF86" w14:textId="3914030E" w:rsidR="00B15713" w:rsidRPr="000F6836" w:rsidDel="00E17C0D" w:rsidRDefault="00B15713" w:rsidP="00B15713">
            <w:pPr>
              <w:spacing w:after="0"/>
              <w:rPr>
                <w:ins w:id="6956" w:author="Author"/>
                <w:del w:id="6957" w:author="Author"/>
                <w:color w:val="000000"/>
                <w:lang w:val="en-GB"/>
              </w:rPr>
            </w:pPr>
            <w:ins w:id="6958" w:author="Author">
              <w:del w:id="6959" w:author="Author">
                <w:r w:rsidRPr="000F6836" w:rsidDel="00E17C0D">
                  <w:rPr>
                    <w:color w:val="000000"/>
                    <w:lang w:val="en-GB"/>
                  </w:rPr>
                  <w:delText>Guarantees</w:delText>
                </w:r>
              </w:del>
            </w:ins>
          </w:p>
          <w:p w14:paraId="5A373772" w14:textId="795E12F3" w:rsidR="00B15713" w:rsidRPr="000F6836" w:rsidDel="00E17C0D" w:rsidRDefault="00B15713" w:rsidP="00B15713">
            <w:pPr>
              <w:spacing w:after="0"/>
              <w:rPr>
                <w:ins w:id="6960" w:author="Author"/>
                <w:del w:id="6961" w:author="Author"/>
                <w:color w:val="000000"/>
                <w:lang w:val="en-GB"/>
              </w:rPr>
            </w:pPr>
            <w:ins w:id="6962" w:author="Author">
              <w:del w:id="6963"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1356E71C" w14:textId="7E64FF75" w:rsidR="00B15713" w:rsidRPr="000F6836" w:rsidDel="00E17C0D" w:rsidRDefault="00B15713" w:rsidP="00B15713">
            <w:pPr>
              <w:spacing w:after="0"/>
              <w:rPr>
                <w:ins w:id="6964" w:author="Author"/>
                <w:del w:id="6965" w:author="Author"/>
                <w:color w:val="000000"/>
                <w:lang w:val="en-GB"/>
              </w:rPr>
            </w:pPr>
            <w:ins w:id="6966" w:author="Author">
              <w:del w:id="6967" w:author="Author">
                <w:r w:rsidRPr="000F6836" w:rsidDel="00E17C0D">
                  <w:rPr>
                    <w:color w:val="000000"/>
                    <w:lang w:val="en-GB"/>
                  </w:rPr>
                  <w:delText xml:space="preserve">“C0060” shall be equal to the sum of the amount declared under “C0160” in the sheet “S.36.03-Off balance sheet” if : </w:delText>
                </w:r>
              </w:del>
            </w:ins>
          </w:p>
          <w:p w14:paraId="07ECD6B8" w14:textId="00D193A8" w:rsidR="00B15713" w:rsidRPr="000F6836" w:rsidDel="00E17C0D" w:rsidRDefault="00B15713" w:rsidP="00B15713">
            <w:pPr>
              <w:pStyle w:val="ListParagraph"/>
              <w:numPr>
                <w:ilvl w:val="0"/>
                <w:numId w:val="40"/>
              </w:numPr>
              <w:contextualSpacing/>
              <w:rPr>
                <w:ins w:id="6968" w:author="Author"/>
                <w:del w:id="6969" w:author="Author"/>
                <w:rFonts w:ascii="Times New Roman" w:hAnsi="Times New Roman" w:cs="Times New Roman"/>
                <w:color w:val="000000"/>
                <w:sz w:val="24"/>
                <w:szCs w:val="24"/>
                <w:lang w:eastAsia="en-GB"/>
              </w:rPr>
            </w:pPr>
            <w:ins w:id="6970" w:author="Author">
              <w:del w:id="6971"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23F61781" w14:textId="23E54481" w:rsidR="00B15713" w:rsidRPr="000F6836" w:rsidDel="00E17C0D" w:rsidRDefault="00B15713" w:rsidP="00B15713">
            <w:pPr>
              <w:pStyle w:val="ListParagraph"/>
              <w:numPr>
                <w:ilvl w:val="0"/>
                <w:numId w:val="40"/>
              </w:numPr>
              <w:contextualSpacing/>
              <w:rPr>
                <w:ins w:id="6972" w:author="Author"/>
                <w:del w:id="6973" w:author="Author"/>
                <w:rFonts w:ascii="Times New Roman" w:hAnsi="Times New Roman" w:cs="Times New Roman"/>
                <w:color w:val="000000"/>
                <w:sz w:val="24"/>
                <w:szCs w:val="24"/>
                <w:lang w:eastAsia="en-GB"/>
              </w:rPr>
            </w:pPr>
            <w:ins w:id="6974" w:author="Author">
              <w:del w:id="6975"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2F06E5B" w14:textId="662454B3" w:rsidR="00B15713" w:rsidRPr="000F6836" w:rsidDel="00E17C0D" w:rsidRDefault="00B15713" w:rsidP="00B15713">
            <w:pPr>
              <w:pStyle w:val="ListParagraph"/>
              <w:numPr>
                <w:ilvl w:val="0"/>
                <w:numId w:val="40"/>
              </w:numPr>
              <w:contextualSpacing/>
              <w:rPr>
                <w:ins w:id="6976" w:author="Author"/>
                <w:del w:id="6977" w:author="Author"/>
                <w:rFonts w:ascii="Times New Roman" w:hAnsi="Times New Roman" w:cs="Times New Roman"/>
                <w:color w:val="000000"/>
                <w:sz w:val="24"/>
                <w:szCs w:val="24"/>
                <w:lang w:eastAsia="en-GB"/>
              </w:rPr>
            </w:pPr>
            <w:ins w:id="6978" w:author="Author">
              <w:del w:id="6979" w:author="Author">
                <w:r w:rsidRPr="000F6836" w:rsidDel="00E17C0D">
                  <w:rPr>
                    <w:rFonts w:ascii="Times New Roman" w:hAnsi="Times New Roman" w:cs="Times New Roman"/>
                    <w:color w:val="000000"/>
                    <w:sz w:val="24"/>
                    <w:szCs w:val="24"/>
                    <w:lang w:eastAsia="en-GB"/>
                  </w:rPr>
                  <w:delText>C0100 is equal to “Guarantee”</w:delText>
                </w:r>
              </w:del>
            </w:ins>
          </w:p>
          <w:p w14:paraId="4CC65F44" w14:textId="1AD2351A" w:rsidR="00B15713" w:rsidRPr="000F6836" w:rsidDel="00E17C0D" w:rsidRDefault="00B15713" w:rsidP="00B15713">
            <w:pPr>
              <w:spacing w:after="0"/>
              <w:rPr>
                <w:ins w:id="6980" w:author="Author"/>
                <w:del w:id="6981" w:author="Author"/>
                <w:color w:val="000000"/>
                <w:lang w:val="en-GB"/>
              </w:rPr>
            </w:pPr>
          </w:p>
        </w:tc>
      </w:tr>
      <w:tr w:rsidR="00B15713" w:rsidRPr="000F6836" w:rsidDel="00E17C0D" w14:paraId="1CA96544" w14:textId="5E1F7B55" w:rsidTr="005777B7">
        <w:trPr>
          <w:trHeight w:val="1140"/>
          <w:ins w:id="6982" w:author="Author"/>
          <w:del w:id="698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3BB9ED2" w14:textId="04A41E73" w:rsidR="00B15713" w:rsidRPr="000F6836" w:rsidDel="00E17C0D" w:rsidRDefault="00B15713" w:rsidP="00B15713">
            <w:pPr>
              <w:spacing w:after="0"/>
              <w:rPr>
                <w:ins w:id="6984" w:author="Author"/>
                <w:del w:id="6985" w:author="Author"/>
                <w:color w:val="000000"/>
                <w:lang w:val="en-GB"/>
              </w:rPr>
            </w:pPr>
            <w:ins w:id="6986" w:author="Author">
              <w:del w:id="6987" w:author="Author">
                <w:r w:rsidRPr="000F6836" w:rsidDel="00E17C0D">
                  <w:rPr>
                    <w:color w:val="000000"/>
                    <w:lang w:val="en-GB"/>
                  </w:rPr>
                  <w:delText>R0090/</w:delText>
                </w:r>
              </w:del>
            </w:ins>
          </w:p>
          <w:p w14:paraId="3FC8A95E" w14:textId="19FB930F" w:rsidR="00B15713" w:rsidRPr="000F6836" w:rsidDel="00E17C0D" w:rsidRDefault="00B15713" w:rsidP="00B15713">
            <w:pPr>
              <w:spacing w:after="0"/>
              <w:rPr>
                <w:ins w:id="6988" w:author="Author"/>
                <w:del w:id="6989" w:author="Author"/>
                <w:color w:val="000000"/>
                <w:lang w:val="en-GB"/>
              </w:rPr>
            </w:pPr>
            <w:ins w:id="6990" w:author="Author">
              <w:del w:id="6991"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5D980504" w14:textId="7AADFBB1" w:rsidR="00B15713" w:rsidRPr="000F6836" w:rsidDel="00E17C0D" w:rsidRDefault="00B15713" w:rsidP="00B15713">
            <w:pPr>
              <w:spacing w:after="0"/>
              <w:rPr>
                <w:ins w:id="6992" w:author="Author"/>
                <w:del w:id="6993" w:author="Author"/>
                <w:color w:val="000000"/>
                <w:lang w:val="en-GB"/>
              </w:rPr>
            </w:pPr>
            <w:ins w:id="6994" w:author="Author">
              <w:del w:id="6995" w:author="Author">
                <w:r w:rsidRPr="000F6836" w:rsidDel="00E17C0D">
                  <w:rPr>
                    <w:color w:val="000000"/>
                    <w:lang w:val="en-GB"/>
                  </w:rPr>
                  <w:delText>Guarantees</w:delText>
                </w:r>
              </w:del>
            </w:ins>
          </w:p>
          <w:p w14:paraId="10165524" w14:textId="6BF62E72" w:rsidR="00B15713" w:rsidRPr="000F6836" w:rsidDel="00E17C0D" w:rsidRDefault="00B15713" w:rsidP="00B15713">
            <w:pPr>
              <w:spacing w:after="0"/>
              <w:rPr>
                <w:ins w:id="6996" w:author="Author"/>
                <w:del w:id="6997" w:author="Author"/>
                <w:color w:val="000000"/>
                <w:lang w:val="en-GB"/>
              </w:rPr>
            </w:pPr>
            <w:ins w:id="6998" w:author="Author">
              <w:del w:id="6999" w:author="Author">
                <w:r w:rsidRPr="000F6836" w:rsidDel="00E17C0D">
                  <w:rPr>
                    <w:color w:val="000000"/>
                    <w:lang w:val="en-GB"/>
                  </w:rPr>
                  <w:delText>from other undertakings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3CCFF53" w14:textId="3DDE52B5" w:rsidR="00B15713" w:rsidRPr="000F6836" w:rsidDel="00E17C0D" w:rsidRDefault="00B15713" w:rsidP="00B15713">
            <w:pPr>
              <w:spacing w:after="0"/>
              <w:rPr>
                <w:ins w:id="7000" w:author="Author"/>
                <w:del w:id="7001" w:author="Author"/>
                <w:color w:val="000000"/>
                <w:lang w:val="en-GB"/>
              </w:rPr>
            </w:pPr>
            <w:ins w:id="7002" w:author="Author">
              <w:del w:id="7003" w:author="Author">
                <w:r w:rsidRPr="000F6836" w:rsidDel="00E17C0D">
                  <w:rPr>
                    <w:color w:val="000000"/>
                    <w:lang w:val="en-GB"/>
                  </w:rPr>
                  <w:delText xml:space="preserve">“C0070” shall be equal to the sum of the amount declared under “C0160” in the sheet “S.36.03-Off balance sheet” if : </w:delText>
                </w:r>
              </w:del>
            </w:ins>
          </w:p>
          <w:p w14:paraId="2A6BE44D" w14:textId="4A0B2329" w:rsidR="00B15713" w:rsidRPr="000F6836" w:rsidDel="00E17C0D" w:rsidRDefault="00B15713" w:rsidP="00B15713">
            <w:pPr>
              <w:pStyle w:val="ListParagraph"/>
              <w:numPr>
                <w:ilvl w:val="0"/>
                <w:numId w:val="40"/>
              </w:numPr>
              <w:contextualSpacing/>
              <w:rPr>
                <w:ins w:id="7004" w:author="Author"/>
                <w:del w:id="7005" w:author="Author"/>
                <w:rFonts w:ascii="Times New Roman" w:hAnsi="Times New Roman" w:cs="Times New Roman"/>
                <w:color w:val="000000"/>
                <w:sz w:val="24"/>
                <w:szCs w:val="24"/>
                <w:lang w:eastAsia="en-GB"/>
              </w:rPr>
            </w:pPr>
            <w:ins w:id="7006" w:author="Author">
              <w:del w:id="7007"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8222CF3" w14:textId="0BCFCBD1" w:rsidR="00B15713" w:rsidRPr="000F6836" w:rsidDel="00E17C0D" w:rsidRDefault="00B15713" w:rsidP="00B15713">
            <w:pPr>
              <w:pStyle w:val="ListParagraph"/>
              <w:numPr>
                <w:ilvl w:val="0"/>
                <w:numId w:val="40"/>
              </w:numPr>
              <w:contextualSpacing/>
              <w:rPr>
                <w:ins w:id="7008" w:author="Author"/>
                <w:del w:id="7009" w:author="Author"/>
                <w:rFonts w:ascii="Times New Roman" w:hAnsi="Times New Roman" w:cs="Times New Roman"/>
                <w:color w:val="000000"/>
                <w:sz w:val="24"/>
                <w:szCs w:val="24"/>
                <w:lang w:eastAsia="en-GB"/>
              </w:rPr>
            </w:pPr>
            <w:ins w:id="7010" w:author="Author">
              <w:del w:id="7011"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A34F50A" w14:textId="24F4CB14" w:rsidR="00B15713" w:rsidRPr="000F6836" w:rsidDel="00E17C0D" w:rsidRDefault="00B15713" w:rsidP="00B15713">
            <w:pPr>
              <w:pStyle w:val="ListParagraph"/>
              <w:numPr>
                <w:ilvl w:val="0"/>
                <w:numId w:val="40"/>
              </w:numPr>
              <w:contextualSpacing/>
              <w:rPr>
                <w:ins w:id="7012" w:author="Author"/>
                <w:del w:id="7013" w:author="Author"/>
                <w:rFonts w:ascii="Times New Roman" w:hAnsi="Times New Roman" w:cs="Times New Roman"/>
                <w:color w:val="000000"/>
                <w:sz w:val="24"/>
                <w:szCs w:val="24"/>
                <w:lang w:eastAsia="en-GB"/>
              </w:rPr>
            </w:pPr>
            <w:ins w:id="7014" w:author="Author">
              <w:del w:id="7015" w:author="Author">
                <w:r w:rsidRPr="000F6836" w:rsidDel="00E17C0D">
                  <w:rPr>
                    <w:rFonts w:ascii="Times New Roman" w:hAnsi="Times New Roman" w:cs="Times New Roman"/>
                    <w:color w:val="000000"/>
                    <w:sz w:val="24"/>
                    <w:szCs w:val="24"/>
                    <w:lang w:eastAsia="en-GB"/>
                  </w:rPr>
                  <w:delText>C0100 is equal to “Guarantee”</w:delText>
                </w:r>
              </w:del>
            </w:ins>
          </w:p>
        </w:tc>
      </w:tr>
      <w:tr w:rsidR="00B15713" w:rsidRPr="000F6836" w:rsidDel="00E17C0D" w14:paraId="27C25856" w14:textId="57A3C9E4" w:rsidTr="005777B7">
        <w:trPr>
          <w:trHeight w:val="1140"/>
          <w:ins w:id="7016" w:author="Author"/>
          <w:del w:id="7017"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559358D" w14:textId="2975130F" w:rsidR="00B15713" w:rsidRPr="000F6836" w:rsidDel="00E17C0D" w:rsidRDefault="00B15713" w:rsidP="00B15713">
            <w:pPr>
              <w:spacing w:after="0"/>
              <w:rPr>
                <w:ins w:id="7018" w:author="Author"/>
                <w:del w:id="7019" w:author="Author"/>
                <w:color w:val="000000"/>
                <w:lang w:val="en-GB"/>
              </w:rPr>
            </w:pPr>
            <w:ins w:id="7020" w:author="Author">
              <w:del w:id="7021" w:author="Author">
                <w:r w:rsidRPr="000F6836" w:rsidDel="00E17C0D">
                  <w:rPr>
                    <w:color w:val="000000"/>
                    <w:lang w:val="en-GB"/>
                  </w:rPr>
                  <w:delText>R0100/</w:delText>
                </w:r>
              </w:del>
            </w:ins>
          </w:p>
          <w:p w14:paraId="3A68444E" w14:textId="55F22BEB" w:rsidR="00B15713" w:rsidRPr="000F6836" w:rsidDel="00E17C0D" w:rsidRDefault="00B15713" w:rsidP="00B15713">
            <w:pPr>
              <w:spacing w:after="0"/>
              <w:rPr>
                <w:ins w:id="7022" w:author="Author"/>
                <w:del w:id="7023" w:author="Author"/>
                <w:color w:val="000000"/>
                <w:lang w:val="en-GB"/>
              </w:rPr>
            </w:pPr>
            <w:ins w:id="7024" w:author="Author">
              <w:del w:id="7025"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2C62E1F0" w14:textId="76B1E7C5" w:rsidR="00B15713" w:rsidRPr="000F6836" w:rsidDel="00E17C0D" w:rsidRDefault="00B15713" w:rsidP="00B15713">
            <w:pPr>
              <w:spacing w:after="0"/>
              <w:rPr>
                <w:ins w:id="7026" w:author="Author"/>
                <w:del w:id="7027" w:author="Author"/>
                <w:color w:val="000000"/>
                <w:lang w:val="en-GB"/>
              </w:rPr>
            </w:pPr>
            <w:ins w:id="7028" w:author="Author">
              <w:del w:id="7029" w:author="Author">
                <w:r w:rsidRPr="000F6836" w:rsidDel="00E17C0D">
                  <w:rPr>
                    <w:color w:val="000000"/>
                    <w:lang w:val="en-GB"/>
                  </w:rPr>
                  <w:delText>Other off balance sheet item</w:delText>
                </w:r>
              </w:del>
            </w:ins>
          </w:p>
          <w:p w14:paraId="4D113542" w14:textId="2BB0C605" w:rsidR="00B15713" w:rsidRPr="000F6836" w:rsidDel="00E17C0D" w:rsidRDefault="00B15713" w:rsidP="00B15713">
            <w:pPr>
              <w:spacing w:after="0"/>
              <w:rPr>
                <w:ins w:id="7030" w:author="Author"/>
                <w:del w:id="7031" w:author="Author"/>
                <w:color w:val="000000"/>
                <w:lang w:val="en-GB"/>
              </w:rPr>
            </w:pPr>
            <w:ins w:id="7032" w:author="Author">
              <w:del w:id="7033"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28350569" w14:textId="4CE95C6C" w:rsidR="00B15713" w:rsidRPr="000F6836" w:rsidDel="00E17C0D" w:rsidRDefault="00B15713" w:rsidP="00B15713">
            <w:pPr>
              <w:spacing w:after="0"/>
              <w:rPr>
                <w:ins w:id="7034" w:author="Author"/>
                <w:del w:id="7035" w:author="Author"/>
                <w:color w:val="000000"/>
                <w:lang w:val="en-GB"/>
              </w:rPr>
            </w:pPr>
            <w:ins w:id="7036" w:author="Author">
              <w:del w:id="7037" w:author="Author">
                <w:r w:rsidRPr="000F6836" w:rsidDel="00E17C0D">
                  <w:rPr>
                    <w:color w:val="000000"/>
                    <w:lang w:val="en-GB"/>
                  </w:rPr>
                  <w:delText xml:space="preserve">“C0030” shall be equal to the sum of the amounts declared under “C0160” in the sheet “S.36.03-Off balance sheet” if : </w:delText>
                </w:r>
              </w:del>
            </w:ins>
          </w:p>
          <w:p w14:paraId="151D5E38" w14:textId="151F9FAE" w:rsidR="00B15713" w:rsidRPr="000F6836" w:rsidDel="00E17C0D" w:rsidRDefault="00B15713" w:rsidP="00B15713">
            <w:pPr>
              <w:pStyle w:val="ListParagraph"/>
              <w:numPr>
                <w:ilvl w:val="0"/>
                <w:numId w:val="40"/>
              </w:numPr>
              <w:contextualSpacing/>
              <w:rPr>
                <w:ins w:id="7038" w:author="Author"/>
                <w:del w:id="7039" w:author="Author"/>
                <w:rFonts w:ascii="Times New Roman" w:hAnsi="Times New Roman" w:cs="Times New Roman"/>
                <w:color w:val="000000"/>
                <w:sz w:val="24"/>
                <w:szCs w:val="24"/>
                <w:lang w:eastAsia="en-GB"/>
              </w:rPr>
            </w:pPr>
            <w:ins w:id="7040" w:author="Author">
              <w:del w:id="7041"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2B4525A" w14:textId="49732FA0" w:rsidR="00B15713" w:rsidRPr="000F6836" w:rsidDel="00E17C0D" w:rsidRDefault="00B15713" w:rsidP="00B15713">
            <w:pPr>
              <w:pStyle w:val="ListParagraph"/>
              <w:numPr>
                <w:ilvl w:val="0"/>
                <w:numId w:val="40"/>
              </w:numPr>
              <w:contextualSpacing/>
              <w:rPr>
                <w:ins w:id="7042" w:author="Author"/>
                <w:del w:id="7043" w:author="Author"/>
                <w:rFonts w:ascii="Times New Roman" w:hAnsi="Times New Roman" w:cs="Times New Roman"/>
                <w:color w:val="000000"/>
                <w:sz w:val="24"/>
                <w:szCs w:val="24"/>
                <w:lang w:eastAsia="en-GB"/>
              </w:rPr>
            </w:pPr>
            <w:ins w:id="7044" w:author="Author">
              <w:del w:id="7045" w:author="Author">
                <w:r w:rsidRPr="000F6836" w:rsidDel="00E17C0D">
                  <w:rPr>
                    <w:rFonts w:ascii="Times New Roman" w:hAnsi="Times New Roman" w:cs="Times New Roman"/>
                    <w:color w:val="000000"/>
                    <w:sz w:val="24"/>
                    <w:szCs w:val="24"/>
                    <w:lang w:eastAsia="en-GB"/>
                  </w:rPr>
                  <w:delText xml:space="preserve">the entity under “C0050” has been identified as “bank sector” or “investment services sector” and </w:delText>
                </w:r>
              </w:del>
            </w:ins>
          </w:p>
          <w:p w14:paraId="7AC80F86" w14:textId="361B56FD" w:rsidR="00B15713" w:rsidRPr="000F6836" w:rsidDel="00E17C0D" w:rsidRDefault="00B15713" w:rsidP="00B15713">
            <w:pPr>
              <w:pStyle w:val="ListParagraph"/>
              <w:numPr>
                <w:ilvl w:val="0"/>
                <w:numId w:val="40"/>
              </w:numPr>
              <w:contextualSpacing/>
              <w:rPr>
                <w:ins w:id="7046" w:author="Author"/>
                <w:del w:id="7047" w:author="Author"/>
                <w:rFonts w:ascii="Times New Roman" w:hAnsi="Times New Roman" w:cs="Times New Roman"/>
                <w:color w:val="000000"/>
                <w:sz w:val="24"/>
                <w:szCs w:val="24"/>
                <w:lang w:eastAsia="en-GB"/>
              </w:rPr>
            </w:pPr>
            <w:ins w:id="7048" w:author="Author">
              <w:del w:id="7049" w:author="Author">
                <w:r w:rsidRPr="000F6836" w:rsidDel="00E17C0D">
                  <w:rPr>
                    <w:rFonts w:ascii="Times New Roman" w:hAnsi="Times New Roman" w:cs="Times New Roman"/>
                    <w:color w:val="000000"/>
                    <w:sz w:val="24"/>
                    <w:szCs w:val="24"/>
                    <w:lang w:eastAsia="en-GB"/>
                  </w:rPr>
                  <w:delText>C0100 is not equal to “Guarantee”</w:delText>
                </w:r>
              </w:del>
            </w:ins>
          </w:p>
          <w:p w14:paraId="680876CC" w14:textId="51E4F54F" w:rsidR="00B15713" w:rsidRPr="000F6836" w:rsidDel="00E17C0D" w:rsidRDefault="00B15713" w:rsidP="00B15713">
            <w:pPr>
              <w:spacing w:after="0"/>
              <w:rPr>
                <w:ins w:id="7050" w:author="Author"/>
                <w:del w:id="7051" w:author="Author"/>
                <w:color w:val="000000"/>
                <w:lang w:val="en-GB"/>
              </w:rPr>
            </w:pPr>
          </w:p>
        </w:tc>
      </w:tr>
      <w:tr w:rsidR="00B15713" w:rsidRPr="000F6836" w:rsidDel="00E17C0D" w14:paraId="176F139C" w14:textId="02FA7357" w:rsidTr="005777B7">
        <w:trPr>
          <w:trHeight w:val="1140"/>
          <w:ins w:id="7052" w:author="Author"/>
          <w:del w:id="7053"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C3A81E" w14:textId="26C842B1" w:rsidR="00B15713" w:rsidRPr="000F6836" w:rsidDel="00E17C0D" w:rsidRDefault="00B15713" w:rsidP="00B15713">
            <w:pPr>
              <w:spacing w:after="0"/>
              <w:rPr>
                <w:ins w:id="7054" w:author="Author"/>
                <w:del w:id="7055" w:author="Author"/>
                <w:color w:val="000000"/>
                <w:lang w:val="en-GB"/>
              </w:rPr>
            </w:pPr>
            <w:ins w:id="7056" w:author="Author">
              <w:del w:id="7057" w:author="Author">
                <w:r w:rsidRPr="000F6836" w:rsidDel="00E17C0D">
                  <w:rPr>
                    <w:color w:val="000000"/>
                    <w:lang w:val="en-GB"/>
                  </w:rPr>
                  <w:delText>R0100/</w:delText>
                </w:r>
              </w:del>
            </w:ins>
          </w:p>
          <w:p w14:paraId="1E156EAD" w14:textId="59D83149" w:rsidR="00B15713" w:rsidRPr="000F6836" w:rsidDel="00E17C0D" w:rsidRDefault="00B15713" w:rsidP="00B15713">
            <w:pPr>
              <w:spacing w:after="0"/>
              <w:rPr>
                <w:ins w:id="7058" w:author="Author"/>
                <w:del w:id="7059" w:author="Author"/>
                <w:color w:val="000000"/>
                <w:lang w:val="en-GB"/>
              </w:rPr>
            </w:pPr>
            <w:ins w:id="7060" w:author="Author">
              <w:del w:id="7061"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2FB3C2EA" w14:textId="380DDBBC" w:rsidR="00B15713" w:rsidRPr="000F6836" w:rsidDel="00E17C0D" w:rsidRDefault="00B15713" w:rsidP="00B15713">
            <w:pPr>
              <w:spacing w:after="0"/>
              <w:rPr>
                <w:ins w:id="7062" w:author="Author"/>
                <w:del w:id="7063" w:author="Author"/>
                <w:color w:val="000000"/>
                <w:lang w:val="en-GB"/>
              </w:rPr>
            </w:pPr>
            <w:ins w:id="7064" w:author="Author">
              <w:del w:id="7065" w:author="Author">
                <w:r w:rsidRPr="000F6836" w:rsidDel="00E17C0D">
                  <w:rPr>
                    <w:color w:val="000000"/>
                    <w:lang w:val="en-GB"/>
                  </w:rPr>
                  <w:delText>Other off balance sheet item</w:delText>
                </w:r>
              </w:del>
            </w:ins>
          </w:p>
          <w:p w14:paraId="3743AC47" w14:textId="32EE8B91" w:rsidR="00B15713" w:rsidRPr="000F6836" w:rsidDel="00E17C0D" w:rsidRDefault="00B15713" w:rsidP="00B15713">
            <w:pPr>
              <w:spacing w:after="0"/>
              <w:rPr>
                <w:ins w:id="7066" w:author="Author"/>
                <w:del w:id="7067" w:author="Author"/>
                <w:color w:val="000000"/>
                <w:lang w:val="en-GB"/>
              </w:rPr>
            </w:pPr>
            <w:ins w:id="7068" w:author="Author">
              <w:del w:id="7069"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A34F9EF" w14:textId="68759668" w:rsidR="00B15713" w:rsidRPr="000F6836" w:rsidDel="00E17C0D" w:rsidRDefault="00B15713" w:rsidP="00B15713">
            <w:pPr>
              <w:spacing w:after="0"/>
              <w:rPr>
                <w:ins w:id="7070" w:author="Author"/>
                <w:del w:id="7071" w:author="Author"/>
                <w:color w:val="000000"/>
                <w:lang w:val="en-GB"/>
              </w:rPr>
            </w:pPr>
            <w:ins w:id="7072" w:author="Author">
              <w:del w:id="7073" w:author="Author">
                <w:r w:rsidRPr="000F6836" w:rsidDel="00E17C0D">
                  <w:rPr>
                    <w:color w:val="000000"/>
                    <w:lang w:val="en-GB"/>
                  </w:rPr>
                  <w:delText xml:space="preserve">“C0040” shall be equal to the sum of the amount declared under “C0160” in the sheet “S.36.03-Off balance sheet” if : </w:delText>
                </w:r>
              </w:del>
            </w:ins>
          </w:p>
          <w:p w14:paraId="1D650D02" w14:textId="6DE67D32" w:rsidR="00B15713" w:rsidRPr="000F6836" w:rsidDel="00E17C0D" w:rsidRDefault="00B15713" w:rsidP="00B15713">
            <w:pPr>
              <w:pStyle w:val="ListParagraph"/>
              <w:numPr>
                <w:ilvl w:val="0"/>
                <w:numId w:val="40"/>
              </w:numPr>
              <w:contextualSpacing/>
              <w:rPr>
                <w:ins w:id="7074" w:author="Author"/>
                <w:del w:id="7075" w:author="Author"/>
                <w:rFonts w:ascii="Times New Roman" w:hAnsi="Times New Roman" w:cs="Times New Roman"/>
                <w:color w:val="000000"/>
                <w:sz w:val="24"/>
                <w:szCs w:val="24"/>
                <w:lang w:eastAsia="en-GB"/>
              </w:rPr>
            </w:pPr>
            <w:ins w:id="7076" w:author="Author">
              <w:del w:id="7077"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8B0CEA2" w14:textId="2FF2B2E5" w:rsidR="00B15713" w:rsidRPr="000F6836" w:rsidDel="00E17C0D" w:rsidRDefault="00B15713" w:rsidP="00B15713">
            <w:pPr>
              <w:pStyle w:val="ListParagraph"/>
              <w:numPr>
                <w:ilvl w:val="0"/>
                <w:numId w:val="40"/>
              </w:numPr>
              <w:contextualSpacing/>
              <w:rPr>
                <w:ins w:id="7078" w:author="Author"/>
                <w:del w:id="7079" w:author="Author"/>
                <w:rFonts w:ascii="Times New Roman" w:hAnsi="Times New Roman" w:cs="Times New Roman"/>
                <w:color w:val="000000"/>
                <w:sz w:val="24"/>
                <w:szCs w:val="24"/>
                <w:lang w:eastAsia="en-GB"/>
              </w:rPr>
            </w:pPr>
            <w:ins w:id="7080" w:author="Author">
              <w:del w:id="7081"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41F3EC93" w14:textId="1C76467C" w:rsidR="00B15713" w:rsidRPr="000F6836" w:rsidDel="00E17C0D" w:rsidRDefault="00B15713" w:rsidP="00B15713">
            <w:pPr>
              <w:pStyle w:val="ListParagraph"/>
              <w:numPr>
                <w:ilvl w:val="0"/>
                <w:numId w:val="40"/>
              </w:numPr>
              <w:contextualSpacing/>
              <w:rPr>
                <w:ins w:id="7082" w:author="Author"/>
                <w:del w:id="7083" w:author="Author"/>
                <w:rFonts w:ascii="Times New Roman" w:hAnsi="Times New Roman" w:cs="Times New Roman"/>
                <w:color w:val="000000"/>
                <w:sz w:val="24"/>
                <w:szCs w:val="24"/>
                <w:lang w:eastAsia="en-GB"/>
              </w:rPr>
            </w:pPr>
            <w:ins w:id="7084" w:author="Author">
              <w:del w:id="7085" w:author="Author">
                <w:r w:rsidRPr="000F6836" w:rsidDel="00E17C0D">
                  <w:rPr>
                    <w:rFonts w:ascii="Times New Roman" w:hAnsi="Times New Roman" w:cs="Times New Roman"/>
                    <w:color w:val="000000"/>
                    <w:sz w:val="24"/>
                    <w:szCs w:val="24"/>
                    <w:lang w:eastAsia="en-GB"/>
                  </w:rPr>
                  <w:delText>C0100 is not equal to “Guarantee”</w:delText>
                </w:r>
              </w:del>
            </w:ins>
          </w:p>
          <w:p w14:paraId="45C7A76E" w14:textId="007AD2ED" w:rsidR="00B15713" w:rsidRPr="000F6836" w:rsidDel="00E17C0D" w:rsidRDefault="00B15713" w:rsidP="00B15713">
            <w:pPr>
              <w:spacing w:after="0"/>
              <w:rPr>
                <w:ins w:id="7086" w:author="Author"/>
                <w:del w:id="7087" w:author="Author"/>
                <w:color w:val="000000"/>
                <w:lang w:val="en-GB"/>
              </w:rPr>
            </w:pPr>
          </w:p>
        </w:tc>
      </w:tr>
      <w:tr w:rsidR="00B15713" w:rsidRPr="000F6836" w:rsidDel="00E17C0D" w14:paraId="77DBEC19" w14:textId="22D28923" w:rsidTr="005777B7">
        <w:trPr>
          <w:trHeight w:val="1140"/>
          <w:ins w:id="7088" w:author="Author"/>
          <w:del w:id="708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B5009B0" w14:textId="51984490" w:rsidR="00B15713" w:rsidRPr="000F6836" w:rsidDel="00E17C0D" w:rsidRDefault="00B15713" w:rsidP="00B15713">
            <w:pPr>
              <w:spacing w:after="0"/>
              <w:rPr>
                <w:ins w:id="7090" w:author="Author"/>
                <w:del w:id="7091" w:author="Author"/>
                <w:color w:val="000000"/>
                <w:lang w:val="en-GB"/>
              </w:rPr>
            </w:pPr>
            <w:ins w:id="7092" w:author="Author">
              <w:del w:id="7093" w:author="Author">
                <w:r w:rsidRPr="000F6836" w:rsidDel="00E17C0D">
                  <w:rPr>
                    <w:color w:val="000000"/>
                    <w:lang w:val="en-GB"/>
                  </w:rPr>
                  <w:lastRenderedPageBreak/>
                  <w:delText>R0100/</w:delText>
                </w:r>
              </w:del>
            </w:ins>
          </w:p>
          <w:p w14:paraId="68905963" w14:textId="4D41DA74" w:rsidR="00B15713" w:rsidRPr="000F6836" w:rsidDel="00E17C0D" w:rsidRDefault="00B15713" w:rsidP="00B15713">
            <w:pPr>
              <w:spacing w:after="0"/>
              <w:rPr>
                <w:ins w:id="7094" w:author="Author"/>
                <w:del w:id="7095" w:author="Author"/>
                <w:color w:val="000000"/>
                <w:lang w:val="en-GB"/>
              </w:rPr>
            </w:pPr>
            <w:ins w:id="7096" w:author="Author">
              <w:del w:id="7097"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70563598" w14:textId="621C9F3F" w:rsidR="00B15713" w:rsidRPr="000F6836" w:rsidDel="00E17C0D" w:rsidRDefault="00B15713" w:rsidP="00B15713">
            <w:pPr>
              <w:spacing w:after="0"/>
              <w:rPr>
                <w:ins w:id="7098" w:author="Author"/>
                <w:del w:id="7099" w:author="Author"/>
                <w:color w:val="000000"/>
                <w:lang w:val="en-GB"/>
              </w:rPr>
            </w:pPr>
            <w:ins w:id="7100" w:author="Author">
              <w:del w:id="7101" w:author="Author">
                <w:r w:rsidRPr="000F6836" w:rsidDel="00E17C0D">
                  <w:rPr>
                    <w:color w:val="000000"/>
                    <w:lang w:val="en-GB"/>
                  </w:rPr>
                  <w:delText>Other off balance sheet item</w:delText>
                </w:r>
              </w:del>
            </w:ins>
          </w:p>
          <w:p w14:paraId="04C20A81" w14:textId="0D94D92D" w:rsidR="00B15713" w:rsidRPr="000F6836" w:rsidDel="00E17C0D" w:rsidRDefault="00B15713" w:rsidP="00B15713">
            <w:pPr>
              <w:spacing w:after="0"/>
              <w:rPr>
                <w:ins w:id="7102" w:author="Author"/>
                <w:del w:id="7103" w:author="Author"/>
                <w:color w:val="000000"/>
                <w:lang w:val="en-GB"/>
              </w:rPr>
            </w:pPr>
            <w:ins w:id="7104" w:author="Author">
              <w:del w:id="7105" w:author="Author">
                <w:r w:rsidRPr="000F6836" w:rsidDel="00E17C0D">
                  <w:rPr>
                    <w:color w:val="000000"/>
                    <w:lang w:val="en-GB"/>
                  </w:rPr>
                  <w:delText>from the insurance sector to the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3199AAE" w14:textId="4801EABD" w:rsidR="00B15713" w:rsidRPr="000F6836" w:rsidDel="00E17C0D" w:rsidRDefault="00B15713" w:rsidP="00B15713">
            <w:pPr>
              <w:spacing w:after="0"/>
              <w:rPr>
                <w:ins w:id="7106" w:author="Author"/>
                <w:del w:id="7107" w:author="Author"/>
                <w:color w:val="000000"/>
                <w:lang w:val="en-GB"/>
              </w:rPr>
            </w:pPr>
            <w:ins w:id="7108" w:author="Author">
              <w:del w:id="7109" w:author="Author">
                <w:r w:rsidRPr="000F6836" w:rsidDel="00E17C0D">
                  <w:rPr>
                    <w:color w:val="000000"/>
                    <w:lang w:val="en-GB"/>
                  </w:rPr>
                  <w:delText xml:space="preserve">“C0050” shall be equal to the sum of the amount declared under “C0160” in the sheet “S36.03-Off balance sheet” if : </w:delText>
                </w:r>
              </w:del>
            </w:ins>
          </w:p>
          <w:p w14:paraId="284FD84F" w14:textId="209A6242" w:rsidR="00B15713" w:rsidRPr="000F6836" w:rsidDel="00E17C0D" w:rsidRDefault="00B15713" w:rsidP="00B15713">
            <w:pPr>
              <w:pStyle w:val="ListParagraph"/>
              <w:numPr>
                <w:ilvl w:val="0"/>
                <w:numId w:val="40"/>
              </w:numPr>
              <w:contextualSpacing/>
              <w:rPr>
                <w:ins w:id="7110" w:author="Author"/>
                <w:del w:id="7111" w:author="Author"/>
                <w:rFonts w:ascii="Times New Roman" w:hAnsi="Times New Roman" w:cs="Times New Roman"/>
                <w:color w:val="000000"/>
                <w:sz w:val="24"/>
                <w:szCs w:val="24"/>
                <w:lang w:eastAsia="en-GB"/>
              </w:rPr>
            </w:pPr>
            <w:ins w:id="7112" w:author="Author">
              <w:del w:id="711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A2A1309" w14:textId="48385406" w:rsidR="00B15713" w:rsidRPr="000F6836" w:rsidDel="00E17C0D" w:rsidRDefault="00B15713" w:rsidP="00B15713">
            <w:pPr>
              <w:pStyle w:val="ListParagraph"/>
              <w:numPr>
                <w:ilvl w:val="0"/>
                <w:numId w:val="40"/>
              </w:numPr>
              <w:contextualSpacing/>
              <w:rPr>
                <w:ins w:id="7114" w:author="Author"/>
                <w:del w:id="7115" w:author="Author"/>
                <w:rFonts w:ascii="Times New Roman" w:hAnsi="Times New Roman" w:cs="Times New Roman"/>
                <w:color w:val="000000"/>
                <w:sz w:val="24"/>
                <w:szCs w:val="24"/>
                <w:lang w:eastAsia="en-GB"/>
              </w:rPr>
            </w:pPr>
            <w:ins w:id="7116" w:author="Author">
              <w:del w:id="7117"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5B290CEB" w14:textId="6F5A35FE" w:rsidR="00B15713" w:rsidRPr="000F6836" w:rsidDel="00E17C0D" w:rsidRDefault="00B15713" w:rsidP="00B15713">
            <w:pPr>
              <w:pStyle w:val="ListParagraph"/>
              <w:numPr>
                <w:ilvl w:val="0"/>
                <w:numId w:val="40"/>
              </w:numPr>
              <w:contextualSpacing/>
              <w:rPr>
                <w:ins w:id="7118" w:author="Author"/>
                <w:del w:id="7119" w:author="Author"/>
                <w:rFonts w:ascii="Times New Roman" w:hAnsi="Times New Roman" w:cs="Times New Roman"/>
                <w:color w:val="000000"/>
                <w:sz w:val="24"/>
                <w:szCs w:val="24"/>
                <w:lang w:eastAsia="en-GB"/>
              </w:rPr>
            </w:pPr>
            <w:ins w:id="7120" w:author="Author">
              <w:del w:id="7121" w:author="Author">
                <w:r w:rsidRPr="000F6836" w:rsidDel="00E17C0D">
                  <w:rPr>
                    <w:rFonts w:ascii="Times New Roman" w:hAnsi="Times New Roman" w:cs="Times New Roman"/>
                    <w:color w:val="000000"/>
                    <w:sz w:val="24"/>
                    <w:szCs w:val="24"/>
                    <w:lang w:eastAsia="en-GB"/>
                  </w:rPr>
                  <w:delText>C0100 is not equal to “Guarantee”</w:delText>
                </w:r>
              </w:del>
            </w:ins>
          </w:p>
          <w:p w14:paraId="50E18C9B" w14:textId="72D65046" w:rsidR="00B15713" w:rsidRPr="000F6836" w:rsidDel="00E17C0D" w:rsidRDefault="00B15713" w:rsidP="00B15713">
            <w:pPr>
              <w:spacing w:after="0"/>
              <w:rPr>
                <w:ins w:id="7122" w:author="Author"/>
                <w:del w:id="7123" w:author="Author"/>
                <w:color w:val="000000"/>
                <w:lang w:val="en-GB"/>
              </w:rPr>
            </w:pPr>
          </w:p>
        </w:tc>
      </w:tr>
      <w:tr w:rsidR="00B15713" w:rsidRPr="000F6836" w:rsidDel="00E17C0D" w14:paraId="3CC2995A" w14:textId="4FBD2FED" w:rsidTr="005777B7">
        <w:trPr>
          <w:trHeight w:val="1140"/>
          <w:ins w:id="7124" w:author="Author"/>
          <w:del w:id="712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29CD2FA" w14:textId="1D166981" w:rsidR="00B15713" w:rsidRPr="000F6836" w:rsidDel="00E17C0D" w:rsidRDefault="00B15713" w:rsidP="00B15713">
            <w:pPr>
              <w:spacing w:after="0"/>
              <w:rPr>
                <w:ins w:id="7126" w:author="Author"/>
                <w:del w:id="7127" w:author="Author"/>
                <w:color w:val="000000"/>
                <w:lang w:val="en-GB"/>
              </w:rPr>
            </w:pPr>
            <w:ins w:id="7128" w:author="Author">
              <w:del w:id="7129" w:author="Author">
                <w:r w:rsidRPr="000F6836" w:rsidDel="00E17C0D">
                  <w:rPr>
                    <w:color w:val="000000"/>
                    <w:lang w:val="en-GB"/>
                  </w:rPr>
                  <w:delText>R0100/</w:delText>
                </w:r>
              </w:del>
            </w:ins>
          </w:p>
          <w:p w14:paraId="0556A767" w14:textId="70100B05" w:rsidR="00B15713" w:rsidRPr="000F6836" w:rsidDel="00E17C0D" w:rsidRDefault="00B15713" w:rsidP="00B15713">
            <w:pPr>
              <w:spacing w:after="0"/>
              <w:rPr>
                <w:ins w:id="7130" w:author="Author"/>
                <w:del w:id="7131" w:author="Author"/>
                <w:color w:val="000000"/>
                <w:lang w:val="en-GB"/>
              </w:rPr>
            </w:pPr>
            <w:ins w:id="7132" w:author="Author">
              <w:del w:id="7133"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6C288721" w14:textId="009D9317" w:rsidR="00B15713" w:rsidRPr="000F6836" w:rsidDel="00E17C0D" w:rsidRDefault="00B15713" w:rsidP="00B15713">
            <w:pPr>
              <w:spacing w:after="0"/>
              <w:rPr>
                <w:ins w:id="7134" w:author="Author"/>
                <w:del w:id="7135" w:author="Author"/>
                <w:color w:val="000000"/>
                <w:lang w:val="en-GB"/>
              </w:rPr>
            </w:pPr>
            <w:ins w:id="7136" w:author="Author">
              <w:del w:id="7137" w:author="Author">
                <w:r w:rsidRPr="000F6836" w:rsidDel="00E17C0D">
                  <w:rPr>
                    <w:color w:val="000000"/>
                    <w:lang w:val="en-GB"/>
                  </w:rPr>
                  <w:delText>Other off balance sheet item</w:delText>
                </w:r>
              </w:del>
            </w:ins>
          </w:p>
          <w:p w14:paraId="6860C127" w14:textId="510758BC" w:rsidR="00B15713" w:rsidRPr="000F6836" w:rsidDel="00E17C0D" w:rsidRDefault="00B15713" w:rsidP="00B15713">
            <w:pPr>
              <w:spacing w:after="0"/>
              <w:rPr>
                <w:ins w:id="7138" w:author="Author"/>
                <w:del w:id="7139" w:author="Author"/>
                <w:color w:val="000000"/>
                <w:lang w:val="en-GB"/>
              </w:rPr>
            </w:pPr>
            <w:ins w:id="7140" w:author="Author">
              <w:del w:id="7141"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62DEF1D9" w14:textId="2B5BAAAA" w:rsidR="00B15713" w:rsidRPr="000F6836" w:rsidDel="00E17C0D" w:rsidRDefault="00B15713" w:rsidP="00B15713">
            <w:pPr>
              <w:spacing w:after="0"/>
              <w:rPr>
                <w:ins w:id="7142" w:author="Author"/>
                <w:del w:id="7143" w:author="Author"/>
                <w:color w:val="000000"/>
                <w:lang w:val="en-GB"/>
              </w:rPr>
            </w:pPr>
            <w:ins w:id="7144" w:author="Author">
              <w:del w:id="7145" w:author="Author">
                <w:r w:rsidRPr="000F6836" w:rsidDel="00E17C0D">
                  <w:rPr>
                    <w:color w:val="000000"/>
                    <w:lang w:val="en-GB"/>
                  </w:rPr>
                  <w:delText>“C0060” shall be equal to the sum of the amount declared under “C0160” in the sheet “S</w:delText>
                </w:r>
              </w:del>
            </w:ins>
            <w:del w:id="7146" w:author="Author">
              <w:r w:rsidRPr="000F6836" w:rsidDel="00E17C0D">
                <w:rPr>
                  <w:color w:val="000000"/>
                  <w:lang w:val="en-GB"/>
                </w:rPr>
                <w:delText>.</w:delText>
              </w:r>
            </w:del>
            <w:ins w:id="7147" w:author="Author">
              <w:del w:id="7148" w:author="Author">
                <w:r w:rsidRPr="000F6836" w:rsidDel="00E17C0D">
                  <w:rPr>
                    <w:color w:val="000000"/>
                    <w:lang w:val="en-GB"/>
                  </w:rPr>
                  <w:delText xml:space="preserve">36.03-Off balance sheet” if : </w:delText>
                </w:r>
              </w:del>
            </w:ins>
          </w:p>
          <w:p w14:paraId="1DF0F544" w14:textId="30E2F98C" w:rsidR="00B15713" w:rsidRPr="000F6836" w:rsidDel="00E17C0D" w:rsidRDefault="00B15713" w:rsidP="00B15713">
            <w:pPr>
              <w:pStyle w:val="ListParagraph"/>
              <w:numPr>
                <w:ilvl w:val="0"/>
                <w:numId w:val="40"/>
              </w:numPr>
              <w:contextualSpacing/>
              <w:rPr>
                <w:ins w:id="7149" w:author="Author"/>
                <w:del w:id="7150" w:author="Author"/>
                <w:rFonts w:ascii="Times New Roman" w:hAnsi="Times New Roman" w:cs="Times New Roman"/>
                <w:color w:val="000000"/>
                <w:sz w:val="24"/>
                <w:szCs w:val="24"/>
                <w:lang w:eastAsia="en-GB"/>
              </w:rPr>
            </w:pPr>
            <w:ins w:id="7151" w:author="Author">
              <w:del w:id="7152"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 and</w:delText>
                </w:r>
              </w:del>
            </w:ins>
          </w:p>
          <w:p w14:paraId="3FFDE69A" w14:textId="348745A2" w:rsidR="00B15713" w:rsidRPr="000F6836" w:rsidDel="00E17C0D" w:rsidRDefault="00B15713" w:rsidP="00B15713">
            <w:pPr>
              <w:pStyle w:val="ListParagraph"/>
              <w:numPr>
                <w:ilvl w:val="0"/>
                <w:numId w:val="40"/>
              </w:numPr>
              <w:contextualSpacing/>
              <w:rPr>
                <w:ins w:id="7153" w:author="Author"/>
                <w:del w:id="7154" w:author="Author"/>
                <w:rFonts w:ascii="Times New Roman" w:hAnsi="Times New Roman" w:cs="Times New Roman"/>
                <w:color w:val="000000"/>
                <w:sz w:val="24"/>
                <w:szCs w:val="24"/>
                <w:lang w:eastAsia="en-GB"/>
              </w:rPr>
            </w:pPr>
            <w:ins w:id="7155" w:author="Author">
              <w:del w:id="7156"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A8484EE" w14:textId="12A3D84D" w:rsidR="00B15713" w:rsidRPr="000F6836" w:rsidDel="00E17C0D" w:rsidRDefault="00B15713" w:rsidP="00B15713">
            <w:pPr>
              <w:pStyle w:val="ListParagraph"/>
              <w:numPr>
                <w:ilvl w:val="0"/>
                <w:numId w:val="40"/>
              </w:numPr>
              <w:contextualSpacing/>
              <w:rPr>
                <w:ins w:id="7157" w:author="Author"/>
                <w:del w:id="7158" w:author="Author"/>
                <w:rFonts w:ascii="Times New Roman" w:hAnsi="Times New Roman" w:cs="Times New Roman"/>
                <w:color w:val="000000"/>
                <w:sz w:val="24"/>
                <w:szCs w:val="24"/>
                <w:lang w:eastAsia="en-GB"/>
              </w:rPr>
            </w:pPr>
            <w:ins w:id="7159" w:author="Author">
              <w:del w:id="7160" w:author="Author">
                <w:r w:rsidRPr="000F6836" w:rsidDel="00E17C0D">
                  <w:rPr>
                    <w:rFonts w:ascii="Times New Roman" w:hAnsi="Times New Roman" w:cs="Times New Roman"/>
                    <w:color w:val="000000"/>
                    <w:sz w:val="24"/>
                    <w:szCs w:val="24"/>
                    <w:lang w:eastAsia="en-GB"/>
                  </w:rPr>
                  <w:delText>C0100 is not equal to “Guarantee”</w:delText>
                </w:r>
              </w:del>
            </w:ins>
          </w:p>
          <w:p w14:paraId="18EC4FEB" w14:textId="32ADC722" w:rsidR="00B15713" w:rsidRPr="000F6836" w:rsidDel="00E17C0D" w:rsidRDefault="00B15713" w:rsidP="00B15713">
            <w:pPr>
              <w:spacing w:after="0"/>
              <w:rPr>
                <w:ins w:id="7161" w:author="Author"/>
                <w:del w:id="7162" w:author="Author"/>
                <w:color w:val="000000"/>
                <w:lang w:val="en-GB"/>
              </w:rPr>
            </w:pPr>
          </w:p>
        </w:tc>
      </w:tr>
      <w:tr w:rsidR="00B15713" w:rsidRPr="000F6836" w:rsidDel="00E17C0D" w14:paraId="77FC99A5" w14:textId="07A5105C" w:rsidTr="005777B7">
        <w:trPr>
          <w:trHeight w:val="1140"/>
          <w:ins w:id="7163" w:author="Author"/>
          <w:del w:id="716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04C5D8D" w14:textId="05768EB4" w:rsidR="00B15713" w:rsidRPr="000F6836" w:rsidDel="00E17C0D" w:rsidRDefault="00B15713" w:rsidP="00B15713">
            <w:pPr>
              <w:spacing w:after="0"/>
              <w:rPr>
                <w:ins w:id="7165" w:author="Author"/>
                <w:del w:id="7166" w:author="Author"/>
                <w:color w:val="000000"/>
                <w:lang w:val="en-GB"/>
              </w:rPr>
            </w:pPr>
            <w:ins w:id="7167" w:author="Author">
              <w:del w:id="7168" w:author="Author">
                <w:r w:rsidRPr="000F6836" w:rsidDel="00E17C0D">
                  <w:rPr>
                    <w:color w:val="000000"/>
                    <w:lang w:val="en-GB"/>
                  </w:rPr>
                  <w:delText>R0100/</w:delText>
                </w:r>
              </w:del>
            </w:ins>
          </w:p>
          <w:p w14:paraId="3CADE628" w14:textId="1EDD1264" w:rsidR="00B15713" w:rsidRPr="000F6836" w:rsidDel="00E17C0D" w:rsidRDefault="00B15713" w:rsidP="00B15713">
            <w:pPr>
              <w:spacing w:after="0"/>
              <w:rPr>
                <w:ins w:id="7169" w:author="Author"/>
                <w:del w:id="7170" w:author="Author"/>
                <w:color w:val="000000"/>
                <w:lang w:val="en-GB"/>
              </w:rPr>
            </w:pPr>
            <w:ins w:id="7171" w:author="Author">
              <w:del w:id="7172"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1E5785A7" w14:textId="7421F6B0" w:rsidR="00B15713" w:rsidRPr="000F6836" w:rsidDel="00E17C0D" w:rsidRDefault="00B15713" w:rsidP="00B15713">
            <w:pPr>
              <w:spacing w:after="0"/>
              <w:rPr>
                <w:ins w:id="7173" w:author="Author"/>
                <w:del w:id="7174" w:author="Author"/>
                <w:color w:val="000000"/>
                <w:lang w:val="en-GB"/>
              </w:rPr>
            </w:pPr>
            <w:ins w:id="7175" w:author="Author">
              <w:del w:id="7176" w:author="Author">
                <w:r w:rsidRPr="000F6836" w:rsidDel="00E17C0D">
                  <w:rPr>
                    <w:color w:val="000000"/>
                    <w:lang w:val="en-GB"/>
                  </w:rPr>
                  <w:delText>Other off balance sheet item</w:delText>
                </w:r>
              </w:del>
            </w:ins>
          </w:p>
          <w:p w14:paraId="766350CA" w14:textId="1C7DB61A" w:rsidR="00B15713" w:rsidRPr="000F6836" w:rsidDel="00E17C0D" w:rsidRDefault="00B15713" w:rsidP="00B15713">
            <w:pPr>
              <w:spacing w:after="0"/>
              <w:rPr>
                <w:ins w:id="7177" w:author="Author"/>
                <w:del w:id="7178" w:author="Author"/>
                <w:color w:val="000000"/>
                <w:lang w:val="en-GB"/>
              </w:rPr>
            </w:pPr>
            <w:ins w:id="7179" w:author="Author">
              <w:del w:id="7180"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1F416E" w14:textId="6234C6BC" w:rsidR="00B15713" w:rsidRPr="000F6836" w:rsidDel="00E17C0D" w:rsidRDefault="00B15713" w:rsidP="00B15713">
            <w:pPr>
              <w:spacing w:after="0"/>
              <w:rPr>
                <w:ins w:id="7181" w:author="Author"/>
                <w:del w:id="7182" w:author="Author"/>
                <w:color w:val="000000"/>
                <w:lang w:val="en-GB"/>
              </w:rPr>
            </w:pPr>
            <w:ins w:id="7183" w:author="Author">
              <w:del w:id="7184" w:author="Author">
                <w:r w:rsidRPr="000F6836" w:rsidDel="00E17C0D">
                  <w:rPr>
                    <w:color w:val="000000"/>
                    <w:lang w:val="en-GB"/>
                  </w:rPr>
                  <w:delText xml:space="preserve">“C0070” shall be equal to the sum of the amount declared under “C0160” in the sheet “S.36.03-Off balance sheet” if : </w:delText>
                </w:r>
              </w:del>
            </w:ins>
          </w:p>
          <w:p w14:paraId="591DF01A" w14:textId="3DCD24B3" w:rsidR="00B15713" w:rsidRPr="000F6836" w:rsidDel="00E17C0D" w:rsidRDefault="00B15713" w:rsidP="00B15713">
            <w:pPr>
              <w:pStyle w:val="ListParagraph"/>
              <w:numPr>
                <w:ilvl w:val="0"/>
                <w:numId w:val="40"/>
              </w:numPr>
              <w:contextualSpacing/>
              <w:rPr>
                <w:ins w:id="7185" w:author="Author"/>
                <w:del w:id="7186" w:author="Author"/>
                <w:rFonts w:ascii="Times New Roman" w:hAnsi="Times New Roman" w:cs="Times New Roman"/>
                <w:color w:val="000000"/>
                <w:sz w:val="24"/>
                <w:szCs w:val="24"/>
                <w:lang w:eastAsia="en-GB"/>
              </w:rPr>
            </w:pPr>
            <w:ins w:id="7187" w:author="Author">
              <w:del w:id="7188"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6C90F8CC" w14:textId="3204137A" w:rsidR="00B15713" w:rsidRPr="000F6836" w:rsidDel="00E17C0D" w:rsidRDefault="00B15713" w:rsidP="00B15713">
            <w:pPr>
              <w:pStyle w:val="ListParagraph"/>
              <w:numPr>
                <w:ilvl w:val="0"/>
                <w:numId w:val="40"/>
              </w:numPr>
              <w:contextualSpacing/>
              <w:rPr>
                <w:ins w:id="7189" w:author="Author"/>
                <w:del w:id="7190" w:author="Author"/>
                <w:rFonts w:ascii="Times New Roman" w:hAnsi="Times New Roman" w:cs="Times New Roman"/>
                <w:color w:val="000000"/>
                <w:sz w:val="24"/>
                <w:szCs w:val="24"/>
                <w:lang w:eastAsia="en-GB"/>
              </w:rPr>
            </w:pPr>
            <w:ins w:id="7191" w:author="Author">
              <w:del w:id="7192"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DAEDA61" w14:textId="06806B67" w:rsidR="00B15713" w:rsidRPr="000F6836" w:rsidDel="00E17C0D" w:rsidRDefault="00B15713" w:rsidP="00B15713">
            <w:pPr>
              <w:pStyle w:val="ListParagraph"/>
              <w:numPr>
                <w:ilvl w:val="0"/>
                <w:numId w:val="40"/>
              </w:numPr>
              <w:contextualSpacing/>
              <w:rPr>
                <w:ins w:id="7193" w:author="Author"/>
                <w:del w:id="7194" w:author="Author"/>
                <w:rFonts w:ascii="Times New Roman" w:hAnsi="Times New Roman" w:cs="Times New Roman"/>
                <w:color w:val="000000"/>
                <w:sz w:val="24"/>
                <w:szCs w:val="24"/>
                <w:lang w:eastAsia="en-GB"/>
              </w:rPr>
            </w:pPr>
            <w:ins w:id="7195" w:author="Author">
              <w:del w:id="7196" w:author="Author">
                <w:r w:rsidRPr="000F6836" w:rsidDel="00E17C0D">
                  <w:rPr>
                    <w:rFonts w:ascii="Times New Roman" w:hAnsi="Times New Roman" w:cs="Times New Roman"/>
                    <w:color w:val="000000"/>
                    <w:sz w:val="24"/>
                    <w:szCs w:val="24"/>
                    <w:lang w:eastAsia="en-GB"/>
                  </w:rPr>
                  <w:delText>C0100 is not equal to “Guarantee”</w:delText>
                </w:r>
              </w:del>
            </w:ins>
          </w:p>
        </w:tc>
      </w:tr>
      <w:tr w:rsidR="00B15713" w:rsidRPr="000F6836" w:rsidDel="00E17C0D" w14:paraId="26817222" w14:textId="77BF6FB1" w:rsidTr="005777B7">
        <w:trPr>
          <w:trHeight w:val="1140"/>
          <w:ins w:id="7197" w:author="Author"/>
          <w:del w:id="719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AEEEA05" w14:textId="2EB9EF93" w:rsidR="00B15713" w:rsidRPr="000F6836" w:rsidDel="00E17C0D" w:rsidRDefault="00B15713" w:rsidP="00B15713">
            <w:pPr>
              <w:rPr>
                <w:ins w:id="7199" w:author="Author"/>
                <w:del w:id="7200" w:author="Author"/>
                <w:lang w:val="en-GB"/>
              </w:rPr>
            </w:pPr>
            <w:ins w:id="7201" w:author="Author">
              <w:del w:id="7202" w:author="Author">
                <w:r w:rsidRPr="000F6836" w:rsidDel="00E17C0D">
                  <w:rPr>
                    <w:lang w:val="en-GB"/>
                  </w:rPr>
                  <w:delText>R0110/</w:delText>
                </w:r>
              </w:del>
            </w:ins>
          </w:p>
          <w:p w14:paraId="5A9477FD" w14:textId="68305BDE" w:rsidR="00B15713" w:rsidRPr="000F6836" w:rsidDel="00E17C0D" w:rsidRDefault="00B15713" w:rsidP="00B15713">
            <w:pPr>
              <w:rPr>
                <w:ins w:id="7203" w:author="Author"/>
                <w:del w:id="7204" w:author="Author"/>
                <w:lang w:val="en-GB"/>
              </w:rPr>
            </w:pPr>
            <w:ins w:id="7205" w:author="Author">
              <w:del w:id="7206"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44E4D9B0" w14:textId="3F18256B" w:rsidR="00B15713" w:rsidRPr="000F6836" w:rsidDel="00E17C0D" w:rsidRDefault="00B15713" w:rsidP="00B15713">
            <w:pPr>
              <w:spacing w:after="0"/>
              <w:rPr>
                <w:ins w:id="7207" w:author="Author"/>
                <w:del w:id="7208" w:author="Author"/>
                <w:color w:val="000000"/>
                <w:lang w:val="en-GB"/>
              </w:rPr>
            </w:pPr>
            <w:ins w:id="7209" w:author="Author">
              <w:del w:id="7210" w:author="Author">
                <w:r w:rsidRPr="000F6836" w:rsidDel="00E17C0D">
                  <w:rPr>
                    <w:color w:val="000000"/>
                    <w:lang w:val="en-GB"/>
                  </w:rPr>
                  <w:delText>Insurance/reinsurance transactions</w:delText>
                </w:r>
              </w:del>
            </w:ins>
          </w:p>
          <w:p w14:paraId="0CCC0B44" w14:textId="38106C6D" w:rsidR="00B15713" w:rsidRPr="000F6836" w:rsidDel="00E17C0D" w:rsidRDefault="00B15713" w:rsidP="00B15713">
            <w:pPr>
              <w:spacing w:after="0"/>
              <w:rPr>
                <w:ins w:id="7211" w:author="Author"/>
                <w:del w:id="7212" w:author="Author"/>
                <w:color w:val="000000"/>
                <w:lang w:val="en-GB"/>
              </w:rPr>
            </w:pPr>
            <w:ins w:id="7213" w:author="Author">
              <w:del w:id="7214"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0AD8E7D4" w14:textId="00CB8AF4" w:rsidR="00B15713" w:rsidRPr="000F6836" w:rsidDel="00E17C0D" w:rsidRDefault="00B15713" w:rsidP="00B15713">
            <w:pPr>
              <w:spacing w:after="0"/>
              <w:rPr>
                <w:ins w:id="7215" w:author="Author"/>
                <w:del w:id="7216" w:author="Author"/>
                <w:color w:val="000000"/>
                <w:lang w:val="en-GB"/>
              </w:rPr>
            </w:pPr>
            <w:ins w:id="7217" w:author="Author">
              <w:del w:id="7218" w:author="Author">
                <w:r w:rsidRPr="000F6836" w:rsidDel="00E17C0D">
                  <w:rPr>
                    <w:color w:val="000000"/>
                    <w:lang w:val="en-GB"/>
                  </w:rPr>
                  <w:delText xml:space="preserve">“C0030” shall be equal to the sum of the amounts declared under “C0160” in the sheet “S36.04-Insurance-reinsurance” if : </w:delText>
                </w:r>
              </w:del>
            </w:ins>
          </w:p>
          <w:p w14:paraId="3E42655D" w14:textId="24703937" w:rsidR="00B15713" w:rsidRPr="000F6836" w:rsidDel="00E17C0D" w:rsidRDefault="00B15713" w:rsidP="00B15713">
            <w:pPr>
              <w:pStyle w:val="ListParagraph"/>
              <w:numPr>
                <w:ilvl w:val="0"/>
                <w:numId w:val="40"/>
              </w:numPr>
              <w:contextualSpacing/>
              <w:rPr>
                <w:ins w:id="7219" w:author="Author"/>
                <w:del w:id="7220" w:author="Author"/>
                <w:rFonts w:ascii="Times New Roman" w:hAnsi="Times New Roman" w:cs="Times New Roman"/>
                <w:color w:val="000000"/>
                <w:sz w:val="24"/>
                <w:szCs w:val="24"/>
                <w:lang w:eastAsia="en-GB"/>
              </w:rPr>
            </w:pPr>
            <w:ins w:id="7221" w:author="Author">
              <w:del w:id="7222"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4378737" w14:textId="5446EF65" w:rsidR="00B15713" w:rsidRPr="000F6836" w:rsidDel="00E17C0D" w:rsidRDefault="00B15713" w:rsidP="00B15713">
            <w:pPr>
              <w:pStyle w:val="ListParagraph"/>
              <w:numPr>
                <w:ilvl w:val="0"/>
                <w:numId w:val="40"/>
              </w:numPr>
              <w:contextualSpacing/>
              <w:rPr>
                <w:ins w:id="7223" w:author="Author"/>
                <w:del w:id="7224" w:author="Author"/>
                <w:rFonts w:ascii="Times New Roman" w:hAnsi="Times New Roman" w:cs="Times New Roman"/>
                <w:color w:val="000000"/>
                <w:sz w:val="24"/>
                <w:szCs w:val="24"/>
                <w:lang w:eastAsia="en-GB"/>
              </w:rPr>
            </w:pPr>
            <w:ins w:id="7225" w:author="Author">
              <w:del w:id="7226"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del>
            </w:ins>
          </w:p>
          <w:p w14:paraId="314B0812" w14:textId="405AD58E" w:rsidR="00B15713" w:rsidRPr="000F6836" w:rsidDel="00E17C0D" w:rsidRDefault="00B15713" w:rsidP="00B15713">
            <w:pPr>
              <w:spacing w:after="0"/>
              <w:rPr>
                <w:ins w:id="7227" w:author="Author"/>
                <w:del w:id="7228" w:author="Author"/>
                <w:color w:val="000000"/>
                <w:lang w:val="en-GB"/>
              </w:rPr>
            </w:pPr>
          </w:p>
        </w:tc>
      </w:tr>
      <w:tr w:rsidR="00B15713" w:rsidRPr="000F6836" w:rsidDel="00E17C0D" w14:paraId="69BB0513" w14:textId="07BA2D7C" w:rsidTr="005777B7">
        <w:trPr>
          <w:trHeight w:val="1140"/>
          <w:ins w:id="7229" w:author="Author"/>
          <w:del w:id="723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F0442CA" w14:textId="7E0C04C9" w:rsidR="00B15713" w:rsidRPr="000F6836" w:rsidDel="00E17C0D" w:rsidRDefault="00B15713" w:rsidP="00B15713">
            <w:pPr>
              <w:rPr>
                <w:ins w:id="7231" w:author="Author"/>
                <w:del w:id="7232" w:author="Author"/>
                <w:lang w:val="en-GB"/>
              </w:rPr>
            </w:pPr>
            <w:ins w:id="7233" w:author="Author">
              <w:del w:id="7234" w:author="Author">
                <w:r w:rsidRPr="000F6836" w:rsidDel="00E17C0D">
                  <w:rPr>
                    <w:lang w:val="en-GB"/>
                  </w:rPr>
                  <w:delText>R0110/</w:delText>
                </w:r>
              </w:del>
            </w:ins>
          </w:p>
          <w:p w14:paraId="71832150" w14:textId="34355297" w:rsidR="00B15713" w:rsidRPr="000F6836" w:rsidDel="00E17C0D" w:rsidRDefault="00B15713" w:rsidP="00B15713">
            <w:pPr>
              <w:rPr>
                <w:ins w:id="7235" w:author="Author"/>
                <w:del w:id="7236" w:author="Author"/>
                <w:lang w:val="en-GB"/>
              </w:rPr>
            </w:pPr>
            <w:ins w:id="7237" w:author="Author">
              <w:del w:id="7238"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3AD91FF2" w14:textId="4069820F" w:rsidR="00B15713" w:rsidRPr="000F6836" w:rsidDel="00E17C0D" w:rsidRDefault="00B15713" w:rsidP="00B15713">
            <w:pPr>
              <w:spacing w:after="0"/>
              <w:rPr>
                <w:ins w:id="7239" w:author="Author"/>
                <w:del w:id="7240" w:author="Author"/>
                <w:color w:val="000000"/>
                <w:lang w:val="en-GB"/>
              </w:rPr>
            </w:pPr>
            <w:ins w:id="7241" w:author="Author">
              <w:del w:id="7242" w:author="Author">
                <w:r w:rsidRPr="000F6836" w:rsidDel="00E17C0D">
                  <w:rPr>
                    <w:color w:val="000000"/>
                    <w:lang w:val="en-GB"/>
                  </w:rPr>
                  <w:delText>Insurance/reinsurance transactions</w:delText>
                </w:r>
              </w:del>
            </w:ins>
          </w:p>
          <w:p w14:paraId="4EA1E369" w14:textId="20F8E821" w:rsidR="00B15713" w:rsidRPr="000F6836" w:rsidDel="00E17C0D" w:rsidRDefault="00B15713" w:rsidP="00B15713">
            <w:pPr>
              <w:spacing w:after="0"/>
              <w:rPr>
                <w:ins w:id="7243" w:author="Author"/>
                <w:del w:id="7244" w:author="Author"/>
                <w:color w:val="000000"/>
                <w:lang w:val="en-GB"/>
              </w:rPr>
            </w:pPr>
            <w:ins w:id="7245" w:author="Author">
              <w:del w:id="7246"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39E1BF8" w14:textId="50062585" w:rsidR="00B15713" w:rsidRPr="000F6836" w:rsidDel="00E17C0D" w:rsidRDefault="00B15713" w:rsidP="00B15713">
            <w:pPr>
              <w:spacing w:after="0"/>
              <w:rPr>
                <w:ins w:id="7247" w:author="Author"/>
                <w:del w:id="7248" w:author="Author"/>
                <w:color w:val="000000"/>
                <w:lang w:val="en-GB"/>
              </w:rPr>
            </w:pPr>
            <w:ins w:id="7249" w:author="Author">
              <w:del w:id="7250" w:author="Author">
                <w:r w:rsidRPr="000F6836" w:rsidDel="00E17C0D">
                  <w:rPr>
                    <w:color w:val="000000"/>
                    <w:lang w:val="en-GB"/>
                  </w:rPr>
                  <w:delText xml:space="preserve">“C0040” shall be equal to the sum of the amount declared under “C0160” in the sheet “S36.04-Insurance-reinsurance” if : </w:delText>
                </w:r>
              </w:del>
            </w:ins>
          </w:p>
          <w:p w14:paraId="53A3D75A" w14:textId="2EA9AD20" w:rsidR="00B15713" w:rsidRPr="000F6836" w:rsidDel="00E17C0D" w:rsidRDefault="00B15713" w:rsidP="00B15713">
            <w:pPr>
              <w:pStyle w:val="ListParagraph"/>
              <w:numPr>
                <w:ilvl w:val="0"/>
                <w:numId w:val="40"/>
              </w:numPr>
              <w:contextualSpacing/>
              <w:rPr>
                <w:ins w:id="7251" w:author="Author"/>
                <w:del w:id="7252" w:author="Author"/>
                <w:rFonts w:ascii="Times New Roman" w:hAnsi="Times New Roman" w:cs="Times New Roman"/>
                <w:color w:val="000000"/>
                <w:sz w:val="24"/>
                <w:szCs w:val="24"/>
                <w:lang w:eastAsia="en-GB"/>
              </w:rPr>
            </w:pPr>
            <w:ins w:id="7253" w:author="Author">
              <w:del w:id="7254"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F8984DD" w14:textId="0A5C0861" w:rsidR="00B15713" w:rsidRPr="000F6836" w:rsidDel="00E17C0D" w:rsidRDefault="00B15713" w:rsidP="00B15713">
            <w:pPr>
              <w:pStyle w:val="ListParagraph"/>
              <w:numPr>
                <w:ilvl w:val="0"/>
                <w:numId w:val="40"/>
              </w:numPr>
              <w:contextualSpacing/>
              <w:rPr>
                <w:ins w:id="7255" w:author="Author"/>
                <w:del w:id="7256" w:author="Author"/>
                <w:rFonts w:ascii="Times New Roman" w:hAnsi="Times New Roman" w:cs="Times New Roman"/>
                <w:color w:val="000000"/>
                <w:sz w:val="24"/>
                <w:szCs w:val="24"/>
                <w:lang w:eastAsia="en-GB"/>
              </w:rPr>
            </w:pPr>
            <w:ins w:id="7257" w:author="Author">
              <w:del w:id="7258" w:author="Author">
                <w:r w:rsidRPr="000F6836" w:rsidDel="00E17C0D">
                  <w:rPr>
                    <w:rFonts w:ascii="Times New Roman" w:hAnsi="Times New Roman" w:cs="Times New Roman"/>
                    <w:color w:val="000000"/>
                    <w:sz w:val="24"/>
                    <w:szCs w:val="24"/>
                    <w:lang w:eastAsia="en-GB"/>
                  </w:rPr>
                  <w:lastRenderedPageBreak/>
                  <w:delText>the entity under “C0050” has been identified as “insurance sector”</w:delText>
                </w:r>
              </w:del>
            </w:ins>
          </w:p>
        </w:tc>
      </w:tr>
      <w:tr w:rsidR="00B15713" w:rsidRPr="000F6836" w:rsidDel="00E17C0D" w14:paraId="4BCB2F3A" w14:textId="68C1116D" w:rsidTr="005777B7">
        <w:trPr>
          <w:trHeight w:val="1140"/>
          <w:ins w:id="7259" w:author="Author"/>
          <w:del w:id="726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BE8E3B" w14:textId="31CDE0C4" w:rsidR="00B15713" w:rsidRPr="000F6836" w:rsidDel="00E17C0D" w:rsidRDefault="00B15713" w:rsidP="00B15713">
            <w:pPr>
              <w:rPr>
                <w:ins w:id="7261" w:author="Author"/>
                <w:del w:id="7262" w:author="Author"/>
                <w:lang w:val="en-GB"/>
              </w:rPr>
            </w:pPr>
            <w:ins w:id="7263" w:author="Author">
              <w:del w:id="7264" w:author="Author">
                <w:r w:rsidRPr="000F6836" w:rsidDel="00E17C0D">
                  <w:rPr>
                    <w:lang w:val="en-GB"/>
                  </w:rPr>
                  <w:lastRenderedPageBreak/>
                  <w:delText>R0110/</w:delText>
                </w:r>
              </w:del>
            </w:ins>
          </w:p>
          <w:p w14:paraId="17634F98" w14:textId="75F45745" w:rsidR="00B15713" w:rsidRPr="000F6836" w:rsidDel="00E17C0D" w:rsidRDefault="00B15713" w:rsidP="00B15713">
            <w:pPr>
              <w:rPr>
                <w:ins w:id="7265" w:author="Author"/>
                <w:del w:id="7266" w:author="Author"/>
                <w:lang w:val="en-GB"/>
              </w:rPr>
            </w:pPr>
            <w:ins w:id="7267" w:author="Author">
              <w:del w:id="7268"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197C9293" w14:textId="52642043" w:rsidR="00B15713" w:rsidRPr="000F6836" w:rsidDel="00E17C0D" w:rsidRDefault="00B15713" w:rsidP="00B15713">
            <w:pPr>
              <w:spacing w:after="0"/>
              <w:rPr>
                <w:ins w:id="7269" w:author="Author"/>
                <w:del w:id="7270" w:author="Author"/>
                <w:color w:val="000000"/>
                <w:lang w:val="en-GB"/>
              </w:rPr>
            </w:pPr>
            <w:ins w:id="7271" w:author="Author">
              <w:del w:id="7272" w:author="Author">
                <w:r w:rsidRPr="000F6836" w:rsidDel="00E17C0D">
                  <w:rPr>
                    <w:color w:val="000000"/>
                    <w:lang w:val="en-GB"/>
                  </w:rPr>
                  <w:delText>Insurance/reinsurance transactions</w:delText>
                </w:r>
              </w:del>
            </w:ins>
          </w:p>
          <w:p w14:paraId="46AEA02C" w14:textId="5670B3C0" w:rsidR="00B15713" w:rsidRPr="000F6836" w:rsidDel="00E17C0D" w:rsidRDefault="00B15713" w:rsidP="00B15713">
            <w:pPr>
              <w:spacing w:after="0"/>
              <w:rPr>
                <w:ins w:id="7273" w:author="Author"/>
                <w:del w:id="7274" w:author="Author"/>
                <w:color w:val="000000"/>
                <w:lang w:val="en-GB"/>
              </w:rPr>
            </w:pPr>
            <w:ins w:id="7275" w:author="Author">
              <w:del w:id="7276" w:author="Author">
                <w:r w:rsidRPr="000F6836" w:rsidDel="00E17C0D">
                  <w:rPr>
                    <w:color w:val="000000"/>
                    <w:lang w:val="en-GB"/>
                  </w:rPr>
                  <w:delText>from the insurance sector to the other undertaking of the group</w:delText>
                </w:r>
              </w:del>
            </w:ins>
          </w:p>
          <w:p w14:paraId="57F12BBF" w14:textId="3CACADDC" w:rsidR="00B15713" w:rsidRPr="000F6836" w:rsidDel="00E17C0D" w:rsidRDefault="00B15713" w:rsidP="00B15713">
            <w:pPr>
              <w:spacing w:after="0"/>
              <w:rPr>
                <w:ins w:id="7277" w:author="Author"/>
                <w:del w:id="7278" w:author="Author"/>
                <w:color w:val="000000"/>
                <w:lang w:val="en-GB"/>
              </w:rPr>
            </w:pPr>
          </w:p>
        </w:tc>
        <w:tc>
          <w:tcPr>
            <w:tcW w:w="4893" w:type="dxa"/>
            <w:tcBorders>
              <w:top w:val="single" w:sz="4" w:space="0" w:color="auto"/>
              <w:left w:val="nil"/>
              <w:bottom w:val="single" w:sz="4" w:space="0" w:color="auto"/>
              <w:right w:val="single" w:sz="4" w:space="0" w:color="auto"/>
            </w:tcBorders>
            <w:shd w:val="clear" w:color="auto" w:fill="auto"/>
          </w:tcPr>
          <w:p w14:paraId="5A281AB2" w14:textId="76B7F3D3" w:rsidR="00B15713" w:rsidRPr="000F6836" w:rsidDel="00E17C0D" w:rsidRDefault="00B15713" w:rsidP="00B15713">
            <w:pPr>
              <w:spacing w:after="0"/>
              <w:rPr>
                <w:ins w:id="7279" w:author="Author"/>
                <w:del w:id="7280" w:author="Author"/>
                <w:color w:val="000000"/>
                <w:lang w:val="en-GB"/>
              </w:rPr>
            </w:pPr>
            <w:ins w:id="7281" w:author="Author">
              <w:del w:id="7282" w:author="Author">
                <w:r w:rsidRPr="000F6836" w:rsidDel="00E17C0D">
                  <w:rPr>
                    <w:color w:val="000000"/>
                    <w:lang w:val="en-GB"/>
                  </w:rPr>
                  <w:delText xml:space="preserve">“C0050” shall be equal to the sum of the amount declared under “C0160” in the sheet “S.36.04-Insurance-reinsurance” if : </w:delText>
                </w:r>
              </w:del>
            </w:ins>
          </w:p>
          <w:p w14:paraId="4F951679" w14:textId="69A0ABD7" w:rsidR="00B15713" w:rsidRPr="000F6836" w:rsidDel="00E17C0D" w:rsidRDefault="00B15713" w:rsidP="00B15713">
            <w:pPr>
              <w:pStyle w:val="ListParagraph"/>
              <w:numPr>
                <w:ilvl w:val="0"/>
                <w:numId w:val="40"/>
              </w:numPr>
              <w:contextualSpacing/>
              <w:rPr>
                <w:ins w:id="7283" w:author="Author"/>
                <w:del w:id="7284" w:author="Author"/>
                <w:rFonts w:ascii="Times New Roman" w:hAnsi="Times New Roman" w:cs="Times New Roman"/>
                <w:color w:val="000000"/>
                <w:sz w:val="24"/>
                <w:szCs w:val="24"/>
                <w:lang w:eastAsia="en-GB"/>
              </w:rPr>
            </w:pPr>
            <w:ins w:id="7285" w:author="Author">
              <w:del w:id="7286"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58C0ACF" w14:textId="0A3F468A" w:rsidR="00B15713" w:rsidRPr="000F6836" w:rsidDel="00E17C0D" w:rsidRDefault="00B15713" w:rsidP="00B15713">
            <w:pPr>
              <w:pStyle w:val="ListParagraph"/>
              <w:numPr>
                <w:ilvl w:val="0"/>
                <w:numId w:val="40"/>
              </w:numPr>
              <w:contextualSpacing/>
              <w:rPr>
                <w:ins w:id="7287" w:author="Author"/>
                <w:del w:id="7288" w:author="Author"/>
                <w:rFonts w:ascii="Times New Roman" w:hAnsi="Times New Roman" w:cs="Times New Roman"/>
                <w:color w:val="000000"/>
                <w:sz w:val="24"/>
                <w:szCs w:val="24"/>
                <w:lang w:eastAsia="en-GB"/>
              </w:rPr>
            </w:pPr>
            <w:ins w:id="7289" w:author="Author">
              <w:del w:id="7290" w:author="Author">
                <w:r w:rsidRPr="000F6836" w:rsidDel="00E17C0D">
                  <w:rPr>
                    <w:rFonts w:ascii="Times New Roman" w:hAnsi="Times New Roman" w:cs="Times New Roman"/>
                    <w:color w:val="000000"/>
                    <w:sz w:val="24"/>
                    <w:szCs w:val="24"/>
                    <w:lang w:eastAsia="en-GB"/>
                  </w:rPr>
                  <w:delText>the entity under “C0050” has been identified as “other undertaking of the group”</w:delText>
                </w:r>
              </w:del>
            </w:ins>
          </w:p>
          <w:p w14:paraId="08875B6E" w14:textId="3881DB26" w:rsidR="00B15713" w:rsidRPr="000F6836" w:rsidDel="00E17C0D" w:rsidRDefault="00B15713" w:rsidP="00B15713">
            <w:pPr>
              <w:pStyle w:val="ListParagraph"/>
              <w:numPr>
                <w:ilvl w:val="0"/>
                <w:numId w:val="40"/>
              </w:numPr>
              <w:contextualSpacing/>
              <w:rPr>
                <w:ins w:id="7291" w:author="Author"/>
                <w:del w:id="7292" w:author="Author"/>
                <w:rFonts w:ascii="Times New Roman" w:hAnsi="Times New Roman" w:cs="Times New Roman"/>
                <w:color w:val="000000"/>
                <w:sz w:val="24"/>
                <w:szCs w:val="24"/>
                <w:lang w:eastAsia="en-GB"/>
              </w:rPr>
            </w:pPr>
          </w:p>
        </w:tc>
      </w:tr>
      <w:tr w:rsidR="00B15713" w:rsidRPr="000F6836" w:rsidDel="00E17C0D" w14:paraId="4167F4AF" w14:textId="47B25523" w:rsidTr="005777B7">
        <w:trPr>
          <w:trHeight w:val="1140"/>
          <w:ins w:id="7293" w:author="Author"/>
          <w:del w:id="729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CDF9A9D" w14:textId="446468E0" w:rsidR="00B15713" w:rsidRPr="000F6836" w:rsidDel="00E17C0D" w:rsidRDefault="00B15713" w:rsidP="00B15713">
            <w:pPr>
              <w:rPr>
                <w:ins w:id="7295" w:author="Author"/>
                <w:del w:id="7296" w:author="Author"/>
                <w:lang w:val="en-GB"/>
              </w:rPr>
            </w:pPr>
            <w:ins w:id="7297" w:author="Author">
              <w:del w:id="7298" w:author="Author">
                <w:r w:rsidRPr="000F6836" w:rsidDel="00E17C0D">
                  <w:rPr>
                    <w:lang w:val="en-GB"/>
                  </w:rPr>
                  <w:delText>R0120/C0030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393B4B02" w14:textId="478BF805" w:rsidR="00B15713" w:rsidRPr="000F6836" w:rsidDel="00E17C0D" w:rsidRDefault="00B15713" w:rsidP="00B15713">
            <w:pPr>
              <w:spacing w:after="0"/>
              <w:rPr>
                <w:ins w:id="7299" w:author="Author"/>
                <w:del w:id="7300" w:author="Author"/>
                <w:color w:val="000000"/>
                <w:lang w:val="en-GB"/>
              </w:rPr>
            </w:pPr>
            <w:ins w:id="7301" w:author="Author">
              <w:del w:id="7302"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16B52AF9" w14:textId="7D155F5B" w:rsidR="00B15713" w:rsidRPr="000F6836" w:rsidDel="00E17C0D" w:rsidRDefault="00B15713" w:rsidP="00B15713">
            <w:pPr>
              <w:spacing w:after="0"/>
              <w:rPr>
                <w:ins w:id="7303" w:author="Author"/>
                <w:del w:id="7304" w:author="Author"/>
                <w:color w:val="000000"/>
                <w:lang w:val="en-GB"/>
              </w:rPr>
            </w:pPr>
            <w:ins w:id="7305" w:author="Author">
              <w:del w:id="7306" w:author="Author">
                <w:r w:rsidRPr="000F6836" w:rsidDel="00E17C0D">
                  <w:rPr>
                    <w:color w:val="000000"/>
                    <w:lang w:val="en-GB"/>
                  </w:rPr>
                  <w:delText>Shall be equal to the sum of the R0130/C0030, R0140/C0030, R0150/C0030and R0160/C0030</w:delText>
                </w:r>
              </w:del>
            </w:ins>
          </w:p>
          <w:p w14:paraId="0BD6903C" w14:textId="37F83266" w:rsidR="00B15713" w:rsidRPr="000F6836" w:rsidDel="00E17C0D" w:rsidRDefault="00B15713" w:rsidP="00B15713">
            <w:pPr>
              <w:spacing w:after="0"/>
              <w:rPr>
                <w:ins w:id="7307" w:author="Author"/>
                <w:del w:id="7308" w:author="Author"/>
                <w:color w:val="000000"/>
                <w:lang w:val="en-GB"/>
              </w:rPr>
            </w:pPr>
          </w:p>
        </w:tc>
      </w:tr>
      <w:tr w:rsidR="00B15713" w:rsidRPr="000F6836" w:rsidDel="00E17C0D" w14:paraId="2A962109" w14:textId="28201524" w:rsidTr="005777B7">
        <w:trPr>
          <w:trHeight w:val="1140"/>
          <w:ins w:id="7309" w:author="Author"/>
          <w:del w:id="731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090800D4" w14:textId="7DB47DA5" w:rsidR="00B15713" w:rsidRPr="000F6836" w:rsidDel="00E17C0D" w:rsidRDefault="00B15713" w:rsidP="00B15713">
            <w:pPr>
              <w:rPr>
                <w:ins w:id="7311" w:author="Author"/>
                <w:del w:id="7312" w:author="Author"/>
                <w:lang w:val="en-GB"/>
              </w:rPr>
            </w:pPr>
            <w:ins w:id="7313" w:author="Author">
              <w:del w:id="7314" w:author="Author">
                <w:r w:rsidRPr="000F6836" w:rsidDel="00E17C0D">
                  <w:rPr>
                    <w:lang w:val="en-GB"/>
                  </w:rPr>
                  <w:delText>R0120/C0040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13146F6E" w14:textId="4611C365" w:rsidR="00B15713" w:rsidRPr="000F6836" w:rsidDel="00E17C0D" w:rsidRDefault="00B15713" w:rsidP="00B15713">
            <w:pPr>
              <w:spacing w:after="0"/>
              <w:rPr>
                <w:ins w:id="7315" w:author="Author"/>
                <w:del w:id="7316" w:author="Author"/>
                <w:color w:val="000000"/>
                <w:lang w:val="en-GB"/>
              </w:rPr>
            </w:pPr>
            <w:ins w:id="7317" w:author="Author">
              <w:del w:id="7318"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12037B19" w14:textId="3926FF62" w:rsidR="00B15713" w:rsidRPr="000F6836" w:rsidDel="00E17C0D" w:rsidRDefault="00B15713" w:rsidP="00B15713">
            <w:pPr>
              <w:spacing w:after="0"/>
              <w:rPr>
                <w:ins w:id="7319" w:author="Author"/>
                <w:del w:id="7320" w:author="Author"/>
                <w:color w:val="000000"/>
                <w:lang w:val="en-GB"/>
              </w:rPr>
            </w:pPr>
            <w:ins w:id="7321" w:author="Author">
              <w:del w:id="7322" w:author="Author">
                <w:r w:rsidRPr="000F6836" w:rsidDel="00E17C0D">
                  <w:rPr>
                    <w:color w:val="000000"/>
                    <w:lang w:val="en-GB"/>
                  </w:rPr>
                  <w:delText>Shall be equal to the sum of the R0130/C0040, R0140/C0040, R0150/C0040 and R0160/C0040</w:delText>
                </w:r>
              </w:del>
            </w:ins>
          </w:p>
        </w:tc>
      </w:tr>
      <w:tr w:rsidR="00B15713" w:rsidRPr="000F6836" w:rsidDel="00E17C0D" w14:paraId="5E224B14" w14:textId="6AE1AF73" w:rsidTr="005777B7">
        <w:trPr>
          <w:trHeight w:val="1140"/>
          <w:ins w:id="7323" w:author="Author"/>
          <w:del w:id="732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3C0A805" w14:textId="7DAB3A99" w:rsidR="00B15713" w:rsidRPr="000F6836" w:rsidDel="00E17C0D" w:rsidRDefault="00B15713" w:rsidP="00B15713">
            <w:pPr>
              <w:rPr>
                <w:ins w:id="7325" w:author="Author"/>
                <w:del w:id="7326" w:author="Author"/>
                <w:lang w:val="en-GB"/>
              </w:rPr>
            </w:pPr>
            <w:ins w:id="7327" w:author="Author">
              <w:del w:id="7328" w:author="Author">
                <w:r w:rsidRPr="000F6836" w:rsidDel="00E17C0D">
                  <w:rPr>
                    <w:lang w:val="en-GB"/>
                  </w:rPr>
                  <w:delText>R0120/C0050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50FAA4E0" w14:textId="25BA2A03" w:rsidR="00B15713" w:rsidRPr="000F6836" w:rsidDel="00E17C0D" w:rsidRDefault="00B15713" w:rsidP="00B15713">
            <w:pPr>
              <w:spacing w:after="0"/>
              <w:rPr>
                <w:ins w:id="7329" w:author="Author"/>
                <w:del w:id="7330" w:author="Author"/>
                <w:color w:val="000000"/>
                <w:lang w:val="en-GB"/>
              </w:rPr>
            </w:pPr>
            <w:ins w:id="7331" w:author="Author">
              <w:del w:id="7332"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3A941625" w14:textId="3B1334E9" w:rsidR="00B15713" w:rsidRPr="000F6836" w:rsidDel="00E17C0D" w:rsidRDefault="00B15713" w:rsidP="00B15713">
            <w:pPr>
              <w:spacing w:after="0"/>
              <w:rPr>
                <w:ins w:id="7333" w:author="Author"/>
                <w:del w:id="7334" w:author="Author"/>
                <w:color w:val="000000"/>
                <w:lang w:val="en-GB"/>
              </w:rPr>
            </w:pPr>
            <w:ins w:id="7335" w:author="Author">
              <w:del w:id="7336" w:author="Author">
                <w:r w:rsidRPr="000F6836" w:rsidDel="00E17C0D">
                  <w:rPr>
                    <w:color w:val="000000"/>
                    <w:lang w:val="en-GB"/>
                  </w:rPr>
                  <w:delText>Shall be equal to the sum of the R0130/C00540, R0140/C00450, R0150/C00540 and R0160/C00540</w:delText>
                </w:r>
              </w:del>
            </w:ins>
          </w:p>
        </w:tc>
      </w:tr>
      <w:tr w:rsidR="00B15713" w:rsidRPr="000F6836" w:rsidDel="00E17C0D" w14:paraId="5C06D42E" w14:textId="53EE8EF1" w:rsidTr="005777B7">
        <w:trPr>
          <w:trHeight w:val="1140"/>
          <w:ins w:id="7337" w:author="Author"/>
          <w:del w:id="733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5593247" w14:textId="0A7DDA25" w:rsidR="00B15713" w:rsidRPr="000F6836" w:rsidDel="00E17C0D" w:rsidRDefault="00B15713" w:rsidP="00B15713">
            <w:pPr>
              <w:rPr>
                <w:ins w:id="7339" w:author="Author"/>
                <w:del w:id="7340" w:author="Author"/>
                <w:lang w:val="en-GB"/>
              </w:rPr>
            </w:pPr>
            <w:ins w:id="7341" w:author="Author">
              <w:del w:id="7342" w:author="Author">
                <w:r w:rsidRPr="000F6836" w:rsidDel="00E17C0D">
                  <w:rPr>
                    <w:lang w:val="en-GB"/>
                  </w:rPr>
                  <w:delText>R0120/C0060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9EAAC5B" w14:textId="71904702" w:rsidR="00B15713" w:rsidRPr="000F6836" w:rsidDel="00E17C0D" w:rsidRDefault="00B15713" w:rsidP="00B15713">
            <w:pPr>
              <w:spacing w:after="0"/>
              <w:rPr>
                <w:ins w:id="7343" w:author="Author"/>
                <w:del w:id="7344" w:author="Author"/>
                <w:color w:val="000000"/>
                <w:lang w:val="en-GB"/>
              </w:rPr>
            </w:pPr>
            <w:ins w:id="7345" w:author="Author">
              <w:del w:id="7346"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2AE2DB61" w14:textId="6E0BC0C1" w:rsidR="00B15713" w:rsidRPr="000F6836" w:rsidDel="00E17C0D" w:rsidRDefault="00B15713" w:rsidP="00B15713">
            <w:pPr>
              <w:spacing w:after="0"/>
              <w:rPr>
                <w:ins w:id="7347" w:author="Author"/>
                <w:del w:id="7348" w:author="Author"/>
                <w:color w:val="000000"/>
                <w:lang w:val="en-GB"/>
              </w:rPr>
            </w:pPr>
            <w:ins w:id="7349" w:author="Author">
              <w:del w:id="7350" w:author="Author">
                <w:r w:rsidRPr="000F6836" w:rsidDel="00E17C0D">
                  <w:rPr>
                    <w:color w:val="000000"/>
                    <w:lang w:val="en-GB"/>
                  </w:rPr>
                  <w:delText>Shall be equal to the sum of the R0130/C00460, R0140/C00460, R0150/C00640 and R0160/C00460</w:delText>
                </w:r>
              </w:del>
            </w:ins>
          </w:p>
        </w:tc>
      </w:tr>
      <w:tr w:rsidR="00B15713" w:rsidRPr="000F6836" w:rsidDel="00E17C0D" w14:paraId="31C707D8" w14:textId="04C9739A" w:rsidTr="005777B7">
        <w:trPr>
          <w:trHeight w:val="1140"/>
          <w:ins w:id="7351" w:author="Author"/>
          <w:del w:id="735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FAFD26D" w14:textId="3B116034" w:rsidR="00B15713" w:rsidRPr="000F6836" w:rsidDel="00E17C0D" w:rsidRDefault="00B15713" w:rsidP="00B15713">
            <w:pPr>
              <w:rPr>
                <w:ins w:id="7353" w:author="Author"/>
                <w:del w:id="7354" w:author="Author"/>
                <w:lang w:val="en-GB"/>
              </w:rPr>
            </w:pPr>
            <w:ins w:id="7355" w:author="Author">
              <w:del w:id="7356" w:author="Author">
                <w:r w:rsidRPr="000F6836" w:rsidDel="00E17C0D">
                  <w:rPr>
                    <w:lang w:val="en-GB"/>
                  </w:rPr>
                  <w:delText>R0120/C0070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57287AC9" w14:textId="55263263" w:rsidR="00B15713" w:rsidRPr="000F6836" w:rsidDel="00E17C0D" w:rsidRDefault="00B15713" w:rsidP="00B15713">
            <w:pPr>
              <w:spacing w:after="0"/>
              <w:rPr>
                <w:ins w:id="7357" w:author="Author"/>
                <w:del w:id="7358" w:author="Author"/>
                <w:color w:val="000000"/>
                <w:lang w:val="en-GB"/>
              </w:rPr>
            </w:pPr>
            <w:ins w:id="7359" w:author="Author">
              <w:del w:id="7360" w:author="Author">
                <w:r w:rsidRPr="000F6836" w:rsidDel="00E17C0D">
                  <w:rPr>
                    <w:color w:val="000000"/>
                    <w:lang w:val="en-GB"/>
                  </w:rPr>
                  <w:delText>P&amp;L transactions</w:delText>
                </w:r>
              </w:del>
            </w:ins>
          </w:p>
        </w:tc>
        <w:tc>
          <w:tcPr>
            <w:tcW w:w="4893" w:type="dxa"/>
            <w:tcBorders>
              <w:top w:val="single" w:sz="4" w:space="0" w:color="auto"/>
              <w:left w:val="nil"/>
              <w:bottom w:val="single" w:sz="4" w:space="0" w:color="auto"/>
              <w:right w:val="single" w:sz="4" w:space="0" w:color="auto"/>
            </w:tcBorders>
            <w:shd w:val="clear" w:color="auto" w:fill="auto"/>
          </w:tcPr>
          <w:p w14:paraId="46FB4D08" w14:textId="6B49AEF2" w:rsidR="00B15713" w:rsidRPr="000F6836" w:rsidDel="00E17C0D" w:rsidRDefault="00B15713" w:rsidP="00B15713">
            <w:pPr>
              <w:spacing w:after="0"/>
              <w:rPr>
                <w:ins w:id="7361" w:author="Author"/>
                <w:del w:id="7362" w:author="Author"/>
                <w:color w:val="000000"/>
                <w:lang w:val="en-GB"/>
              </w:rPr>
            </w:pPr>
            <w:ins w:id="7363" w:author="Author">
              <w:del w:id="7364" w:author="Author">
                <w:r w:rsidRPr="000F6836" w:rsidDel="00E17C0D">
                  <w:rPr>
                    <w:color w:val="000000"/>
                    <w:lang w:val="en-GB"/>
                  </w:rPr>
                  <w:delText>Shall be equal to the sum of the R0130/C0070, R0140/C0070, R0150/C0070 and R0160/C0070</w:delText>
                </w:r>
              </w:del>
            </w:ins>
          </w:p>
        </w:tc>
      </w:tr>
      <w:tr w:rsidR="00B15713" w:rsidRPr="000F6836" w:rsidDel="00E17C0D" w14:paraId="5D32BDE0" w14:textId="4CC67DB4" w:rsidTr="005777B7">
        <w:trPr>
          <w:trHeight w:val="1140"/>
          <w:ins w:id="7365" w:author="Author"/>
          <w:del w:id="736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C22C1D4" w14:textId="0FA197F2" w:rsidR="00B15713" w:rsidRPr="000F6836" w:rsidDel="00E17C0D" w:rsidRDefault="00B15713" w:rsidP="00B15713">
            <w:pPr>
              <w:spacing w:after="0"/>
              <w:rPr>
                <w:ins w:id="7367" w:author="Author"/>
                <w:del w:id="7368" w:author="Author"/>
                <w:color w:val="000000"/>
                <w:lang w:val="en-GB"/>
              </w:rPr>
            </w:pPr>
            <w:ins w:id="7369" w:author="Author">
              <w:del w:id="7370" w:author="Author">
                <w:r w:rsidRPr="000F6836" w:rsidDel="00E17C0D">
                  <w:rPr>
                    <w:color w:val="000000"/>
                    <w:lang w:val="en-GB"/>
                  </w:rPr>
                  <w:delText>R0130</w:delText>
                </w:r>
              </w:del>
            </w:ins>
          </w:p>
          <w:p w14:paraId="6C72BD33" w14:textId="7B09E216" w:rsidR="00B15713" w:rsidRPr="000F6836" w:rsidDel="00E17C0D" w:rsidRDefault="00B15713" w:rsidP="00B15713">
            <w:pPr>
              <w:spacing w:after="0"/>
              <w:rPr>
                <w:ins w:id="7371" w:author="Author"/>
                <w:del w:id="7372" w:author="Author"/>
                <w:color w:val="000000"/>
                <w:lang w:val="en-GB"/>
              </w:rPr>
            </w:pPr>
            <w:ins w:id="7373" w:author="Author">
              <w:del w:id="7374"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08D14FE8" w14:textId="5C4107D0" w:rsidR="00B15713" w:rsidRPr="000F6836" w:rsidDel="00E17C0D" w:rsidRDefault="00B15713" w:rsidP="00B15713">
            <w:pPr>
              <w:spacing w:after="0"/>
              <w:rPr>
                <w:ins w:id="7375" w:author="Author"/>
                <w:del w:id="7376" w:author="Author"/>
                <w:color w:val="000000"/>
                <w:lang w:val="en-GB"/>
              </w:rPr>
            </w:pPr>
            <w:ins w:id="7377" w:author="Author">
              <w:del w:id="7378" w:author="Author">
                <w:r w:rsidRPr="000F6836" w:rsidDel="00E17C0D">
                  <w:rPr>
                    <w:color w:val="000000"/>
                    <w:lang w:val="en-GB"/>
                  </w:rPr>
                  <w:delText>Commissions paid to business providers</w:delText>
                </w:r>
              </w:del>
            </w:ins>
          </w:p>
        </w:tc>
        <w:tc>
          <w:tcPr>
            <w:tcW w:w="4893" w:type="dxa"/>
            <w:tcBorders>
              <w:top w:val="single" w:sz="4" w:space="0" w:color="auto"/>
              <w:left w:val="nil"/>
              <w:bottom w:val="single" w:sz="4" w:space="0" w:color="auto"/>
              <w:right w:val="single" w:sz="4" w:space="0" w:color="auto"/>
            </w:tcBorders>
            <w:shd w:val="clear" w:color="auto" w:fill="auto"/>
          </w:tcPr>
          <w:p w14:paraId="60F32CDA" w14:textId="7C64982A" w:rsidR="00B15713" w:rsidRPr="000F6836" w:rsidDel="00E17C0D" w:rsidRDefault="00B15713" w:rsidP="00B15713">
            <w:pPr>
              <w:spacing w:after="0"/>
              <w:rPr>
                <w:ins w:id="7379" w:author="Author"/>
                <w:del w:id="7380" w:author="Author"/>
                <w:color w:val="000000"/>
                <w:lang w:val="en-GB"/>
              </w:rPr>
            </w:pPr>
            <w:ins w:id="7381" w:author="Author">
              <w:del w:id="7382" w:author="Author">
                <w:r w:rsidRPr="000F6836" w:rsidDel="00E17C0D">
                  <w:rPr>
                    <w:color w:val="000000"/>
                    <w:lang w:val="en-GB"/>
                  </w:rPr>
                  <w:delText xml:space="preserve">“C0030” shall be equal to the sum of the amounts declared under “C0140” in the sheet “S36.05-P&amp;L” if : </w:delText>
                </w:r>
              </w:del>
            </w:ins>
          </w:p>
          <w:p w14:paraId="6C0CA286" w14:textId="22FDB411" w:rsidR="00B15713" w:rsidRPr="000F6836" w:rsidDel="00E17C0D" w:rsidRDefault="00B15713" w:rsidP="00B15713">
            <w:pPr>
              <w:pStyle w:val="ListParagraph"/>
              <w:numPr>
                <w:ilvl w:val="0"/>
                <w:numId w:val="40"/>
              </w:numPr>
              <w:contextualSpacing/>
              <w:rPr>
                <w:ins w:id="7383" w:author="Author"/>
                <w:del w:id="7384" w:author="Author"/>
                <w:rFonts w:ascii="Times New Roman" w:hAnsi="Times New Roman" w:cs="Times New Roman"/>
                <w:color w:val="000000"/>
                <w:sz w:val="24"/>
                <w:szCs w:val="24"/>
                <w:lang w:eastAsia="en-GB"/>
              </w:rPr>
            </w:pPr>
            <w:ins w:id="7385" w:author="Author">
              <w:del w:id="7386"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BC3EE22" w14:textId="01EC8913" w:rsidR="00B15713" w:rsidRPr="000F6836" w:rsidDel="00E17C0D" w:rsidRDefault="00B15713" w:rsidP="00B15713">
            <w:pPr>
              <w:pStyle w:val="ListParagraph"/>
              <w:numPr>
                <w:ilvl w:val="0"/>
                <w:numId w:val="40"/>
              </w:numPr>
              <w:contextualSpacing/>
              <w:rPr>
                <w:ins w:id="7387" w:author="Author"/>
                <w:del w:id="7388" w:author="Author"/>
                <w:rFonts w:ascii="Times New Roman" w:hAnsi="Times New Roman" w:cs="Times New Roman"/>
                <w:color w:val="000000"/>
                <w:sz w:val="24"/>
                <w:szCs w:val="24"/>
                <w:lang w:eastAsia="en-GB"/>
              </w:rPr>
            </w:pPr>
            <w:ins w:id="7389" w:author="Author">
              <w:del w:id="7390"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66936724" w14:textId="183AD55D" w:rsidR="00B15713" w:rsidRPr="000F6836" w:rsidDel="00E17C0D" w:rsidRDefault="00B15713" w:rsidP="00B15713">
            <w:pPr>
              <w:pStyle w:val="ListParagraph"/>
              <w:numPr>
                <w:ilvl w:val="0"/>
                <w:numId w:val="40"/>
              </w:numPr>
              <w:contextualSpacing/>
              <w:rPr>
                <w:ins w:id="7391" w:author="Author"/>
                <w:del w:id="7392" w:author="Author"/>
                <w:rFonts w:ascii="Times New Roman" w:hAnsi="Times New Roman" w:cs="Times New Roman"/>
                <w:color w:val="000000"/>
                <w:sz w:val="24"/>
                <w:szCs w:val="24"/>
                <w:lang w:eastAsia="en-GB"/>
              </w:rPr>
            </w:pPr>
            <w:ins w:id="7393" w:author="Author">
              <w:del w:id="7394" w:author="Author">
                <w:r w:rsidRPr="000F6836" w:rsidDel="00E17C0D">
                  <w:rPr>
                    <w:rFonts w:ascii="Times New Roman" w:hAnsi="Times New Roman" w:cs="Times New Roman"/>
                    <w:color w:val="000000"/>
                    <w:sz w:val="24"/>
                    <w:szCs w:val="24"/>
                    <w:lang w:eastAsia="en-GB"/>
                  </w:rPr>
                  <w:delText>C0100 is equal to “Commission”</w:delText>
                </w:r>
              </w:del>
            </w:ins>
          </w:p>
          <w:p w14:paraId="3FE8B349" w14:textId="24182169" w:rsidR="00B15713" w:rsidRPr="000F6836" w:rsidDel="00E17C0D" w:rsidRDefault="00B15713" w:rsidP="00B15713">
            <w:pPr>
              <w:spacing w:after="0"/>
              <w:rPr>
                <w:ins w:id="7395" w:author="Author"/>
                <w:del w:id="7396" w:author="Author"/>
                <w:color w:val="000000"/>
                <w:lang w:val="en-GB"/>
              </w:rPr>
            </w:pPr>
          </w:p>
        </w:tc>
      </w:tr>
      <w:tr w:rsidR="00B15713" w:rsidRPr="000F6836" w:rsidDel="00E17C0D" w14:paraId="6C0A4325" w14:textId="7CBFDB8A" w:rsidTr="005777B7">
        <w:trPr>
          <w:trHeight w:val="1140"/>
          <w:ins w:id="7397" w:author="Author"/>
          <w:del w:id="739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EAB29B7" w14:textId="782887C8" w:rsidR="00B15713" w:rsidRPr="000F6836" w:rsidDel="00E17C0D" w:rsidRDefault="00B15713" w:rsidP="00B15713">
            <w:pPr>
              <w:spacing w:after="0"/>
              <w:rPr>
                <w:ins w:id="7399" w:author="Author"/>
                <w:del w:id="7400" w:author="Author"/>
                <w:color w:val="000000"/>
                <w:lang w:val="en-GB"/>
              </w:rPr>
            </w:pPr>
            <w:ins w:id="7401" w:author="Author">
              <w:del w:id="7402" w:author="Author">
                <w:r w:rsidRPr="000F6836" w:rsidDel="00E17C0D">
                  <w:rPr>
                    <w:color w:val="000000"/>
                    <w:lang w:val="en-GB"/>
                  </w:rPr>
                  <w:delText xml:space="preserve"> R0130/</w:delText>
                </w:r>
              </w:del>
            </w:ins>
          </w:p>
          <w:p w14:paraId="076C4E8A" w14:textId="56A9A595" w:rsidR="00B15713" w:rsidRPr="000F6836" w:rsidDel="00E17C0D" w:rsidRDefault="00B15713" w:rsidP="00B15713">
            <w:pPr>
              <w:spacing w:after="0"/>
              <w:rPr>
                <w:ins w:id="7403" w:author="Author"/>
                <w:del w:id="7404" w:author="Author"/>
                <w:color w:val="000000"/>
                <w:lang w:val="en-GB"/>
              </w:rPr>
            </w:pPr>
            <w:ins w:id="7405" w:author="Author">
              <w:del w:id="7406"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610DBDC0" w14:textId="0C1F517E" w:rsidR="00B15713" w:rsidRPr="000F6836" w:rsidDel="00E17C0D" w:rsidRDefault="00B15713" w:rsidP="00B15713">
            <w:pPr>
              <w:spacing w:after="0"/>
              <w:rPr>
                <w:ins w:id="7407" w:author="Author"/>
                <w:del w:id="7408" w:author="Author"/>
                <w:color w:val="000000"/>
                <w:lang w:val="en-GB"/>
              </w:rPr>
            </w:pPr>
            <w:ins w:id="7409" w:author="Author">
              <w:del w:id="7410" w:author="Author">
                <w:r w:rsidRPr="000F6836" w:rsidDel="00E17C0D">
                  <w:rPr>
                    <w:color w:val="000000"/>
                    <w:lang w:val="en-GB"/>
                  </w:rPr>
                  <w:delText>Commissions paid to business providers</w:delText>
                </w:r>
              </w:del>
            </w:ins>
          </w:p>
        </w:tc>
        <w:tc>
          <w:tcPr>
            <w:tcW w:w="4893" w:type="dxa"/>
            <w:tcBorders>
              <w:top w:val="single" w:sz="4" w:space="0" w:color="auto"/>
              <w:left w:val="nil"/>
              <w:bottom w:val="single" w:sz="4" w:space="0" w:color="auto"/>
              <w:right w:val="single" w:sz="4" w:space="0" w:color="auto"/>
            </w:tcBorders>
            <w:shd w:val="clear" w:color="auto" w:fill="auto"/>
          </w:tcPr>
          <w:p w14:paraId="673562BD" w14:textId="37D1E5C5" w:rsidR="00B15713" w:rsidRPr="000F6836" w:rsidDel="00E17C0D" w:rsidRDefault="00B15713" w:rsidP="00B15713">
            <w:pPr>
              <w:spacing w:after="0"/>
              <w:rPr>
                <w:ins w:id="7411" w:author="Author"/>
                <w:del w:id="7412" w:author="Author"/>
                <w:color w:val="000000"/>
                <w:lang w:val="en-GB"/>
              </w:rPr>
            </w:pPr>
            <w:ins w:id="7413" w:author="Author">
              <w:del w:id="7414" w:author="Author">
                <w:r w:rsidRPr="000F6836" w:rsidDel="00E17C0D">
                  <w:rPr>
                    <w:color w:val="000000"/>
                    <w:lang w:val="en-GB"/>
                  </w:rPr>
                  <w:delText xml:space="preserve">“C0040” shall be equal to the sum of the amount declared under “C0140” in the sheet “S36.05-P&amp;L” if : </w:delText>
                </w:r>
              </w:del>
            </w:ins>
          </w:p>
          <w:p w14:paraId="0619CD65" w14:textId="64BE6263" w:rsidR="00B15713" w:rsidRPr="000F6836" w:rsidDel="00E17C0D" w:rsidRDefault="00B15713" w:rsidP="00B15713">
            <w:pPr>
              <w:pStyle w:val="ListParagraph"/>
              <w:numPr>
                <w:ilvl w:val="0"/>
                <w:numId w:val="40"/>
              </w:numPr>
              <w:contextualSpacing/>
              <w:rPr>
                <w:ins w:id="7415" w:author="Author"/>
                <w:del w:id="7416" w:author="Author"/>
                <w:rFonts w:ascii="Times New Roman" w:hAnsi="Times New Roman" w:cs="Times New Roman"/>
                <w:color w:val="000000"/>
                <w:sz w:val="24"/>
                <w:szCs w:val="24"/>
                <w:lang w:eastAsia="en-GB"/>
              </w:rPr>
            </w:pPr>
            <w:ins w:id="7417" w:author="Author">
              <w:del w:id="741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6E96247" w14:textId="59C94A50" w:rsidR="00B15713" w:rsidRPr="000F6836" w:rsidDel="00E17C0D" w:rsidRDefault="00B15713" w:rsidP="00B15713">
            <w:pPr>
              <w:pStyle w:val="ListParagraph"/>
              <w:numPr>
                <w:ilvl w:val="0"/>
                <w:numId w:val="40"/>
              </w:numPr>
              <w:contextualSpacing/>
              <w:rPr>
                <w:ins w:id="7419" w:author="Author"/>
                <w:del w:id="7420" w:author="Author"/>
                <w:rFonts w:ascii="Times New Roman" w:hAnsi="Times New Roman" w:cs="Times New Roman"/>
                <w:color w:val="000000"/>
                <w:sz w:val="24"/>
                <w:szCs w:val="24"/>
                <w:lang w:eastAsia="en-GB"/>
              </w:rPr>
            </w:pPr>
            <w:ins w:id="7421" w:author="Author">
              <w:del w:id="7422" w:author="Author">
                <w:r w:rsidRPr="000F6836" w:rsidDel="00E17C0D">
                  <w:rPr>
                    <w:rFonts w:ascii="Times New Roman" w:hAnsi="Times New Roman" w:cs="Times New Roman"/>
                    <w:color w:val="000000"/>
                    <w:sz w:val="24"/>
                    <w:szCs w:val="24"/>
                    <w:lang w:eastAsia="en-GB"/>
                  </w:rPr>
                  <w:lastRenderedPageBreak/>
                  <w:delText xml:space="preserve">the entity under “C0050” has been identified as “insurance sector” and </w:delText>
                </w:r>
              </w:del>
            </w:ins>
          </w:p>
          <w:p w14:paraId="626BF550" w14:textId="74474058" w:rsidR="00B15713" w:rsidRPr="000F6836" w:rsidDel="00E17C0D" w:rsidRDefault="00B15713" w:rsidP="00B15713">
            <w:pPr>
              <w:pStyle w:val="ListParagraph"/>
              <w:numPr>
                <w:ilvl w:val="0"/>
                <w:numId w:val="40"/>
              </w:numPr>
              <w:contextualSpacing/>
              <w:rPr>
                <w:ins w:id="7423" w:author="Author"/>
                <w:del w:id="7424" w:author="Author"/>
                <w:rFonts w:ascii="Times New Roman" w:hAnsi="Times New Roman" w:cs="Times New Roman"/>
                <w:color w:val="000000"/>
                <w:sz w:val="24"/>
                <w:szCs w:val="24"/>
                <w:lang w:eastAsia="en-GB"/>
              </w:rPr>
            </w:pPr>
            <w:ins w:id="7425" w:author="Author">
              <w:del w:id="7426" w:author="Author">
                <w:r w:rsidRPr="000F6836" w:rsidDel="00E17C0D">
                  <w:rPr>
                    <w:rFonts w:ascii="Times New Roman" w:hAnsi="Times New Roman" w:cs="Times New Roman"/>
                    <w:color w:val="000000"/>
                    <w:sz w:val="24"/>
                    <w:szCs w:val="24"/>
                    <w:lang w:eastAsia="en-GB"/>
                  </w:rPr>
                  <w:delText>C0100 is equal to “Commission”</w:delText>
                </w:r>
              </w:del>
            </w:ins>
          </w:p>
          <w:p w14:paraId="62AEEEC1" w14:textId="6C7C6F1F" w:rsidR="00B15713" w:rsidRPr="000F6836" w:rsidDel="00E17C0D" w:rsidRDefault="00B15713" w:rsidP="00B15713">
            <w:pPr>
              <w:spacing w:after="0"/>
              <w:rPr>
                <w:ins w:id="7427" w:author="Author"/>
                <w:del w:id="7428" w:author="Author"/>
                <w:color w:val="000000"/>
                <w:lang w:val="en-GB"/>
              </w:rPr>
            </w:pPr>
          </w:p>
        </w:tc>
      </w:tr>
      <w:tr w:rsidR="00B15713" w:rsidRPr="000F6836" w:rsidDel="00E17C0D" w14:paraId="69BE824D" w14:textId="5077DFD8" w:rsidTr="005777B7">
        <w:trPr>
          <w:trHeight w:val="1140"/>
          <w:ins w:id="7429" w:author="Author"/>
          <w:del w:id="743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0BEC4E5" w14:textId="709EB374" w:rsidR="00B15713" w:rsidRPr="000F6836" w:rsidDel="00E17C0D" w:rsidRDefault="00B15713" w:rsidP="00B15713">
            <w:pPr>
              <w:spacing w:after="0"/>
              <w:rPr>
                <w:ins w:id="7431" w:author="Author"/>
                <w:del w:id="7432" w:author="Author"/>
                <w:color w:val="000000"/>
                <w:lang w:val="en-GB"/>
              </w:rPr>
            </w:pPr>
            <w:ins w:id="7433" w:author="Author">
              <w:del w:id="7434" w:author="Author">
                <w:r w:rsidRPr="000F6836" w:rsidDel="00E17C0D">
                  <w:rPr>
                    <w:color w:val="000000"/>
                    <w:lang w:val="en-GB"/>
                  </w:rPr>
                  <w:lastRenderedPageBreak/>
                  <w:delText>R0130/</w:delText>
                </w:r>
              </w:del>
            </w:ins>
          </w:p>
          <w:p w14:paraId="1194791C" w14:textId="1B740684" w:rsidR="00B15713" w:rsidRPr="000F6836" w:rsidDel="00E17C0D" w:rsidRDefault="00B15713" w:rsidP="00B15713">
            <w:pPr>
              <w:spacing w:after="0"/>
              <w:rPr>
                <w:ins w:id="7435" w:author="Author"/>
                <w:del w:id="7436" w:author="Author"/>
                <w:color w:val="000000"/>
                <w:lang w:val="en-GB"/>
              </w:rPr>
            </w:pPr>
            <w:ins w:id="7437" w:author="Author">
              <w:del w:id="7438"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0B473F32" w14:textId="78035A85" w:rsidR="00B15713" w:rsidRPr="000F6836" w:rsidDel="00E17C0D" w:rsidRDefault="00B15713" w:rsidP="00B15713">
            <w:pPr>
              <w:spacing w:after="0"/>
              <w:rPr>
                <w:ins w:id="7439" w:author="Author"/>
                <w:del w:id="7440" w:author="Author"/>
                <w:color w:val="000000"/>
                <w:lang w:val="en-GB"/>
              </w:rPr>
            </w:pPr>
            <w:ins w:id="7441" w:author="Author">
              <w:del w:id="7442" w:author="Author">
                <w:r w:rsidRPr="000F6836" w:rsidDel="00E17C0D">
                  <w:rPr>
                    <w:color w:val="000000"/>
                    <w:lang w:val="en-GB"/>
                  </w:rPr>
                  <w:delText>Commissions paid to business providers</w:delText>
                </w:r>
              </w:del>
            </w:ins>
          </w:p>
          <w:p w14:paraId="07F6DA94" w14:textId="30DB5E62" w:rsidR="00B15713" w:rsidRPr="000F6836" w:rsidDel="00E17C0D" w:rsidRDefault="00B15713" w:rsidP="00B15713">
            <w:pPr>
              <w:spacing w:after="0"/>
              <w:rPr>
                <w:ins w:id="7443" w:author="Author"/>
                <w:del w:id="7444" w:author="Author"/>
                <w:color w:val="000000"/>
                <w:lang w:val="en-GB"/>
              </w:rPr>
            </w:pPr>
            <w:ins w:id="7445" w:author="Author">
              <w:del w:id="7446" w:author="Author">
                <w:r w:rsidRPr="000F6836" w:rsidDel="00E17C0D">
                  <w:rPr>
                    <w:color w:val="000000"/>
                    <w:lang w:val="en-GB"/>
                  </w:rPr>
                  <w:delText>from the insurance sector to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42C041C" w14:textId="78ADA68B" w:rsidR="00B15713" w:rsidRPr="000F6836" w:rsidDel="00E17C0D" w:rsidRDefault="00B15713" w:rsidP="00B15713">
            <w:pPr>
              <w:spacing w:after="0"/>
              <w:rPr>
                <w:ins w:id="7447" w:author="Author"/>
                <w:del w:id="7448" w:author="Author"/>
                <w:color w:val="000000"/>
                <w:lang w:val="en-GB"/>
              </w:rPr>
            </w:pPr>
            <w:ins w:id="7449" w:author="Author">
              <w:del w:id="7450" w:author="Author">
                <w:r w:rsidRPr="000F6836" w:rsidDel="00E17C0D">
                  <w:rPr>
                    <w:color w:val="000000"/>
                    <w:lang w:val="en-GB"/>
                  </w:rPr>
                  <w:delText xml:space="preserve">“C0050” shall be equal to the sum of the amount declared under “C0140” in the sheet “S.36.05-P&amp;L” if : </w:delText>
                </w:r>
              </w:del>
            </w:ins>
          </w:p>
          <w:p w14:paraId="47A65D52" w14:textId="5FEF60EF" w:rsidR="00B15713" w:rsidRPr="000F6836" w:rsidDel="00E17C0D" w:rsidRDefault="00B15713" w:rsidP="00B15713">
            <w:pPr>
              <w:pStyle w:val="ListParagraph"/>
              <w:numPr>
                <w:ilvl w:val="0"/>
                <w:numId w:val="40"/>
              </w:numPr>
              <w:contextualSpacing/>
              <w:rPr>
                <w:ins w:id="7451" w:author="Author"/>
                <w:del w:id="7452" w:author="Author"/>
                <w:rFonts w:ascii="Times New Roman" w:hAnsi="Times New Roman" w:cs="Times New Roman"/>
                <w:color w:val="000000"/>
                <w:sz w:val="24"/>
                <w:szCs w:val="24"/>
                <w:lang w:eastAsia="en-GB"/>
              </w:rPr>
            </w:pPr>
            <w:ins w:id="7453" w:author="Author">
              <w:del w:id="7454"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456E0A3" w14:textId="6609FD94" w:rsidR="00B15713" w:rsidRPr="000F6836" w:rsidDel="00E17C0D" w:rsidRDefault="00B15713" w:rsidP="00B15713">
            <w:pPr>
              <w:pStyle w:val="ListParagraph"/>
              <w:numPr>
                <w:ilvl w:val="0"/>
                <w:numId w:val="40"/>
              </w:numPr>
              <w:contextualSpacing/>
              <w:rPr>
                <w:ins w:id="7455" w:author="Author"/>
                <w:del w:id="7456" w:author="Author"/>
                <w:rFonts w:ascii="Times New Roman" w:hAnsi="Times New Roman" w:cs="Times New Roman"/>
                <w:color w:val="000000"/>
                <w:sz w:val="24"/>
                <w:szCs w:val="24"/>
                <w:lang w:eastAsia="en-GB"/>
              </w:rPr>
            </w:pPr>
            <w:ins w:id="7457" w:author="Author">
              <w:del w:id="7458"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23F4C2DB" w14:textId="6BECABF1" w:rsidR="00B15713" w:rsidRPr="000F6836" w:rsidDel="00E17C0D" w:rsidRDefault="00B15713" w:rsidP="00B15713">
            <w:pPr>
              <w:pStyle w:val="ListParagraph"/>
              <w:numPr>
                <w:ilvl w:val="0"/>
                <w:numId w:val="40"/>
              </w:numPr>
              <w:contextualSpacing/>
              <w:rPr>
                <w:ins w:id="7459" w:author="Author"/>
                <w:del w:id="7460" w:author="Author"/>
                <w:rFonts w:ascii="Times New Roman" w:hAnsi="Times New Roman" w:cs="Times New Roman"/>
                <w:color w:val="000000"/>
                <w:sz w:val="24"/>
                <w:szCs w:val="24"/>
                <w:lang w:eastAsia="en-GB"/>
              </w:rPr>
            </w:pPr>
            <w:ins w:id="7461" w:author="Author">
              <w:del w:id="7462" w:author="Author">
                <w:r w:rsidRPr="000F6836" w:rsidDel="00E17C0D">
                  <w:rPr>
                    <w:rFonts w:ascii="Times New Roman" w:hAnsi="Times New Roman" w:cs="Times New Roman"/>
                    <w:color w:val="000000"/>
                    <w:sz w:val="24"/>
                    <w:szCs w:val="24"/>
                    <w:lang w:eastAsia="en-GB"/>
                  </w:rPr>
                  <w:delText>C0100 is equal to “Commission”</w:delText>
                </w:r>
              </w:del>
            </w:ins>
          </w:p>
          <w:p w14:paraId="7FE405C6" w14:textId="718D3003" w:rsidR="00B15713" w:rsidRPr="000F6836" w:rsidDel="00E17C0D" w:rsidRDefault="00B15713" w:rsidP="00B15713">
            <w:pPr>
              <w:spacing w:after="0"/>
              <w:rPr>
                <w:ins w:id="7463" w:author="Author"/>
                <w:del w:id="7464" w:author="Author"/>
                <w:color w:val="000000"/>
                <w:lang w:val="en-GB"/>
              </w:rPr>
            </w:pPr>
          </w:p>
        </w:tc>
      </w:tr>
      <w:tr w:rsidR="00B15713" w:rsidRPr="000F6836" w:rsidDel="00E17C0D" w14:paraId="1B7E300F" w14:textId="272DACB7" w:rsidTr="005777B7">
        <w:trPr>
          <w:trHeight w:val="1140"/>
          <w:ins w:id="7465" w:author="Author"/>
          <w:del w:id="746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946CE06" w14:textId="42153AA9" w:rsidR="00B15713" w:rsidRPr="000F6836" w:rsidDel="00E17C0D" w:rsidRDefault="00B15713" w:rsidP="00B15713">
            <w:pPr>
              <w:spacing w:after="0"/>
              <w:rPr>
                <w:ins w:id="7467" w:author="Author"/>
                <w:del w:id="7468" w:author="Author"/>
                <w:color w:val="000000"/>
                <w:lang w:val="en-GB"/>
              </w:rPr>
            </w:pPr>
            <w:ins w:id="7469" w:author="Author">
              <w:del w:id="7470" w:author="Author">
                <w:r w:rsidRPr="000F6836" w:rsidDel="00E17C0D">
                  <w:rPr>
                    <w:color w:val="000000"/>
                    <w:lang w:val="en-GB"/>
                  </w:rPr>
                  <w:delText>R0130/</w:delText>
                </w:r>
              </w:del>
            </w:ins>
          </w:p>
          <w:p w14:paraId="0C5AAB3A" w14:textId="77EDA927" w:rsidR="00B15713" w:rsidRPr="000F6836" w:rsidDel="00E17C0D" w:rsidRDefault="00B15713" w:rsidP="00B15713">
            <w:pPr>
              <w:spacing w:after="0"/>
              <w:rPr>
                <w:ins w:id="7471" w:author="Author"/>
                <w:del w:id="7472" w:author="Author"/>
                <w:color w:val="000000"/>
                <w:lang w:val="en-GB"/>
              </w:rPr>
            </w:pPr>
            <w:ins w:id="7473" w:author="Author">
              <w:del w:id="7474"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C1F0BAE" w14:textId="74D7E671" w:rsidR="00B15713" w:rsidRPr="000F6836" w:rsidDel="00E17C0D" w:rsidRDefault="00B15713" w:rsidP="00B15713">
            <w:pPr>
              <w:spacing w:after="0"/>
              <w:rPr>
                <w:ins w:id="7475" w:author="Author"/>
                <w:del w:id="7476" w:author="Author"/>
                <w:color w:val="000000"/>
                <w:lang w:val="en-GB"/>
              </w:rPr>
            </w:pPr>
            <w:ins w:id="7477" w:author="Author">
              <w:del w:id="7478" w:author="Author">
                <w:r w:rsidRPr="000F6836" w:rsidDel="00E17C0D">
                  <w:rPr>
                    <w:color w:val="000000"/>
                    <w:lang w:val="en-GB"/>
                  </w:rPr>
                  <w:delText>Commissions paid to business providers</w:delText>
                </w:r>
              </w:del>
            </w:ins>
          </w:p>
          <w:p w14:paraId="0D678AE4" w14:textId="2F899A31" w:rsidR="00B15713" w:rsidRPr="000F6836" w:rsidDel="00E17C0D" w:rsidRDefault="00B15713" w:rsidP="00B15713">
            <w:pPr>
              <w:spacing w:after="0"/>
              <w:rPr>
                <w:ins w:id="7479" w:author="Author"/>
                <w:del w:id="7480" w:author="Author"/>
                <w:color w:val="000000"/>
                <w:lang w:val="en-GB"/>
              </w:rPr>
            </w:pPr>
            <w:ins w:id="7481" w:author="Author">
              <w:del w:id="7482"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84816DB" w14:textId="3E553515" w:rsidR="00B15713" w:rsidRPr="000F6836" w:rsidDel="00E17C0D" w:rsidRDefault="00B15713" w:rsidP="00B15713">
            <w:pPr>
              <w:spacing w:after="0"/>
              <w:rPr>
                <w:ins w:id="7483" w:author="Author"/>
                <w:del w:id="7484" w:author="Author"/>
                <w:color w:val="000000"/>
                <w:lang w:val="en-GB"/>
              </w:rPr>
            </w:pPr>
            <w:ins w:id="7485" w:author="Author">
              <w:del w:id="7486" w:author="Author">
                <w:r w:rsidRPr="000F6836" w:rsidDel="00E17C0D">
                  <w:rPr>
                    <w:color w:val="000000"/>
                    <w:lang w:val="en-GB"/>
                  </w:rPr>
                  <w:delText xml:space="preserve">“C0060” shall be equal to the sum of the amount declared under “C0140” in the sheet “S.36.05-P&amp;L” if : </w:delText>
                </w:r>
              </w:del>
            </w:ins>
          </w:p>
          <w:p w14:paraId="60A1BB14" w14:textId="4BD835CC" w:rsidR="00B15713" w:rsidRPr="000F6836" w:rsidDel="00E17C0D" w:rsidRDefault="00B15713" w:rsidP="00B15713">
            <w:pPr>
              <w:pStyle w:val="ListParagraph"/>
              <w:numPr>
                <w:ilvl w:val="0"/>
                <w:numId w:val="40"/>
              </w:numPr>
              <w:contextualSpacing/>
              <w:rPr>
                <w:ins w:id="7487" w:author="Author"/>
                <w:del w:id="7488" w:author="Author"/>
                <w:rFonts w:ascii="Times New Roman" w:hAnsi="Times New Roman" w:cs="Times New Roman"/>
                <w:color w:val="000000"/>
                <w:sz w:val="24"/>
                <w:szCs w:val="24"/>
                <w:lang w:eastAsia="en-GB"/>
              </w:rPr>
            </w:pPr>
            <w:ins w:id="7489" w:author="Author">
              <w:del w:id="7490"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3792E135" w14:textId="5F983561" w:rsidR="00B15713" w:rsidRPr="000F6836" w:rsidDel="00E17C0D" w:rsidRDefault="00B15713" w:rsidP="00B15713">
            <w:pPr>
              <w:pStyle w:val="ListParagraph"/>
              <w:numPr>
                <w:ilvl w:val="0"/>
                <w:numId w:val="40"/>
              </w:numPr>
              <w:contextualSpacing/>
              <w:rPr>
                <w:ins w:id="7491" w:author="Author"/>
                <w:del w:id="7492" w:author="Author"/>
                <w:rFonts w:ascii="Times New Roman" w:hAnsi="Times New Roman" w:cs="Times New Roman"/>
                <w:color w:val="000000"/>
                <w:sz w:val="24"/>
                <w:szCs w:val="24"/>
                <w:lang w:eastAsia="en-GB"/>
              </w:rPr>
            </w:pPr>
            <w:ins w:id="7493" w:author="Author">
              <w:del w:id="7494"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8D67A29" w14:textId="0198D3ED" w:rsidR="00B15713" w:rsidRPr="000F6836" w:rsidDel="00E17C0D" w:rsidRDefault="00B15713" w:rsidP="00B15713">
            <w:pPr>
              <w:pStyle w:val="ListParagraph"/>
              <w:numPr>
                <w:ilvl w:val="0"/>
                <w:numId w:val="40"/>
              </w:numPr>
              <w:contextualSpacing/>
              <w:rPr>
                <w:ins w:id="7495" w:author="Author"/>
                <w:del w:id="7496" w:author="Author"/>
                <w:rFonts w:ascii="Times New Roman" w:hAnsi="Times New Roman" w:cs="Times New Roman"/>
                <w:color w:val="000000"/>
                <w:sz w:val="24"/>
                <w:szCs w:val="24"/>
                <w:lang w:eastAsia="en-GB"/>
              </w:rPr>
            </w:pPr>
            <w:ins w:id="7497" w:author="Author">
              <w:del w:id="7498" w:author="Author">
                <w:r w:rsidRPr="000F6836" w:rsidDel="00E17C0D">
                  <w:rPr>
                    <w:rFonts w:ascii="Times New Roman" w:hAnsi="Times New Roman" w:cs="Times New Roman"/>
                    <w:color w:val="000000"/>
                    <w:sz w:val="24"/>
                    <w:szCs w:val="24"/>
                    <w:lang w:eastAsia="en-GB"/>
                  </w:rPr>
                  <w:delText>C0100 is equal to “Commission”</w:delText>
                </w:r>
              </w:del>
            </w:ins>
          </w:p>
          <w:p w14:paraId="77192A71" w14:textId="5F06E936" w:rsidR="00B15713" w:rsidRPr="000F6836" w:rsidDel="00E17C0D" w:rsidRDefault="00B15713" w:rsidP="00B15713">
            <w:pPr>
              <w:spacing w:after="0"/>
              <w:rPr>
                <w:ins w:id="7499" w:author="Author"/>
                <w:del w:id="7500" w:author="Author"/>
                <w:color w:val="000000"/>
                <w:lang w:val="en-GB"/>
              </w:rPr>
            </w:pPr>
          </w:p>
        </w:tc>
      </w:tr>
      <w:tr w:rsidR="00B15713" w:rsidRPr="000F6836" w:rsidDel="00E17C0D" w14:paraId="6786CBA2" w14:textId="119D0981" w:rsidTr="005777B7">
        <w:trPr>
          <w:trHeight w:val="1140"/>
          <w:ins w:id="7501" w:author="Author"/>
          <w:del w:id="750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6B2EB63" w14:textId="3C67B57A" w:rsidR="00B15713" w:rsidRPr="000F6836" w:rsidDel="00E17C0D" w:rsidRDefault="00B15713" w:rsidP="00B15713">
            <w:pPr>
              <w:spacing w:after="0"/>
              <w:rPr>
                <w:ins w:id="7503" w:author="Author"/>
                <w:del w:id="7504" w:author="Author"/>
                <w:color w:val="000000"/>
                <w:lang w:val="en-GB"/>
              </w:rPr>
            </w:pPr>
            <w:ins w:id="7505" w:author="Author">
              <w:del w:id="7506" w:author="Author">
                <w:r w:rsidRPr="000F6836" w:rsidDel="00E17C0D">
                  <w:rPr>
                    <w:color w:val="000000"/>
                    <w:lang w:val="en-GB"/>
                  </w:rPr>
                  <w:delText>R0130/</w:delText>
                </w:r>
              </w:del>
            </w:ins>
          </w:p>
          <w:p w14:paraId="58FD0E5A" w14:textId="1E6B02D6" w:rsidR="00B15713" w:rsidRPr="000F6836" w:rsidDel="00E17C0D" w:rsidRDefault="00B15713" w:rsidP="00B15713">
            <w:pPr>
              <w:spacing w:after="0"/>
              <w:rPr>
                <w:ins w:id="7507" w:author="Author"/>
                <w:del w:id="7508" w:author="Author"/>
                <w:color w:val="000000"/>
                <w:lang w:val="en-GB"/>
              </w:rPr>
            </w:pPr>
            <w:ins w:id="7509" w:author="Author">
              <w:del w:id="7510"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42A03137" w14:textId="0082941B" w:rsidR="00B15713" w:rsidRPr="000F6836" w:rsidDel="00E17C0D" w:rsidRDefault="00B15713" w:rsidP="00B15713">
            <w:pPr>
              <w:spacing w:after="0"/>
              <w:rPr>
                <w:ins w:id="7511" w:author="Author"/>
                <w:del w:id="7512" w:author="Author"/>
                <w:color w:val="000000"/>
                <w:lang w:val="en-GB"/>
              </w:rPr>
            </w:pPr>
            <w:ins w:id="7513" w:author="Author">
              <w:del w:id="7514" w:author="Author">
                <w:r w:rsidRPr="000F6836" w:rsidDel="00E17C0D">
                  <w:rPr>
                    <w:color w:val="000000"/>
                    <w:lang w:val="en-GB"/>
                  </w:rPr>
                  <w:delText>Commissions paid to business providers</w:delText>
                </w:r>
              </w:del>
            </w:ins>
          </w:p>
          <w:p w14:paraId="7F1C8748" w14:textId="25C75F67" w:rsidR="00B15713" w:rsidRPr="000F6836" w:rsidDel="00E17C0D" w:rsidRDefault="00B15713" w:rsidP="00B15713">
            <w:pPr>
              <w:spacing w:after="0"/>
              <w:rPr>
                <w:ins w:id="7515" w:author="Author"/>
                <w:del w:id="7516" w:author="Author"/>
                <w:color w:val="000000"/>
                <w:lang w:val="en-GB"/>
              </w:rPr>
            </w:pPr>
            <w:ins w:id="7517" w:author="Author">
              <w:del w:id="7518"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047EC747" w14:textId="750C1722" w:rsidR="00B15713" w:rsidRPr="000F6836" w:rsidDel="00E17C0D" w:rsidRDefault="00B15713" w:rsidP="00B15713">
            <w:pPr>
              <w:spacing w:after="0"/>
              <w:rPr>
                <w:ins w:id="7519" w:author="Author"/>
                <w:del w:id="7520" w:author="Author"/>
                <w:color w:val="000000"/>
                <w:lang w:val="en-GB"/>
              </w:rPr>
            </w:pPr>
            <w:ins w:id="7521" w:author="Author">
              <w:del w:id="7522" w:author="Author">
                <w:r w:rsidRPr="000F6836" w:rsidDel="00E17C0D">
                  <w:rPr>
                    <w:color w:val="000000"/>
                    <w:lang w:val="en-GB"/>
                  </w:rPr>
                  <w:delText xml:space="preserve">“C00780” shall be equal to the sum of the amount declared under “C0140” in the sheet “S.36.05-P&amp;L” if : </w:delText>
                </w:r>
              </w:del>
            </w:ins>
          </w:p>
          <w:p w14:paraId="0EAF947C" w14:textId="1DDD5367" w:rsidR="00B15713" w:rsidRPr="000F6836" w:rsidDel="00E17C0D" w:rsidRDefault="00B15713" w:rsidP="00B15713">
            <w:pPr>
              <w:pStyle w:val="ListParagraph"/>
              <w:numPr>
                <w:ilvl w:val="0"/>
                <w:numId w:val="40"/>
              </w:numPr>
              <w:contextualSpacing/>
              <w:rPr>
                <w:ins w:id="7523" w:author="Author"/>
                <w:del w:id="7524" w:author="Author"/>
                <w:rFonts w:ascii="Times New Roman" w:hAnsi="Times New Roman" w:cs="Times New Roman"/>
                <w:color w:val="000000"/>
                <w:sz w:val="24"/>
                <w:szCs w:val="24"/>
                <w:lang w:eastAsia="en-GB"/>
              </w:rPr>
            </w:pPr>
            <w:ins w:id="7525" w:author="Author">
              <w:del w:id="7526"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00E01A8A" w14:textId="69F90B69" w:rsidR="00B15713" w:rsidRPr="000F6836" w:rsidDel="00E17C0D" w:rsidRDefault="00B15713" w:rsidP="00B15713">
            <w:pPr>
              <w:pStyle w:val="ListParagraph"/>
              <w:numPr>
                <w:ilvl w:val="0"/>
                <w:numId w:val="40"/>
              </w:numPr>
              <w:contextualSpacing/>
              <w:rPr>
                <w:ins w:id="7527" w:author="Author"/>
                <w:del w:id="7528" w:author="Author"/>
                <w:rFonts w:ascii="Times New Roman" w:hAnsi="Times New Roman" w:cs="Times New Roman"/>
                <w:color w:val="000000"/>
                <w:sz w:val="24"/>
                <w:szCs w:val="24"/>
                <w:lang w:eastAsia="en-GB"/>
              </w:rPr>
            </w:pPr>
            <w:ins w:id="7529" w:author="Author">
              <w:del w:id="7530"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066CA2B" w14:textId="7B6681AE" w:rsidR="00B15713" w:rsidRPr="000F6836" w:rsidDel="00E17C0D" w:rsidRDefault="00B15713" w:rsidP="00B15713">
            <w:pPr>
              <w:pStyle w:val="ListParagraph"/>
              <w:numPr>
                <w:ilvl w:val="0"/>
                <w:numId w:val="40"/>
              </w:numPr>
              <w:contextualSpacing/>
              <w:rPr>
                <w:ins w:id="7531" w:author="Author"/>
                <w:del w:id="7532" w:author="Author"/>
                <w:rFonts w:ascii="Times New Roman" w:hAnsi="Times New Roman" w:cs="Times New Roman"/>
                <w:color w:val="000000"/>
                <w:sz w:val="24"/>
                <w:szCs w:val="24"/>
                <w:lang w:eastAsia="en-GB"/>
              </w:rPr>
            </w:pPr>
            <w:ins w:id="7533" w:author="Author">
              <w:del w:id="7534" w:author="Author">
                <w:r w:rsidRPr="000F6836" w:rsidDel="00E17C0D">
                  <w:rPr>
                    <w:rFonts w:ascii="Times New Roman" w:hAnsi="Times New Roman" w:cs="Times New Roman"/>
                    <w:color w:val="000000"/>
                    <w:sz w:val="24"/>
                    <w:szCs w:val="24"/>
                    <w:lang w:eastAsia="en-GB"/>
                  </w:rPr>
                  <w:delText>C0100 is equal to “Commission”</w:delText>
                </w:r>
              </w:del>
            </w:ins>
          </w:p>
          <w:p w14:paraId="7266A9A3" w14:textId="2689DAD6" w:rsidR="00B15713" w:rsidRPr="000F6836" w:rsidDel="00E17C0D" w:rsidRDefault="00B15713" w:rsidP="00B15713">
            <w:pPr>
              <w:spacing w:after="0"/>
              <w:rPr>
                <w:ins w:id="7535" w:author="Author"/>
                <w:del w:id="7536" w:author="Author"/>
                <w:color w:val="000000"/>
                <w:lang w:val="en-GB"/>
              </w:rPr>
            </w:pPr>
          </w:p>
        </w:tc>
      </w:tr>
      <w:tr w:rsidR="00B15713" w:rsidRPr="000F6836" w:rsidDel="00E17C0D" w14:paraId="53256961" w14:textId="09F4F52B" w:rsidTr="005777B7">
        <w:trPr>
          <w:trHeight w:val="1140"/>
          <w:ins w:id="7537" w:author="Author"/>
          <w:del w:id="753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937F215" w14:textId="327BED2A" w:rsidR="00B15713" w:rsidRPr="000F6836" w:rsidDel="00E17C0D" w:rsidRDefault="00B15713" w:rsidP="00B15713">
            <w:pPr>
              <w:spacing w:after="0"/>
              <w:rPr>
                <w:ins w:id="7539" w:author="Author"/>
                <w:del w:id="7540" w:author="Author"/>
                <w:color w:val="000000"/>
                <w:lang w:val="en-GB"/>
              </w:rPr>
            </w:pPr>
            <w:ins w:id="7541" w:author="Author">
              <w:del w:id="7542" w:author="Author">
                <w:r w:rsidRPr="000F6836" w:rsidDel="00E17C0D">
                  <w:rPr>
                    <w:color w:val="000000"/>
                    <w:lang w:val="en-GB"/>
                  </w:rPr>
                  <w:delText>R0140/</w:delText>
                </w:r>
              </w:del>
            </w:ins>
          </w:p>
          <w:p w14:paraId="524EFB13" w14:textId="3D3EF174" w:rsidR="00B15713" w:rsidRPr="000F6836" w:rsidDel="00E17C0D" w:rsidRDefault="00B15713" w:rsidP="00B15713">
            <w:pPr>
              <w:spacing w:after="0"/>
              <w:rPr>
                <w:ins w:id="7543" w:author="Author"/>
                <w:del w:id="7544" w:author="Author"/>
                <w:color w:val="000000"/>
                <w:lang w:val="en-GB"/>
              </w:rPr>
            </w:pPr>
            <w:ins w:id="7545" w:author="Author">
              <w:del w:id="7546"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3B02F3E0" w14:textId="4CE3D267" w:rsidR="00B15713" w:rsidRPr="000F6836" w:rsidDel="00E17C0D" w:rsidRDefault="00B15713" w:rsidP="00B15713">
            <w:pPr>
              <w:spacing w:after="0"/>
              <w:rPr>
                <w:ins w:id="7547" w:author="Author"/>
                <w:del w:id="7548" w:author="Author"/>
                <w:color w:val="000000"/>
                <w:lang w:val="en-GB"/>
              </w:rPr>
            </w:pPr>
            <w:ins w:id="7549" w:author="Author">
              <w:del w:id="7550"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7B52A865" w14:textId="655C8550" w:rsidR="00B15713" w:rsidRPr="000F6836" w:rsidDel="00E17C0D" w:rsidRDefault="00B15713" w:rsidP="00B15713">
            <w:pPr>
              <w:spacing w:after="0"/>
              <w:rPr>
                <w:ins w:id="7551" w:author="Author"/>
                <w:del w:id="7552" w:author="Author"/>
                <w:color w:val="000000"/>
                <w:lang w:val="en-GB"/>
              </w:rPr>
            </w:pPr>
            <w:ins w:id="7553" w:author="Author">
              <w:del w:id="7554" w:author="Author">
                <w:r w:rsidRPr="000F6836" w:rsidDel="00E17C0D">
                  <w:rPr>
                    <w:color w:val="000000"/>
                    <w:lang w:val="en-GB"/>
                  </w:rPr>
                  <w:delText xml:space="preserve">“C0030” shall be equal to the sum of the amounts declared under “C0140” in the sheet “S36.05-P&amp;L” if : </w:delText>
                </w:r>
              </w:del>
            </w:ins>
          </w:p>
          <w:p w14:paraId="2D132A98" w14:textId="42DFAE4E" w:rsidR="00B15713" w:rsidRPr="000F6836" w:rsidDel="00E17C0D" w:rsidRDefault="00B15713" w:rsidP="00B15713">
            <w:pPr>
              <w:pStyle w:val="ListParagraph"/>
              <w:numPr>
                <w:ilvl w:val="0"/>
                <w:numId w:val="40"/>
              </w:numPr>
              <w:contextualSpacing/>
              <w:rPr>
                <w:ins w:id="7555" w:author="Author"/>
                <w:del w:id="7556" w:author="Author"/>
                <w:rFonts w:ascii="Times New Roman" w:hAnsi="Times New Roman" w:cs="Times New Roman"/>
                <w:color w:val="000000"/>
                <w:sz w:val="24"/>
                <w:szCs w:val="24"/>
                <w:lang w:eastAsia="en-GB"/>
              </w:rPr>
            </w:pPr>
            <w:ins w:id="7557" w:author="Author">
              <w:del w:id="755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355E574" w14:textId="4433EC7A" w:rsidR="00B15713" w:rsidRPr="000F6836" w:rsidDel="00E17C0D" w:rsidRDefault="00B15713" w:rsidP="00B15713">
            <w:pPr>
              <w:pStyle w:val="ListParagraph"/>
              <w:numPr>
                <w:ilvl w:val="0"/>
                <w:numId w:val="40"/>
              </w:numPr>
              <w:contextualSpacing/>
              <w:rPr>
                <w:ins w:id="7559" w:author="Author"/>
                <w:del w:id="7560" w:author="Author"/>
                <w:rFonts w:ascii="Times New Roman" w:hAnsi="Times New Roman" w:cs="Times New Roman"/>
                <w:color w:val="000000"/>
                <w:sz w:val="24"/>
                <w:szCs w:val="24"/>
                <w:lang w:eastAsia="en-GB"/>
              </w:rPr>
            </w:pPr>
            <w:ins w:id="7561" w:author="Author">
              <w:del w:id="7562"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215083FC" w14:textId="0BEA0B80" w:rsidR="00B15713" w:rsidRPr="000F6836" w:rsidDel="00E17C0D" w:rsidRDefault="00B15713" w:rsidP="00B15713">
            <w:pPr>
              <w:pStyle w:val="ListParagraph"/>
              <w:numPr>
                <w:ilvl w:val="0"/>
                <w:numId w:val="40"/>
              </w:numPr>
              <w:contextualSpacing/>
              <w:rPr>
                <w:ins w:id="7563" w:author="Author"/>
                <w:del w:id="7564" w:author="Author"/>
                <w:rFonts w:ascii="Times New Roman" w:hAnsi="Times New Roman" w:cs="Times New Roman"/>
                <w:color w:val="000000"/>
                <w:sz w:val="24"/>
                <w:szCs w:val="24"/>
                <w:lang w:eastAsia="en-GB"/>
              </w:rPr>
            </w:pPr>
            <w:ins w:id="7565" w:author="Author">
              <w:del w:id="7566" w:author="Author">
                <w:r w:rsidRPr="000F6836" w:rsidDel="00E17C0D">
                  <w:rPr>
                    <w:rFonts w:ascii="Times New Roman" w:hAnsi="Times New Roman" w:cs="Times New Roman"/>
                    <w:color w:val="000000"/>
                    <w:sz w:val="24"/>
                    <w:szCs w:val="24"/>
                    <w:lang w:eastAsia="en-GB"/>
                  </w:rPr>
                  <w:delText>C0100 is equal to “Fees” or “Others”</w:delText>
                </w:r>
              </w:del>
            </w:ins>
          </w:p>
          <w:p w14:paraId="28E42327" w14:textId="2CC7D9A2" w:rsidR="00B15713" w:rsidRPr="000F6836" w:rsidDel="00E17C0D" w:rsidRDefault="00B15713" w:rsidP="00B15713">
            <w:pPr>
              <w:spacing w:after="0"/>
              <w:rPr>
                <w:ins w:id="7567" w:author="Author"/>
                <w:del w:id="7568" w:author="Author"/>
                <w:color w:val="000000"/>
                <w:lang w:val="en-GB"/>
              </w:rPr>
            </w:pPr>
          </w:p>
        </w:tc>
      </w:tr>
      <w:tr w:rsidR="00B15713" w:rsidRPr="000F6836" w:rsidDel="00E17C0D" w14:paraId="06D6B730" w14:textId="5D55E141" w:rsidTr="005777B7">
        <w:trPr>
          <w:trHeight w:val="1140"/>
          <w:ins w:id="7569" w:author="Author"/>
          <w:del w:id="757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D48A2C0" w14:textId="40AF3C9D" w:rsidR="00B15713" w:rsidRPr="000F6836" w:rsidDel="00E17C0D" w:rsidRDefault="00B15713" w:rsidP="00B15713">
            <w:pPr>
              <w:spacing w:after="0"/>
              <w:rPr>
                <w:ins w:id="7571" w:author="Author"/>
                <w:del w:id="7572" w:author="Author"/>
                <w:color w:val="000000"/>
                <w:lang w:val="en-GB"/>
              </w:rPr>
            </w:pPr>
            <w:ins w:id="7573" w:author="Author">
              <w:del w:id="7574" w:author="Author">
                <w:r w:rsidRPr="000F6836" w:rsidDel="00E17C0D">
                  <w:rPr>
                    <w:color w:val="000000"/>
                    <w:lang w:val="en-GB"/>
                  </w:rPr>
                  <w:lastRenderedPageBreak/>
                  <w:delText>R0140/</w:delText>
                </w:r>
              </w:del>
            </w:ins>
          </w:p>
          <w:p w14:paraId="46988AE6" w14:textId="4865379E" w:rsidR="00B15713" w:rsidRPr="000F6836" w:rsidDel="00E17C0D" w:rsidRDefault="00B15713" w:rsidP="00B15713">
            <w:pPr>
              <w:spacing w:after="0"/>
              <w:rPr>
                <w:ins w:id="7575" w:author="Author"/>
                <w:del w:id="7576" w:author="Author"/>
                <w:color w:val="000000"/>
                <w:lang w:val="en-GB"/>
              </w:rPr>
            </w:pPr>
            <w:ins w:id="7577" w:author="Author">
              <w:del w:id="7578"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651569A7" w14:textId="7FC29572" w:rsidR="00B15713" w:rsidRPr="000F6836" w:rsidDel="00E17C0D" w:rsidRDefault="00B15713" w:rsidP="00B15713">
            <w:pPr>
              <w:spacing w:after="0"/>
              <w:rPr>
                <w:ins w:id="7579" w:author="Author"/>
                <w:del w:id="7580" w:author="Author"/>
                <w:color w:val="000000"/>
                <w:lang w:val="en-GB"/>
              </w:rPr>
            </w:pPr>
            <w:ins w:id="7581" w:author="Author">
              <w:del w:id="7582"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01830C2E" w14:textId="0F6B17FA" w:rsidR="00B15713" w:rsidRPr="000F6836" w:rsidDel="00E17C0D" w:rsidRDefault="00B15713" w:rsidP="00B15713">
            <w:pPr>
              <w:spacing w:after="0"/>
              <w:rPr>
                <w:ins w:id="7583" w:author="Author"/>
                <w:del w:id="7584" w:author="Author"/>
                <w:color w:val="000000"/>
                <w:lang w:val="en-GB"/>
              </w:rPr>
            </w:pPr>
            <w:ins w:id="7585" w:author="Author">
              <w:del w:id="7586" w:author="Author">
                <w:r w:rsidRPr="000F6836" w:rsidDel="00E17C0D">
                  <w:rPr>
                    <w:color w:val="000000"/>
                    <w:lang w:val="en-GB"/>
                  </w:rPr>
                  <w:delText xml:space="preserve">“C0040” shall be equal to the sum of the amount declared under “C0140” in the sheet “S36.05-P&amp;L” if : </w:delText>
                </w:r>
              </w:del>
            </w:ins>
          </w:p>
          <w:p w14:paraId="1B76F264" w14:textId="30546EA7" w:rsidR="00B15713" w:rsidRPr="000F6836" w:rsidDel="00E17C0D" w:rsidRDefault="00B15713" w:rsidP="00B15713">
            <w:pPr>
              <w:pStyle w:val="ListParagraph"/>
              <w:numPr>
                <w:ilvl w:val="0"/>
                <w:numId w:val="40"/>
              </w:numPr>
              <w:contextualSpacing/>
              <w:rPr>
                <w:ins w:id="7587" w:author="Author"/>
                <w:del w:id="7588" w:author="Author"/>
                <w:rFonts w:ascii="Times New Roman" w:hAnsi="Times New Roman" w:cs="Times New Roman"/>
                <w:color w:val="000000"/>
                <w:sz w:val="24"/>
                <w:szCs w:val="24"/>
                <w:lang w:eastAsia="en-GB"/>
              </w:rPr>
            </w:pPr>
            <w:ins w:id="7589" w:author="Author">
              <w:del w:id="7590"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D3DAA37" w14:textId="70FF06C2" w:rsidR="00B15713" w:rsidRPr="000F6836" w:rsidDel="00E17C0D" w:rsidRDefault="00B15713" w:rsidP="00B15713">
            <w:pPr>
              <w:pStyle w:val="ListParagraph"/>
              <w:numPr>
                <w:ilvl w:val="0"/>
                <w:numId w:val="40"/>
              </w:numPr>
              <w:contextualSpacing/>
              <w:rPr>
                <w:ins w:id="7591" w:author="Author"/>
                <w:del w:id="7592" w:author="Author"/>
                <w:rFonts w:ascii="Times New Roman" w:hAnsi="Times New Roman" w:cs="Times New Roman"/>
                <w:color w:val="000000"/>
                <w:sz w:val="24"/>
                <w:szCs w:val="24"/>
                <w:lang w:eastAsia="en-GB"/>
              </w:rPr>
            </w:pPr>
            <w:ins w:id="7593" w:author="Author">
              <w:del w:id="7594"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01B7D4B1" w14:textId="2F3002B4" w:rsidR="00B15713" w:rsidRPr="000F6836" w:rsidDel="00E17C0D" w:rsidRDefault="00B15713" w:rsidP="00B15713">
            <w:pPr>
              <w:pStyle w:val="ListParagraph"/>
              <w:numPr>
                <w:ilvl w:val="0"/>
                <w:numId w:val="40"/>
              </w:numPr>
              <w:contextualSpacing/>
              <w:rPr>
                <w:ins w:id="7595" w:author="Author"/>
                <w:del w:id="7596" w:author="Author"/>
                <w:rFonts w:ascii="Times New Roman" w:hAnsi="Times New Roman" w:cs="Times New Roman"/>
                <w:color w:val="000000"/>
                <w:sz w:val="24"/>
                <w:szCs w:val="24"/>
                <w:lang w:eastAsia="en-GB"/>
              </w:rPr>
            </w:pPr>
            <w:ins w:id="7597" w:author="Author">
              <w:del w:id="7598" w:author="Author">
                <w:r w:rsidRPr="000F6836" w:rsidDel="00E17C0D">
                  <w:rPr>
                    <w:rFonts w:ascii="Times New Roman" w:hAnsi="Times New Roman" w:cs="Times New Roman"/>
                    <w:color w:val="000000"/>
                    <w:sz w:val="24"/>
                    <w:szCs w:val="24"/>
                    <w:lang w:eastAsia="en-GB"/>
                  </w:rPr>
                  <w:delText xml:space="preserve">C0100 is equal to “Fees” or “Others” </w:delText>
                </w:r>
              </w:del>
            </w:ins>
          </w:p>
          <w:p w14:paraId="046737DC" w14:textId="5FE48883" w:rsidR="00B15713" w:rsidRPr="000F6836" w:rsidDel="00E17C0D" w:rsidRDefault="00B15713" w:rsidP="00B15713">
            <w:pPr>
              <w:spacing w:after="0"/>
              <w:rPr>
                <w:ins w:id="7599" w:author="Author"/>
                <w:del w:id="7600" w:author="Author"/>
                <w:color w:val="000000"/>
                <w:lang w:val="en-GB"/>
              </w:rPr>
            </w:pPr>
          </w:p>
        </w:tc>
      </w:tr>
      <w:tr w:rsidR="00B15713" w:rsidRPr="000F6836" w:rsidDel="00E17C0D" w14:paraId="5FC25E5A" w14:textId="4760C59C" w:rsidTr="005777B7">
        <w:trPr>
          <w:trHeight w:val="1140"/>
          <w:ins w:id="7601" w:author="Author"/>
          <w:del w:id="760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63E62C0" w14:textId="5E445569" w:rsidR="00B15713" w:rsidRPr="000F6836" w:rsidDel="00E17C0D" w:rsidRDefault="00B15713" w:rsidP="00B15713">
            <w:pPr>
              <w:spacing w:after="0"/>
              <w:rPr>
                <w:ins w:id="7603" w:author="Author"/>
                <w:del w:id="7604" w:author="Author"/>
                <w:color w:val="000000"/>
                <w:lang w:val="en-GB"/>
              </w:rPr>
            </w:pPr>
            <w:ins w:id="7605" w:author="Author">
              <w:del w:id="7606" w:author="Author">
                <w:r w:rsidRPr="000F6836" w:rsidDel="00E17C0D">
                  <w:rPr>
                    <w:color w:val="000000"/>
                    <w:lang w:val="en-GB"/>
                  </w:rPr>
                  <w:delText>R0140/</w:delText>
                </w:r>
              </w:del>
            </w:ins>
          </w:p>
          <w:p w14:paraId="525F44C8" w14:textId="167BD7CE" w:rsidR="00B15713" w:rsidRPr="000F6836" w:rsidDel="00E17C0D" w:rsidRDefault="00B15713" w:rsidP="00B15713">
            <w:pPr>
              <w:spacing w:after="0"/>
              <w:rPr>
                <w:ins w:id="7607" w:author="Author"/>
                <w:del w:id="7608" w:author="Author"/>
                <w:color w:val="000000"/>
                <w:lang w:val="en-GB"/>
              </w:rPr>
            </w:pPr>
            <w:ins w:id="7609" w:author="Author">
              <w:del w:id="7610"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2BDE884C" w14:textId="70D1993F" w:rsidR="00B15713" w:rsidRPr="000F6836" w:rsidDel="00E17C0D" w:rsidRDefault="00B15713" w:rsidP="00B15713">
            <w:pPr>
              <w:spacing w:after="0"/>
              <w:rPr>
                <w:ins w:id="7611" w:author="Author"/>
                <w:del w:id="7612" w:author="Author"/>
                <w:color w:val="000000"/>
                <w:lang w:val="en-GB"/>
              </w:rPr>
            </w:pPr>
            <w:ins w:id="7613" w:author="Author">
              <w:del w:id="7614"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131F84B5" w14:textId="404434F3" w:rsidR="00B15713" w:rsidRPr="000F6836" w:rsidDel="00E17C0D" w:rsidRDefault="00B15713" w:rsidP="00B15713">
            <w:pPr>
              <w:spacing w:after="0"/>
              <w:rPr>
                <w:ins w:id="7615" w:author="Author"/>
                <w:del w:id="7616" w:author="Author"/>
                <w:color w:val="000000"/>
                <w:lang w:val="en-GB"/>
              </w:rPr>
            </w:pPr>
            <w:ins w:id="7617" w:author="Author">
              <w:del w:id="7618" w:author="Author">
                <w:r w:rsidRPr="000F6836" w:rsidDel="00E17C0D">
                  <w:rPr>
                    <w:color w:val="000000"/>
                    <w:lang w:val="en-GB"/>
                  </w:rPr>
                  <w:delText xml:space="preserve">“C0050” shall be equal to the sum of the amount declared under “C0140” in the sheet “S36.05-P&amp;L” if : </w:delText>
                </w:r>
              </w:del>
            </w:ins>
          </w:p>
          <w:p w14:paraId="3B32D6F7" w14:textId="6550D77A" w:rsidR="00B15713" w:rsidRPr="000F6836" w:rsidDel="00E17C0D" w:rsidRDefault="00B15713" w:rsidP="00B15713">
            <w:pPr>
              <w:pStyle w:val="ListParagraph"/>
              <w:numPr>
                <w:ilvl w:val="0"/>
                <w:numId w:val="40"/>
              </w:numPr>
              <w:contextualSpacing/>
              <w:rPr>
                <w:ins w:id="7619" w:author="Author"/>
                <w:del w:id="7620" w:author="Author"/>
                <w:rFonts w:ascii="Times New Roman" w:hAnsi="Times New Roman" w:cs="Times New Roman"/>
                <w:color w:val="000000"/>
                <w:sz w:val="24"/>
                <w:szCs w:val="24"/>
                <w:lang w:eastAsia="en-GB"/>
              </w:rPr>
            </w:pPr>
            <w:ins w:id="7621" w:author="Author">
              <w:del w:id="7622"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286D98F3" w14:textId="45E01000" w:rsidR="00B15713" w:rsidRPr="000F6836" w:rsidDel="00E17C0D" w:rsidRDefault="00B15713" w:rsidP="00B15713">
            <w:pPr>
              <w:pStyle w:val="ListParagraph"/>
              <w:numPr>
                <w:ilvl w:val="0"/>
                <w:numId w:val="40"/>
              </w:numPr>
              <w:contextualSpacing/>
              <w:rPr>
                <w:ins w:id="7623" w:author="Author"/>
                <w:del w:id="7624" w:author="Author"/>
                <w:rFonts w:ascii="Times New Roman" w:hAnsi="Times New Roman" w:cs="Times New Roman"/>
                <w:color w:val="000000"/>
                <w:sz w:val="24"/>
                <w:szCs w:val="24"/>
                <w:lang w:eastAsia="en-GB"/>
              </w:rPr>
            </w:pPr>
            <w:ins w:id="7625" w:author="Author">
              <w:del w:id="7626"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0F91663E" w14:textId="0FD5EE43" w:rsidR="00B15713" w:rsidRPr="000F6836" w:rsidDel="00E17C0D" w:rsidRDefault="00B15713" w:rsidP="00B15713">
            <w:pPr>
              <w:pStyle w:val="ListParagraph"/>
              <w:numPr>
                <w:ilvl w:val="0"/>
                <w:numId w:val="40"/>
              </w:numPr>
              <w:contextualSpacing/>
              <w:rPr>
                <w:ins w:id="7627" w:author="Author"/>
                <w:del w:id="7628" w:author="Author"/>
                <w:rFonts w:ascii="Times New Roman" w:hAnsi="Times New Roman" w:cs="Times New Roman"/>
                <w:color w:val="000000"/>
                <w:sz w:val="24"/>
                <w:szCs w:val="24"/>
                <w:lang w:eastAsia="en-GB"/>
              </w:rPr>
            </w:pPr>
            <w:ins w:id="7629" w:author="Author">
              <w:del w:id="7630" w:author="Author">
                <w:r w:rsidRPr="000F6836" w:rsidDel="00E17C0D">
                  <w:rPr>
                    <w:rFonts w:ascii="Times New Roman" w:hAnsi="Times New Roman" w:cs="Times New Roman"/>
                    <w:color w:val="000000"/>
                    <w:sz w:val="24"/>
                    <w:szCs w:val="24"/>
                    <w:lang w:eastAsia="en-GB"/>
                  </w:rPr>
                  <w:delText>C0100 is equal to “Fees” or “Others”</w:delText>
                </w:r>
              </w:del>
            </w:ins>
          </w:p>
          <w:p w14:paraId="580C0255" w14:textId="1D22493F" w:rsidR="00B15713" w:rsidRPr="000F6836" w:rsidDel="00E17C0D" w:rsidRDefault="00B15713" w:rsidP="00B15713">
            <w:pPr>
              <w:spacing w:after="0"/>
              <w:rPr>
                <w:ins w:id="7631" w:author="Author"/>
                <w:del w:id="7632" w:author="Author"/>
                <w:color w:val="000000"/>
                <w:lang w:val="en-GB"/>
              </w:rPr>
            </w:pPr>
          </w:p>
        </w:tc>
      </w:tr>
      <w:tr w:rsidR="00B15713" w:rsidRPr="000F6836" w:rsidDel="00E17C0D" w14:paraId="1AE6FFA9" w14:textId="4C8B87FA" w:rsidTr="005777B7">
        <w:trPr>
          <w:trHeight w:val="1140"/>
          <w:ins w:id="7633" w:author="Author"/>
          <w:del w:id="7634"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54B6052" w14:textId="50D820AC" w:rsidR="00B15713" w:rsidRPr="000F6836" w:rsidDel="00E17C0D" w:rsidRDefault="00B15713" w:rsidP="00B15713">
            <w:pPr>
              <w:spacing w:after="0"/>
              <w:rPr>
                <w:ins w:id="7635" w:author="Author"/>
                <w:del w:id="7636" w:author="Author"/>
                <w:color w:val="000000"/>
                <w:lang w:val="en-GB"/>
              </w:rPr>
            </w:pPr>
            <w:ins w:id="7637" w:author="Author">
              <w:del w:id="7638" w:author="Author">
                <w:r w:rsidRPr="000F6836" w:rsidDel="00E17C0D">
                  <w:rPr>
                    <w:color w:val="000000"/>
                    <w:lang w:val="en-GB"/>
                  </w:rPr>
                  <w:delText>R0140/</w:delText>
                </w:r>
              </w:del>
            </w:ins>
          </w:p>
          <w:p w14:paraId="77BB0653" w14:textId="1F6028BD" w:rsidR="00B15713" w:rsidRPr="000F6836" w:rsidDel="00E17C0D" w:rsidRDefault="00B15713" w:rsidP="00B15713">
            <w:pPr>
              <w:spacing w:after="0"/>
              <w:rPr>
                <w:ins w:id="7639" w:author="Author"/>
                <w:del w:id="7640" w:author="Author"/>
                <w:color w:val="000000"/>
                <w:lang w:val="en-GB"/>
              </w:rPr>
            </w:pPr>
            <w:ins w:id="7641" w:author="Author">
              <w:del w:id="7642"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5CEE8481" w14:textId="08BF1C90" w:rsidR="00B15713" w:rsidRPr="000F6836" w:rsidDel="00E17C0D" w:rsidRDefault="00B15713" w:rsidP="00B15713">
            <w:pPr>
              <w:spacing w:after="0"/>
              <w:rPr>
                <w:ins w:id="7643" w:author="Author"/>
                <w:del w:id="7644" w:author="Author"/>
                <w:color w:val="000000"/>
                <w:lang w:val="en-GB"/>
              </w:rPr>
            </w:pPr>
            <w:ins w:id="7645" w:author="Author">
              <w:del w:id="7646"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455E277F" w14:textId="65DF29B1" w:rsidR="00B15713" w:rsidRPr="000F6836" w:rsidDel="00E17C0D" w:rsidRDefault="00B15713" w:rsidP="00B15713">
            <w:pPr>
              <w:spacing w:after="0"/>
              <w:rPr>
                <w:ins w:id="7647" w:author="Author"/>
                <w:del w:id="7648" w:author="Author"/>
                <w:color w:val="000000"/>
                <w:lang w:val="en-GB"/>
              </w:rPr>
            </w:pPr>
            <w:ins w:id="7649" w:author="Author">
              <w:del w:id="7650" w:author="Author">
                <w:r w:rsidRPr="000F6836" w:rsidDel="00E17C0D">
                  <w:rPr>
                    <w:color w:val="000000"/>
                    <w:lang w:val="en-GB"/>
                  </w:rPr>
                  <w:delText xml:space="preserve">“C0060” shall be equal to the sum of the amount declared under “C0140” in the sheet “S36.05-P&amp;L” if : </w:delText>
                </w:r>
              </w:del>
            </w:ins>
          </w:p>
          <w:p w14:paraId="481E1CC9" w14:textId="5C77E912" w:rsidR="00B15713" w:rsidRPr="000F6836" w:rsidDel="00E17C0D" w:rsidRDefault="00B15713" w:rsidP="00B15713">
            <w:pPr>
              <w:pStyle w:val="ListParagraph"/>
              <w:numPr>
                <w:ilvl w:val="0"/>
                <w:numId w:val="40"/>
              </w:numPr>
              <w:contextualSpacing/>
              <w:rPr>
                <w:ins w:id="7651" w:author="Author"/>
                <w:del w:id="7652" w:author="Author"/>
                <w:rFonts w:ascii="Times New Roman" w:hAnsi="Times New Roman" w:cs="Times New Roman"/>
                <w:color w:val="000000"/>
                <w:sz w:val="24"/>
                <w:szCs w:val="24"/>
                <w:lang w:eastAsia="en-GB"/>
              </w:rPr>
            </w:pPr>
            <w:ins w:id="7653" w:author="Author">
              <w:del w:id="7654"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46432934" w14:textId="37B11C88" w:rsidR="00B15713" w:rsidRPr="000F6836" w:rsidDel="00E17C0D" w:rsidRDefault="00B15713" w:rsidP="00B15713">
            <w:pPr>
              <w:pStyle w:val="ListParagraph"/>
              <w:numPr>
                <w:ilvl w:val="0"/>
                <w:numId w:val="40"/>
              </w:numPr>
              <w:contextualSpacing/>
              <w:rPr>
                <w:ins w:id="7655" w:author="Author"/>
                <w:del w:id="7656" w:author="Author"/>
                <w:rFonts w:ascii="Times New Roman" w:hAnsi="Times New Roman" w:cs="Times New Roman"/>
                <w:color w:val="000000"/>
                <w:sz w:val="24"/>
                <w:szCs w:val="24"/>
                <w:lang w:eastAsia="en-GB"/>
              </w:rPr>
            </w:pPr>
            <w:ins w:id="7657" w:author="Author">
              <w:del w:id="765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9909618" w14:textId="41FF4C14" w:rsidR="00B15713" w:rsidRPr="000F6836" w:rsidDel="00E17C0D" w:rsidRDefault="00B15713" w:rsidP="00B15713">
            <w:pPr>
              <w:pStyle w:val="ListParagraph"/>
              <w:numPr>
                <w:ilvl w:val="0"/>
                <w:numId w:val="40"/>
              </w:numPr>
              <w:contextualSpacing/>
              <w:rPr>
                <w:ins w:id="7659" w:author="Author"/>
                <w:del w:id="7660" w:author="Author"/>
                <w:rFonts w:ascii="Times New Roman" w:hAnsi="Times New Roman" w:cs="Times New Roman"/>
                <w:color w:val="000000"/>
                <w:sz w:val="24"/>
                <w:szCs w:val="24"/>
                <w:lang w:eastAsia="en-GB"/>
              </w:rPr>
            </w:pPr>
            <w:ins w:id="7661" w:author="Author">
              <w:del w:id="7662" w:author="Author">
                <w:r w:rsidRPr="000F6836" w:rsidDel="00E17C0D">
                  <w:rPr>
                    <w:rFonts w:ascii="Times New Roman" w:hAnsi="Times New Roman" w:cs="Times New Roman"/>
                    <w:color w:val="000000"/>
                    <w:sz w:val="24"/>
                    <w:szCs w:val="24"/>
                    <w:lang w:eastAsia="en-GB"/>
                  </w:rPr>
                  <w:delText>C0100 is equal to “Fees” or “Others”</w:delText>
                </w:r>
              </w:del>
            </w:ins>
          </w:p>
          <w:p w14:paraId="5ADAE744" w14:textId="7A168224" w:rsidR="00B15713" w:rsidRPr="000F6836" w:rsidDel="00E17C0D" w:rsidRDefault="00B15713" w:rsidP="00B15713">
            <w:pPr>
              <w:spacing w:after="0"/>
              <w:rPr>
                <w:ins w:id="7663" w:author="Author"/>
                <w:del w:id="7664" w:author="Author"/>
                <w:color w:val="000000"/>
                <w:lang w:val="en-GB"/>
              </w:rPr>
            </w:pPr>
          </w:p>
        </w:tc>
      </w:tr>
      <w:tr w:rsidR="00B15713" w:rsidRPr="000F6836" w:rsidDel="00E17C0D" w14:paraId="3E1FEB59" w14:textId="392112AC" w:rsidTr="005777B7">
        <w:trPr>
          <w:trHeight w:val="1140"/>
          <w:ins w:id="7665" w:author="Author"/>
          <w:del w:id="766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278DBC" w14:textId="4B3A2069" w:rsidR="00B15713" w:rsidRPr="000F6836" w:rsidDel="00E17C0D" w:rsidRDefault="00B15713" w:rsidP="00B15713">
            <w:pPr>
              <w:spacing w:after="0"/>
              <w:rPr>
                <w:ins w:id="7667" w:author="Author"/>
                <w:del w:id="7668" w:author="Author"/>
                <w:color w:val="000000"/>
                <w:lang w:val="en-GB"/>
              </w:rPr>
            </w:pPr>
            <w:ins w:id="7669" w:author="Author">
              <w:del w:id="7670" w:author="Author">
                <w:r w:rsidRPr="000F6836" w:rsidDel="00E17C0D">
                  <w:rPr>
                    <w:color w:val="000000"/>
                    <w:lang w:val="en-GB"/>
                  </w:rPr>
                  <w:delText>R0140/</w:delText>
                </w:r>
              </w:del>
            </w:ins>
          </w:p>
          <w:p w14:paraId="7D755683" w14:textId="0B01ACBA" w:rsidR="00B15713" w:rsidRPr="000F6836" w:rsidDel="00E17C0D" w:rsidRDefault="00B15713" w:rsidP="00B15713">
            <w:pPr>
              <w:spacing w:after="0"/>
              <w:rPr>
                <w:ins w:id="7671" w:author="Author"/>
                <w:del w:id="7672" w:author="Author"/>
                <w:color w:val="000000"/>
                <w:lang w:val="en-GB"/>
              </w:rPr>
            </w:pPr>
            <w:ins w:id="7673" w:author="Author">
              <w:del w:id="7674"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1984CB1D" w14:textId="3112A63E" w:rsidR="00B15713" w:rsidRPr="000F6836" w:rsidDel="00E17C0D" w:rsidRDefault="00B15713" w:rsidP="00B15713">
            <w:pPr>
              <w:spacing w:after="0"/>
              <w:rPr>
                <w:ins w:id="7675" w:author="Author"/>
                <w:del w:id="7676" w:author="Author"/>
                <w:color w:val="000000"/>
                <w:lang w:val="en-GB"/>
              </w:rPr>
            </w:pPr>
            <w:ins w:id="7677" w:author="Author">
              <w:del w:id="7678" w:author="Author">
                <w:r w:rsidRPr="000F6836" w:rsidDel="00E17C0D">
                  <w:rPr>
                    <w:color w:val="000000"/>
                    <w:lang w:val="en-GB"/>
                  </w:rPr>
                  <w:delText>Fees and others</w:delText>
                </w:r>
              </w:del>
            </w:ins>
          </w:p>
        </w:tc>
        <w:tc>
          <w:tcPr>
            <w:tcW w:w="4893" w:type="dxa"/>
            <w:tcBorders>
              <w:top w:val="single" w:sz="4" w:space="0" w:color="auto"/>
              <w:left w:val="nil"/>
              <w:bottom w:val="single" w:sz="4" w:space="0" w:color="auto"/>
              <w:right w:val="single" w:sz="4" w:space="0" w:color="auto"/>
            </w:tcBorders>
            <w:shd w:val="clear" w:color="auto" w:fill="auto"/>
          </w:tcPr>
          <w:p w14:paraId="1670E431" w14:textId="3577D675" w:rsidR="00B15713" w:rsidRPr="000F6836" w:rsidDel="00E17C0D" w:rsidRDefault="00B15713" w:rsidP="00B15713">
            <w:pPr>
              <w:spacing w:after="0"/>
              <w:rPr>
                <w:ins w:id="7679" w:author="Author"/>
                <w:del w:id="7680" w:author="Author"/>
                <w:color w:val="000000"/>
                <w:lang w:val="en-GB"/>
              </w:rPr>
            </w:pPr>
            <w:ins w:id="7681" w:author="Author">
              <w:del w:id="7682" w:author="Author">
                <w:r w:rsidRPr="000F6836" w:rsidDel="00E17C0D">
                  <w:rPr>
                    <w:color w:val="000000"/>
                    <w:lang w:val="en-GB"/>
                  </w:rPr>
                  <w:delText>“C0070” shall be equal to the sum of the amount declared under “C0140” in the sheet “S</w:delText>
                </w:r>
              </w:del>
            </w:ins>
            <w:del w:id="7683" w:author="Author">
              <w:r w:rsidRPr="000F6836" w:rsidDel="00E17C0D">
                <w:rPr>
                  <w:color w:val="000000"/>
                  <w:lang w:val="en-GB"/>
                </w:rPr>
                <w:delText>.</w:delText>
              </w:r>
            </w:del>
            <w:ins w:id="7684" w:author="Author">
              <w:del w:id="7685" w:author="Author">
                <w:r w:rsidRPr="000F6836" w:rsidDel="00E17C0D">
                  <w:rPr>
                    <w:color w:val="000000"/>
                    <w:lang w:val="en-GB"/>
                  </w:rPr>
                  <w:delText xml:space="preserve">36.05-P&amp;L” if : </w:delText>
                </w:r>
              </w:del>
            </w:ins>
          </w:p>
          <w:p w14:paraId="03EED850" w14:textId="16C75601" w:rsidR="00B15713" w:rsidRPr="000F6836" w:rsidDel="00E17C0D" w:rsidRDefault="00B15713" w:rsidP="00B15713">
            <w:pPr>
              <w:pStyle w:val="ListParagraph"/>
              <w:numPr>
                <w:ilvl w:val="0"/>
                <w:numId w:val="40"/>
              </w:numPr>
              <w:contextualSpacing/>
              <w:rPr>
                <w:ins w:id="7686" w:author="Author"/>
                <w:del w:id="7687" w:author="Author"/>
                <w:rFonts w:ascii="Times New Roman" w:hAnsi="Times New Roman" w:cs="Times New Roman"/>
                <w:color w:val="000000"/>
                <w:sz w:val="24"/>
                <w:szCs w:val="24"/>
                <w:lang w:eastAsia="en-GB"/>
              </w:rPr>
            </w:pPr>
            <w:ins w:id="7688" w:author="Author">
              <w:del w:id="7689"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7CED247D" w14:textId="0FE5CF92" w:rsidR="00B15713" w:rsidRPr="000F6836" w:rsidDel="00E17C0D" w:rsidRDefault="00B15713" w:rsidP="00B15713">
            <w:pPr>
              <w:pStyle w:val="ListParagraph"/>
              <w:numPr>
                <w:ilvl w:val="0"/>
                <w:numId w:val="40"/>
              </w:numPr>
              <w:contextualSpacing/>
              <w:rPr>
                <w:ins w:id="7690" w:author="Author"/>
                <w:del w:id="7691" w:author="Author"/>
                <w:rFonts w:ascii="Times New Roman" w:hAnsi="Times New Roman" w:cs="Times New Roman"/>
                <w:color w:val="000000"/>
                <w:sz w:val="24"/>
                <w:szCs w:val="24"/>
                <w:lang w:eastAsia="en-GB"/>
              </w:rPr>
            </w:pPr>
            <w:ins w:id="7692" w:author="Author">
              <w:del w:id="769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3112ED21" w14:textId="3112CBCC" w:rsidR="00B15713" w:rsidRPr="000F6836" w:rsidDel="00E17C0D" w:rsidRDefault="00B15713" w:rsidP="00B15713">
            <w:pPr>
              <w:pStyle w:val="ListParagraph"/>
              <w:numPr>
                <w:ilvl w:val="0"/>
                <w:numId w:val="40"/>
              </w:numPr>
              <w:contextualSpacing/>
              <w:rPr>
                <w:ins w:id="7694" w:author="Author"/>
                <w:del w:id="7695" w:author="Author"/>
                <w:rFonts w:ascii="Times New Roman" w:hAnsi="Times New Roman" w:cs="Times New Roman"/>
                <w:color w:val="000000"/>
                <w:sz w:val="24"/>
                <w:szCs w:val="24"/>
                <w:lang w:eastAsia="en-GB"/>
              </w:rPr>
            </w:pPr>
            <w:ins w:id="7696" w:author="Author">
              <w:del w:id="7697" w:author="Author">
                <w:r w:rsidRPr="000F6836" w:rsidDel="00E17C0D">
                  <w:rPr>
                    <w:rFonts w:ascii="Times New Roman" w:hAnsi="Times New Roman" w:cs="Times New Roman"/>
                    <w:color w:val="000000"/>
                    <w:sz w:val="24"/>
                    <w:szCs w:val="24"/>
                    <w:lang w:eastAsia="en-GB"/>
                  </w:rPr>
                  <w:delText>C0100 is equal to “Fees” or “Others”</w:delText>
                </w:r>
              </w:del>
            </w:ins>
          </w:p>
        </w:tc>
      </w:tr>
      <w:tr w:rsidR="00B15713" w:rsidRPr="000F6836" w:rsidDel="00E17C0D" w14:paraId="1F4BB462" w14:textId="636E3932" w:rsidTr="005777B7">
        <w:trPr>
          <w:trHeight w:val="1140"/>
          <w:ins w:id="7698" w:author="Author"/>
          <w:del w:id="7699"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3C745A2" w14:textId="66C3A817" w:rsidR="00B15713" w:rsidRPr="000F6836" w:rsidDel="00E17C0D" w:rsidRDefault="00B15713" w:rsidP="00B15713">
            <w:pPr>
              <w:spacing w:after="0"/>
              <w:rPr>
                <w:ins w:id="7700" w:author="Author"/>
                <w:del w:id="7701" w:author="Author"/>
                <w:color w:val="000000"/>
                <w:lang w:val="en-GB"/>
              </w:rPr>
            </w:pPr>
            <w:ins w:id="7702" w:author="Author">
              <w:del w:id="7703" w:author="Author">
                <w:r w:rsidRPr="000F6836" w:rsidDel="00E17C0D">
                  <w:rPr>
                    <w:color w:val="000000"/>
                    <w:lang w:val="en-GB"/>
                  </w:rPr>
                  <w:delText>R0150/</w:delText>
                </w:r>
              </w:del>
            </w:ins>
          </w:p>
          <w:p w14:paraId="4EC72A92" w14:textId="58FF9087" w:rsidR="00B15713" w:rsidRPr="000F6836" w:rsidDel="00E17C0D" w:rsidRDefault="00B15713" w:rsidP="00B15713">
            <w:pPr>
              <w:spacing w:after="0"/>
              <w:rPr>
                <w:ins w:id="7704" w:author="Author"/>
                <w:del w:id="7705" w:author="Author"/>
                <w:color w:val="000000"/>
                <w:lang w:val="en-GB"/>
              </w:rPr>
            </w:pPr>
            <w:ins w:id="7706" w:author="Author">
              <w:del w:id="7707"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0CC9B22B" w14:textId="60F457CD" w:rsidR="00B15713" w:rsidRPr="000F6836" w:rsidDel="00E17C0D" w:rsidRDefault="00B15713" w:rsidP="00B15713">
            <w:pPr>
              <w:spacing w:after="0"/>
              <w:rPr>
                <w:ins w:id="7708" w:author="Author"/>
                <w:del w:id="7709" w:author="Author"/>
                <w:color w:val="000000"/>
                <w:lang w:val="en-GB"/>
              </w:rPr>
            </w:pPr>
            <w:ins w:id="7710" w:author="Author">
              <w:del w:id="7711" w:author="Author">
                <w:r w:rsidRPr="000F6836" w:rsidDel="00E17C0D">
                  <w:rPr>
                    <w:color w:val="000000"/>
                    <w:lang w:val="en-GB"/>
                  </w:rPr>
                  <w:delText>Interests</w:delText>
                </w:r>
              </w:del>
            </w:ins>
          </w:p>
          <w:p w14:paraId="49B91142" w14:textId="12F3A2AB" w:rsidR="00B15713" w:rsidRPr="000F6836" w:rsidDel="00E17C0D" w:rsidRDefault="00B15713" w:rsidP="00B15713">
            <w:pPr>
              <w:spacing w:after="0"/>
              <w:rPr>
                <w:ins w:id="7712" w:author="Author"/>
                <w:del w:id="7713" w:author="Author"/>
                <w:color w:val="000000"/>
                <w:lang w:val="en-GB"/>
              </w:rPr>
            </w:pPr>
            <w:ins w:id="7714" w:author="Author">
              <w:del w:id="7715"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BD7F23B" w14:textId="4665B6D5" w:rsidR="00B15713" w:rsidRPr="000F6836" w:rsidDel="00E17C0D" w:rsidRDefault="00B15713" w:rsidP="00B15713">
            <w:pPr>
              <w:spacing w:after="0"/>
              <w:rPr>
                <w:ins w:id="7716" w:author="Author"/>
                <w:del w:id="7717" w:author="Author"/>
                <w:color w:val="000000"/>
                <w:lang w:val="en-GB"/>
              </w:rPr>
            </w:pPr>
            <w:ins w:id="7718" w:author="Author">
              <w:del w:id="7719" w:author="Author">
                <w:r w:rsidRPr="000F6836" w:rsidDel="00E17C0D">
                  <w:rPr>
                    <w:color w:val="000000"/>
                    <w:lang w:val="en-GB"/>
                  </w:rPr>
                  <w:delText xml:space="preserve">“C0030” shall be equal to the sum of the amounts declared under “C0140” in the sheet “S.36.05-P&amp;L” if : </w:delText>
                </w:r>
              </w:del>
            </w:ins>
          </w:p>
          <w:p w14:paraId="0674B8CC" w14:textId="45B419D2" w:rsidR="00B15713" w:rsidRPr="000F6836" w:rsidDel="00E17C0D" w:rsidRDefault="00B15713" w:rsidP="00B15713">
            <w:pPr>
              <w:pStyle w:val="ListParagraph"/>
              <w:numPr>
                <w:ilvl w:val="0"/>
                <w:numId w:val="40"/>
              </w:numPr>
              <w:contextualSpacing/>
              <w:rPr>
                <w:ins w:id="7720" w:author="Author"/>
                <w:del w:id="7721" w:author="Author"/>
                <w:rFonts w:ascii="Times New Roman" w:hAnsi="Times New Roman" w:cs="Times New Roman"/>
                <w:color w:val="000000"/>
                <w:sz w:val="24"/>
                <w:szCs w:val="24"/>
                <w:lang w:eastAsia="en-GB"/>
              </w:rPr>
            </w:pPr>
            <w:ins w:id="7722" w:author="Author">
              <w:del w:id="7723"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6E22B26" w14:textId="5A03696C" w:rsidR="00B15713" w:rsidRPr="000F6836" w:rsidDel="00E17C0D" w:rsidRDefault="00B15713" w:rsidP="00B15713">
            <w:pPr>
              <w:pStyle w:val="ListParagraph"/>
              <w:numPr>
                <w:ilvl w:val="0"/>
                <w:numId w:val="40"/>
              </w:numPr>
              <w:contextualSpacing/>
              <w:rPr>
                <w:ins w:id="7724" w:author="Author"/>
                <w:del w:id="7725" w:author="Author"/>
                <w:rFonts w:ascii="Times New Roman" w:hAnsi="Times New Roman" w:cs="Times New Roman"/>
                <w:color w:val="000000"/>
                <w:sz w:val="24"/>
                <w:szCs w:val="24"/>
                <w:lang w:eastAsia="en-GB"/>
              </w:rPr>
            </w:pPr>
            <w:ins w:id="7726" w:author="Author">
              <w:del w:id="7727" w:author="Author">
                <w:r w:rsidRPr="000F6836" w:rsidDel="00E17C0D">
                  <w:rPr>
                    <w:rFonts w:ascii="Times New Roman" w:hAnsi="Times New Roman" w:cs="Times New Roman"/>
                    <w:color w:val="000000"/>
                    <w:sz w:val="24"/>
                    <w:szCs w:val="24"/>
                    <w:lang w:eastAsia="en-GB"/>
                  </w:rPr>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6D9E1DC1" w14:textId="4DDF0CA8" w:rsidR="00B15713" w:rsidRPr="000F6836" w:rsidDel="00E17C0D" w:rsidRDefault="00B15713" w:rsidP="00B15713">
            <w:pPr>
              <w:pStyle w:val="ListParagraph"/>
              <w:numPr>
                <w:ilvl w:val="0"/>
                <w:numId w:val="40"/>
              </w:numPr>
              <w:contextualSpacing/>
              <w:rPr>
                <w:ins w:id="7728" w:author="Author"/>
                <w:del w:id="7729" w:author="Author"/>
                <w:rFonts w:ascii="Times New Roman" w:hAnsi="Times New Roman" w:cs="Times New Roman"/>
                <w:color w:val="000000"/>
                <w:sz w:val="24"/>
                <w:szCs w:val="24"/>
                <w:lang w:eastAsia="en-GB"/>
              </w:rPr>
            </w:pPr>
            <w:ins w:id="7730" w:author="Author">
              <w:del w:id="7731" w:author="Author">
                <w:r w:rsidRPr="000F6836" w:rsidDel="00E17C0D">
                  <w:rPr>
                    <w:rFonts w:ascii="Times New Roman" w:hAnsi="Times New Roman" w:cs="Times New Roman"/>
                    <w:color w:val="000000"/>
                    <w:sz w:val="24"/>
                    <w:szCs w:val="24"/>
                    <w:lang w:eastAsia="en-GB"/>
                  </w:rPr>
                  <w:delText>C0100 is equal to “Interests”</w:delText>
                </w:r>
              </w:del>
            </w:ins>
          </w:p>
          <w:p w14:paraId="65E863DB" w14:textId="00F573F5" w:rsidR="00B15713" w:rsidRPr="000F6836" w:rsidDel="00E17C0D" w:rsidRDefault="00B15713" w:rsidP="00B15713">
            <w:pPr>
              <w:spacing w:after="0"/>
              <w:rPr>
                <w:ins w:id="7732" w:author="Author"/>
                <w:del w:id="7733" w:author="Author"/>
                <w:color w:val="000000"/>
                <w:lang w:val="en-GB"/>
              </w:rPr>
            </w:pPr>
          </w:p>
        </w:tc>
      </w:tr>
      <w:tr w:rsidR="00B15713" w:rsidRPr="000F6836" w:rsidDel="00E17C0D" w14:paraId="796AE293" w14:textId="744F3964" w:rsidTr="005777B7">
        <w:trPr>
          <w:trHeight w:val="1140"/>
          <w:ins w:id="7734" w:author="Author"/>
          <w:del w:id="7735"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653D5B0" w14:textId="71FADBA6" w:rsidR="00B15713" w:rsidRPr="000F6836" w:rsidDel="00E17C0D" w:rsidRDefault="00B15713" w:rsidP="00B15713">
            <w:pPr>
              <w:spacing w:after="0"/>
              <w:rPr>
                <w:ins w:id="7736" w:author="Author"/>
                <w:del w:id="7737" w:author="Author"/>
                <w:color w:val="000000"/>
                <w:lang w:val="en-GB"/>
              </w:rPr>
            </w:pPr>
            <w:ins w:id="7738" w:author="Author">
              <w:del w:id="7739" w:author="Author">
                <w:r w:rsidRPr="000F6836" w:rsidDel="00E17C0D">
                  <w:rPr>
                    <w:color w:val="000000"/>
                    <w:lang w:val="en-GB"/>
                  </w:rPr>
                  <w:lastRenderedPageBreak/>
                  <w:delText>R0150/</w:delText>
                </w:r>
              </w:del>
            </w:ins>
          </w:p>
          <w:p w14:paraId="4939A2B8" w14:textId="2ADF2165" w:rsidR="00B15713" w:rsidRPr="000F6836" w:rsidDel="00E17C0D" w:rsidRDefault="00B15713" w:rsidP="00B15713">
            <w:pPr>
              <w:spacing w:after="0"/>
              <w:rPr>
                <w:ins w:id="7740" w:author="Author"/>
                <w:del w:id="7741" w:author="Author"/>
                <w:color w:val="000000"/>
                <w:lang w:val="en-GB"/>
              </w:rPr>
            </w:pPr>
            <w:ins w:id="7742" w:author="Author">
              <w:del w:id="7743"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51FFA613" w14:textId="1E2AD4A0" w:rsidR="00B15713" w:rsidRPr="000F6836" w:rsidDel="00E17C0D" w:rsidRDefault="00B15713" w:rsidP="00B15713">
            <w:pPr>
              <w:spacing w:after="0"/>
              <w:rPr>
                <w:ins w:id="7744" w:author="Author"/>
                <w:del w:id="7745" w:author="Author"/>
                <w:color w:val="000000"/>
                <w:lang w:val="en-GB"/>
              </w:rPr>
            </w:pPr>
            <w:ins w:id="7746" w:author="Author">
              <w:del w:id="7747" w:author="Author">
                <w:r w:rsidRPr="000F6836" w:rsidDel="00E17C0D">
                  <w:rPr>
                    <w:color w:val="000000"/>
                    <w:lang w:val="en-GB"/>
                  </w:rPr>
                  <w:delText>Interests</w:delText>
                </w:r>
              </w:del>
            </w:ins>
          </w:p>
          <w:p w14:paraId="43244842" w14:textId="65A1F796" w:rsidR="00B15713" w:rsidRPr="000F6836" w:rsidDel="00E17C0D" w:rsidRDefault="00B15713" w:rsidP="00B15713">
            <w:pPr>
              <w:spacing w:after="0"/>
              <w:rPr>
                <w:ins w:id="7748" w:author="Author"/>
                <w:del w:id="7749" w:author="Author"/>
                <w:color w:val="000000"/>
                <w:lang w:val="en-GB"/>
              </w:rPr>
            </w:pPr>
            <w:ins w:id="7750" w:author="Author">
              <w:del w:id="7751"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61F4D687" w14:textId="4C4B816F" w:rsidR="00B15713" w:rsidRPr="000F6836" w:rsidDel="00E17C0D" w:rsidRDefault="00B15713" w:rsidP="00B15713">
            <w:pPr>
              <w:spacing w:after="0"/>
              <w:rPr>
                <w:ins w:id="7752" w:author="Author"/>
                <w:del w:id="7753" w:author="Author"/>
                <w:color w:val="000000"/>
                <w:lang w:val="en-GB"/>
              </w:rPr>
            </w:pPr>
            <w:ins w:id="7754" w:author="Author">
              <w:del w:id="7755" w:author="Author">
                <w:r w:rsidRPr="000F6836" w:rsidDel="00E17C0D">
                  <w:rPr>
                    <w:color w:val="000000"/>
                    <w:lang w:val="en-GB"/>
                  </w:rPr>
                  <w:delText xml:space="preserve">“C0040” shall be equal to the sum of the amount declared under “C0140” in the sheet “S.36.05-P&amp;L” if : </w:delText>
                </w:r>
              </w:del>
            </w:ins>
          </w:p>
          <w:p w14:paraId="08D6EEFC" w14:textId="3BF837F0" w:rsidR="00B15713" w:rsidRPr="000F6836" w:rsidDel="00E17C0D" w:rsidRDefault="00B15713" w:rsidP="00B15713">
            <w:pPr>
              <w:pStyle w:val="ListParagraph"/>
              <w:numPr>
                <w:ilvl w:val="0"/>
                <w:numId w:val="40"/>
              </w:numPr>
              <w:contextualSpacing/>
              <w:rPr>
                <w:ins w:id="7756" w:author="Author"/>
                <w:del w:id="7757" w:author="Author"/>
                <w:rFonts w:ascii="Times New Roman" w:hAnsi="Times New Roman" w:cs="Times New Roman"/>
                <w:color w:val="000000"/>
                <w:sz w:val="24"/>
                <w:szCs w:val="24"/>
                <w:lang w:eastAsia="en-GB"/>
              </w:rPr>
            </w:pPr>
            <w:ins w:id="7758" w:author="Author">
              <w:del w:id="7759"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389AE947" w14:textId="16D5C22E" w:rsidR="00B15713" w:rsidRPr="000F6836" w:rsidDel="00E17C0D" w:rsidRDefault="00B15713" w:rsidP="00B15713">
            <w:pPr>
              <w:pStyle w:val="ListParagraph"/>
              <w:numPr>
                <w:ilvl w:val="0"/>
                <w:numId w:val="40"/>
              </w:numPr>
              <w:contextualSpacing/>
              <w:rPr>
                <w:ins w:id="7760" w:author="Author"/>
                <w:del w:id="7761" w:author="Author"/>
                <w:rFonts w:ascii="Times New Roman" w:hAnsi="Times New Roman" w:cs="Times New Roman"/>
                <w:color w:val="000000"/>
                <w:sz w:val="24"/>
                <w:szCs w:val="24"/>
                <w:lang w:eastAsia="en-GB"/>
              </w:rPr>
            </w:pPr>
            <w:ins w:id="7762" w:author="Author">
              <w:del w:id="7763"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9F41752" w14:textId="56DCE115" w:rsidR="00B15713" w:rsidRPr="000F6836" w:rsidDel="00E17C0D" w:rsidRDefault="00B15713" w:rsidP="00B15713">
            <w:pPr>
              <w:pStyle w:val="ListParagraph"/>
              <w:numPr>
                <w:ilvl w:val="0"/>
                <w:numId w:val="40"/>
              </w:numPr>
              <w:contextualSpacing/>
              <w:rPr>
                <w:ins w:id="7764" w:author="Author"/>
                <w:del w:id="7765" w:author="Author"/>
                <w:rFonts w:ascii="Times New Roman" w:hAnsi="Times New Roman" w:cs="Times New Roman"/>
                <w:color w:val="000000"/>
                <w:sz w:val="24"/>
                <w:szCs w:val="24"/>
                <w:lang w:eastAsia="en-GB"/>
              </w:rPr>
            </w:pPr>
            <w:ins w:id="7766" w:author="Author">
              <w:del w:id="7767" w:author="Author">
                <w:r w:rsidRPr="000F6836" w:rsidDel="00E17C0D">
                  <w:rPr>
                    <w:rFonts w:ascii="Times New Roman" w:hAnsi="Times New Roman" w:cs="Times New Roman"/>
                    <w:color w:val="000000"/>
                    <w:sz w:val="24"/>
                    <w:szCs w:val="24"/>
                    <w:lang w:eastAsia="en-GB"/>
                  </w:rPr>
                  <w:delText>C0100 is equal to “Interests”</w:delText>
                </w:r>
              </w:del>
            </w:ins>
          </w:p>
          <w:p w14:paraId="142F660E" w14:textId="72B3BC64" w:rsidR="00B15713" w:rsidRPr="000F6836" w:rsidDel="00E17C0D" w:rsidRDefault="00B15713" w:rsidP="00B15713">
            <w:pPr>
              <w:spacing w:after="0"/>
              <w:rPr>
                <w:ins w:id="7768" w:author="Author"/>
                <w:del w:id="7769" w:author="Author"/>
                <w:color w:val="000000"/>
                <w:lang w:val="en-GB"/>
              </w:rPr>
            </w:pPr>
          </w:p>
        </w:tc>
      </w:tr>
      <w:tr w:rsidR="00B15713" w:rsidRPr="000F6836" w:rsidDel="00E17C0D" w14:paraId="17CF8827" w14:textId="4F4A6AFB" w:rsidTr="005777B7">
        <w:trPr>
          <w:trHeight w:val="1140"/>
          <w:ins w:id="7770" w:author="Author"/>
          <w:del w:id="7771"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14832A26" w14:textId="728C39AF" w:rsidR="00B15713" w:rsidRPr="000F6836" w:rsidDel="00E17C0D" w:rsidRDefault="00B15713" w:rsidP="00B15713">
            <w:pPr>
              <w:spacing w:after="0"/>
              <w:rPr>
                <w:ins w:id="7772" w:author="Author"/>
                <w:del w:id="7773" w:author="Author"/>
                <w:color w:val="000000"/>
                <w:lang w:val="en-GB"/>
              </w:rPr>
            </w:pPr>
            <w:ins w:id="7774" w:author="Author">
              <w:del w:id="7775" w:author="Author">
                <w:r w:rsidRPr="000F6836" w:rsidDel="00E17C0D">
                  <w:rPr>
                    <w:color w:val="000000"/>
                    <w:lang w:val="en-GB"/>
                  </w:rPr>
                  <w:delText>R0150/</w:delText>
                </w:r>
              </w:del>
            </w:ins>
          </w:p>
          <w:p w14:paraId="06F4BA51" w14:textId="46E60749" w:rsidR="00B15713" w:rsidRPr="000F6836" w:rsidDel="00E17C0D" w:rsidRDefault="00B15713" w:rsidP="00B15713">
            <w:pPr>
              <w:spacing w:after="0"/>
              <w:rPr>
                <w:ins w:id="7776" w:author="Author"/>
                <w:del w:id="7777" w:author="Author"/>
                <w:color w:val="000000"/>
                <w:lang w:val="en-GB"/>
              </w:rPr>
            </w:pPr>
            <w:ins w:id="7778" w:author="Author">
              <w:del w:id="7779"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060E2F8D" w14:textId="31CF189A" w:rsidR="00B15713" w:rsidRPr="000F6836" w:rsidDel="00E17C0D" w:rsidRDefault="00B15713" w:rsidP="00B15713">
            <w:pPr>
              <w:spacing w:after="0"/>
              <w:rPr>
                <w:ins w:id="7780" w:author="Author"/>
                <w:del w:id="7781" w:author="Author"/>
                <w:color w:val="000000"/>
                <w:lang w:val="en-GB"/>
              </w:rPr>
            </w:pPr>
            <w:ins w:id="7782" w:author="Author">
              <w:del w:id="7783" w:author="Author">
                <w:r w:rsidRPr="000F6836" w:rsidDel="00E17C0D">
                  <w:rPr>
                    <w:color w:val="000000"/>
                    <w:lang w:val="en-GB"/>
                  </w:rPr>
                  <w:delText>Interests</w:delText>
                </w:r>
              </w:del>
            </w:ins>
          </w:p>
          <w:p w14:paraId="759C65FA" w14:textId="30A56495" w:rsidR="00B15713" w:rsidRPr="000F6836" w:rsidDel="00E17C0D" w:rsidRDefault="00B15713" w:rsidP="00B15713">
            <w:pPr>
              <w:spacing w:after="0"/>
              <w:rPr>
                <w:ins w:id="7784" w:author="Author"/>
                <w:del w:id="7785" w:author="Author"/>
                <w:color w:val="000000"/>
                <w:lang w:val="en-GB"/>
              </w:rPr>
            </w:pPr>
            <w:ins w:id="7786" w:author="Author">
              <w:del w:id="7787" w:author="Author">
                <w:r w:rsidRPr="000F6836" w:rsidDel="00E17C0D">
                  <w:rPr>
                    <w:color w:val="000000"/>
                    <w:lang w:val="en-GB"/>
                  </w:rPr>
                  <w:delText>from the insurance sector to other udertaking</w:delText>
                </w:r>
                <w:r w:rsidR="00F95B17" w:rsidRPr="000F6836" w:rsidDel="00E17C0D">
                  <w:rPr>
                    <w:color w:val="000000"/>
                    <w:lang w:val="en-GB"/>
                  </w:rPr>
                  <w:delText>undertaking</w:delText>
                </w:r>
                <w:r w:rsidRPr="000F6836" w:rsidDel="00E17C0D">
                  <w:rPr>
                    <w:color w:val="000000"/>
                    <w:lang w:val="en-GB"/>
                  </w:rPr>
                  <w:delText xml:space="preserve">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0C011CA3" w14:textId="7210932C" w:rsidR="00B15713" w:rsidRPr="000F6836" w:rsidDel="00E17C0D" w:rsidRDefault="00B15713" w:rsidP="00B15713">
            <w:pPr>
              <w:spacing w:after="0"/>
              <w:rPr>
                <w:ins w:id="7788" w:author="Author"/>
                <w:del w:id="7789" w:author="Author"/>
                <w:color w:val="000000"/>
                <w:lang w:val="en-GB"/>
              </w:rPr>
            </w:pPr>
            <w:ins w:id="7790" w:author="Author">
              <w:del w:id="7791" w:author="Author">
                <w:r w:rsidRPr="000F6836" w:rsidDel="00E17C0D">
                  <w:rPr>
                    <w:color w:val="000000"/>
                    <w:lang w:val="en-GB"/>
                  </w:rPr>
                  <w:delText>“C0050” shall be equal to the sum of the amount declared under “C0140” in the sheet “S</w:delText>
                </w:r>
              </w:del>
            </w:ins>
            <w:del w:id="7792" w:author="Author">
              <w:r w:rsidRPr="000F6836" w:rsidDel="00E17C0D">
                <w:rPr>
                  <w:color w:val="000000"/>
                  <w:lang w:val="en-GB"/>
                </w:rPr>
                <w:delText>.</w:delText>
              </w:r>
            </w:del>
            <w:ins w:id="7793" w:author="Author">
              <w:del w:id="7794" w:author="Author">
                <w:r w:rsidRPr="000F6836" w:rsidDel="00E17C0D">
                  <w:rPr>
                    <w:color w:val="000000"/>
                    <w:lang w:val="en-GB"/>
                  </w:rPr>
                  <w:delText xml:space="preserve">36.05-P&amp;L” if : </w:delText>
                </w:r>
              </w:del>
            </w:ins>
          </w:p>
          <w:p w14:paraId="21B45396" w14:textId="53243C8F" w:rsidR="00B15713" w:rsidRPr="000F6836" w:rsidDel="00E17C0D" w:rsidRDefault="00B15713" w:rsidP="00B15713">
            <w:pPr>
              <w:pStyle w:val="ListParagraph"/>
              <w:numPr>
                <w:ilvl w:val="0"/>
                <w:numId w:val="40"/>
              </w:numPr>
              <w:contextualSpacing/>
              <w:rPr>
                <w:ins w:id="7795" w:author="Author"/>
                <w:del w:id="7796" w:author="Author"/>
                <w:rFonts w:ascii="Times New Roman" w:hAnsi="Times New Roman" w:cs="Times New Roman"/>
                <w:color w:val="000000"/>
                <w:sz w:val="24"/>
                <w:szCs w:val="24"/>
                <w:lang w:eastAsia="en-GB"/>
              </w:rPr>
            </w:pPr>
            <w:ins w:id="7797" w:author="Author">
              <w:del w:id="7798"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1DF76814" w14:textId="644A7A2D" w:rsidR="00B15713" w:rsidRPr="000F6836" w:rsidDel="00E17C0D" w:rsidRDefault="00B15713" w:rsidP="00B15713">
            <w:pPr>
              <w:pStyle w:val="ListParagraph"/>
              <w:numPr>
                <w:ilvl w:val="0"/>
                <w:numId w:val="40"/>
              </w:numPr>
              <w:contextualSpacing/>
              <w:rPr>
                <w:ins w:id="7799" w:author="Author"/>
                <w:del w:id="7800" w:author="Author"/>
                <w:rFonts w:ascii="Times New Roman" w:hAnsi="Times New Roman" w:cs="Times New Roman"/>
                <w:color w:val="000000"/>
                <w:sz w:val="24"/>
                <w:szCs w:val="24"/>
                <w:lang w:eastAsia="en-GB"/>
              </w:rPr>
            </w:pPr>
            <w:ins w:id="7801" w:author="Author">
              <w:del w:id="7802"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37607ECA" w14:textId="1E89B45B" w:rsidR="00B15713" w:rsidRPr="000F6836" w:rsidDel="00E17C0D" w:rsidRDefault="00B15713" w:rsidP="00B15713">
            <w:pPr>
              <w:pStyle w:val="ListParagraph"/>
              <w:numPr>
                <w:ilvl w:val="0"/>
                <w:numId w:val="40"/>
              </w:numPr>
              <w:contextualSpacing/>
              <w:rPr>
                <w:ins w:id="7803" w:author="Author"/>
                <w:del w:id="7804" w:author="Author"/>
                <w:rFonts w:ascii="Times New Roman" w:hAnsi="Times New Roman" w:cs="Times New Roman"/>
                <w:color w:val="000000"/>
                <w:sz w:val="24"/>
                <w:szCs w:val="24"/>
                <w:lang w:eastAsia="en-GB"/>
              </w:rPr>
            </w:pPr>
            <w:ins w:id="7805" w:author="Author">
              <w:del w:id="7806" w:author="Author">
                <w:r w:rsidRPr="000F6836" w:rsidDel="00E17C0D">
                  <w:rPr>
                    <w:rFonts w:ascii="Times New Roman" w:hAnsi="Times New Roman" w:cs="Times New Roman"/>
                    <w:color w:val="000000"/>
                    <w:sz w:val="24"/>
                    <w:szCs w:val="24"/>
                    <w:lang w:eastAsia="en-GB"/>
                  </w:rPr>
                  <w:delText>C0100 is equal to “Interests”</w:delText>
                </w:r>
              </w:del>
            </w:ins>
          </w:p>
          <w:p w14:paraId="0BECD5B7" w14:textId="23D8CD58" w:rsidR="00B15713" w:rsidRPr="000F6836" w:rsidDel="00E17C0D" w:rsidRDefault="00B15713" w:rsidP="00B15713">
            <w:pPr>
              <w:spacing w:after="0"/>
              <w:rPr>
                <w:ins w:id="7807" w:author="Author"/>
                <w:del w:id="7808" w:author="Author"/>
                <w:color w:val="000000"/>
                <w:lang w:val="en-GB"/>
              </w:rPr>
            </w:pPr>
          </w:p>
        </w:tc>
      </w:tr>
      <w:tr w:rsidR="00B15713" w:rsidRPr="000F6836" w:rsidDel="00E17C0D" w14:paraId="5FB6821C" w14:textId="13E507D2" w:rsidTr="005777B7">
        <w:trPr>
          <w:trHeight w:val="1140"/>
          <w:ins w:id="7809" w:author="Author"/>
          <w:del w:id="781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D095AEA" w14:textId="41E18B2C" w:rsidR="00B15713" w:rsidRPr="000F6836" w:rsidDel="00E17C0D" w:rsidRDefault="00B15713" w:rsidP="00B15713">
            <w:pPr>
              <w:spacing w:after="0"/>
              <w:rPr>
                <w:ins w:id="7811" w:author="Author"/>
                <w:del w:id="7812" w:author="Author"/>
                <w:color w:val="000000"/>
                <w:lang w:val="en-GB"/>
              </w:rPr>
            </w:pPr>
            <w:ins w:id="7813" w:author="Author">
              <w:del w:id="7814" w:author="Author">
                <w:r w:rsidRPr="000F6836" w:rsidDel="00E17C0D">
                  <w:rPr>
                    <w:color w:val="000000"/>
                    <w:lang w:val="en-GB"/>
                  </w:rPr>
                  <w:delText>R0150/</w:delText>
                </w:r>
              </w:del>
            </w:ins>
          </w:p>
          <w:p w14:paraId="7AF19EDE" w14:textId="4461BB39" w:rsidR="00B15713" w:rsidRPr="000F6836" w:rsidDel="00E17C0D" w:rsidRDefault="00B15713" w:rsidP="00B15713">
            <w:pPr>
              <w:spacing w:after="0"/>
              <w:rPr>
                <w:ins w:id="7815" w:author="Author"/>
                <w:del w:id="7816" w:author="Author"/>
                <w:color w:val="000000"/>
                <w:lang w:val="en-GB"/>
              </w:rPr>
            </w:pPr>
            <w:ins w:id="7817" w:author="Author">
              <w:del w:id="7818"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32BBD885" w14:textId="7D729D8B" w:rsidR="00B15713" w:rsidRPr="000F6836" w:rsidDel="00E17C0D" w:rsidRDefault="00B15713" w:rsidP="00B15713">
            <w:pPr>
              <w:spacing w:after="0"/>
              <w:rPr>
                <w:ins w:id="7819" w:author="Author"/>
                <w:del w:id="7820" w:author="Author"/>
                <w:color w:val="000000"/>
                <w:lang w:val="en-GB"/>
              </w:rPr>
            </w:pPr>
            <w:ins w:id="7821" w:author="Author">
              <w:del w:id="7822" w:author="Author">
                <w:r w:rsidRPr="000F6836" w:rsidDel="00E17C0D">
                  <w:rPr>
                    <w:color w:val="000000"/>
                    <w:lang w:val="en-GB"/>
                  </w:rPr>
                  <w:delText>Interests</w:delText>
                </w:r>
              </w:del>
            </w:ins>
          </w:p>
          <w:p w14:paraId="22689F04" w14:textId="3A3D7FE1" w:rsidR="00B15713" w:rsidRPr="000F6836" w:rsidDel="00E17C0D" w:rsidRDefault="00B15713" w:rsidP="00B15713">
            <w:pPr>
              <w:spacing w:after="0"/>
              <w:rPr>
                <w:ins w:id="7823" w:author="Author"/>
                <w:del w:id="7824" w:author="Author"/>
                <w:color w:val="000000"/>
                <w:lang w:val="en-GB"/>
              </w:rPr>
            </w:pPr>
            <w:ins w:id="7825" w:author="Author">
              <w:del w:id="7826" w:author="Author">
                <w:r w:rsidRPr="000F6836" w:rsidDel="00E17C0D">
                  <w:rPr>
                    <w:color w:val="000000"/>
                    <w:lang w:val="en-GB"/>
                  </w:rPr>
                  <w:delText>from the banking  sector to sector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22A91361" w14:textId="47D2F599" w:rsidR="00B15713" w:rsidRPr="000F6836" w:rsidDel="00E17C0D" w:rsidRDefault="00B15713" w:rsidP="00B15713">
            <w:pPr>
              <w:spacing w:after="0"/>
              <w:rPr>
                <w:ins w:id="7827" w:author="Author"/>
                <w:del w:id="7828" w:author="Author"/>
                <w:color w:val="000000"/>
                <w:lang w:val="en-GB"/>
              </w:rPr>
            </w:pPr>
            <w:ins w:id="7829" w:author="Author">
              <w:del w:id="7830" w:author="Author">
                <w:r w:rsidRPr="000F6836" w:rsidDel="00E17C0D">
                  <w:rPr>
                    <w:color w:val="000000"/>
                    <w:lang w:val="en-GB"/>
                  </w:rPr>
                  <w:delText xml:space="preserve">“C0060” shall be equal to the sum of the amount declared under “C0140” in the sheet “S36.05-P&amp;L” if : </w:delText>
                </w:r>
              </w:del>
            </w:ins>
          </w:p>
          <w:p w14:paraId="4B59292F" w14:textId="71E6B385" w:rsidR="00B15713" w:rsidRPr="000F6836" w:rsidDel="00E17C0D" w:rsidRDefault="00B15713" w:rsidP="00B15713">
            <w:pPr>
              <w:pStyle w:val="ListParagraph"/>
              <w:numPr>
                <w:ilvl w:val="0"/>
                <w:numId w:val="40"/>
              </w:numPr>
              <w:contextualSpacing/>
              <w:rPr>
                <w:ins w:id="7831" w:author="Author"/>
                <w:del w:id="7832" w:author="Author"/>
                <w:rFonts w:ascii="Times New Roman" w:hAnsi="Times New Roman" w:cs="Times New Roman"/>
                <w:color w:val="000000"/>
                <w:sz w:val="24"/>
                <w:szCs w:val="24"/>
                <w:lang w:eastAsia="en-GB"/>
              </w:rPr>
            </w:pPr>
            <w:ins w:id="7833" w:author="Author">
              <w:del w:id="7834"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368DCBB6" w14:textId="25647045" w:rsidR="00B15713" w:rsidRPr="000F6836" w:rsidDel="00E17C0D" w:rsidRDefault="00B15713" w:rsidP="00B15713">
            <w:pPr>
              <w:pStyle w:val="ListParagraph"/>
              <w:numPr>
                <w:ilvl w:val="0"/>
                <w:numId w:val="40"/>
              </w:numPr>
              <w:contextualSpacing/>
              <w:rPr>
                <w:ins w:id="7835" w:author="Author"/>
                <w:del w:id="7836" w:author="Author"/>
                <w:rFonts w:ascii="Times New Roman" w:hAnsi="Times New Roman" w:cs="Times New Roman"/>
                <w:color w:val="000000"/>
                <w:sz w:val="24"/>
                <w:szCs w:val="24"/>
                <w:lang w:eastAsia="en-GB"/>
              </w:rPr>
            </w:pPr>
            <w:ins w:id="7837" w:author="Author">
              <w:del w:id="7838"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78CCE493" w14:textId="75D21B41" w:rsidR="00B15713" w:rsidRPr="000F6836" w:rsidDel="00E17C0D" w:rsidRDefault="00B15713" w:rsidP="00B15713">
            <w:pPr>
              <w:pStyle w:val="ListParagraph"/>
              <w:numPr>
                <w:ilvl w:val="0"/>
                <w:numId w:val="40"/>
              </w:numPr>
              <w:contextualSpacing/>
              <w:rPr>
                <w:ins w:id="7839" w:author="Author"/>
                <w:del w:id="7840" w:author="Author"/>
                <w:rFonts w:ascii="Times New Roman" w:hAnsi="Times New Roman" w:cs="Times New Roman"/>
                <w:color w:val="000000"/>
                <w:sz w:val="24"/>
                <w:szCs w:val="24"/>
                <w:lang w:eastAsia="en-GB"/>
              </w:rPr>
            </w:pPr>
            <w:ins w:id="7841" w:author="Author">
              <w:del w:id="7842" w:author="Author">
                <w:r w:rsidRPr="000F6836" w:rsidDel="00E17C0D">
                  <w:rPr>
                    <w:rFonts w:ascii="Times New Roman" w:hAnsi="Times New Roman" w:cs="Times New Roman"/>
                    <w:color w:val="000000"/>
                    <w:sz w:val="24"/>
                    <w:szCs w:val="24"/>
                    <w:lang w:eastAsia="en-GB"/>
                  </w:rPr>
                  <w:delText>C0100 is equal to “Interests”</w:delText>
                </w:r>
              </w:del>
            </w:ins>
          </w:p>
          <w:p w14:paraId="6769C4F9" w14:textId="186C7584" w:rsidR="00B15713" w:rsidRPr="000F6836" w:rsidDel="00E17C0D" w:rsidRDefault="00B15713" w:rsidP="00B15713">
            <w:pPr>
              <w:spacing w:after="0"/>
              <w:rPr>
                <w:ins w:id="7843" w:author="Author"/>
                <w:del w:id="7844" w:author="Author"/>
                <w:color w:val="000000"/>
                <w:lang w:val="en-GB"/>
              </w:rPr>
            </w:pPr>
          </w:p>
        </w:tc>
      </w:tr>
      <w:tr w:rsidR="00B15713" w:rsidRPr="000F6836" w:rsidDel="00E17C0D" w14:paraId="201AAB8A" w14:textId="3880EA93" w:rsidTr="005777B7">
        <w:trPr>
          <w:trHeight w:val="1140"/>
          <w:ins w:id="7845" w:author="Author"/>
          <w:del w:id="784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53E80B56" w14:textId="78DCD49E" w:rsidR="00B15713" w:rsidRPr="000F6836" w:rsidDel="00E17C0D" w:rsidRDefault="00B15713" w:rsidP="00B15713">
            <w:pPr>
              <w:spacing w:after="0"/>
              <w:rPr>
                <w:ins w:id="7847" w:author="Author"/>
                <w:del w:id="7848" w:author="Author"/>
                <w:color w:val="000000"/>
                <w:lang w:val="en-GB"/>
              </w:rPr>
            </w:pPr>
            <w:ins w:id="7849" w:author="Author">
              <w:del w:id="7850" w:author="Author">
                <w:r w:rsidRPr="000F6836" w:rsidDel="00E17C0D">
                  <w:rPr>
                    <w:color w:val="000000"/>
                    <w:lang w:val="en-GB"/>
                  </w:rPr>
                  <w:delText>R0150/</w:delText>
                </w:r>
              </w:del>
            </w:ins>
          </w:p>
          <w:p w14:paraId="0807B99D" w14:textId="04168698" w:rsidR="00B15713" w:rsidRPr="000F6836" w:rsidDel="00E17C0D" w:rsidRDefault="00B15713" w:rsidP="00B15713">
            <w:pPr>
              <w:spacing w:after="0"/>
              <w:rPr>
                <w:ins w:id="7851" w:author="Author"/>
                <w:del w:id="7852" w:author="Author"/>
                <w:color w:val="000000"/>
                <w:lang w:val="en-GB"/>
              </w:rPr>
            </w:pPr>
            <w:ins w:id="7853" w:author="Author">
              <w:del w:id="7854"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332071E8" w14:textId="0BC12678" w:rsidR="00B15713" w:rsidRPr="000F6836" w:rsidDel="00E17C0D" w:rsidRDefault="00B15713" w:rsidP="00B15713">
            <w:pPr>
              <w:spacing w:after="0"/>
              <w:rPr>
                <w:ins w:id="7855" w:author="Author"/>
                <w:del w:id="7856" w:author="Author"/>
                <w:color w:val="000000"/>
                <w:lang w:val="en-GB"/>
              </w:rPr>
            </w:pPr>
            <w:ins w:id="7857" w:author="Author">
              <w:del w:id="7858" w:author="Author">
                <w:r w:rsidRPr="000F6836" w:rsidDel="00E17C0D">
                  <w:rPr>
                    <w:color w:val="000000"/>
                    <w:lang w:val="en-GB"/>
                  </w:rPr>
                  <w:delText>Interests</w:delText>
                </w:r>
              </w:del>
            </w:ins>
          </w:p>
          <w:p w14:paraId="2B686792" w14:textId="3CD0B88A" w:rsidR="00B15713" w:rsidRPr="000F6836" w:rsidDel="00E17C0D" w:rsidRDefault="00B15713" w:rsidP="00B15713">
            <w:pPr>
              <w:spacing w:after="0"/>
              <w:rPr>
                <w:ins w:id="7859" w:author="Author"/>
                <w:del w:id="7860" w:author="Author"/>
                <w:color w:val="000000"/>
                <w:lang w:val="en-GB"/>
              </w:rPr>
            </w:pPr>
            <w:ins w:id="7861" w:author="Author">
              <w:del w:id="7862"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F5A13F8" w14:textId="1133B8D9" w:rsidR="00B15713" w:rsidRPr="000F6836" w:rsidDel="00E17C0D" w:rsidRDefault="00B15713" w:rsidP="00B15713">
            <w:pPr>
              <w:spacing w:after="0"/>
              <w:rPr>
                <w:ins w:id="7863" w:author="Author"/>
                <w:del w:id="7864" w:author="Author"/>
                <w:color w:val="000000"/>
                <w:lang w:val="en-GB"/>
              </w:rPr>
            </w:pPr>
            <w:ins w:id="7865" w:author="Author">
              <w:del w:id="7866" w:author="Author">
                <w:r w:rsidRPr="000F6836" w:rsidDel="00E17C0D">
                  <w:rPr>
                    <w:color w:val="000000"/>
                    <w:lang w:val="en-GB"/>
                  </w:rPr>
                  <w:delText xml:space="preserve">“C0070” shall be equal to the sum of the amount declared under “C0140” in the sheet “S.36.05-P&amp;L” if : </w:delText>
                </w:r>
              </w:del>
            </w:ins>
          </w:p>
          <w:p w14:paraId="1DBCF952" w14:textId="280A66BA" w:rsidR="00B15713" w:rsidRPr="000F6836" w:rsidDel="00E17C0D" w:rsidRDefault="00B15713" w:rsidP="00B15713">
            <w:pPr>
              <w:pStyle w:val="ListParagraph"/>
              <w:numPr>
                <w:ilvl w:val="0"/>
                <w:numId w:val="40"/>
              </w:numPr>
              <w:contextualSpacing/>
              <w:rPr>
                <w:ins w:id="7867" w:author="Author"/>
                <w:del w:id="7868" w:author="Author"/>
                <w:rFonts w:ascii="Times New Roman" w:hAnsi="Times New Roman" w:cs="Times New Roman"/>
                <w:color w:val="000000"/>
                <w:sz w:val="24"/>
                <w:szCs w:val="24"/>
                <w:lang w:eastAsia="en-GB"/>
              </w:rPr>
            </w:pPr>
            <w:ins w:id="7869" w:author="Author">
              <w:del w:id="7870"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75B58BAA" w14:textId="338B063D" w:rsidR="00B15713" w:rsidRPr="000F6836" w:rsidDel="00E17C0D" w:rsidRDefault="00B15713" w:rsidP="00B15713">
            <w:pPr>
              <w:pStyle w:val="ListParagraph"/>
              <w:numPr>
                <w:ilvl w:val="0"/>
                <w:numId w:val="40"/>
              </w:numPr>
              <w:contextualSpacing/>
              <w:rPr>
                <w:ins w:id="7871" w:author="Author"/>
                <w:del w:id="7872" w:author="Author"/>
                <w:rFonts w:ascii="Times New Roman" w:hAnsi="Times New Roman" w:cs="Times New Roman"/>
                <w:color w:val="000000"/>
                <w:sz w:val="24"/>
                <w:szCs w:val="24"/>
                <w:lang w:eastAsia="en-GB"/>
              </w:rPr>
            </w:pPr>
            <w:ins w:id="7873" w:author="Author">
              <w:del w:id="7874"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52A1B146" w14:textId="470F7ED1" w:rsidR="00B15713" w:rsidRPr="000F6836" w:rsidDel="00E17C0D" w:rsidRDefault="00B15713" w:rsidP="00B15713">
            <w:pPr>
              <w:pStyle w:val="ListParagraph"/>
              <w:numPr>
                <w:ilvl w:val="0"/>
                <w:numId w:val="40"/>
              </w:numPr>
              <w:contextualSpacing/>
              <w:rPr>
                <w:ins w:id="7875" w:author="Author"/>
                <w:del w:id="7876" w:author="Author"/>
                <w:rFonts w:ascii="Times New Roman" w:hAnsi="Times New Roman" w:cs="Times New Roman"/>
                <w:color w:val="000000"/>
                <w:sz w:val="24"/>
                <w:szCs w:val="24"/>
                <w:lang w:eastAsia="en-GB"/>
              </w:rPr>
            </w:pPr>
            <w:ins w:id="7877" w:author="Author">
              <w:del w:id="7878" w:author="Author">
                <w:r w:rsidRPr="000F6836" w:rsidDel="00E17C0D">
                  <w:rPr>
                    <w:rFonts w:ascii="Times New Roman" w:hAnsi="Times New Roman" w:cs="Times New Roman"/>
                    <w:color w:val="000000"/>
                    <w:sz w:val="24"/>
                    <w:szCs w:val="24"/>
                    <w:lang w:eastAsia="en-GB"/>
                  </w:rPr>
                  <w:delText>C0100 is equal to “Interests”</w:delText>
                </w:r>
              </w:del>
            </w:ins>
          </w:p>
        </w:tc>
      </w:tr>
      <w:tr w:rsidR="00B15713" w:rsidRPr="000F6836" w:rsidDel="00E17C0D" w14:paraId="03C1AB62" w14:textId="58C3F9E8" w:rsidTr="005777B7">
        <w:trPr>
          <w:trHeight w:val="1140"/>
          <w:ins w:id="7879" w:author="Author"/>
          <w:del w:id="7880"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414E0ECF" w14:textId="40645E43" w:rsidR="00B15713" w:rsidRPr="000F6836" w:rsidDel="00E17C0D" w:rsidRDefault="00B15713" w:rsidP="00B15713">
            <w:pPr>
              <w:spacing w:after="0"/>
              <w:rPr>
                <w:ins w:id="7881" w:author="Author"/>
                <w:del w:id="7882" w:author="Author"/>
                <w:color w:val="000000"/>
                <w:lang w:val="en-GB"/>
              </w:rPr>
            </w:pPr>
            <w:ins w:id="7883" w:author="Author">
              <w:del w:id="7884" w:author="Author">
                <w:r w:rsidRPr="000F6836" w:rsidDel="00E17C0D">
                  <w:rPr>
                    <w:color w:val="000000"/>
                    <w:lang w:val="en-GB"/>
                  </w:rPr>
                  <w:delText>R0160/</w:delText>
                </w:r>
              </w:del>
            </w:ins>
          </w:p>
          <w:p w14:paraId="6A9AF1F7" w14:textId="210EC84B" w:rsidR="00B15713" w:rsidRPr="000F6836" w:rsidDel="00E17C0D" w:rsidRDefault="00B15713" w:rsidP="00B15713">
            <w:pPr>
              <w:spacing w:after="0"/>
              <w:rPr>
                <w:ins w:id="7885" w:author="Author"/>
                <w:del w:id="7886" w:author="Author"/>
                <w:color w:val="000000"/>
                <w:lang w:val="en-GB"/>
              </w:rPr>
            </w:pPr>
            <w:ins w:id="7887" w:author="Author">
              <w:del w:id="7888" w:author="Author">
                <w:r w:rsidRPr="000F6836" w:rsidDel="00E17C0D">
                  <w:rPr>
                    <w:color w:val="000000"/>
                    <w:lang w:val="en-GB"/>
                  </w:rPr>
                  <w:delText>C0030</w:delText>
                </w:r>
              </w:del>
            </w:ins>
          </w:p>
        </w:tc>
        <w:tc>
          <w:tcPr>
            <w:tcW w:w="2322" w:type="dxa"/>
            <w:tcBorders>
              <w:top w:val="single" w:sz="4" w:space="0" w:color="auto"/>
              <w:left w:val="nil"/>
              <w:bottom w:val="single" w:sz="4" w:space="0" w:color="auto"/>
              <w:right w:val="single" w:sz="4" w:space="0" w:color="auto"/>
            </w:tcBorders>
            <w:shd w:val="clear" w:color="auto" w:fill="auto"/>
          </w:tcPr>
          <w:p w14:paraId="61619FCD" w14:textId="17E5D590" w:rsidR="00B15713" w:rsidRPr="000F6836" w:rsidDel="00E17C0D" w:rsidRDefault="00B15713" w:rsidP="00B15713">
            <w:pPr>
              <w:spacing w:after="0"/>
              <w:rPr>
                <w:ins w:id="7889" w:author="Author"/>
                <w:del w:id="7890" w:author="Author"/>
                <w:color w:val="000000"/>
                <w:lang w:val="en-GB"/>
              </w:rPr>
            </w:pPr>
            <w:ins w:id="7891" w:author="Author">
              <w:del w:id="7892" w:author="Author">
                <w:r w:rsidRPr="000F6836" w:rsidDel="00E17C0D">
                  <w:rPr>
                    <w:color w:val="000000"/>
                    <w:lang w:val="en-GB"/>
                  </w:rPr>
                  <w:delText>Dividends</w:delText>
                </w:r>
              </w:del>
            </w:ins>
          </w:p>
          <w:p w14:paraId="5541779B" w14:textId="696E0419" w:rsidR="00B15713" w:rsidRPr="000F6836" w:rsidDel="00E17C0D" w:rsidRDefault="00B15713" w:rsidP="00B15713">
            <w:pPr>
              <w:spacing w:after="0"/>
              <w:rPr>
                <w:ins w:id="7893" w:author="Author"/>
                <w:del w:id="7894" w:author="Author"/>
                <w:color w:val="000000"/>
                <w:lang w:val="en-GB"/>
              </w:rPr>
            </w:pPr>
            <w:ins w:id="7895" w:author="Author">
              <w:del w:id="7896" w:author="Author">
                <w:r w:rsidRPr="000F6836" w:rsidDel="00E17C0D">
                  <w:rPr>
                    <w:color w:val="000000"/>
                    <w:lang w:val="en-GB"/>
                  </w:rPr>
                  <w:delText>from the insurance sector to the banking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4B965E35" w14:textId="64221FA3" w:rsidR="00B15713" w:rsidRPr="000F6836" w:rsidDel="00E17C0D" w:rsidRDefault="00B15713" w:rsidP="00B15713">
            <w:pPr>
              <w:spacing w:after="0"/>
              <w:rPr>
                <w:ins w:id="7897" w:author="Author"/>
                <w:del w:id="7898" w:author="Author"/>
                <w:color w:val="000000"/>
                <w:lang w:val="en-GB"/>
              </w:rPr>
            </w:pPr>
            <w:ins w:id="7899" w:author="Author">
              <w:del w:id="7900" w:author="Author">
                <w:r w:rsidRPr="000F6836" w:rsidDel="00E17C0D">
                  <w:rPr>
                    <w:color w:val="000000"/>
                    <w:lang w:val="en-GB"/>
                  </w:rPr>
                  <w:delText xml:space="preserve">“C0030” shall be equal to the sum of the amounts declared under “C0140” in the sheet “S.36.05-P&amp;L” if : </w:delText>
                </w:r>
              </w:del>
            </w:ins>
          </w:p>
          <w:p w14:paraId="62A8FC7B" w14:textId="12DE5DF4" w:rsidR="00B15713" w:rsidRPr="000F6836" w:rsidDel="00E17C0D" w:rsidRDefault="00B15713" w:rsidP="00B15713">
            <w:pPr>
              <w:pStyle w:val="ListParagraph"/>
              <w:numPr>
                <w:ilvl w:val="0"/>
                <w:numId w:val="40"/>
              </w:numPr>
              <w:contextualSpacing/>
              <w:rPr>
                <w:ins w:id="7901" w:author="Author"/>
                <w:del w:id="7902" w:author="Author"/>
                <w:rFonts w:ascii="Times New Roman" w:hAnsi="Times New Roman" w:cs="Times New Roman"/>
                <w:color w:val="000000"/>
                <w:sz w:val="24"/>
                <w:szCs w:val="24"/>
                <w:lang w:eastAsia="en-GB"/>
              </w:rPr>
            </w:pPr>
            <w:ins w:id="7903" w:author="Author">
              <w:del w:id="7904"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07EAE3BD" w14:textId="5B4A1498" w:rsidR="00B15713" w:rsidRPr="000F6836" w:rsidDel="00E17C0D" w:rsidRDefault="00B15713" w:rsidP="00B15713">
            <w:pPr>
              <w:pStyle w:val="ListParagraph"/>
              <w:numPr>
                <w:ilvl w:val="0"/>
                <w:numId w:val="40"/>
              </w:numPr>
              <w:contextualSpacing/>
              <w:rPr>
                <w:ins w:id="7905" w:author="Author"/>
                <w:del w:id="7906" w:author="Author"/>
                <w:rFonts w:ascii="Times New Roman" w:hAnsi="Times New Roman" w:cs="Times New Roman"/>
                <w:color w:val="000000"/>
                <w:sz w:val="24"/>
                <w:szCs w:val="24"/>
                <w:lang w:eastAsia="en-GB"/>
              </w:rPr>
            </w:pPr>
            <w:ins w:id="7907" w:author="Author">
              <w:del w:id="7908" w:author="Author">
                <w:r w:rsidRPr="000F6836" w:rsidDel="00E17C0D">
                  <w:rPr>
                    <w:rFonts w:ascii="Times New Roman" w:hAnsi="Times New Roman" w:cs="Times New Roman"/>
                    <w:color w:val="000000"/>
                    <w:sz w:val="24"/>
                    <w:szCs w:val="24"/>
                    <w:lang w:eastAsia="en-GB"/>
                  </w:rPr>
                  <w:lastRenderedPageBreak/>
                  <w:delText>the entity under “C0050”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 xml:space="preserve">and </w:delText>
                </w:r>
              </w:del>
            </w:ins>
          </w:p>
          <w:p w14:paraId="592F7019" w14:textId="0D52656A" w:rsidR="00B15713" w:rsidRPr="000F6836" w:rsidDel="00E17C0D" w:rsidRDefault="00B15713" w:rsidP="00B15713">
            <w:pPr>
              <w:pStyle w:val="ListParagraph"/>
              <w:numPr>
                <w:ilvl w:val="0"/>
                <w:numId w:val="40"/>
              </w:numPr>
              <w:contextualSpacing/>
              <w:rPr>
                <w:ins w:id="7909" w:author="Author"/>
                <w:del w:id="7910" w:author="Author"/>
                <w:rFonts w:ascii="Times New Roman" w:hAnsi="Times New Roman" w:cs="Times New Roman"/>
                <w:color w:val="000000"/>
                <w:sz w:val="24"/>
                <w:szCs w:val="24"/>
                <w:lang w:eastAsia="en-GB"/>
              </w:rPr>
            </w:pPr>
            <w:ins w:id="7911" w:author="Author">
              <w:del w:id="7912" w:author="Author">
                <w:r w:rsidRPr="000F6836" w:rsidDel="00E17C0D">
                  <w:rPr>
                    <w:rFonts w:ascii="Times New Roman" w:hAnsi="Times New Roman" w:cs="Times New Roman"/>
                    <w:color w:val="000000"/>
                    <w:sz w:val="24"/>
                    <w:szCs w:val="24"/>
                    <w:lang w:eastAsia="en-GB"/>
                  </w:rPr>
                  <w:delText>C0100 is equal to “Dividends”</w:delText>
                </w:r>
              </w:del>
            </w:ins>
          </w:p>
          <w:p w14:paraId="0BEC4FE5" w14:textId="2D094C61" w:rsidR="00B15713" w:rsidRPr="000F6836" w:rsidDel="00E17C0D" w:rsidRDefault="00B15713" w:rsidP="00B15713">
            <w:pPr>
              <w:spacing w:after="0"/>
              <w:rPr>
                <w:ins w:id="7913" w:author="Author"/>
                <w:del w:id="7914" w:author="Author"/>
                <w:color w:val="000000"/>
                <w:lang w:val="en-GB"/>
              </w:rPr>
            </w:pPr>
          </w:p>
        </w:tc>
      </w:tr>
      <w:tr w:rsidR="00B15713" w:rsidRPr="000F6836" w:rsidDel="00E17C0D" w14:paraId="35D2F719" w14:textId="579AF501" w:rsidTr="005777B7">
        <w:trPr>
          <w:trHeight w:val="1140"/>
          <w:ins w:id="7915" w:author="Author"/>
          <w:del w:id="7916"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37D88201" w14:textId="35FB0D1F" w:rsidR="00B15713" w:rsidRPr="000F6836" w:rsidDel="00E17C0D" w:rsidRDefault="00B15713" w:rsidP="00B15713">
            <w:pPr>
              <w:spacing w:after="0"/>
              <w:rPr>
                <w:ins w:id="7917" w:author="Author"/>
                <w:del w:id="7918" w:author="Author"/>
                <w:color w:val="000000"/>
                <w:lang w:val="en-GB"/>
              </w:rPr>
            </w:pPr>
            <w:ins w:id="7919" w:author="Author">
              <w:del w:id="7920" w:author="Author">
                <w:r w:rsidRPr="000F6836" w:rsidDel="00E17C0D">
                  <w:rPr>
                    <w:color w:val="000000"/>
                    <w:lang w:val="en-GB"/>
                  </w:rPr>
                  <w:lastRenderedPageBreak/>
                  <w:delText>R0160/</w:delText>
                </w:r>
              </w:del>
            </w:ins>
          </w:p>
          <w:p w14:paraId="08002B12" w14:textId="771E8D90" w:rsidR="00B15713" w:rsidRPr="000F6836" w:rsidDel="00E17C0D" w:rsidRDefault="00B15713" w:rsidP="00B15713">
            <w:pPr>
              <w:spacing w:after="0"/>
              <w:rPr>
                <w:ins w:id="7921" w:author="Author"/>
                <w:del w:id="7922" w:author="Author"/>
                <w:color w:val="000000"/>
                <w:lang w:val="en-GB"/>
              </w:rPr>
            </w:pPr>
            <w:ins w:id="7923" w:author="Author">
              <w:del w:id="7924" w:author="Author">
                <w:r w:rsidRPr="000F6836" w:rsidDel="00E17C0D">
                  <w:rPr>
                    <w:color w:val="000000"/>
                    <w:lang w:val="en-GB"/>
                  </w:rPr>
                  <w:delText>C0040</w:delText>
                </w:r>
              </w:del>
            </w:ins>
          </w:p>
        </w:tc>
        <w:tc>
          <w:tcPr>
            <w:tcW w:w="2322" w:type="dxa"/>
            <w:tcBorders>
              <w:top w:val="single" w:sz="4" w:space="0" w:color="auto"/>
              <w:left w:val="nil"/>
              <w:bottom w:val="single" w:sz="4" w:space="0" w:color="auto"/>
              <w:right w:val="single" w:sz="4" w:space="0" w:color="auto"/>
            </w:tcBorders>
            <w:shd w:val="clear" w:color="auto" w:fill="auto"/>
          </w:tcPr>
          <w:p w14:paraId="256E1C2E" w14:textId="5F09265B" w:rsidR="00B15713" w:rsidRPr="000F6836" w:rsidDel="00E17C0D" w:rsidRDefault="00B15713" w:rsidP="00B15713">
            <w:pPr>
              <w:spacing w:after="0"/>
              <w:rPr>
                <w:ins w:id="7925" w:author="Author"/>
                <w:del w:id="7926" w:author="Author"/>
                <w:color w:val="000000"/>
                <w:lang w:val="en-GB"/>
              </w:rPr>
            </w:pPr>
            <w:ins w:id="7927" w:author="Author">
              <w:del w:id="7928" w:author="Author">
                <w:r w:rsidRPr="000F6836" w:rsidDel="00E17C0D">
                  <w:rPr>
                    <w:color w:val="000000"/>
                    <w:lang w:val="en-GB"/>
                  </w:rPr>
                  <w:delText>Dividends</w:delText>
                </w:r>
              </w:del>
            </w:ins>
          </w:p>
          <w:p w14:paraId="098108B1" w14:textId="1E502A40" w:rsidR="00B15713" w:rsidRPr="000F6836" w:rsidDel="00E17C0D" w:rsidRDefault="00B15713" w:rsidP="00B15713">
            <w:pPr>
              <w:spacing w:after="0"/>
              <w:rPr>
                <w:ins w:id="7929" w:author="Author"/>
                <w:del w:id="7930" w:author="Author"/>
                <w:color w:val="000000"/>
                <w:lang w:val="en-GB"/>
              </w:rPr>
            </w:pPr>
            <w:ins w:id="7931" w:author="Author">
              <w:del w:id="7932" w:author="Author">
                <w:r w:rsidRPr="000F6836" w:rsidDel="00E17C0D">
                  <w:rPr>
                    <w:color w:val="000000"/>
                    <w:lang w:val="en-GB"/>
                  </w:rPr>
                  <w:delText>from the insurance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363715CA" w14:textId="16A025AC" w:rsidR="00B15713" w:rsidRPr="000F6836" w:rsidDel="00E17C0D" w:rsidRDefault="00B15713" w:rsidP="00B15713">
            <w:pPr>
              <w:spacing w:after="0"/>
              <w:rPr>
                <w:ins w:id="7933" w:author="Author"/>
                <w:del w:id="7934" w:author="Author"/>
                <w:color w:val="000000"/>
                <w:lang w:val="en-GB"/>
              </w:rPr>
            </w:pPr>
            <w:ins w:id="7935" w:author="Author">
              <w:del w:id="7936" w:author="Author">
                <w:r w:rsidRPr="000F6836" w:rsidDel="00E17C0D">
                  <w:rPr>
                    <w:color w:val="000000"/>
                    <w:lang w:val="en-GB"/>
                  </w:rPr>
                  <w:delText xml:space="preserve">“C0040” shall be equal to the sum of the amount declared under “C0140” in the sheet “S.36.05-P&amp;L” if : </w:delText>
                </w:r>
              </w:del>
            </w:ins>
          </w:p>
          <w:p w14:paraId="7A4BB5A7" w14:textId="48DC2947" w:rsidR="00B15713" w:rsidRPr="000F6836" w:rsidDel="00E17C0D" w:rsidRDefault="00B15713" w:rsidP="00B15713">
            <w:pPr>
              <w:pStyle w:val="ListParagraph"/>
              <w:numPr>
                <w:ilvl w:val="0"/>
                <w:numId w:val="40"/>
              </w:numPr>
              <w:contextualSpacing/>
              <w:rPr>
                <w:ins w:id="7937" w:author="Author"/>
                <w:del w:id="7938" w:author="Author"/>
                <w:rFonts w:ascii="Times New Roman" w:hAnsi="Times New Roman" w:cs="Times New Roman"/>
                <w:color w:val="000000"/>
                <w:sz w:val="24"/>
                <w:szCs w:val="24"/>
                <w:lang w:eastAsia="en-GB"/>
              </w:rPr>
            </w:pPr>
            <w:ins w:id="7939" w:author="Author">
              <w:del w:id="7940"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4584CE9D" w14:textId="487BCE92" w:rsidR="00B15713" w:rsidRPr="000F6836" w:rsidDel="00E17C0D" w:rsidRDefault="00B15713" w:rsidP="00B15713">
            <w:pPr>
              <w:pStyle w:val="ListParagraph"/>
              <w:numPr>
                <w:ilvl w:val="0"/>
                <w:numId w:val="40"/>
              </w:numPr>
              <w:contextualSpacing/>
              <w:rPr>
                <w:ins w:id="7941" w:author="Author"/>
                <w:del w:id="7942" w:author="Author"/>
                <w:rFonts w:ascii="Times New Roman" w:hAnsi="Times New Roman" w:cs="Times New Roman"/>
                <w:color w:val="000000"/>
                <w:sz w:val="24"/>
                <w:szCs w:val="24"/>
                <w:lang w:eastAsia="en-GB"/>
              </w:rPr>
            </w:pPr>
            <w:ins w:id="7943" w:author="Author">
              <w:del w:id="7944"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2F73C1F" w14:textId="19E5E38A" w:rsidR="00B15713" w:rsidRPr="000F6836" w:rsidDel="00E17C0D" w:rsidRDefault="00B15713" w:rsidP="00B15713">
            <w:pPr>
              <w:pStyle w:val="ListParagraph"/>
              <w:numPr>
                <w:ilvl w:val="0"/>
                <w:numId w:val="40"/>
              </w:numPr>
              <w:contextualSpacing/>
              <w:rPr>
                <w:ins w:id="7945" w:author="Author"/>
                <w:del w:id="7946" w:author="Author"/>
                <w:rFonts w:ascii="Times New Roman" w:hAnsi="Times New Roman" w:cs="Times New Roman"/>
                <w:color w:val="000000"/>
                <w:sz w:val="24"/>
                <w:szCs w:val="24"/>
                <w:lang w:eastAsia="en-GB"/>
              </w:rPr>
            </w:pPr>
            <w:ins w:id="7947" w:author="Author">
              <w:del w:id="7948" w:author="Author">
                <w:r w:rsidRPr="000F6836" w:rsidDel="00E17C0D">
                  <w:rPr>
                    <w:rFonts w:ascii="Times New Roman" w:hAnsi="Times New Roman" w:cs="Times New Roman"/>
                    <w:color w:val="000000"/>
                    <w:sz w:val="24"/>
                    <w:szCs w:val="24"/>
                    <w:lang w:eastAsia="en-GB"/>
                  </w:rPr>
                  <w:delText>C0100 is equal to “Dividends”</w:delText>
                </w:r>
              </w:del>
            </w:ins>
          </w:p>
          <w:p w14:paraId="31CA37FF" w14:textId="2356E4F9" w:rsidR="00B15713" w:rsidRPr="000F6836" w:rsidDel="00E17C0D" w:rsidRDefault="00B15713" w:rsidP="00B15713">
            <w:pPr>
              <w:spacing w:after="0"/>
              <w:rPr>
                <w:ins w:id="7949" w:author="Author"/>
                <w:del w:id="7950" w:author="Author"/>
                <w:color w:val="000000"/>
                <w:lang w:val="en-GB"/>
              </w:rPr>
            </w:pPr>
          </w:p>
        </w:tc>
      </w:tr>
      <w:tr w:rsidR="00B15713" w:rsidRPr="000F6836" w:rsidDel="00E17C0D" w14:paraId="46D1B205" w14:textId="2FE5EC41" w:rsidTr="005777B7">
        <w:trPr>
          <w:trHeight w:val="1140"/>
          <w:ins w:id="7951" w:author="Author"/>
          <w:del w:id="795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95E3C2A" w14:textId="58DD081A" w:rsidR="00B15713" w:rsidRPr="000F6836" w:rsidDel="00E17C0D" w:rsidRDefault="00B15713" w:rsidP="00B15713">
            <w:pPr>
              <w:spacing w:after="0"/>
              <w:rPr>
                <w:ins w:id="7953" w:author="Author"/>
                <w:del w:id="7954" w:author="Author"/>
                <w:color w:val="000000"/>
                <w:lang w:val="en-GB"/>
              </w:rPr>
            </w:pPr>
            <w:ins w:id="7955" w:author="Author">
              <w:del w:id="7956" w:author="Author">
                <w:r w:rsidRPr="000F6836" w:rsidDel="00E17C0D">
                  <w:rPr>
                    <w:color w:val="000000"/>
                    <w:lang w:val="en-GB"/>
                  </w:rPr>
                  <w:delText>R0160/</w:delText>
                </w:r>
              </w:del>
            </w:ins>
          </w:p>
          <w:p w14:paraId="2F371F67" w14:textId="5BC90CDC" w:rsidR="00B15713" w:rsidRPr="000F6836" w:rsidDel="00E17C0D" w:rsidRDefault="00B15713" w:rsidP="00B15713">
            <w:pPr>
              <w:spacing w:after="0"/>
              <w:rPr>
                <w:ins w:id="7957" w:author="Author"/>
                <w:del w:id="7958" w:author="Author"/>
                <w:color w:val="000000"/>
                <w:lang w:val="en-GB"/>
              </w:rPr>
            </w:pPr>
            <w:ins w:id="7959" w:author="Author">
              <w:del w:id="7960" w:author="Author">
                <w:r w:rsidRPr="000F6836" w:rsidDel="00E17C0D">
                  <w:rPr>
                    <w:color w:val="000000"/>
                    <w:lang w:val="en-GB"/>
                  </w:rPr>
                  <w:delText>C0050</w:delText>
                </w:r>
              </w:del>
            </w:ins>
          </w:p>
        </w:tc>
        <w:tc>
          <w:tcPr>
            <w:tcW w:w="2322" w:type="dxa"/>
            <w:tcBorders>
              <w:top w:val="single" w:sz="4" w:space="0" w:color="auto"/>
              <w:left w:val="nil"/>
              <w:bottom w:val="single" w:sz="4" w:space="0" w:color="auto"/>
              <w:right w:val="single" w:sz="4" w:space="0" w:color="auto"/>
            </w:tcBorders>
            <w:shd w:val="clear" w:color="auto" w:fill="auto"/>
          </w:tcPr>
          <w:p w14:paraId="4BC63799" w14:textId="3B4EDAB8" w:rsidR="00B15713" w:rsidRPr="000F6836" w:rsidDel="00E17C0D" w:rsidRDefault="00B15713" w:rsidP="00B15713">
            <w:pPr>
              <w:spacing w:after="0"/>
              <w:rPr>
                <w:ins w:id="7961" w:author="Author"/>
                <w:del w:id="7962" w:author="Author"/>
                <w:color w:val="000000"/>
                <w:lang w:val="en-GB"/>
              </w:rPr>
            </w:pPr>
            <w:ins w:id="7963" w:author="Author">
              <w:del w:id="7964" w:author="Author">
                <w:r w:rsidRPr="000F6836" w:rsidDel="00E17C0D">
                  <w:rPr>
                    <w:color w:val="000000"/>
                    <w:lang w:val="en-GB"/>
                  </w:rPr>
                  <w:delText>Dividends</w:delText>
                </w:r>
              </w:del>
            </w:ins>
          </w:p>
          <w:p w14:paraId="70BC8DE7" w14:textId="64E7C632" w:rsidR="00B15713" w:rsidRPr="000F6836" w:rsidDel="00E17C0D" w:rsidRDefault="00B15713" w:rsidP="00B15713">
            <w:pPr>
              <w:spacing w:after="0"/>
              <w:rPr>
                <w:ins w:id="7965" w:author="Author"/>
                <w:del w:id="7966" w:author="Author"/>
                <w:color w:val="000000"/>
                <w:lang w:val="en-GB"/>
              </w:rPr>
            </w:pPr>
            <w:ins w:id="7967" w:author="Author">
              <w:del w:id="7968" w:author="Author">
                <w:r w:rsidRPr="000F6836" w:rsidDel="00E17C0D">
                  <w:rPr>
                    <w:color w:val="000000"/>
                    <w:lang w:val="en-GB"/>
                  </w:rPr>
                  <w:delText>from the insurance sector to other undertaking of the group</w:delText>
                </w:r>
              </w:del>
            </w:ins>
          </w:p>
        </w:tc>
        <w:tc>
          <w:tcPr>
            <w:tcW w:w="4893" w:type="dxa"/>
            <w:tcBorders>
              <w:top w:val="single" w:sz="4" w:space="0" w:color="auto"/>
              <w:left w:val="nil"/>
              <w:bottom w:val="single" w:sz="4" w:space="0" w:color="auto"/>
              <w:right w:val="single" w:sz="4" w:space="0" w:color="auto"/>
            </w:tcBorders>
            <w:shd w:val="clear" w:color="auto" w:fill="auto"/>
          </w:tcPr>
          <w:p w14:paraId="0C9CCECF" w14:textId="4CA80A2C" w:rsidR="00B15713" w:rsidRPr="000F6836" w:rsidDel="00E17C0D" w:rsidRDefault="00B15713" w:rsidP="00B15713">
            <w:pPr>
              <w:spacing w:after="0"/>
              <w:rPr>
                <w:ins w:id="7969" w:author="Author"/>
                <w:del w:id="7970" w:author="Author"/>
                <w:color w:val="000000"/>
                <w:lang w:val="en-GB"/>
              </w:rPr>
            </w:pPr>
            <w:ins w:id="7971" w:author="Author">
              <w:del w:id="7972" w:author="Author">
                <w:r w:rsidRPr="000F6836" w:rsidDel="00E17C0D">
                  <w:rPr>
                    <w:color w:val="000000"/>
                    <w:lang w:val="en-GB"/>
                  </w:rPr>
                  <w:delText xml:space="preserve">“C00350” shall be equal to the sum of the amount declared under “C0140” in the sheet “S36.05-P&amp;L” if : </w:delText>
                </w:r>
              </w:del>
            </w:ins>
          </w:p>
          <w:p w14:paraId="76B68049" w14:textId="5228CD3C" w:rsidR="00B15713" w:rsidRPr="000F6836" w:rsidDel="00E17C0D" w:rsidRDefault="00B15713" w:rsidP="00B15713">
            <w:pPr>
              <w:pStyle w:val="ListParagraph"/>
              <w:numPr>
                <w:ilvl w:val="0"/>
                <w:numId w:val="40"/>
              </w:numPr>
              <w:contextualSpacing/>
              <w:rPr>
                <w:ins w:id="7973" w:author="Author"/>
                <w:del w:id="7974" w:author="Author"/>
                <w:rFonts w:ascii="Times New Roman" w:hAnsi="Times New Roman" w:cs="Times New Roman"/>
                <w:color w:val="000000"/>
                <w:sz w:val="24"/>
                <w:szCs w:val="24"/>
                <w:lang w:eastAsia="en-GB"/>
              </w:rPr>
            </w:pPr>
            <w:ins w:id="7975" w:author="Author">
              <w:del w:id="7976" w:author="Author">
                <w:r w:rsidRPr="000F6836" w:rsidDel="00E17C0D">
                  <w:rPr>
                    <w:rFonts w:ascii="Times New Roman" w:hAnsi="Times New Roman" w:cs="Times New Roman"/>
                    <w:color w:val="000000"/>
                    <w:sz w:val="24"/>
                    <w:szCs w:val="24"/>
                    <w:lang w:eastAsia="en-GB"/>
                  </w:rPr>
                  <w:delText>the entity under “C0020” has been identified as “insurance sector” and</w:delText>
                </w:r>
              </w:del>
            </w:ins>
          </w:p>
          <w:p w14:paraId="52646D59" w14:textId="44BF2A9E" w:rsidR="00B15713" w:rsidRPr="000F6836" w:rsidDel="00E17C0D" w:rsidRDefault="00B15713" w:rsidP="00B15713">
            <w:pPr>
              <w:pStyle w:val="ListParagraph"/>
              <w:numPr>
                <w:ilvl w:val="0"/>
                <w:numId w:val="40"/>
              </w:numPr>
              <w:contextualSpacing/>
              <w:rPr>
                <w:ins w:id="7977" w:author="Author"/>
                <w:del w:id="7978" w:author="Author"/>
                <w:rFonts w:ascii="Times New Roman" w:hAnsi="Times New Roman" w:cs="Times New Roman"/>
                <w:color w:val="000000"/>
                <w:sz w:val="24"/>
                <w:szCs w:val="24"/>
                <w:lang w:eastAsia="en-GB"/>
              </w:rPr>
            </w:pPr>
            <w:ins w:id="7979" w:author="Author">
              <w:del w:id="7980" w:author="Author">
                <w:r w:rsidRPr="000F6836" w:rsidDel="00E17C0D">
                  <w:rPr>
                    <w:rFonts w:ascii="Times New Roman" w:hAnsi="Times New Roman" w:cs="Times New Roman"/>
                    <w:color w:val="000000"/>
                    <w:sz w:val="24"/>
                    <w:szCs w:val="24"/>
                    <w:lang w:eastAsia="en-GB"/>
                  </w:rPr>
                  <w:delText xml:space="preserve">the entity under “C0050” has been identified as “other undertaking of the group” and </w:delText>
                </w:r>
              </w:del>
            </w:ins>
          </w:p>
          <w:p w14:paraId="71C3E0D8" w14:textId="580B947A" w:rsidR="00B15713" w:rsidRPr="000F6836" w:rsidDel="00E17C0D" w:rsidRDefault="00B15713" w:rsidP="00B15713">
            <w:pPr>
              <w:pStyle w:val="ListParagraph"/>
              <w:numPr>
                <w:ilvl w:val="0"/>
                <w:numId w:val="40"/>
              </w:numPr>
              <w:contextualSpacing/>
              <w:rPr>
                <w:ins w:id="7981" w:author="Author"/>
                <w:del w:id="7982" w:author="Author"/>
                <w:rFonts w:ascii="Times New Roman" w:hAnsi="Times New Roman" w:cs="Times New Roman"/>
                <w:color w:val="000000"/>
                <w:sz w:val="24"/>
                <w:szCs w:val="24"/>
                <w:lang w:eastAsia="en-GB"/>
              </w:rPr>
            </w:pPr>
            <w:ins w:id="7983" w:author="Author">
              <w:del w:id="7984" w:author="Author">
                <w:r w:rsidRPr="000F6836" w:rsidDel="00E17C0D">
                  <w:rPr>
                    <w:rFonts w:ascii="Times New Roman" w:hAnsi="Times New Roman" w:cs="Times New Roman"/>
                    <w:color w:val="000000"/>
                    <w:sz w:val="24"/>
                    <w:szCs w:val="24"/>
                    <w:lang w:eastAsia="en-GB"/>
                  </w:rPr>
                  <w:delText>C0100 is equal to “Dividends”</w:delText>
                </w:r>
              </w:del>
            </w:ins>
          </w:p>
          <w:p w14:paraId="0295C5CB" w14:textId="4F4BF43F" w:rsidR="00B15713" w:rsidRPr="000F6836" w:rsidDel="00E17C0D" w:rsidRDefault="00B15713" w:rsidP="00B15713">
            <w:pPr>
              <w:spacing w:after="0"/>
              <w:rPr>
                <w:ins w:id="7985" w:author="Author"/>
                <w:del w:id="7986" w:author="Author"/>
                <w:color w:val="000000"/>
                <w:lang w:val="en-GB"/>
              </w:rPr>
            </w:pPr>
          </w:p>
        </w:tc>
      </w:tr>
      <w:tr w:rsidR="00B15713" w:rsidRPr="000F6836" w:rsidDel="00E17C0D" w14:paraId="36AD5BD5" w14:textId="6A37B7CB" w:rsidTr="005777B7">
        <w:trPr>
          <w:trHeight w:val="1140"/>
          <w:ins w:id="7987" w:author="Author"/>
          <w:del w:id="7988"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68BE69C7" w14:textId="3A4EA886" w:rsidR="00B15713" w:rsidRPr="000F6836" w:rsidDel="00E17C0D" w:rsidRDefault="00B15713" w:rsidP="00B15713">
            <w:pPr>
              <w:spacing w:after="0"/>
              <w:rPr>
                <w:ins w:id="7989" w:author="Author"/>
                <w:del w:id="7990" w:author="Author"/>
                <w:color w:val="000000"/>
                <w:lang w:val="en-GB"/>
              </w:rPr>
            </w:pPr>
            <w:ins w:id="7991" w:author="Author">
              <w:del w:id="7992" w:author="Author">
                <w:r w:rsidRPr="000F6836" w:rsidDel="00E17C0D">
                  <w:rPr>
                    <w:color w:val="000000"/>
                    <w:lang w:val="en-GB"/>
                  </w:rPr>
                  <w:delText>R0160/</w:delText>
                </w:r>
              </w:del>
            </w:ins>
          </w:p>
          <w:p w14:paraId="6BECD7CC" w14:textId="079D4760" w:rsidR="00B15713" w:rsidRPr="000F6836" w:rsidDel="00E17C0D" w:rsidRDefault="00B15713" w:rsidP="00B15713">
            <w:pPr>
              <w:spacing w:after="0"/>
              <w:rPr>
                <w:ins w:id="7993" w:author="Author"/>
                <w:del w:id="7994" w:author="Author"/>
                <w:color w:val="000000"/>
                <w:lang w:val="en-GB"/>
              </w:rPr>
            </w:pPr>
            <w:ins w:id="7995" w:author="Author">
              <w:del w:id="7996" w:author="Author">
                <w:r w:rsidRPr="000F6836" w:rsidDel="00E17C0D">
                  <w:rPr>
                    <w:color w:val="000000"/>
                    <w:lang w:val="en-GB"/>
                  </w:rPr>
                  <w:delText>C0060</w:delText>
                </w:r>
              </w:del>
            </w:ins>
          </w:p>
        </w:tc>
        <w:tc>
          <w:tcPr>
            <w:tcW w:w="2322" w:type="dxa"/>
            <w:tcBorders>
              <w:top w:val="single" w:sz="4" w:space="0" w:color="auto"/>
              <w:left w:val="nil"/>
              <w:bottom w:val="single" w:sz="4" w:space="0" w:color="auto"/>
              <w:right w:val="single" w:sz="4" w:space="0" w:color="auto"/>
            </w:tcBorders>
            <w:shd w:val="clear" w:color="auto" w:fill="auto"/>
          </w:tcPr>
          <w:p w14:paraId="25FE670A" w14:textId="0C39730F" w:rsidR="00B15713" w:rsidRPr="000F6836" w:rsidDel="00E17C0D" w:rsidRDefault="00B15713" w:rsidP="00B15713">
            <w:pPr>
              <w:spacing w:after="0"/>
              <w:rPr>
                <w:ins w:id="7997" w:author="Author"/>
                <w:del w:id="7998" w:author="Author"/>
                <w:color w:val="000000"/>
                <w:lang w:val="en-GB"/>
              </w:rPr>
            </w:pPr>
            <w:ins w:id="7999" w:author="Author">
              <w:del w:id="8000" w:author="Author">
                <w:r w:rsidRPr="000F6836" w:rsidDel="00E17C0D">
                  <w:rPr>
                    <w:color w:val="000000"/>
                    <w:lang w:val="en-GB"/>
                  </w:rPr>
                  <w:delText>Dividends</w:delText>
                </w:r>
              </w:del>
            </w:ins>
          </w:p>
          <w:p w14:paraId="781FAB83" w14:textId="765BD87A" w:rsidR="00B15713" w:rsidRPr="000F6836" w:rsidDel="00E17C0D" w:rsidRDefault="00B15713" w:rsidP="00B15713">
            <w:pPr>
              <w:spacing w:after="0"/>
              <w:rPr>
                <w:ins w:id="8001" w:author="Author"/>
                <w:del w:id="8002" w:author="Author"/>
                <w:color w:val="000000"/>
                <w:lang w:val="en-GB"/>
              </w:rPr>
            </w:pPr>
            <w:ins w:id="8003" w:author="Author">
              <w:del w:id="8004" w:author="Author">
                <w:r w:rsidRPr="000F6836" w:rsidDel="00E17C0D">
                  <w:rPr>
                    <w:color w:val="000000"/>
                    <w:lang w:val="en-GB"/>
                  </w:rPr>
                  <w:delText>from the banking sector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7203AAE9" w14:textId="7B2ACFCF" w:rsidR="00B15713" w:rsidRPr="000F6836" w:rsidDel="00E17C0D" w:rsidRDefault="00B15713" w:rsidP="00B15713">
            <w:pPr>
              <w:spacing w:after="0"/>
              <w:rPr>
                <w:ins w:id="8005" w:author="Author"/>
                <w:del w:id="8006" w:author="Author"/>
                <w:color w:val="000000"/>
                <w:lang w:val="en-GB"/>
              </w:rPr>
            </w:pPr>
            <w:ins w:id="8007" w:author="Author">
              <w:del w:id="8008" w:author="Author">
                <w:r w:rsidRPr="000F6836" w:rsidDel="00E17C0D">
                  <w:rPr>
                    <w:color w:val="000000"/>
                    <w:lang w:val="en-GB"/>
                  </w:rPr>
                  <w:delText xml:space="preserve">“C0060” shall be equal to the sum of the amount declared under “C0140” in the sheet “S36.05-P&amp;L” if : </w:delText>
                </w:r>
              </w:del>
            </w:ins>
          </w:p>
          <w:p w14:paraId="11C0A342" w14:textId="0D7AA227" w:rsidR="00B15713" w:rsidRPr="000F6836" w:rsidDel="00E17C0D" w:rsidRDefault="00B15713" w:rsidP="00B15713">
            <w:pPr>
              <w:pStyle w:val="ListParagraph"/>
              <w:numPr>
                <w:ilvl w:val="0"/>
                <w:numId w:val="40"/>
              </w:numPr>
              <w:contextualSpacing/>
              <w:rPr>
                <w:ins w:id="8009" w:author="Author"/>
                <w:del w:id="8010" w:author="Author"/>
                <w:rFonts w:ascii="Times New Roman" w:hAnsi="Times New Roman" w:cs="Times New Roman"/>
                <w:color w:val="000000"/>
                <w:sz w:val="24"/>
                <w:szCs w:val="24"/>
                <w:lang w:eastAsia="en-GB"/>
              </w:rPr>
            </w:pPr>
            <w:ins w:id="8011" w:author="Author">
              <w:del w:id="8012" w:author="Author">
                <w:r w:rsidRPr="000F6836" w:rsidDel="00E17C0D">
                  <w:rPr>
                    <w:rFonts w:ascii="Times New Roman" w:hAnsi="Times New Roman" w:cs="Times New Roman"/>
                    <w:color w:val="000000"/>
                    <w:sz w:val="24"/>
                    <w:szCs w:val="24"/>
                    <w:lang w:eastAsia="en-GB"/>
                  </w:rPr>
                  <w:delText>the entity under “C0020” has been identified as “bank sector” or “investment services sector”</w:delText>
                </w:r>
                <w:r w:rsidR="00F95B17" w:rsidRPr="000F6836" w:rsidDel="00E17C0D">
                  <w:rPr>
                    <w:rFonts w:ascii="Times New Roman" w:hAnsi="Times New Roman" w:cs="Times New Roman"/>
                    <w:color w:val="000000"/>
                    <w:sz w:val="24"/>
                    <w:szCs w:val="24"/>
                    <w:lang w:eastAsia="en-GB"/>
                  </w:rPr>
                  <w:delText xml:space="preserve"> </w:delText>
                </w:r>
                <w:r w:rsidRPr="000F6836" w:rsidDel="00E17C0D">
                  <w:rPr>
                    <w:rFonts w:ascii="Times New Roman" w:hAnsi="Times New Roman" w:cs="Times New Roman"/>
                    <w:color w:val="000000"/>
                    <w:sz w:val="24"/>
                    <w:szCs w:val="24"/>
                    <w:lang w:eastAsia="en-GB"/>
                  </w:rPr>
                  <w:delText>and</w:delText>
                </w:r>
              </w:del>
            </w:ins>
          </w:p>
          <w:p w14:paraId="2643E322" w14:textId="5553DC21" w:rsidR="00B15713" w:rsidRPr="000F6836" w:rsidDel="00E17C0D" w:rsidRDefault="00B15713" w:rsidP="00B15713">
            <w:pPr>
              <w:pStyle w:val="ListParagraph"/>
              <w:numPr>
                <w:ilvl w:val="0"/>
                <w:numId w:val="40"/>
              </w:numPr>
              <w:contextualSpacing/>
              <w:rPr>
                <w:ins w:id="8013" w:author="Author"/>
                <w:del w:id="8014" w:author="Author"/>
                <w:rFonts w:ascii="Times New Roman" w:hAnsi="Times New Roman" w:cs="Times New Roman"/>
                <w:color w:val="000000"/>
                <w:sz w:val="24"/>
                <w:szCs w:val="24"/>
                <w:lang w:eastAsia="en-GB"/>
              </w:rPr>
            </w:pPr>
            <w:ins w:id="8015" w:author="Author">
              <w:del w:id="8016"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20F373C7" w14:textId="20795828" w:rsidR="00B15713" w:rsidRPr="000F6836" w:rsidDel="00E17C0D" w:rsidRDefault="00B15713" w:rsidP="00B15713">
            <w:pPr>
              <w:pStyle w:val="ListParagraph"/>
              <w:numPr>
                <w:ilvl w:val="0"/>
                <w:numId w:val="40"/>
              </w:numPr>
              <w:contextualSpacing/>
              <w:rPr>
                <w:ins w:id="8017" w:author="Author"/>
                <w:del w:id="8018" w:author="Author"/>
                <w:rFonts w:ascii="Times New Roman" w:hAnsi="Times New Roman" w:cs="Times New Roman"/>
                <w:color w:val="000000"/>
                <w:sz w:val="24"/>
                <w:szCs w:val="24"/>
                <w:lang w:eastAsia="en-GB"/>
              </w:rPr>
            </w:pPr>
            <w:ins w:id="8019" w:author="Author">
              <w:del w:id="8020" w:author="Author">
                <w:r w:rsidRPr="000F6836" w:rsidDel="00E17C0D">
                  <w:rPr>
                    <w:rFonts w:ascii="Times New Roman" w:hAnsi="Times New Roman" w:cs="Times New Roman"/>
                    <w:color w:val="000000"/>
                    <w:sz w:val="24"/>
                    <w:szCs w:val="24"/>
                    <w:lang w:eastAsia="en-GB"/>
                  </w:rPr>
                  <w:delText>C0100 is equal to “Dividends”</w:delText>
                </w:r>
              </w:del>
            </w:ins>
          </w:p>
        </w:tc>
      </w:tr>
      <w:tr w:rsidR="00B15713" w:rsidRPr="000F6836" w:rsidDel="00E17C0D" w14:paraId="54FA1FE1" w14:textId="70E2C24F" w:rsidTr="005777B7">
        <w:trPr>
          <w:trHeight w:val="1140"/>
          <w:ins w:id="8021" w:author="Author"/>
          <w:del w:id="8022" w:author="Author"/>
        </w:trPr>
        <w:tc>
          <w:tcPr>
            <w:tcW w:w="1857" w:type="dxa"/>
            <w:tcBorders>
              <w:top w:val="single" w:sz="4" w:space="0" w:color="auto"/>
              <w:left w:val="single" w:sz="4" w:space="0" w:color="auto"/>
              <w:bottom w:val="single" w:sz="4" w:space="0" w:color="auto"/>
              <w:right w:val="single" w:sz="4" w:space="0" w:color="auto"/>
            </w:tcBorders>
            <w:shd w:val="clear" w:color="auto" w:fill="auto"/>
          </w:tcPr>
          <w:p w14:paraId="73829754" w14:textId="78269E53" w:rsidR="00B15713" w:rsidRPr="000F6836" w:rsidDel="00E17C0D" w:rsidRDefault="00B15713" w:rsidP="00B15713">
            <w:pPr>
              <w:spacing w:after="0"/>
              <w:rPr>
                <w:ins w:id="8023" w:author="Author"/>
                <w:del w:id="8024" w:author="Author"/>
                <w:color w:val="000000"/>
                <w:lang w:val="en-GB"/>
              </w:rPr>
            </w:pPr>
            <w:ins w:id="8025" w:author="Author">
              <w:del w:id="8026" w:author="Author">
                <w:r w:rsidRPr="000F6836" w:rsidDel="00E17C0D">
                  <w:rPr>
                    <w:color w:val="000000"/>
                    <w:lang w:val="en-GB"/>
                  </w:rPr>
                  <w:delText>R0160/</w:delText>
                </w:r>
              </w:del>
            </w:ins>
          </w:p>
          <w:p w14:paraId="73F46906" w14:textId="720A942B" w:rsidR="00B15713" w:rsidRPr="000F6836" w:rsidDel="00E17C0D" w:rsidRDefault="00B15713" w:rsidP="00B15713">
            <w:pPr>
              <w:spacing w:after="0"/>
              <w:rPr>
                <w:ins w:id="8027" w:author="Author"/>
                <w:del w:id="8028" w:author="Author"/>
                <w:color w:val="000000"/>
                <w:lang w:val="en-GB"/>
              </w:rPr>
            </w:pPr>
            <w:ins w:id="8029" w:author="Author">
              <w:del w:id="8030" w:author="Author">
                <w:r w:rsidRPr="000F6836" w:rsidDel="00E17C0D">
                  <w:rPr>
                    <w:color w:val="000000"/>
                    <w:lang w:val="en-GB"/>
                  </w:rPr>
                  <w:delText>C0070</w:delText>
                </w:r>
              </w:del>
            </w:ins>
          </w:p>
        </w:tc>
        <w:tc>
          <w:tcPr>
            <w:tcW w:w="2322" w:type="dxa"/>
            <w:tcBorders>
              <w:top w:val="single" w:sz="4" w:space="0" w:color="auto"/>
              <w:left w:val="nil"/>
              <w:bottom w:val="single" w:sz="4" w:space="0" w:color="auto"/>
              <w:right w:val="single" w:sz="4" w:space="0" w:color="auto"/>
            </w:tcBorders>
            <w:shd w:val="clear" w:color="auto" w:fill="auto"/>
          </w:tcPr>
          <w:p w14:paraId="6D86E31F" w14:textId="18EDF8E7" w:rsidR="00B15713" w:rsidRPr="000F6836" w:rsidDel="00E17C0D" w:rsidRDefault="00B15713" w:rsidP="00B15713">
            <w:pPr>
              <w:spacing w:after="0"/>
              <w:rPr>
                <w:ins w:id="8031" w:author="Author"/>
                <w:del w:id="8032" w:author="Author"/>
                <w:color w:val="000000"/>
                <w:lang w:val="en-GB"/>
              </w:rPr>
            </w:pPr>
            <w:ins w:id="8033" w:author="Author">
              <w:del w:id="8034" w:author="Author">
                <w:r w:rsidRPr="000F6836" w:rsidDel="00E17C0D">
                  <w:rPr>
                    <w:color w:val="000000"/>
                    <w:lang w:val="en-GB"/>
                  </w:rPr>
                  <w:delText>Dividends</w:delText>
                </w:r>
              </w:del>
            </w:ins>
          </w:p>
          <w:p w14:paraId="026E0099" w14:textId="4E8F5EDA" w:rsidR="00B15713" w:rsidRPr="000F6836" w:rsidDel="00E17C0D" w:rsidRDefault="00B15713" w:rsidP="00B15713">
            <w:pPr>
              <w:spacing w:after="0"/>
              <w:rPr>
                <w:ins w:id="8035" w:author="Author"/>
                <w:del w:id="8036" w:author="Author"/>
                <w:color w:val="000000"/>
                <w:lang w:val="en-GB"/>
              </w:rPr>
            </w:pPr>
            <w:ins w:id="8037" w:author="Author">
              <w:del w:id="8038" w:author="Author">
                <w:r w:rsidRPr="000F6836" w:rsidDel="00E17C0D">
                  <w:rPr>
                    <w:color w:val="000000"/>
                    <w:lang w:val="en-GB"/>
                  </w:rPr>
                  <w:delText>from other undertaking of the group to the insurance sector</w:delText>
                </w:r>
              </w:del>
            </w:ins>
          </w:p>
        </w:tc>
        <w:tc>
          <w:tcPr>
            <w:tcW w:w="4893" w:type="dxa"/>
            <w:tcBorders>
              <w:top w:val="single" w:sz="4" w:space="0" w:color="auto"/>
              <w:left w:val="nil"/>
              <w:bottom w:val="single" w:sz="4" w:space="0" w:color="auto"/>
              <w:right w:val="single" w:sz="4" w:space="0" w:color="auto"/>
            </w:tcBorders>
            <w:shd w:val="clear" w:color="auto" w:fill="auto"/>
          </w:tcPr>
          <w:p w14:paraId="511992F8" w14:textId="651E4C02" w:rsidR="00B15713" w:rsidRPr="000F6836" w:rsidDel="00E17C0D" w:rsidRDefault="00B15713" w:rsidP="00B15713">
            <w:pPr>
              <w:spacing w:after="0"/>
              <w:rPr>
                <w:ins w:id="8039" w:author="Author"/>
                <w:del w:id="8040" w:author="Author"/>
                <w:color w:val="000000"/>
                <w:lang w:val="en-GB"/>
              </w:rPr>
            </w:pPr>
            <w:ins w:id="8041" w:author="Author">
              <w:del w:id="8042" w:author="Author">
                <w:r w:rsidRPr="000F6836" w:rsidDel="00E17C0D">
                  <w:rPr>
                    <w:color w:val="000000"/>
                    <w:lang w:val="en-GB"/>
                  </w:rPr>
                  <w:delText xml:space="preserve">“C0070” shall be equal to the sum of the amount declared under “C0140” in the sheet “S.36.05-P&amp;L” if : </w:delText>
                </w:r>
              </w:del>
            </w:ins>
          </w:p>
          <w:p w14:paraId="5D28266F" w14:textId="78E5EDEB" w:rsidR="00B15713" w:rsidRPr="000F6836" w:rsidDel="00E17C0D" w:rsidRDefault="00B15713" w:rsidP="00B15713">
            <w:pPr>
              <w:pStyle w:val="ListParagraph"/>
              <w:numPr>
                <w:ilvl w:val="0"/>
                <w:numId w:val="40"/>
              </w:numPr>
              <w:contextualSpacing/>
              <w:rPr>
                <w:ins w:id="8043" w:author="Author"/>
                <w:del w:id="8044" w:author="Author"/>
                <w:rFonts w:ascii="Times New Roman" w:hAnsi="Times New Roman" w:cs="Times New Roman"/>
                <w:color w:val="000000"/>
                <w:sz w:val="24"/>
                <w:szCs w:val="24"/>
                <w:lang w:eastAsia="en-GB"/>
              </w:rPr>
            </w:pPr>
            <w:ins w:id="8045" w:author="Author">
              <w:del w:id="8046" w:author="Author">
                <w:r w:rsidRPr="000F6836" w:rsidDel="00E17C0D">
                  <w:rPr>
                    <w:rFonts w:ascii="Times New Roman" w:hAnsi="Times New Roman" w:cs="Times New Roman"/>
                    <w:color w:val="000000"/>
                    <w:sz w:val="24"/>
                    <w:szCs w:val="24"/>
                    <w:lang w:eastAsia="en-GB"/>
                  </w:rPr>
                  <w:delText>the entity under “C0020” has been identified as “other undertaking of the group” and</w:delText>
                </w:r>
              </w:del>
            </w:ins>
          </w:p>
          <w:p w14:paraId="68576835" w14:textId="24C3B865" w:rsidR="00B15713" w:rsidRPr="000F6836" w:rsidDel="00E17C0D" w:rsidRDefault="00B15713" w:rsidP="00B15713">
            <w:pPr>
              <w:pStyle w:val="ListParagraph"/>
              <w:numPr>
                <w:ilvl w:val="0"/>
                <w:numId w:val="40"/>
              </w:numPr>
              <w:contextualSpacing/>
              <w:rPr>
                <w:ins w:id="8047" w:author="Author"/>
                <w:del w:id="8048" w:author="Author"/>
                <w:rFonts w:ascii="Times New Roman" w:hAnsi="Times New Roman" w:cs="Times New Roman"/>
                <w:color w:val="000000"/>
                <w:sz w:val="24"/>
                <w:szCs w:val="24"/>
                <w:lang w:eastAsia="en-GB"/>
              </w:rPr>
            </w:pPr>
            <w:ins w:id="8049" w:author="Author">
              <w:del w:id="8050" w:author="Author">
                <w:r w:rsidRPr="000F6836" w:rsidDel="00E17C0D">
                  <w:rPr>
                    <w:rFonts w:ascii="Times New Roman" w:hAnsi="Times New Roman" w:cs="Times New Roman"/>
                    <w:color w:val="000000"/>
                    <w:sz w:val="24"/>
                    <w:szCs w:val="24"/>
                    <w:lang w:eastAsia="en-GB"/>
                  </w:rPr>
                  <w:delText xml:space="preserve">the entity under “C0050” has been identified as “insurance sector” and </w:delText>
                </w:r>
              </w:del>
            </w:ins>
          </w:p>
          <w:p w14:paraId="17C0A802" w14:textId="3B3810A1" w:rsidR="00B15713" w:rsidRPr="000F6836" w:rsidDel="00E17C0D" w:rsidRDefault="00B15713" w:rsidP="00B15713">
            <w:pPr>
              <w:pStyle w:val="ListParagraph"/>
              <w:numPr>
                <w:ilvl w:val="0"/>
                <w:numId w:val="40"/>
              </w:numPr>
              <w:contextualSpacing/>
              <w:rPr>
                <w:ins w:id="8051" w:author="Author"/>
                <w:del w:id="8052" w:author="Author"/>
                <w:rFonts w:ascii="Times New Roman" w:hAnsi="Times New Roman" w:cs="Times New Roman"/>
                <w:color w:val="000000"/>
                <w:sz w:val="24"/>
                <w:szCs w:val="24"/>
                <w:lang w:eastAsia="en-GB"/>
              </w:rPr>
            </w:pPr>
            <w:ins w:id="8053" w:author="Author">
              <w:del w:id="8054" w:author="Author">
                <w:r w:rsidRPr="000F6836" w:rsidDel="00E17C0D">
                  <w:rPr>
                    <w:rFonts w:ascii="Times New Roman" w:hAnsi="Times New Roman" w:cs="Times New Roman"/>
                    <w:color w:val="000000"/>
                    <w:sz w:val="24"/>
                    <w:szCs w:val="24"/>
                    <w:lang w:eastAsia="en-GB"/>
                  </w:rPr>
                  <w:delText>C0100 is equal to “Dividends”</w:delText>
                </w:r>
              </w:del>
            </w:ins>
          </w:p>
        </w:tc>
      </w:tr>
    </w:tbl>
    <w:p w14:paraId="2513DD64" w14:textId="77777777" w:rsidR="00D23A61" w:rsidRPr="000F6836" w:rsidRDefault="00D23A61" w:rsidP="00D23A61">
      <w:pPr>
        <w:pStyle w:val="Text2"/>
        <w:ind w:left="720"/>
        <w:rPr>
          <w:ins w:id="8055" w:author="Author"/>
          <w:lang w:val="en-GB"/>
        </w:rPr>
      </w:pPr>
    </w:p>
    <w:p w14:paraId="5A13A7DC" w14:textId="5F6F2D9D" w:rsidR="00616968" w:rsidRPr="000F6836" w:rsidRDefault="00616968" w:rsidP="00616968">
      <w:pPr>
        <w:pStyle w:val="ManualHeading2"/>
        <w:numPr>
          <w:ilvl w:val="0"/>
          <w:numId w:val="0"/>
        </w:numPr>
        <w:ind w:left="851" w:hanging="851"/>
        <w:rPr>
          <w:lang w:val="en-GB"/>
        </w:rPr>
      </w:pPr>
      <w:r w:rsidRPr="000F6836">
        <w:rPr>
          <w:i/>
          <w:lang w:val="en-GB"/>
        </w:rPr>
        <w:t>S.36.01 — IGT — Equity–type transactions, debt and asset transfer</w:t>
      </w:r>
    </w:p>
    <w:p w14:paraId="3F1B7AF7" w14:textId="77777777" w:rsidR="00616968" w:rsidRPr="000F6836" w:rsidRDefault="00616968" w:rsidP="00616968">
      <w:pPr>
        <w:rPr>
          <w:lang w:val="en-GB"/>
        </w:rPr>
      </w:pPr>
      <w:r w:rsidRPr="000F6836">
        <w:rPr>
          <w:i/>
          <w:lang w:val="en-GB"/>
        </w:rPr>
        <w:t>General comments:</w:t>
      </w:r>
    </w:p>
    <w:p w14:paraId="18180C78" w14:textId="77777777" w:rsidR="00D23A61" w:rsidRPr="000F6836" w:rsidRDefault="00D23A61" w:rsidP="00DE7E70">
      <w:pPr>
        <w:rPr>
          <w:ins w:id="8056" w:author="Author"/>
          <w:szCs w:val="20"/>
          <w:lang w:val="en-GB"/>
        </w:rPr>
      </w:pPr>
      <w:ins w:id="8057" w:author="Author">
        <w:r w:rsidRPr="000F6836">
          <w:rPr>
            <w:szCs w:val="20"/>
            <w:lang w:val="en-GB"/>
          </w:rPr>
          <w:t>This template relates to the information that groups are requested to provide at least annually.</w:t>
        </w:r>
      </w:ins>
    </w:p>
    <w:p w14:paraId="6DA30F6A" w14:textId="12FD29C9" w:rsidR="00D23A61" w:rsidRPr="000F6836" w:rsidRDefault="00D23A61" w:rsidP="00DE7E70">
      <w:pPr>
        <w:suppressAutoHyphens/>
        <w:snapToGrid w:val="0"/>
        <w:ind w:left="28" w:firstLine="5"/>
        <w:rPr>
          <w:ins w:id="8058" w:author="Author"/>
          <w:szCs w:val="20"/>
          <w:lang w:val="en-GB"/>
        </w:rPr>
      </w:pPr>
      <w:ins w:id="8059" w:author="Author">
        <w:r w:rsidRPr="000F6836">
          <w:rPr>
            <w:szCs w:val="20"/>
            <w:lang w:val="en-GB"/>
          </w:rPr>
          <w:lastRenderedPageBreak/>
          <w:t>This template shall report all (significant, very significant and transactions required to be reported in all circumstances) intra-group transactions between entities of a group related to equity, debt, reciprocal financing</w:t>
        </w:r>
        <w:r w:rsidRPr="000F6836">
          <w:rPr>
            <w:rStyle w:val="FootnoteReference"/>
            <w:lang w:val="en-GB"/>
          </w:rPr>
          <w:footnoteReference w:id="3"/>
        </w:r>
        <w:r w:rsidRPr="000F6836">
          <w:rPr>
            <w:szCs w:val="20"/>
            <w:lang w:val="en-GB"/>
          </w:rPr>
          <w:t xml:space="preserve"> and asset transfers.</w:t>
        </w:r>
      </w:ins>
    </w:p>
    <w:p w14:paraId="23933BB6" w14:textId="77777777" w:rsidR="00D23A61" w:rsidRPr="000F6836" w:rsidRDefault="00D23A61" w:rsidP="00DE7E70">
      <w:pPr>
        <w:suppressAutoHyphens/>
        <w:snapToGrid w:val="0"/>
        <w:ind w:left="28" w:firstLine="5"/>
        <w:rPr>
          <w:ins w:id="8062" w:author="Author"/>
          <w:szCs w:val="20"/>
          <w:lang w:val="en-GB"/>
        </w:rPr>
      </w:pPr>
    </w:p>
    <w:p w14:paraId="626685AA" w14:textId="77777777" w:rsidR="00D23A61" w:rsidRPr="000F6836" w:rsidRDefault="00D23A61" w:rsidP="00DE7E70">
      <w:pPr>
        <w:suppressAutoHyphens/>
        <w:snapToGrid w:val="0"/>
        <w:ind w:left="28" w:firstLine="5"/>
        <w:rPr>
          <w:ins w:id="8063" w:author="Author"/>
          <w:szCs w:val="20"/>
          <w:lang w:val="en-GB"/>
        </w:rPr>
      </w:pPr>
      <w:ins w:id="8064" w:author="Author">
        <w:r w:rsidRPr="000F6836">
          <w:rPr>
            <w:szCs w:val="20"/>
            <w:lang w:val="en-GB"/>
          </w:rPr>
          <w:t xml:space="preserve">These include, but are not limited to: </w:t>
        </w:r>
      </w:ins>
    </w:p>
    <w:p w14:paraId="1222AEB7" w14:textId="77777777" w:rsidR="00D23A61" w:rsidRPr="000F6836" w:rsidRDefault="00D23A61" w:rsidP="00DE7E70">
      <w:pPr>
        <w:numPr>
          <w:ilvl w:val="0"/>
          <w:numId w:val="35"/>
        </w:numPr>
        <w:tabs>
          <w:tab w:val="clear" w:pos="1774"/>
          <w:tab w:val="left" w:pos="459"/>
        </w:tabs>
        <w:suppressAutoHyphens/>
        <w:autoSpaceDE/>
        <w:autoSpaceDN/>
        <w:snapToGrid w:val="0"/>
        <w:ind w:left="459"/>
        <w:rPr>
          <w:ins w:id="8065" w:author="Author"/>
          <w:color w:val="000000"/>
          <w:szCs w:val="20"/>
          <w:lang w:val="en-GB"/>
        </w:rPr>
      </w:pPr>
      <w:ins w:id="8066" w:author="Author">
        <w:r w:rsidRPr="000F6836">
          <w:rPr>
            <w:color w:val="000000"/>
            <w:szCs w:val="20"/>
            <w:lang w:val="en-GB"/>
          </w:rPr>
          <w:t>equity and other capital items including participations in related entities and transfer shares of related entities of the group;</w:t>
        </w:r>
      </w:ins>
    </w:p>
    <w:p w14:paraId="579561CB" w14:textId="77777777" w:rsidR="00D23A61" w:rsidRPr="000F6836" w:rsidRDefault="00D23A61" w:rsidP="00DE7E70">
      <w:pPr>
        <w:numPr>
          <w:ilvl w:val="0"/>
          <w:numId w:val="35"/>
        </w:numPr>
        <w:tabs>
          <w:tab w:val="clear" w:pos="1774"/>
          <w:tab w:val="left" w:pos="459"/>
        </w:tabs>
        <w:suppressAutoHyphens/>
        <w:autoSpaceDE/>
        <w:autoSpaceDN/>
        <w:snapToGrid w:val="0"/>
        <w:ind w:left="459"/>
        <w:rPr>
          <w:ins w:id="8067" w:author="Author"/>
          <w:color w:val="000000"/>
          <w:szCs w:val="20"/>
          <w:lang w:val="en-GB"/>
        </w:rPr>
      </w:pPr>
      <w:ins w:id="8068" w:author="Author">
        <w:r w:rsidRPr="000F6836">
          <w:rPr>
            <w:color w:val="000000"/>
            <w:szCs w:val="20"/>
            <w:lang w:val="en-GB"/>
          </w:rPr>
          <w:t xml:space="preserve">debt including bonds, loans, collateralised debt, and other transactions of similar nature e.g. with periodic pre-determined interest or coupon or premium payments for a pre-determined period of time;  </w:t>
        </w:r>
      </w:ins>
    </w:p>
    <w:p w14:paraId="18D5953F" w14:textId="77777777" w:rsidR="00D23A61" w:rsidRPr="000F6836" w:rsidRDefault="00D23A61" w:rsidP="00D23A61">
      <w:pPr>
        <w:numPr>
          <w:ilvl w:val="0"/>
          <w:numId w:val="35"/>
        </w:numPr>
        <w:tabs>
          <w:tab w:val="clear" w:pos="1774"/>
          <w:tab w:val="left" w:pos="459"/>
        </w:tabs>
        <w:suppressAutoHyphens/>
        <w:autoSpaceDE/>
        <w:autoSpaceDN/>
        <w:snapToGrid w:val="0"/>
        <w:ind w:left="459"/>
        <w:rPr>
          <w:ins w:id="8069" w:author="Author"/>
          <w:color w:val="000000"/>
          <w:szCs w:val="20"/>
          <w:lang w:val="en-GB"/>
        </w:rPr>
      </w:pPr>
      <w:ins w:id="8070" w:author="Author">
        <w:r w:rsidRPr="000F6836">
          <w:rPr>
            <w:color w:val="000000"/>
            <w:szCs w:val="20"/>
            <w:lang w:val="en-GB"/>
          </w:rPr>
          <w:t>other asset transfer such as transfer of properties and transfer of shares of other companies unrelated (i.e. outside) to the group.</w:t>
        </w:r>
      </w:ins>
    </w:p>
    <w:p w14:paraId="7BB40F2B" w14:textId="77777777" w:rsidR="00686166" w:rsidRPr="000F6836" w:rsidRDefault="00686166" w:rsidP="00686166">
      <w:pPr>
        <w:suppressAutoHyphens/>
        <w:snapToGrid w:val="0"/>
        <w:ind w:left="28" w:firstLine="5"/>
        <w:rPr>
          <w:ins w:id="8071" w:author="Author"/>
          <w:szCs w:val="20"/>
          <w:lang w:val="en-GB"/>
        </w:rPr>
      </w:pPr>
      <w:ins w:id="8072" w:author="Author">
        <w:r w:rsidRPr="000F6836">
          <w:rPr>
            <w:szCs w:val="20"/>
            <w:lang w:val="en-GB"/>
          </w:rPr>
          <w:t>Th</w:t>
        </w:r>
        <w:r>
          <w:rPr>
            <w:szCs w:val="20"/>
            <w:lang w:val="en-GB"/>
          </w:rPr>
          <w:t>is</w:t>
        </w:r>
        <w:r w:rsidRPr="000F6836">
          <w:rPr>
            <w:szCs w:val="20"/>
            <w:lang w:val="en-GB"/>
          </w:rPr>
          <w:t xml:space="preserve"> template shall include intragroup transactions that were: </w:t>
        </w:r>
      </w:ins>
    </w:p>
    <w:p w14:paraId="45B6E306" w14:textId="34E10714" w:rsidR="00686166" w:rsidRPr="00BB06D9" w:rsidRDefault="00686166" w:rsidP="00BB06D9">
      <w:pPr>
        <w:numPr>
          <w:ilvl w:val="0"/>
          <w:numId w:val="35"/>
        </w:numPr>
        <w:tabs>
          <w:tab w:val="clear" w:pos="1774"/>
          <w:tab w:val="left" w:pos="459"/>
        </w:tabs>
        <w:suppressAutoHyphens/>
        <w:autoSpaceDE/>
        <w:autoSpaceDN/>
        <w:snapToGrid w:val="0"/>
        <w:ind w:left="459"/>
        <w:rPr>
          <w:ins w:id="8073" w:author="Author"/>
          <w:color w:val="000000"/>
          <w:szCs w:val="20"/>
          <w:lang w:val="en-GB"/>
        </w:rPr>
      </w:pPr>
      <w:ins w:id="8074" w:author="Author">
        <w:r w:rsidRPr="00BB06D9">
          <w:rPr>
            <w:color w:val="000000"/>
            <w:szCs w:val="20"/>
            <w:lang w:val="en-GB"/>
          </w:rPr>
          <w:t xml:space="preserve">in-force at the start of the reporting period. </w:t>
        </w:r>
      </w:ins>
    </w:p>
    <w:p w14:paraId="14304782" w14:textId="26F9B2FA" w:rsidR="00686166" w:rsidRPr="00BB06D9" w:rsidRDefault="00686166" w:rsidP="00BB06D9">
      <w:pPr>
        <w:numPr>
          <w:ilvl w:val="0"/>
          <w:numId w:val="35"/>
        </w:numPr>
        <w:tabs>
          <w:tab w:val="clear" w:pos="1774"/>
          <w:tab w:val="left" w:pos="459"/>
        </w:tabs>
        <w:suppressAutoHyphens/>
        <w:autoSpaceDE/>
        <w:autoSpaceDN/>
        <w:snapToGrid w:val="0"/>
        <w:ind w:left="459"/>
        <w:rPr>
          <w:ins w:id="8075" w:author="Author"/>
          <w:color w:val="000000"/>
          <w:szCs w:val="20"/>
          <w:lang w:val="en-GB"/>
        </w:rPr>
      </w:pPr>
      <w:ins w:id="8076" w:author="Author">
        <w:r w:rsidRPr="00BB06D9">
          <w:rPr>
            <w:color w:val="000000"/>
            <w:szCs w:val="20"/>
            <w:lang w:val="en-GB"/>
          </w:rPr>
          <w:t xml:space="preserve">incepted during the reporting period and outstanding at the reporting date. </w:t>
        </w:r>
      </w:ins>
    </w:p>
    <w:p w14:paraId="1B33F00A" w14:textId="33AD239D" w:rsidR="00686166" w:rsidRPr="00BB06D9" w:rsidRDefault="00686166" w:rsidP="00BB06D9">
      <w:pPr>
        <w:numPr>
          <w:ilvl w:val="0"/>
          <w:numId w:val="35"/>
        </w:numPr>
        <w:tabs>
          <w:tab w:val="clear" w:pos="1774"/>
          <w:tab w:val="left" w:pos="459"/>
        </w:tabs>
        <w:suppressAutoHyphens/>
        <w:autoSpaceDE/>
        <w:autoSpaceDN/>
        <w:snapToGrid w:val="0"/>
        <w:ind w:left="459"/>
        <w:rPr>
          <w:ins w:id="8077" w:author="Author"/>
          <w:color w:val="000000"/>
          <w:szCs w:val="20"/>
          <w:lang w:val="en-GB"/>
        </w:rPr>
      </w:pPr>
      <w:ins w:id="8078" w:author="Author">
        <w:r w:rsidRPr="00BB06D9">
          <w:rPr>
            <w:color w:val="000000"/>
            <w:szCs w:val="20"/>
            <w:lang w:val="en-GB"/>
          </w:rPr>
          <w:t xml:space="preserve">incepted and expired/matured during the reporting period.  </w:t>
        </w:r>
      </w:ins>
    </w:p>
    <w:p w14:paraId="328C70BF" w14:textId="77777777" w:rsidR="00686166" w:rsidRPr="000F6836" w:rsidRDefault="00686166" w:rsidP="00686166">
      <w:pPr>
        <w:suppressAutoHyphens/>
        <w:snapToGrid w:val="0"/>
        <w:ind w:left="28" w:firstLine="5"/>
        <w:rPr>
          <w:ins w:id="8079" w:author="Author"/>
          <w:szCs w:val="20"/>
          <w:lang w:val="en-GB"/>
        </w:rPr>
      </w:pPr>
    </w:p>
    <w:p w14:paraId="50CE234E" w14:textId="77777777" w:rsidR="00686166" w:rsidRPr="000F6836" w:rsidRDefault="00686166" w:rsidP="00686166">
      <w:pPr>
        <w:suppressAutoHyphens/>
        <w:snapToGrid w:val="0"/>
        <w:ind w:left="28" w:firstLine="5"/>
        <w:rPr>
          <w:ins w:id="8080" w:author="Author"/>
          <w:szCs w:val="20"/>
          <w:lang w:val="en-GB"/>
        </w:rPr>
      </w:pPr>
      <w:ins w:id="8081" w:author="Author">
        <w:r w:rsidRPr="000F6836">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0F2D51F6" w14:textId="77777777" w:rsidR="00686166" w:rsidRPr="000F6836" w:rsidRDefault="00686166" w:rsidP="00686166">
      <w:pPr>
        <w:suppressAutoHyphens/>
        <w:snapToGrid w:val="0"/>
        <w:ind w:left="28" w:firstLine="5"/>
        <w:rPr>
          <w:ins w:id="8082" w:author="Author"/>
          <w:szCs w:val="20"/>
          <w:lang w:val="en-GB"/>
        </w:rPr>
      </w:pPr>
      <w:ins w:id="8083" w:author="Author">
        <w:r w:rsidRPr="000F6836">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58AE100D" w14:textId="77777777" w:rsidR="00686166" w:rsidRPr="000F6836" w:rsidRDefault="00686166" w:rsidP="00686166">
      <w:pPr>
        <w:suppressAutoHyphens/>
        <w:snapToGrid w:val="0"/>
        <w:rPr>
          <w:ins w:id="8084" w:author="Author"/>
          <w:szCs w:val="20"/>
          <w:lang w:val="en-GB"/>
        </w:rPr>
      </w:pPr>
      <w:ins w:id="8085" w:author="Author">
        <w:r w:rsidRPr="000F6836">
          <w:rPr>
            <w:szCs w:val="20"/>
            <w:lang w:val="en-GB"/>
          </w:rPr>
          <w:t xml:space="preserve">Any element added to significant </w:t>
        </w:r>
        <w:r w:rsidRPr="000F6836">
          <w:rPr>
            <w:lang w:val="en-GB"/>
          </w:rPr>
          <w:t>intragroup transaction</w:t>
        </w:r>
        <w:r w:rsidRPr="000F6836">
          <w:rPr>
            <w:szCs w:val="20"/>
            <w:lang w:val="en-GB"/>
          </w:rPr>
          <w:t xml:space="preserve">s shall be reported as a separate </w:t>
        </w:r>
        <w:r w:rsidRPr="000F6836">
          <w:rPr>
            <w:lang w:val="en-GB"/>
          </w:rPr>
          <w:t>intragroup transaction</w:t>
        </w:r>
        <w:r w:rsidRPr="000F6836">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28AA99B7" w14:textId="77777777" w:rsidR="00686166" w:rsidRPr="000F6836" w:rsidRDefault="00686166" w:rsidP="00686166">
      <w:pPr>
        <w:suppressAutoHyphens/>
        <w:snapToGrid w:val="0"/>
        <w:rPr>
          <w:ins w:id="8086" w:author="Author"/>
          <w:szCs w:val="20"/>
          <w:lang w:val="en-GB"/>
        </w:rPr>
      </w:pPr>
      <w:ins w:id="8087" w:author="Author">
        <w:r w:rsidRPr="000F6836">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33D7D6E6" w14:textId="77777777" w:rsidR="00686166" w:rsidRPr="000F6836" w:rsidRDefault="00686166" w:rsidP="00686166">
      <w:pPr>
        <w:suppressAutoHyphens/>
        <w:snapToGrid w:val="0"/>
        <w:rPr>
          <w:ins w:id="8088" w:author="Author"/>
          <w:szCs w:val="20"/>
          <w:lang w:val="en-GB"/>
        </w:rPr>
      </w:pPr>
      <w:ins w:id="8089" w:author="Author">
        <w:r w:rsidRPr="000F6836">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0F6836">
          <w:rPr>
            <w:lang w:val="en-GB"/>
          </w:rPr>
          <w:t xml:space="preserve"> </w:t>
        </w:r>
        <w:r w:rsidRPr="000F6836">
          <w:rPr>
            <w:szCs w:val="20"/>
            <w:lang w:val="en-GB"/>
          </w:rPr>
          <w:t xml:space="preserve">Where there is a chain of related </w:t>
        </w:r>
        <w:r w:rsidRPr="000F6836">
          <w:rPr>
            <w:lang w:val="en-GB"/>
          </w:rPr>
          <w:t>intragroup transaction</w:t>
        </w:r>
        <w:r w:rsidRPr="000F6836">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38F75CFF" w14:textId="77777777" w:rsidR="00D23A61" w:rsidRPr="000F6836" w:rsidRDefault="00D23A61" w:rsidP="00D23A61">
      <w:pPr>
        <w:rPr>
          <w:ins w:id="8090" w:author="Author"/>
          <w:szCs w:val="20"/>
          <w:lang w:val="en-GB"/>
        </w:rPr>
      </w:pP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514"/>
      </w:tblGrid>
      <w:tr w:rsidR="00DE7E70" w:rsidRPr="000F6836" w14:paraId="3E838482" w14:textId="77777777" w:rsidTr="00902DCD">
        <w:trPr>
          <w:trHeight w:val="300"/>
          <w:ins w:id="8091" w:author="Author"/>
        </w:trPr>
        <w:tc>
          <w:tcPr>
            <w:tcW w:w="1509" w:type="dxa"/>
            <w:vAlign w:val="center"/>
          </w:tcPr>
          <w:p w14:paraId="309BBD0D" w14:textId="47052581" w:rsidR="00DE7E70" w:rsidRPr="000F6836" w:rsidRDefault="00DE7E70" w:rsidP="00DE7E70">
            <w:pPr>
              <w:spacing w:after="0"/>
              <w:jc w:val="center"/>
              <w:rPr>
                <w:ins w:id="8092" w:author="Author"/>
                <w:bCs/>
                <w:lang w:val="en-GB"/>
              </w:rPr>
            </w:pPr>
            <w:ins w:id="8093" w:author="Author">
              <w:r w:rsidRPr="000F6836">
                <w:rPr>
                  <w:b/>
                  <w:bCs/>
                  <w:lang w:val="en-GB"/>
                </w:rPr>
                <w:t>ITEM</w:t>
              </w:r>
            </w:ins>
          </w:p>
        </w:tc>
        <w:tc>
          <w:tcPr>
            <w:tcW w:w="1509" w:type="dxa"/>
            <w:shd w:val="clear" w:color="auto" w:fill="auto"/>
            <w:vAlign w:val="center"/>
            <w:hideMark/>
          </w:tcPr>
          <w:p w14:paraId="04B77A75" w14:textId="43FEE86C" w:rsidR="00DE7E70" w:rsidRPr="000F6836" w:rsidRDefault="00DE7E70" w:rsidP="00DE7E70">
            <w:pPr>
              <w:spacing w:after="0"/>
              <w:jc w:val="center"/>
              <w:rPr>
                <w:ins w:id="8094" w:author="Author"/>
                <w:bCs/>
                <w:lang w:val="en-GB"/>
              </w:rPr>
            </w:pPr>
          </w:p>
        </w:tc>
        <w:tc>
          <w:tcPr>
            <w:tcW w:w="5514" w:type="dxa"/>
            <w:shd w:val="clear" w:color="auto" w:fill="auto"/>
            <w:vAlign w:val="center"/>
            <w:hideMark/>
          </w:tcPr>
          <w:p w14:paraId="20642F9E" w14:textId="77777777" w:rsidR="00DE7E70" w:rsidRPr="000F6836" w:rsidRDefault="00DE7E70" w:rsidP="00DE7E70">
            <w:pPr>
              <w:spacing w:after="0"/>
              <w:jc w:val="center"/>
              <w:rPr>
                <w:ins w:id="8095" w:author="Author"/>
                <w:b/>
                <w:bCs/>
                <w:lang w:val="en-GB"/>
              </w:rPr>
            </w:pPr>
            <w:ins w:id="8096" w:author="Author">
              <w:r w:rsidRPr="000F6836">
                <w:rPr>
                  <w:b/>
                  <w:bCs/>
                  <w:lang w:val="en-GB"/>
                </w:rPr>
                <w:t>INSTRUCTIONS</w:t>
              </w:r>
            </w:ins>
          </w:p>
        </w:tc>
      </w:tr>
      <w:tr w:rsidR="00DE7E70" w:rsidRPr="000F6836" w14:paraId="38BFCCA4" w14:textId="77777777" w:rsidTr="00902DCD">
        <w:trPr>
          <w:trHeight w:val="570"/>
          <w:ins w:id="8097" w:author="Author"/>
        </w:trPr>
        <w:tc>
          <w:tcPr>
            <w:tcW w:w="1509" w:type="dxa"/>
            <w:vAlign w:val="center"/>
          </w:tcPr>
          <w:p w14:paraId="411EB0A6" w14:textId="2B7C998F" w:rsidR="00DE7E70" w:rsidRPr="000F6836" w:rsidRDefault="00DE7E70" w:rsidP="00DE7E70">
            <w:pPr>
              <w:jc w:val="center"/>
              <w:rPr>
                <w:ins w:id="8098" w:author="Author"/>
                <w:lang w:val="en-GB"/>
              </w:rPr>
            </w:pPr>
            <w:ins w:id="8099" w:author="Author">
              <w:r w:rsidRPr="000F6836">
                <w:rPr>
                  <w:lang w:val="en-GB"/>
                </w:rPr>
                <w:t>C0010</w:t>
              </w:r>
            </w:ins>
          </w:p>
        </w:tc>
        <w:tc>
          <w:tcPr>
            <w:tcW w:w="1509" w:type="dxa"/>
            <w:shd w:val="clear" w:color="auto" w:fill="auto"/>
            <w:vAlign w:val="center"/>
            <w:hideMark/>
          </w:tcPr>
          <w:p w14:paraId="567F4D56" w14:textId="009DCF19" w:rsidR="00DE7E70" w:rsidRPr="000F6836" w:rsidRDefault="00DE7E70" w:rsidP="00DE7E70">
            <w:pPr>
              <w:jc w:val="center"/>
              <w:rPr>
                <w:ins w:id="8100" w:author="Author"/>
                <w:lang w:val="en-GB"/>
              </w:rPr>
            </w:pPr>
            <w:ins w:id="8101" w:author="Author">
              <w:r w:rsidRPr="000F6836">
                <w:rPr>
                  <w:lang w:val="en-GB"/>
                </w:rPr>
                <w:t>ID of intragroup transaction</w:t>
              </w:r>
            </w:ins>
          </w:p>
        </w:tc>
        <w:tc>
          <w:tcPr>
            <w:tcW w:w="5514" w:type="dxa"/>
            <w:shd w:val="clear" w:color="auto" w:fill="auto"/>
            <w:hideMark/>
          </w:tcPr>
          <w:p w14:paraId="1F130BFE" w14:textId="77777777" w:rsidR="00DE7E70" w:rsidRPr="000F6836" w:rsidRDefault="00DE7E70" w:rsidP="00DE7E70">
            <w:pPr>
              <w:spacing w:after="0"/>
              <w:rPr>
                <w:ins w:id="8102" w:author="Author"/>
                <w:color w:val="000000"/>
                <w:lang w:val="en-GB"/>
              </w:rPr>
            </w:pPr>
            <w:ins w:id="8103" w:author="Author">
              <w:r w:rsidRPr="000F6836">
                <w:rPr>
                  <w:color w:val="000000"/>
                  <w:lang w:val="en-GB"/>
                </w:rPr>
                <w:t>Unique internal identification code for each intragroup transaction. Shall be consistent over time.</w:t>
              </w:r>
            </w:ins>
          </w:p>
        </w:tc>
      </w:tr>
      <w:tr w:rsidR="00DE7E70" w:rsidRPr="000F6836" w14:paraId="3F2C9A28" w14:textId="77777777" w:rsidTr="00902DCD">
        <w:trPr>
          <w:trHeight w:val="570"/>
          <w:ins w:id="8104" w:author="Author"/>
        </w:trPr>
        <w:tc>
          <w:tcPr>
            <w:tcW w:w="1509" w:type="dxa"/>
            <w:vAlign w:val="center"/>
          </w:tcPr>
          <w:p w14:paraId="3D67CD54" w14:textId="661BD8AA" w:rsidR="00DE7E70" w:rsidRPr="000F6836" w:rsidRDefault="00DE7E70" w:rsidP="00DE7E70">
            <w:pPr>
              <w:jc w:val="center"/>
              <w:rPr>
                <w:ins w:id="8105" w:author="Author"/>
                <w:lang w:val="en-GB"/>
              </w:rPr>
            </w:pPr>
            <w:ins w:id="8106" w:author="Author">
              <w:r w:rsidRPr="000F6836">
                <w:rPr>
                  <w:lang w:val="en-GB"/>
                </w:rPr>
                <w:t>C0020</w:t>
              </w:r>
            </w:ins>
          </w:p>
        </w:tc>
        <w:tc>
          <w:tcPr>
            <w:tcW w:w="1509" w:type="dxa"/>
            <w:shd w:val="clear" w:color="auto" w:fill="auto"/>
            <w:vAlign w:val="center"/>
            <w:hideMark/>
          </w:tcPr>
          <w:p w14:paraId="311A805A" w14:textId="1FD1599E" w:rsidR="00DE7E70" w:rsidRPr="000F6836" w:rsidRDefault="00DE7E70" w:rsidP="00DE7E70">
            <w:pPr>
              <w:jc w:val="center"/>
              <w:rPr>
                <w:ins w:id="8107" w:author="Author"/>
                <w:lang w:val="en-GB"/>
              </w:rPr>
            </w:pPr>
            <w:ins w:id="8108" w:author="Author">
              <w:r w:rsidRPr="000F6836">
                <w:rPr>
                  <w:lang w:val="en-GB"/>
                </w:rPr>
                <w:t>Investor/ Lender name</w:t>
              </w:r>
            </w:ins>
          </w:p>
        </w:tc>
        <w:tc>
          <w:tcPr>
            <w:tcW w:w="5514" w:type="dxa"/>
            <w:shd w:val="clear" w:color="auto" w:fill="auto"/>
            <w:hideMark/>
          </w:tcPr>
          <w:p w14:paraId="79AB641D" w14:textId="77777777" w:rsidR="00DE7E70" w:rsidRPr="000F6836" w:rsidRDefault="00DE7E70" w:rsidP="00DE7E70">
            <w:pPr>
              <w:spacing w:after="0"/>
              <w:rPr>
                <w:ins w:id="8109" w:author="Author"/>
                <w:color w:val="000000"/>
                <w:lang w:val="en-GB"/>
              </w:rPr>
            </w:pPr>
            <w:ins w:id="8110" w:author="Author">
              <w:r w:rsidRPr="000F6836">
                <w:rPr>
                  <w:color w:val="000000"/>
                  <w:lang w:val="en-GB"/>
                </w:rPr>
                <w:t xml:space="preserve">Name of the entity that is buying the equity or lending to a related undertaking within the group, i.e. the entity that recognises the transaction as an asset on its balance sheet (debit – balance sheet). </w:t>
              </w:r>
            </w:ins>
          </w:p>
        </w:tc>
      </w:tr>
      <w:tr w:rsidR="00DE7E70" w:rsidRPr="000F6836" w14:paraId="0FF88E24" w14:textId="77777777" w:rsidTr="00902DCD">
        <w:trPr>
          <w:trHeight w:val="1140"/>
          <w:ins w:id="8111" w:author="Author"/>
        </w:trPr>
        <w:tc>
          <w:tcPr>
            <w:tcW w:w="1509" w:type="dxa"/>
            <w:vAlign w:val="center"/>
          </w:tcPr>
          <w:p w14:paraId="42D43D12" w14:textId="5553EA2B" w:rsidR="00DE7E70" w:rsidRPr="000F6836" w:rsidRDefault="00DE7E70" w:rsidP="00DE7E70">
            <w:pPr>
              <w:jc w:val="center"/>
              <w:rPr>
                <w:ins w:id="8112" w:author="Author"/>
                <w:lang w:val="en-GB"/>
              </w:rPr>
            </w:pPr>
            <w:ins w:id="8113" w:author="Author">
              <w:r w:rsidRPr="000F6836">
                <w:rPr>
                  <w:lang w:val="en-GB"/>
                </w:rPr>
                <w:t>C0030</w:t>
              </w:r>
            </w:ins>
          </w:p>
        </w:tc>
        <w:tc>
          <w:tcPr>
            <w:tcW w:w="1509" w:type="dxa"/>
            <w:shd w:val="clear" w:color="auto" w:fill="auto"/>
            <w:vAlign w:val="center"/>
            <w:hideMark/>
          </w:tcPr>
          <w:p w14:paraId="2D22C07B" w14:textId="7F38D870" w:rsidR="00DE7E70" w:rsidRPr="000F6836" w:rsidRDefault="00DE7E70" w:rsidP="00DE7E70">
            <w:pPr>
              <w:jc w:val="center"/>
              <w:rPr>
                <w:ins w:id="8114" w:author="Author"/>
                <w:lang w:val="en-GB"/>
              </w:rPr>
            </w:pPr>
            <w:ins w:id="8115" w:author="Author">
              <w:r w:rsidRPr="000F6836">
                <w:rPr>
                  <w:lang w:val="en-GB"/>
                </w:rPr>
                <w:t>Identification code for investor / lender</w:t>
              </w:r>
            </w:ins>
          </w:p>
        </w:tc>
        <w:tc>
          <w:tcPr>
            <w:tcW w:w="5514" w:type="dxa"/>
            <w:shd w:val="clear" w:color="auto" w:fill="auto"/>
            <w:hideMark/>
          </w:tcPr>
          <w:p w14:paraId="711FFAE5" w14:textId="0C308C7E" w:rsidR="00DE7E70" w:rsidRPr="000F6836" w:rsidRDefault="00DE7E70" w:rsidP="00DE7E70">
            <w:pPr>
              <w:spacing w:after="0"/>
              <w:rPr>
                <w:ins w:id="8116" w:author="Author"/>
                <w:lang w:val="en-GB"/>
              </w:rPr>
            </w:pPr>
            <w:ins w:id="8117" w:author="Author">
              <w:r w:rsidRPr="000F6836">
                <w:rPr>
                  <w:color w:val="000000"/>
                  <w:lang w:val="en-GB"/>
                </w:rPr>
                <w:t xml:space="preserve">The unique identification code attached to the investor/buyer/transferee </w:t>
              </w:r>
              <w:r w:rsidRPr="000F6836">
                <w:rPr>
                  <w:lang w:val="en-GB"/>
                </w:rPr>
                <w:t>by this order of priority</w:t>
              </w:r>
              <w:del w:id="8118" w:author="Author">
                <w:r w:rsidRPr="000F6836" w:rsidDel="00A877E1">
                  <w:rPr>
                    <w:lang w:val="en-GB"/>
                  </w:rPr>
                  <w:delText xml:space="preserve"> if existent</w:delText>
                </w:r>
              </w:del>
              <w:r w:rsidRPr="000F6836">
                <w:rPr>
                  <w:lang w:val="en-GB"/>
                </w:rPr>
                <w:t xml:space="preserve">: </w:t>
              </w:r>
            </w:ins>
          </w:p>
          <w:p w14:paraId="72E90CB0" w14:textId="791F98E6" w:rsidR="00DE7E70" w:rsidRPr="000F6836" w:rsidRDefault="00DE7E70" w:rsidP="00DE7E70">
            <w:pPr>
              <w:spacing w:after="0"/>
              <w:rPr>
                <w:ins w:id="8119" w:author="Author"/>
                <w:lang w:val="en-GB"/>
              </w:rPr>
            </w:pPr>
            <w:ins w:id="8120" w:author="Author">
              <w:r w:rsidRPr="000F6836">
                <w:rPr>
                  <w:lang w:val="en-GB"/>
                </w:rPr>
                <w:t>- Legal Entity Identifier (LEI)</w:t>
              </w:r>
              <w:r w:rsidR="008B36D8" w:rsidRPr="00342DBA">
                <w:rPr>
                  <w:lang w:val="en-GB"/>
                </w:rPr>
                <w:t xml:space="preserve"> mandatory if existing</w:t>
              </w:r>
              <w:r w:rsidRPr="000F6836">
                <w:rPr>
                  <w:lang w:val="en-GB"/>
                </w:rPr>
                <w:t xml:space="preserve">; </w:t>
              </w:r>
            </w:ins>
          </w:p>
          <w:p w14:paraId="7198B28C" w14:textId="38DE5F4C" w:rsidR="00DE7E70" w:rsidRPr="000F6836" w:rsidRDefault="00DE7E70" w:rsidP="00DE7E70">
            <w:pPr>
              <w:spacing w:after="0"/>
              <w:rPr>
                <w:ins w:id="8121" w:author="Author"/>
                <w:lang w:val="en-GB"/>
              </w:rPr>
            </w:pPr>
            <w:ins w:id="8122" w:author="Author">
              <w:r w:rsidRPr="000F6836">
                <w:rPr>
                  <w:lang w:val="en-GB"/>
                </w:rPr>
                <w:t>- Specific code</w:t>
              </w:r>
              <w:r w:rsidR="008B36D8">
                <w:rPr>
                  <w:lang w:val="en-GB"/>
                </w:rPr>
                <w:t xml:space="preserve"> </w:t>
              </w:r>
              <w:r w:rsidR="008B36D8" w:rsidRPr="000F6836">
                <w:rPr>
                  <w:lang w:val="en-GB"/>
                </w:rPr>
                <w:t>in case of absence of LEI code</w:t>
              </w:r>
              <w:r w:rsidR="008B36D8">
                <w:rPr>
                  <w:lang w:val="en-GB"/>
                </w:rPr>
                <w:t>.</w:t>
              </w:r>
            </w:ins>
          </w:p>
          <w:p w14:paraId="0A069362" w14:textId="77777777" w:rsidR="00DE7E70" w:rsidRPr="000F6836" w:rsidRDefault="00DE7E70" w:rsidP="00DE7E70">
            <w:pPr>
              <w:spacing w:after="0"/>
              <w:rPr>
                <w:ins w:id="8123" w:author="Author"/>
                <w:lang w:val="en-GB"/>
              </w:rPr>
            </w:pPr>
            <w:ins w:id="8124" w:author="Author">
              <w:r w:rsidRPr="000F6836">
                <w:rPr>
                  <w:lang w:val="en-GB"/>
                </w:rPr>
                <w:t xml:space="preserve">Specific code: </w:t>
              </w:r>
            </w:ins>
          </w:p>
          <w:p w14:paraId="3950C715" w14:textId="7645051A" w:rsidR="00DE7E70" w:rsidRPr="000F6836" w:rsidRDefault="00DE7E70" w:rsidP="00DE7E70">
            <w:pPr>
              <w:spacing w:after="0"/>
              <w:rPr>
                <w:ins w:id="8125" w:author="Author"/>
                <w:lang w:val="en-GB"/>
              </w:rPr>
            </w:pPr>
            <w:ins w:id="8126" w:author="Author">
              <w:r w:rsidRPr="000F6836">
                <w:rPr>
                  <w:lang w:val="en-GB"/>
                </w:rPr>
                <w:t xml:space="preserve">- For </w:t>
              </w:r>
              <w:del w:id="8127" w:author="Author">
                <w:r w:rsidRPr="000F6836" w:rsidDel="00A877E1">
                  <w:rPr>
                    <w:lang w:val="en-GB"/>
                  </w:rPr>
                  <w:delText>regulated undertakings of the European Economic Area (</w:delText>
                </w:r>
              </w:del>
              <w:r w:rsidRPr="000F6836">
                <w:rPr>
                  <w:lang w:val="en-GB"/>
                </w:rPr>
                <w:t>EEA</w:t>
              </w:r>
              <w:del w:id="8128" w:author="Author">
                <w:r w:rsidRPr="000F6836" w:rsidDel="00A877E1">
                  <w:rPr>
                    <w:lang w:val="en-GB"/>
                  </w:rPr>
                  <w:delText>)</w:delText>
                </w:r>
              </w:del>
              <w:r w:rsidR="008B36D8">
                <w:rPr>
                  <w:lang w:val="en-GB"/>
                </w:rPr>
                <w:t xml:space="preserve"> regulated undertakings</w:t>
              </w:r>
              <w:r w:rsidRPr="000F6836">
                <w:rPr>
                  <w:lang w:val="en-GB"/>
                </w:rPr>
                <w:t xml:space="preserve"> </w:t>
              </w:r>
              <w:r w:rsidR="00A877E1">
                <w:rPr>
                  <w:lang w:val="en-GB"/>
                </w:rPr>
                <w:t xml:space="preserve">other than insurance and reinsurance undertakings </w:t>
              </w:r>
              <w:r w:rsidRPr="000F6836">
                <w:rPr>
                  <w:lang w:val="en-GB"/>
                </w:rPr>
                <w:t>within the group: identification code used in the local market, attributed by the undertaking's competent supervisory authority;</w:t>
              </w:r>
            </w:ins>
          </w:p>
          <w:p w14:paraId="6AF2381C" w14:textId="77777777" w:rsidR="00DE7E70" w:rsidRPr="000F6836" w:rsidRDefault="00DE7E70" w:rsidP="00DE7E70">
            <w:pPr>
              <w:spacing w:after="0"/>
              <w:rPr>
                <w:ins w:id="8129" w:author="Author"/>
                <w:lang w:val="en-GB"/>
              </w:rPr>
            </w:pPr>
            <w:ins w:id="8130" w:author="Author">
              <w:r w:rsidRPr="000F6836">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ins>
          </w:p>
          <w:p w14:paraId="695F6EF3" w14:textId="77777777" w:rsidR="00DE7E70" w:rsidRPr="000F6836" w:rsidRDefault="00DE7E70" w:rsidP="00DE7E70">
            <w:pPr>
              <w:spacing w:after="0"/>
              <w:rPr>
                <w:ins w:id="8131" w:author="Author"/>
                <w:lang w:val="en-GB"/>
              </w:rPr>
            </w:pPr>
            <w:ins w:id="8132" w:author="Author">
              <w:r w:rsidRPr="000F6836">
                <w:rPr>
                  <w:lang w:val="en-GB"/>
                </w:rPr>
                <w:t xml:space="preserve"> identification code of the parent undertaking + ISO 3166-1 alpha-2 code of the country of the undertaking +  5 digits</w:t>
              </w:r>
            </w:ins>
          </w:p>
          <w:p w14:paraId="0D3045F5" w14:textId="77777777" w:rsidR="00DE7E70" w:rsidRPr="000F6836" w:rsidRDefault="00DE7E70" w:rsidP="00DE7E70">
            <w:pPr>
              <w:spacing w:after="0"/>
              <w:rPr>
                <w:ins w:id="8133" w:author="Author"/>
                <w:color w:val="000000"/>
                <w:lang w:val="en-GB"/>
              </w:rPr>
            </w:pPr>
          </w:p>
        </w:tc>
      </w:tr>
      <w:tr w:rsidR="00DE7E70" w:rsidRPr="000F6836" w14:paraId="4A2C7559" w14:textId="77777777" w:rsidTr="00902DCD">
        <w:trPr>
          <w:trHeight w:val="1140"/>
          <w:ins w:id="8134" w:author="Author"/>
        </w:trPr>
        <w:tc>
          <w:tcPr>
            <w:tcW w:w="1509" w:type="dxa"/>
            <w:vAlign w:val="center"/>
          </w:tcPr>
          <w:p w14:paraId="322E1D05" w14:textId="0F4B497E" w:rsidR="00DE7E70" w:rsidRPr="000F6836" w:rsidRDefault="00DE7E70" w:rsidP="00DE7E70">
            <w:pPr>
              <w:jc w:val="center"/>
              <w:rPr>
                <w:ins w:id="8135" w:author="Author"/>
                <w:lang w:val="en-GB"/>
              </w:rPr>
            </w:pPr>
            <w:ins w:id="8136" w:author="Author">
              <w:r w:rsidRPr="000F6836">
                <w:rPr>
                  <w:lang w:val="en-GB"/>
                </w:rPr>
                <w:t>C0031</w:t>
              </w:r>
            </w:ins>
          </w:p>
        </w:tc>
        <w:tc>
          <w:tcPr>
            <w:tcW w:w="1509" w:type="dxa"/>
            <w:shd w:val="clear" w:color="auto" w:fill="auto"/>
            <w:vAlign w:val="center"/>
          </w:tcPr>
          <w:p w14:paraId="4D71AF27" w14:textId="7ABCA5B5" w:rsidR="00DE7E70" w:rsidRPr="000F6836" w:rsidRDefault="00DE7E70" w:rsidP="00DE7E70">
            <w:pPr>
              <w:jc w:val="center"/>
              <w:rPr>
                <w:ins w:id="8137" w:author="Author"/>
                <w:lang w:val="en-GB"/>
              </w:rPr>
            </w:pPr>
            <w:ins w:id="8138" w:author="Author">
              <w:r w:rsidRPr="000F6836">
                <w:rPr>
                  <w:lang w:val="en-GB"/>
                </w:rPr>
                <w:t>Type of code for investor / lender</w:t>
              </w:r>
            </w:ins>
          </w:p>
        </w:tc>
        <w:tc>
          <w:tcPr>
            <w:tcW w:w="5514" w:type="dxa"/>
            <w:shd w:val="clear" w:color="auto" w:fill="auto"/>
          </w:tcPr>
          <w:p w14:paraId="061ABF7F" w14:textId="77777777" w:rsidR="00DE7E70" w:rsidRPr="000F6836" w:rsidRDefault="00DE7E70" w:rsidP="00DE7E70">
            <w:pPr>
              <w:spacing w:after="0"/>
              <w:rPr>
                <w:ins w:id="8139" w:author="Author"/>
                <w:color w:val="000000"/>
                <w:lang w:val="en-GB"/>
              </w:rPr>
            </w:pPr>
            <w:ins w:id="8140" w:author="Author">
              <w:r w:rsidRPr="000F6836">
                <w:rPr>
                  <w:color w:val="000000"/>
                  <w:lang w:val="en-GB"/>
                </w:rPr>
                <w:t>Type of ID Code used for the “Identification code for investor / lender” item. One of the options in the following closed list shall be used:</w:t>
              </w:r>
            </w:ins>
          </w:p>
          <w:p w14:paraId="4B3115FF" w14:textId="77777777" w:rsidR="00DE7E70" w:rsidRPr="000F6836" w:rsidRDefault="00DE7E70" w:rsidP="00DE7E70">
            <w:pPr>
              <w:spacing w:after="0"/>
              <w:rPr>
                <w:ins w:id="8141" w:author="Author"/>
                <w:color w:val="000000"/>
                <w:lang w:val="en-GB"/>
              </w:rPr>
            </w:pPr>
            <w:ins w:id="8142" w:author="Author">
              <w:r w:rsidRPr="000F6836">
                <w:rPr>
                  <w:color w:val="000000"/>
                  <w:lang w:val="en-GB"/>
                </w:rPr>
                <w:t xml:space="preserve">1 – LEI </w:t>
              </w:r>
            </w:ins>
          </w:p>
          <w:p w14:paraId="3525AD95" w14:textId="77777777" w:rsidR="00DE7E70" w:rsidRPr="000F6836" w:rsidRDefault="00DE7E70" w:rsidP="00DE7E70">
            <w:pPr>
              <w:spacing w:after="0"/>
              <w:rPr>
                <w:ins w:id="8143" w:author="Author"/>
                <w:color w:val="000000"/>
                <w:lang w:val="en-GB"/>
              </w:rPr>
            </w:pPr>
            <w:ins w:id="8144" w:author="Author">
              <w:r w:rsidRPr="000F6836">
                <w:rPr>
                  <w:color w:val="000000"/>
                  <w:lang w:val="en-GB"/>
                </w:rPr>
                <w:t>2 – Specific code</w:t>
              </w:r>
            </w:ins>
          </w:p>
          <w:p w14:paraId="0180EDB9" w14:textId="77777777" w:rsidR="00DE7E70" w:rsidRPr="000F6836" w:rsidRDefault="00DE7E70" w:rsidP="00DE7E70">
            <w:pPr>
              <w:spacing w:after="0"/>
              <w:rPr>
                <w:ins w:id="8145" w:author="Author"/>
                <w:color w:val="000000"/>
                <w:lang w:val="en-GB"/>
              </w:rPr>
            </w:pPr>
          </w:p>
        </w:tc>
      </w:tr>
      <w:tr w:rsidR="00DE7E70" w:rsidRPr="000F6836" w14:paraId="252A5C1F" w14:textId="77777777" w:rsidTr="00AB5184">
        <w:trPr>
          <w:trHeight w:val="1140"/>
          <w:ins w:id="8146" w:author="Author"/>
        </w:trPr>
        <w:tc>
          <w:tcPr>
            <w:tcW w:w="1509" w:type="dxa"/>
            <w:vAlign w:val="center"/>
          </w:tcPr>
          <w:p w14:paraId="3B6636F3" w14:textId="249B68D0" w:rsidR="00DE7E70" w:rsidRPr="000F6836" w:rsidRDefault="00AB5184" w:rsidP="00AB5184">
            <w:pPr>
              <w:autoSpaceDE/>
              <w:autoSpaceDN/>
              <w:spacing w:before="0" w:after="0"/>
              <w:jc w:val="center"/>
              <w:rPr>
                <w:ins w:id="8147" w:author="Author"/>
                <w:lang w:val="en-GB"/>
              </w:rPr>
            </w:pPr>
            <w:ins w:id="8148" w:author="Author">
              <w:r>
                <w:rPr>
                  <w:color w:val="000000"/>
                  <w:lang w:val="en-GB"/>
                </w:rPr>
                <w:t>N</w:t>
              </w:r>
              <w:r w:rsidR="00DE7E70" w:rsidRPr="000F6836">
                <w:rPr>
                  <w:lang w:val="en-GB"/>
                </w:rPr>
                <w:t>C0040</w:t>
              </w:r>
            </w:ins>
          </w:p>
        </w:tc>
        <w:tc>
          <w:tcPr>
            <w:tcW w:w="1509" w:type="dxa"/>
            <w:shd w:val="clear" w:color="auto" w:fill="auto"/>
            <w:vAlign w:val="center"/>
          </w:tcPr>
          <w:p w14:paraId="269EB871" w14:textId="69D8C0B8" w:rsidR="00DE7E70" w:rsidRPr="000F6836" w:rsidRDefault="00DE7E70" w:rsidP="00DE7E70">
            <w:pPr>
              <w:jc w:val="center"/>
              <w:rPr>
                <w:ins w:id="8149" w:author="Author"/>
                <w:lang w:val="en-GB"/>
              </w:rPr>
            </w:pPr>
            <w:ins w:id="8150" w:author="Author">
              <w:r w:rsidRPr="000F6836">
                <w:rPr>
                  <w:lang w:val="en-GB"/>
                </w:rPr>
                <w:t>Sector of the investor/ lender</w:t>
              </w:r>
            </w:ins>
          </w:p>
        </w:tc>
        <w:tc>
          <w:tcPr>
            <w:tcW w:w="5514" w:type="dxa"/>
            <w:shd w:val="clear" w:color="auto" w:fill="auto"/>
          </w:tcPr>
          <w:p w14:paraId="27751008" w14:textId="6EB54E4D" w:rsidR="00DE7E70" w:rsidRPr="000F6836" w:rsidRDefault="00DE7E70" w:rsidP="00DE7E70">
            <w:pPr>
              <w:spacing w:after="0"/>
              <w:rPr>
                <w:ins w:id="8151" w:author="Author"/>
                <w:color w:val="000000"/>
                <w:lang w:val="en-GB"/>
              </w:rPr>
            </w:pPr>
            <w:ins w:id="8152" w:author="Author">
              <w:r w:rsidRPr="000F6836">
                <w:rPr>
                  <w:color w:val="000000"/>
                  <w:lang w:val="en-GB"/>
                </w:rPr>
                <w:t>If the investor / lender is part of financial sector within the meaning of Article 2 (8) of Directive 2002/87/EC, indicate: “banking sector”, “insurance</w:t>
              </w:r>
              <w:r w:rsidR="00475218" w:rsidRPr="000F6836">
                <w:rPr>
                  <w:color w:val="000000"/>
                  <w:lang w:val="en-GB"/>
                </w:rPr>
                <w:t xml:space="preserve"> and reinsurance</w:t>
              </w:r>
              <w:r w:rsidRPr="000F6836">
                <w:rPr>
                  <w:color w:val="000000"/>
                  <w:lang w:val="en-GB"/>
                </w:rPr>
                <w:t xml:space="preserve"> sector” “investments services sector”.</w:t>
              </w:r>
            </w:ins>
          </w:p>
          <w:p w14:paraId="5839316F" w14:textId="6698F622" w:rsidR="00DE7E70" w:rsidRPr="000F6836" w:rsidRDefault="00DE7E70" w:rsidP="00DE7E70">
            <w:pPr>
              <w:spacing w:after="0"/>
              <w:rPr>
                <w:ins w:id="8153" w:author="Author"/>
                <w:color w:val="000000"/>
                <w:lang w:val="en-GB"/>
              </w:rPr>
            </w:pPr>
            <w:ins w:id="8154" w:author="Author">
              <w:r w:rsidRPr="000F6836">
                <w:rPr>
                  <w:color w:val="000000"/>
                  <w:lang w:val="en-GB"/>
                </w:rPr>
                <w:lastRenderedPageBreak/>
                <w:t>If the investor / lender is not part of financial sector within the meaning of Article 2 (8) of Directive 2002/87/EC indicate: “other undertaking of the group”.</w:t>
              </w:r>
            </w:ins>
          </w:p>
        </w:tc>
      </w:tr>
      <w:tr w:rsidR="00DE7E70" w:rsidRPr="000F6836" w14:paraId="327EC858" w14:textId="77777777" w:rsidTr="00902DCD">
        <w:trPr>
          <w:trHeight w:val="570"/>
          <w:ins w:id="8155" w:author="Author"/>
        </w:trPr>
        <w:tc>
          <w:tcPr>
            <w:tcW w:w="1509" w:type="dxa"/>
            <w:vAlign w:val="center"/>
          </w:tcPr>
          <w:p w14:paraId="1C2C7420" w14:textId="349A9051" w:rsidR="00DE7E70" w:rsidRPr="000F6836" w:rsidRDefault="00DE7E70" w:rsidP="00DE7E70">
            <w:pPr>
              <w:jc w:val="center"/>
              <w:rPr>
                <w:ins w:id="8156" w:author="Author"/>
                <w:lang w:val="en-GB"/>
              </w:rPr>
            </w:pPr>
            <w:ins w:id="8157" w:author="Author">
              <w:r w:rsidRPr="000F6836">
                <w:rPr>
                  <w:lang w:val="en-GB"/>
                </w:rPr>
                <w:lastRenderedPageBreak/>
                <w:t>C0050</w:t>
              </w:r>
            </w:ins>
          </w:p>
        </w:tc>
        <w:tc>
          <w:tcPr>
            <w:tcW w:w="1509" w:type="dxa"/>
            <w:shd w:val="clear" w:color="auto" w:fill="auto"/>
            <w:vAlign w:val="center"/>
            <w:hideMark/>
          </w:tcPr>
          <w:p w14:paraId="651CE135" w14:textId="1E28BECD" w:rsidR="00DE7E70" w:rsidRPr="000F6836" w:rsidRDefault="00DE7E70" w:rsidP="00DE7E70">
            <w:pPr>
              <w:jc w:val="center"/>
              <w:rPr>
                <w:ins w:id="8158" w:author="Author"/>
                <w:lang w:val="en-GB"/>
              </w:rPr>
            </w:pPr>
            <w:ins w:id="8159" w:author="Author">
              <w:r w:rsidRPr="000F6836">
                <w:rPr>
                  <w:lang w:val="en-GB"/>
                </w:rPr>
                <w:t>Issuer/ borrower name</w:t>
              </w:r>
            </w:ins>
          </w:p>
        </w:tc>
        <w:tc>
          <w:tcPr>
            <w:tcW w:w="5514" w:type="dxa"/>
            <w:shd w:val="clear" w:color="auto" w:fill="auto"/>
            <w:hideMark/>
          </w:tcPr>
          <w:p w14:paraId="2132BCB9" w14:textId="77777777" w:rsidR="00DE7E70" w:rsidRPr="000F6836" w:rsidRDefault="00DE7E70" w:rsidP="00DE7E70">
            <w:pPr>
              <w:spacing w:after="0"/>
              <w:rPr>
                <w:ins w:id="8160" w:author="Author"/>
                <w:color w:val="000000"/>
                <w:lang w:val="en-GB"/>
              </w:rPr>
            </w:pPr>
            <w:ins w:id="8161" w:author="Author">
              <w:r w:rsidRPr="000F6836">
                <w:rPr>
                  <w:color w:val="000000"/>
                  <w:lang w:val="en-GB"/>
                </w:rPr>
                <w:t>Name of the entity that is issuing the equity/capital item, or borrowing money (issuing debt), i.e. the entity that recognises the transaction as a liability or capital on its balance sheet (credit – balance sheet).</w:t>
              </w:r>
            </w:ins>
          </w:p>
        </w:tc>
      </w:tr>
      <w:tr w:rsidR="00DE7E70" w:rsidRPr="000F6836" w14:paraId="653F2E4D" w14:textId="77777777" w:rsidTr="00902DCD">
        <w:trPr>
          <w:trHeight w:val="1140"/>
          <w:ins w:id="8162" w:author="Author"/>
        </w:trPr>
        <w:tc>
          <w:tcPr>
            <w:tcW w:w="1509" w:type="dxa"/>
            <w:vAlign w:val="center"/>
          </w:tcPr>
          <w:p w14:paraId="42944087" w14:textId="289F5429" w:rsidR="00DE7E70" w:rsidRPr="000F6836" w:rsidRDefault="00DE7E70" w:rsidP="00DE7E70">
            <w:pPr>
              <w:jc w:val="center"/>
              <w:rPr>
                <w:ins w:id="8163" w:author="Author"/>
                <w:lang w:val="en-GB"/>
              </w:rPr>
            </w:pPr>
            <w:ins w:id="8164" w:author="Author">
              <w:r w:rsidRPr="000F6836">
                <w:rPr>
                  <w:lang w:val="en-GB"/>
                </w:rPr>
                <w:t>C0060</w:t>
              </w:r>
            </w:ins>
          </w:p>
        </w:tc>
        <w:tc>
          <w:tcPr>
            <w:tcW w:w="1509" w:type="dxa"/>
            <w:shd w:val="clear" w:color="auto" w:fill="auto"/>
            <w:vAlign w:val="center"/>
            <w:hideMark/>
          </w:tcPr>
          <w:p w14:paraId="44D8A838" w14:textId="4AFF6360" w:rsidR="00DE7E70" w:rsidRPr="000F6836" w:rsidRDefault="00DE7E70" w:rsidP="00DE7E70">
            <w:pPr>
              <w:jc w:val="center"/>
              <w:rPr>
                <w:ins w:id="8165" w:author="Author"/>
                <w:lang w:val="en-GB"/>
              </w:rPr>
            </w:pPr>
            <w:ins w:id="8166" w:author="Author">
              <w:r w:rsidRPr="000F6836">
                <w:rPr>
                  <w:lang w:val="en-GB"/>
                </w:rPr>
                <w:t>Identification code for issuer / borrower</w:t>
              </w:r>
            </w:ins>
          </w:p>
        </w:tc>
        <w:tc>
          <w:tcPr>
            <w:tcW w:w="5514" w:type="dxa"/>
            <w:shd w:val="clear" w:color="auto" w:fill="auto"/>
            <w:hideMark/>
          </w:tcPr>
          <w:p w14:paraId="707A0965" w14:textId="45FAAEFD" w:rsidR="00DE7E70" w:rsidRPr="000F6836" w:rsidRDefault="00DE7E70" w:rsidP="00DE7E70">
            <w:pPr>
              <w:spacing w:after="0"/>
              <w:rPr>
                <w:ins w:id="8167" w:author="Author"/>
                <w:lang w:val="en-GB"/>
              </w:rPr>
            </w:pPr>
            <w:ins w:id="8168" w:author="Author">
              <w:r w:rsidRPr="000F6836">
                <w:rPr>
                  <w:color w:val="000000"/>
                  <w:lang w:val="en-GB"/>
                </w:rPr>
                <w:t xml:space="preserve">The unique identification code attached to the investor/buyer/transferee </w:t>
              </w:r>
              <w:r w:rsidRPr="000F6836">
                <w:rPr>
                  <w:lang w:val="en-GB"/>
                </w:rPr>
                <w:t>by this order of priority</w:t>
              </w:r>
              <w:del w:id="8169" w:author="Author">
                <w:r w:rsidRPr="000F6836" w:rsidDel="008B36D8">
                  <w:rPr>
                    <w:lang w:val="en-GB"/>
                  </w:rPr>
                  <w:delText xml:space="preserve"> if existent</w:delText>
                </w:r>
              </w:del>
              <w:r w:rsidRPr="000F6836">
                <w:rPr>
                  <w:lang w:val="en-GB"/>
                </w:rPr>
                <w:t xml:space="preserve">: </w:t>
              </w:r>
            </w:ins>
          </w:p>
          <w:p w14:paraId="6C577570" w14:textId="3373F4D7" w:rsidR="00A877E1" w:rsidRDefault="00DE7E70" w:rsidP="00DE7E70">
            <w:pPr>
              <w:spacing w:after="0"/>
              <w:rPr>
                <w:ins w:id="8170" w:author="Author"/>
                <w:lang w:val="en-GB"/>
              </w:rPr>
            </w:pPr>
            <w:ins w:id="8171"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14C752B1" w14:textId="7DFEEF24" w:rsidR="00DE7E70" w:rsidRPr="000F6836" w:rsidRDefault="00DE7E70" w:rsidP="00DE7E70">
            <w:pPr>
              <w:spacing w:after="0"/>
              <w:rPr>
                <w:ins w:id="8172" w:author="Author"/>
                <w:lang w:val="en-GB"/>
              </w:rPr>
            </w:pPr>
            <w:ins w:id="8173"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DBC1277" w14:textId="77777777" w:rsidR="00DE7E70" w:rsidRPr="000F6836" w:rsidRDefault="00DE7E70" w:rsidP="00DE7E70">
            <w:pPr>
              <w:spacing w:after="0"/>
              <w:rPr>
                <w:ins w:id="8174" w:author="Author"/>
                <w:lang w:val="en-GB"/>
              </w:rPr>
            </w:pPr>
            <w:ins w:id="8175" w:author="Author">
              <w:r w:rsidRPr="000F6836">
                <w:rPr>
                  <w:lang w:val="en-GB"/>
                </w:rPr>
                <w:t xml:space="preserve">Specific code: </w:t>
              </w:r>
            </w:ins>
          </w:p>
          <w:p w14:paraId="731D219D" w14:textId="4BDDFE33" w:rsidR="00DE7E70" w:rsidRPr="000F6836" w:rsidRDefault="00DE7E70" w:rsidP="00DE7E70">
            <w:pPr>
              <w:spacing w:after="0"/>
              <w:rPr>
                <w:ins w:id="8176" w:author="Author"/>
                <w:lang w:val="en-GB"/>
              </w:rPr>
            </w:pPr>
            <w:ins w:id="8177"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4A6D2FB9" w14:textId="77777777" w:rsidR="00A877E1" w:rsidRDefault="00DE7E70" w:rsidP="00DE7E70">
            <w:pPr>
              <w:spacing w:after="0"/>
              <w:rPr>
                <w:ins w:id="8178" w:author="Author"/>
                <w:lang w:val="en-GB"/>
              </w:rPr>
            </w:pPr>
            <w:ins w:id="8179" w:author="Author">
              <w:r w:rsidRPr="000F6836">
                <w:rPr>
                  <w:lang w:val="en-GB"/>
                </w:rPr>
                <w:t xml:space="preserve">- For non-EEA undertakings and non-regulated undertakings within the group, identification code shall be provided by the group. </w:t>
              </w:r>
            </w:ins>
          </w:p>
          <w:p w14:paraId="3F9F81B1" w14:textId="2C300CF0" w:rsidR="00DE7E70" w:rsidRPr="000F6836" w:rsidRDefault="00DE7E70" w:rsidP="00DE7E70">
            <w:pPr>
              <w:spacing w:after="0"/>
              <w:rPr>
                <w:ins w:id="8180" w:author="Author"/>
                <w:color w:val="000000"/>
                <w:lang w:val="en-GB"/>
              </w:rPr>
            </w:pPr>
            <w:ins w:id="8181" w:author="Author">
              <w:r w:rsidRPr="000F6836">
                <w:rPr>
                  <w:lang w:val="en-GB"/>
                </w:rPr>
                <w:t>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ins>
          </w:p>
        </w:tc>
      </w:tr>
      <w:tr w:rsidR="00DE7E70" w:rsidRPr="000F6836" w14:paraId="73DE8E95" w14:textId="77777777" w:rsidTr="00902DCD">
        <w:trPr>
          <w:trHeight w:val="1140"/>
          <w:ins w:id="8182" w:author="Author"/>
        </w:trPr>
        <w:tc>
          <w:tcPr>
            <w:tcW w:w="1509" w:type="dxa"/>
            <w:vAlign w:val="center"/>
          </w:tcPr>
          <w:p w14:paraId="03F10434" w14:textId="036C6F7B" w:rsidR="00DE7E70" w:rsidRPr="000F6836" w:rsidRDefault="00DE7E70" w:rsidP="00DE7E70">
            <w:pPr>
              <w:jc w:val="center"/>
              <w:rPr>
                <w:ins w:id="8183" w:author="Author"/>
                <w:lang w:val="en-GB"/>
              </w:rPr>
            </w:pPr>
            <w:ins w:id="8184" w:author="Author">
              <w:r w:rsidRPr="000F6836">
                <w:rPr>
                  <w:lang w:val="en-GB"/>
                </w:rPr>
                <w:t>C0061</w:t>
              </w:r>
            </w:ins>
          </w:p>
        </w:tc>
        <w:tc>
          <w:tcPr>
            <w:tcW w:w="1509" w:type="dxa"/>
            <w:shd w:val="clear" w:color="auto" w:fill="auto"/>
            <w:vAlign w:val="center"/>
          </w:tcPr>
          <w:p w14:paraId="43E0395B" w14:textId="5347C8D9" w:rsidR="00DE7E70" w:rsidRPr="000F6836" w:rsidRDefault="00DE7E70" w:rsidP="00DE7E70">
            <w:pPr>
              <w:jc w:val="center"/>
              <w:rPr>
                <w:ins w:id="8185" w:author="Author"/>
                <w:lang w:val="en-GB"/>
              </w:rPr>
            </w:pPr>
            <w:ins w:id="8186" w:author="Author">
              <w:r w:rsidRPr="000F6836">
                <w:rPr>
                  <w:lang w:val="en-GB"/>
                </w:rPr>
                <w:t>Type of code for issuer / borrower</w:t>
              </w:r>
            </w:ins>
          </w:p>
        </w:tc>
        <w:tc>
          <w:tcPr>
            <w:tcW w:w="5514" w:type="dxa"/>
            <w:shd w:val="clear" w:color="auto" w:fill="auto"/>
          </w:tcPr>
          <w:p w14:paraId="3FD38528" w14:textId="77777777" w:rsidR="00DE7E70" w:rsidRPr="000F6836" w:rsidRDefault="00DE7E70" w:rsidP="00DE7E70">
            <w:pPr>
              <w:spacing w:after="0"/>
              <w:rPr>
                <w:ins w:id="8187" w:author="Author"/>
                <w:color w:val="000000"/>
                <w:lang w:val="en-GB"/>
              </w:rPr>
            </w:pPr>
            <w:ins w:id="8188" w:author="Author">
              <w:r w:rsidRPr="000F6836">
                <w:rPr>
                  <w:color w:val="000000"/>
                  <w:lang w:val="en-GB"/>
                </w:rPr>
                <w:t xml:space="preserve">Type of ID Code used for the “Identification code for </w:t>
              </w:r>
              <w:r w:rsidRPr="000F6836">
                <w:rPr>
                  <w:lang w:val="en-GB"/>
                </w:rPr>
                <w:t>issuer / borrower</w:t>
              </w:r>
              <w:r w:rsidRPr="000F6836">
                <w:rPr>
                  <w:color w:val="000000"/>
                  <w:lang w:val="en-GB"/>
                </w:rPr>
                <w:t>” item. One of the options in the following closed list shall be used:</w:t>
              </w:r>
            </w:ins>
          </w:p>
          <w:p w14:paraId="30A82207" w14:textId="77777777" w:rsidR="00DE7E70" w:rsidRPr="000F6836" w:rsidRDefault="00DE7E70" w:rsidP="00DE7E70">
            <w:pPr>
              <w:spacing w:after="0"/>
              <w:rPr>
                <w:ins w:id="8189" w:author="Author"/>
                <w:color w:val="000000"/>
                <w:lang w:val="en-GB"/>
              </w:rPr>
            </w:pPr>
            <w:ins w:id="8190" w:author="Author">
              <w:r w:rsidRPr="000F6836">
                <w:rPr>
                  <w:color w:val="000000"/>
                  <w:lang w:val="en-GB"/>
                </w:rPr>
                <w:t xml:space="preserve">1 – LEI </w:t>
              </w:r>
            </w:ins>
          </w:p>
          <w:p w14:paraId="3D2E3FDC" w14:textId="77777777" w:rsidR="00DE7E70" w:rsidRPr="000F6836" w:rsidRDefault="00DE7E70" w:rsidP="00DE7E70">
            <w:pPr>
              <w:spacing w:after="0"/>
              <w:rPr>
                <w:ins w:id="8191" w:author="Author"/>
                <w:color w:val="000000"/>
                <w:lang w:val="en-GB"/>
              </w:rPr>
            </w:pPr>
            <w:ins w:id="8192" w:author="Author">
              <w:r w:rsidRPr="000F6836">
                <w:rPr>
                  <w:color w:val="000000"/>
                  <w:lang w:val="en-GB"/>
                </w:rPr>
                <w:t>2 – Specific code</w:t>
              </w:r>
            </w:ins>
          </w:p>
          <w:p w14:paraId="3254A22E" w14:textId="77777777" w:rsidR="00DE7E70" w:rsidRPr="000F6836" w:rsidRDefault="00DE7E70" w:rsidP="00DE7E70">
            <w:pPr>
              <w:spacing w:after="0"/>
              <w:rPr>
                <w:ins w:id="8193" w:author="Author"/>
                <w:color w:val="000000"/>
                <w:lang w:val="en-GB"/>
              </w:rPr>
            </w:pPr>
          </w:p>
        </w:tc>
      </w:tr>
      <w:tr w:rsidR="00DE7E70" w:rsidRPr="000F6836" w14:paraId="0A9C80D8" w14:textId="77777777" w:rsidTr="00902DCD">
        <w:trPr>
          <w:trHeight w:val="1140"/>
          <w:ins w:id="8194" w:author="Author"/>
        </w:trPr>
        <w:tc>
          <w:tcPr>
            <w:tcW w:w="1509" w:type="dxa"/>
            <w:vAlign w:val="center"/>
          </w:tcPr>
          <w:p w14:paraId="428E3205" w14:textId="5AE8956E" w:rsidR="00DE7E70" w:rsidRPr="000F6836" w:rsidRDefault="00AB5184" w:rsidP="00DE7E70">
            <w:pPr>
              <w:jc w:val="center"/>
              <w:rPr>
                <w:ins w:id="8195" w:author="Author"/>
                <w:lang w:val="en-GB"/>
              </w:rPr>
            </w:pPr>
            <w:ins w:id="8196" w:author="Author">
              <w:r>
                <w:rPr>
                  <w:color w:val="000000"/>
                  <w:lang w:val="en-GB"/>
                </w:rPr>
                <w:t>N</w:t>
              </w:r>
              <w:r w:rsidR="00DE7E70" w:rsidRPr="000F6836">
                <w:rPr>
                  <w:lang w:val="en-GB"/>
                </w:rPr>
                <w:t>C0070</w:t>
              </w:r>
            </w:ins>
          </w:p>
        </w:tc>
        <w:tc>
          <w:tcPr>
            <w:tcW w:w="1509" w:type="dxa"/>
            <w:shd w:val="clear" w:color="auto" w:fill="auto"/>
            <w:vAlign w:val="center"/>
          </w:tcPr>
          <w:p w14:paraId="3C10DC18" w14:textId="5A066644" w:rsidR="00DE7E70" w:rsidRPr="000F6836" w:rsidRDefault="00DE7E70" w:rsidP="00DE7E70">
            <w:pPr>
              <w:jc w:val="center"/>
              <w:rPr>
                <w:ins w:id="8197" w:author="Author"/>
                <w:lang w:val="en-GB"/>
              </w:rPr>
            </w:pPr>
            <w:ins w:id="8198" w:author="Author">
              <w:r w:rsidRPr="000F6836">
                <w:rPr>
                  <w:lang w:val="en-GB"/>
                </w:rPr>
                <w:t>Sector of the issuer / borrower</w:t>
              </w:r>
            </w:ins>
          </w:p>
        </w:tc>
        <w:tc>
          <w:tcPr>
            <w:tcW w:w="5514" w:type="dxa"/>
            <w:shd w:val="clear" w:color="auto" w:fill="auto"/>
          </w:tcPr>
          <w:p w14:paraId="22489342" w14:textId="2F3B5AE7" w:rsidR="00DE7E70" w:rsidRPr="000F6836" w:rsidRDefault="00DE7E70" w:rsidP="00DE7E70">
            <w:pPr>
              <w:spacing w:after="0"/>
              <w:rPr>
                <w:ins w:id="8199" w:author="Author"/>
                <w:color w:val="000000"/>
                <w:lang w:val="en-GB"/>
              </w:rPr>
            </w:pPr>
            <w:ins w:id="8200" w:author="Author">
              <w:r w:rsidRPr="000F6836">
                <w:rPr>
                  <w:color w:val="000000"/>
                  <w:lang w:val="en-GB"/>
                </w:rPr>
                <w:t>If the issuer / borrower is part of financial sector within the meaning of Article 2(8) of Directive 2002/87/EC, indicate: “banking sector”, “insurance</w:t>
              </w:r>
              <w:r w:rsidR="00475218" w:rsidRPr="000F6836">
                <w:rPr>
                  <w:color w:val="000000"/>
                  <w:lang w:val="en-GB"/>
                </w:rPr>
                <w:t xml:space="preserve"> and reinsurance</w:t>
              </w:r>
              <w:r w:rsidRPr="000F6836">
                <w:rPr>
                  <w:color w:val="000000"/>
                  <w:lang w:val="en-GB"/>
                </w:rPr>
                <w:t xml:space="preserve"> sector” “investments services sector”.</w:t>
              </w:r>
            </w:ins>
          </w:p>
          <w:p w14:paraId="7D78492F" w14:textId="7BBF5A85" w:rsidR="00DE7E70" w:rsidRPr="000F6836" w:rsidRDefault="00DE7E70" w:rsidP="00DE7E70">
            <w:pPr>
              <w:spacing w:after="0"/>
              <w:rPr>
                <w:ins w:id="8201" w:author="Author"/>
                <w:color w:val="000000"/>
                <w:lang w:val="en-GB"/>
              </w:rPr>
            </w:pPr>
            <w:ins w:id="8202" w:author="Author">
              <w:r w:rsidRPr="000F6836">
                <w:rPr>
                  <w:color w:val="000000"/>
                  <w:lang w:val="en-GB"/>
                </w:rPr>
                <w:t>If the issuer / borrower is not part of financial sector within the meaning of Article 2(8) of Directive 2002/87/EC indicate “other undertaking of the group”.</w:t>
              </w:r>
            </w:ins>
          </w:p>
        </w:tc>
      </w:tr>
      <w:tr w:rsidR="00DE7E70" w:rsidRPr="000F6836" w14:paraId="05DAAB62" w14:textId="77777777" w:rsidTr="00902DCD">
        <w:trPr>
          <w:trHeight w:val="1408"/>
          <w:ins w:id="8203" w:author="Author"/>
        </w:trPr>
        <w:tc>
          <w:tcPr>
            <w:tcW w:w="1509" w:type="dxa"/>
            <w:vAlign w:val="center"/>
          </w:tcPr>
          <w:p w14:paraId="4EB44EA3" w14:textId="77E4078A" w:rsidR="00DE7E70" w:rsidRPr="000F6836" w:rsidRDefault="00AB5184" w:rsidP="00DE7E70">
            <w:pPr>
              <w:jc w:val="center"/>
              <w:rPr>
                <w:ins w:id="8204" w:author="Author"/>
                <w:lang w:val="en-GB"/>
              </w:rPr>
            </w:pPr>
            <w:ins w:id="8205" w:author="Author">
              <w:r>
                <w:rPr>
                  <w:color w:val="000000"/>
                  <w:lang w:val="en-GB"/>
                </w:rPr>
                <w:t>N</w:t>
              </w:r>
              <w:r w:rsidR="00DE7E70" w:rsidRPr="000F6836">
                <w:rPr>
                  <w:lang w:val="en-GB"/>
                </w:rPr>
                <w:t>C0080</w:t>
              </w:r>
            </w:ins>
          </w:p>
        </w:tc>
        <w:tc>
          <w:tcPr>
            <w:tcW w:w="1509" w:type="dxa"/>
            <w:shd w:val="clear" w:color="auto" w:fill="auto"/>
            <w:vAlign w:val="center"/>
          </w:tcPr>
          <w:p w14:paraId="3107A02F" w14:textId="460BD341" w:rsidR="00DE7E70" w:rsidRPr="000F6836" w:rsidRDefault="00DE7E70" w:rsidP="00DE7E70">
            <w:pPr>
              <w:jc w:val="center"/>
              <w:rPr>
                <w:ins w:id="8206" w:author="Author"/>
                <w:lang w:val="en-GB"/>
              </w:rPr>
            </w:pPr>
            <w:ins w:id="8207" w:author="Author">
              <w:r w:rsidRPr="000F6836">
                <w:rPr>
                  <w:lang w:val="en-GB"/>
                </w:rPr>
                <w:t>Indirect transactions</w:t>
              </w:r>
            </w:ins>
          </w:p>
        </w:tc>
        <w:tc>
          <w:tcPr>
            <w:tcW w:w="5514" w:type="dxa"/>
            <w:shd w:val="clear" w:color="auto" w:fill="auto"/>
          </w:tcPr>
          <w:p w14:paraId="6156651B" w14:textId="424FCE92" w:rsidR="00DE7E70" w:rsidRPr="000F6836" w:rsidRDefault="00DE7E70" w:rsidP="00DE7E70">
            <w:pPr>
              <w:spacing w:after="0"/>
              <w:rPr>
                <w:ins w:id="8208" w:author="Author"/>
                <w:lang w:val="en-GB"/>
              </w:rPr>
            </w:pPr>
            <w:ins w:id="8209" w:author="Author">
              <w:r w:rsidRPr="000F6836">
                <w:rPr>
                  <w:lang w:val="en-GB"/>
                </w:rPr>
                <w:t>If reported intra-group transaction is part of an indirect transaction (cf. General comments supra), report the “ID of intragroup transaction” (</w:t>
              </w:r>
              <w:del w:id="8210" w:author="Author">
                <w:r w:rsidRPr="000F6836" w:rsidDel="00FA4CD2">
                  <w:rPr>
                    <w:lang w:val="en-GB"/>
                  </w:rPr>
                  <w:delText>F</w:delText>
                </w:r>
              </w:del>
              <w:r w:rsidRPr="000F6836">
                <w:rPr>
                  <w:lang w:val="en-GB"/>
                </w:rPr>
                <w:t>C0010) of the related transaction in this cell.</w:t>
              </w:r>
              <w:r w:rsidR="00E8478B" w:rsidRPr="000F6836">
                <w:rPr>
                  <w:lang w:val="en-GB"/>
                </w:rPr>
                <w:t xml:space="preserve"> If more than two transactions are </w:t>
              </w:r>
              <w:r w:rsidR="00E8478B" w:rsidRPr="000F6836">
                <w:rPr>
                  <w:lang w:val="en-GB"/>
                </w:rPr>
                <w:lastRenderedPageBreak/>
                <w:t>related, the ID code of the first related transaction needs to be reported as a reference to link all interconnected transactions.</w:t>
              </w:r>
            </w:ins>
          </w:p>
          <w:p w14:paraId="4A71ABDA" w14:textId="77777777" w:rsidR="00DE7E70" w:rsidRPr="000F6836" w:rsidRDefault="00DE7E70" w:rsidP="00DE7E70">
            <w:pPr>
              <w:spacing w:after="0"/>
              <w:rPr>
                <w:ins w:id="8211" w:author="Author"/>
                <w:lang w:val="en-GB"/>
              </w:rPr>
            </w:pPr>
            <w:ins w:id="8212" w:author="Author">
              <w:r w:rsidRPr="000F6836">
                <w:rPr>
                  <w:lang w:val="en-GB"/>
                </w:rPr>
                <w:t xml:space="preserve">If the reported IGT is not part of an indirect transaction, indicate No. </w:t>
              </w:r>
            </w:ins>
          </w:p>
        </w:tc>
      </w:tr>
      <w:tr w:rsidR="00DE7E70" w:rsidRPr="000F6836" w14:paraId="57800A2B" w14:textId="77777777" w:rsidTr="00902DCD">
        <w:trPr>
          <w:trHeight w:val="1622"/>
          <w:ins w:id="8213" w:author="Author"/>
        </w:trPr>
        <w:tc>
          <w:tcPr>
            <w:tcW w:w="1509" w:type="dxa"/>
            <w:vAlign w:val="center"/>
          </w:tcPr>
          <w:p w14:paraId="66D48EF9" w14:textId="10E94592" w:rsidR="00DE7E70" w:rsidRPr="000F6836" w:rsidRDefault="00AB5184" w:rsidP="00DE7E70">
            <w:pPr>
              <w:jc w:val="center"/>
              <w:rPr>
                <w:ins w:id="8214" w:author="Author"/>
                <w:lang w:val="en-GB"/>
              </w:rPr>
            </w:pPr>
            <w:ins w:id="8215" w:author="Author">
              <w:r>
                <w:rPr>
                  <w:color w:val="000000"/>
                  <w:lang w:val="en-GB"/>
                </w:rPr>
                <w:lastRenderedPageBreak/>
                <w:t>N</w:t>
              </w:r>
              <w:r w:rsidR="00DE7E70" w:rsidRPr="000F6836">
                <w:rPr>
                  <w:lang w:val="en-GB"/>
                </w:rPr>
                <w:t>C0090</w:t>
              </w:r>
            </w:ins>
          </w:p>
        </w:tc>
        <w:tc>
          <w:tcPr>
            <w:tcW w:w="1509" w:type="dxa"/>
            <w:shd w:val="clear" w:color="auto" w:fill="auto"/>
            <w:vAlign w:val="center"/>
            <w:hideMark/>
          </w:tcPr>
          <w:p w14:paraId="30ED7245" w14:textId="627CBFBD" w:rsidR="00DE7E70" w:rsidRPr="000F6836" w:rsidRDefault="00DE7E70" w:rsidP="00DE7E70">
            <w:pPr>
              <w:jc w:val="center"/>
              <w:rPr>
                <w:ins w:id="8216" w:author="Author"/>
                <w:lang w:val="en-GB"/>
              </w:rPr>
            </w:pPr>
            <w:ins w:id="8217" w:author="Author">
              <w:r w:rsidRPr="000F6836">
                <w:rPr>
                  <w:lang w:val="en-GB"/>
                </w:rPr>
                <w:t>Single economic operation</w:t>
              </w:r>
            </w:ins>
          </w:p>
        </w:tc>
        <w:tc>
          <w:tcPr>
            <w:tcW w:w="5514" w:type="dxa"/>
            <w:shd w:val="clear" w:color="auto" w:fill="auto"/>
          </w:tcPr>
          <w:p w14:paraId="263B2BA6" w14:textId="0B8F1866" w:rsidR="00DE7E70" w:rsidRPr="000F6836" w:rsidRDefault="00DE7E70" w:rsidP="00DE7E70">
            <w:pPr>
              <w:spacing w:after="0"/>
              <w:rPr>
                <w:ins w:id="8218" w:author="Author"/>
                <w:lang w:val="en-GB"/>
              </w:rPr>
            </w:pPr>
            <w:ins w:id="8219" w:author="Author">
              <w:r w:rsidRPr="000F6836">
                <w:rPr>
                  <w:lang w:val="en-GB"/>
                </w:rPr>
                <w:t>If the reported IGT is part of single economic operation (cf. General comments supra</w:t>
              </w:r>
              <w:r w:rsidR="00556413" w:rsidRPr="000F6836">
                <w:rPr>
                  <w:lang w:val="en-GB"/>
                </w:rPr>
                <w:t xml:space="preserve">), </w:t>
              </w:r>
              <w:r w:rsidRPr="000F6836">
                <w:rPr>
                  <w:lang w:val="en-GB"/>
                </w:rPr>
                <w:t>report the “ID of intragroup transaction” (</w:t>
              </w:r>
              <w:del w:id="8220" w:author="Author">
                <w:r w:rsidRPr="000F6836" w:rsidDel="00FA4CD2">
                  <w:rPr>
                    <w:lang w:val="en-GB"/>
                  </w:rPr>
                  <w:delText>F</w:delText>
                </w:r>
              </w:del>
              <w:r w:rsidRPr="000F6836">
                <w:rPr>
                  <w:lang w:val="en-GB"/>
                </w:rPr>
                <w:t>C0010) of the related transaction in this cell</w:t>
              </w:r>
              <w:r w:rsidR="00E8478B" w:rsidRPr="000F6836">
                <w:rPr>
                  <w:lang w:val="en-GB"/>
                </w:rPr>
                <w:t>. If more than two transactions are related, the ID code of the first related transaction needs to be reported as a reference to link all interconnected transactions.</w:t>
              </w:r>
              <w:del w:id="8221" w:author="Author">
                <w:r w:rsidRPr="000F6836" w:rsidDel="00E8478B">
                  <w:rPr>
                    <w:lang w:val="en-GB"/>
                  </w:rPr>
                  <w:delText>.“</w:delText>
                </w:r>
              </w:del>
            </w:ins>
          </w:p>
          <w:p w14:paraId="47064B35" w14:textId="77777777" w:rsidR="00DE7E70" w:rsidRPr="000F6836" w:rsidRDefault="00DE7E70" w:rsidP="00DE7E70">
            <w:pPr>
              <w:spacing w:after="0"/>
              <w:rPr>
                <w:ins w:id="8222" w:author="Author"/>
                <w:lang w:val="en-GB"/>
              </w:rPr>
            </w:pPr>
            <w:ins w:id="8223" w:author="Author">
              <w:r w:rsidRPr="000F6836">
                <w:rPr>
                  <w:lang w:val="en-GB"/>
                </w:rPr>
                <w:t>If the reported IGT is not part of single economic operation, indicate No</w:t>
              </w:r>
            </w:ins>
          </w:p>
        </w:tc>
      </w:tr>
      <w:tr w:rsidR="00DE7E70" w:rsidRPr="000F6836" w14:paraId="12444FD8" w14:textId="77777777" w:rsidTr="005D6513">
        <w:trPr>
          <w:trHeight w:val="1425"/>
          <w:ins w:id="8224" w:author="Author"/>
        </w:trPr>
        <w:tc>
          <w:tcPr>
            <w:tcW w:w="1509" w:type="dxa"/>
            <w:vAlign w:val="center"/>
          </w:tcPr>
          <w:p w14:paraId="1B34129E" w14:textId="5759B2DC" w:rsidR="00DE7E70" w:rsidRPr="000F6836" w:rsidRDefault="005D6513" w:rsidP="005D6513">
            <w:pPr>
              <w:autoSpaceDE/>
              <w:autoSpaceDN/>
              <w:spacing w:before="0" w:after="0"/>
              <w:jc w:val="center"/>
              <w:rPr>
                <w:ins w:id="8225" w:author="Author"/>
                <w:lang w:val="en-GB"/>
              </w:rPr>
            </w:pPr>
            <w:ins w:id="8226" w:author="Author">
              <w:r>
                <w:rPr>
                  <w:color w:val="000000"/>
                  <w:lang w:val="en-GB"/>
                </w:rPr>
                <w:t>N</w:t>
              </w:r>
              <w:r w:rsidR="00DE7E70" w:rsidRPr="000F6836">
                <w:rPr>
                  <w:lang w:val="en-GB"/>
                </w:rPr>
                <w:t>C0100</w:t>
              </w:r>
            </w:ins>
          </w:p>
        </w:tc>
        <w:tc>
          <w:tcPr>
            <w:tcW w:w="1509" w:type="dxa"/>
            <w:shd w:val="clear" w:color="auto" w:fill="auto"/>
            <w:vAlign w:val="center"/>
            <w:hideMark/>
          </w:tcPr>
          <w:p w14:paraId="6612EC42" w14:textId="17D9D7AF" w:rsidR="00DE7E70" w:rsidRPr="000F6836" w:rsidRDefault="00DE7E70" w:rsidP="00DE7E70">
            <w:pPr>
              <w:jc w:val="center"/>
              <w:rPr>
                <w:ins w:id="8227" w:author="Author"/>
                <w:lang w:val="en-GB"/>
              </w:rPr>
            </w:pPr>
            <w:ins w:id="8228" w:author="Author">
              <w:r w:rsidRPr="000F6836">
                <w:rPr>
                  <w:lang w:val="en-GB"/>
                </w:rPr>
                <w:t>ID Code of the instrument</w:t>
              </w:r>
            </w:ins>
          </w:p>
        </w:tc>
        <w:tc>
          <w:tcPr>
            <w:tcW w:w="5514" w:type="dxa"/>
            <w:shd w:val="clear" w:color="auto" w:fill="auto"/>
          </w:tcPr>
          <w:p w14:paraId="08A47E46" w14:textId="77777777" w:rsidR="00DE7E70" w:rsidRPr="000F6836" w:rsidRDefault="00DE7E70" w:rsidP="00DE7E70">
            <w:pPr>
              <w:spacing w:after="0"/>
              <w:rPr>
                <w:ins w:id="8229" w:author="Author"/>
                <w:lang w:val="en-GB"/>
              </w:rPr>
            </w:pPr>
            <w:ins w:id="8230" w:author="Author">
              <w:r w:rsidRPr="000F6836">
                <w:rPr>
                  <w:lang w:val="en-GB"/>
                </w:rPr>
                <w:t xml:space="preserve">This is the identification code of the instrument (capital, debt etc.) between the two counterparties identified using the following priority: </w:t>
              </w:r>
            </w:ins>
          </w:p>
          <w:p w14:paraId="298D0BBD" w14:textId="77777777" w:rsidR="00DE7E70" w:rsidRPr="000F6836" w:rsidRDefault="00DE7E70" w:rsidP="00DE7E70">
            <w:pPr>
              <w:spacing w:after="0"/>
              <w:rPr>
                <w:ins w:id="8231" w:author="Author"/>
                <w:lang w:val="en-GB"/>
              </w:rPr>
            </w:pPr>
            <w:ins w:id="8232" w:author="Author">
              <w:r w:rsidRPr="000F6836">
                <w:rPr>
                  <w:lang w:val="en-GB"/>
                </w:rPr>
                <w:t xml:space="preserve">  - ISO 6166 code of ISIN when available</w:t>
              </w:r>
            </w:ins>
          </w:p>
          <w:p w14:paraId="23081001" w14:textId="77777777" w:rsidR="00DE7E70" w:rsidRPr="000F6836" w:rsidRDefault="00DE7E70" w:rsidP="00DE7E70">
            <w:pPr>
              <w:spacing w:after="0"/>
              <w:rPr>
                <w:ins w:id="8233" w:author="Author"/>
                <w:lang w:val="en-GB"/>
              </w:rPr>
            </w:pPr>
            <w:ins w:id="8234" w:author="Author">
              <w:r w:rsidRPr="000F6836">
                <w:rPr>
                  <w:lang w:val="en-GB"/>
                </w:rPr>
                <w:t xml:space="preserve">  - Other recognised codes (e.g.: CUSIP, Bloomberg Ticker, Reuters RIC)</w:t>
              </w:r>
            </w:ins>
          </w:p>
          <w:p w14:paraId="075AAEA3" w14:textId="77777777" w:rsidR="00DE7E70" w:rsidRPr="000F6836" w:rsidRDefault="00DE7E70" w:rsidP="00DE7E70">
            <w:pPr>
              <w:spacing w:after="0"/>
              <w:rPr>
                <w:ins w:id="8235" w:author="Author"/>
                <w:lang w:val="en-GB"/>
              </w:rPr>
            </w:pPr>
            <w:ins w:id="8236" w:author="Author">
              <w:r w:rsidRPr="000F6836">
                <w:rPr>
                  <w:lang w:val="en-GB"/>
                </w:rPr>
                <w:t xml:space="preserve">  - Code attributed by the undertaking, when the options above are not available. This code shall be consistent over time.</w:t>
              </w:r>
            </w:ins>
          </w:p>
          <w:p w14:paraId="3CEA6680" w14:textId="77777777" w:rsidR="00DE7E70" w:rsidRPr="000F6836" w:rsidRDefault="00DE7E70" w:rsidP="00DE7E70">
            <w:pPr>
              <w:spacing w:after="0"/>
              <w:rPr>
                <w:ins w:id="8237" w:author="Author"/>
                <w:lang w:val="en-GB"/>
              </w:rPr>
            </w:pPr>
          </w:p>
          <w:p w14:paraId="076B1AB0" w14:textId="77777777" w:rsidR="00DE7E70" w:rsidRPr="000F6836" w:rsidRDefault="00DE7E70" w:rsidP="00DE7E70">
            <w:pPr>
              <w:rPr>
                <w:ins w:id="8238" w:author="Author"/>
                <w:lang w:val="en-GB"/>
              </w:rPr>
            </w:pPr>
            <w:ins w:id="8239" w:author="Author">
              <w:r w:rsidRPr="000F6836">
                <w:rPr>
                  <w:lang w:val="en-GB"/>
                </w:rPr>
                <w:t xml:space="preserve">This may be different from the intragroup transaction code provided in cell </w:t>
              </w:r>
              <w:del w:id="8240" w:author="Author">
                <w:r w:rsidRPr="000F6836" w:rsidDel="007A20CB">
                  <w:rPr>
                    <w:lang w:val="en-GB"/>
                  </w:rPr>
                  <w:delText>F</w:delText>
                </w:r>
              </w:del>
              <w:r w:rsidRPr="000F6836">
                <w:rPr>
                  <w:lang w:val="en-GB"/>
                </w:rPr>
                <w:t xml:space="preserve">C0010. </w:t>
              </w:r>
            </w:ins>
          </w:p>
          <w:p w14:paraId="32EB91C7" w14:textId="77777777" w:rsidR="00DE7E70" w:rsidRPr="000F6836" w:rsidRDefault="00DE7E70" w:rsidP="00DE7E70">
            <w:pPr>
              <w:spacing w:after="0"/>
              <w:rPr>
                <w:ins w:id="8241" w:author="Author"/>
                <w:lang w:val="en-GB"/>
              </w:rPr>
            </w:pPr>
          </w:p>
        </w:tc>
      </w:tr>
      <w:tr w:rsidR="00DE7E70" w:rsidRPr="000F6836" w14:paraId="4031326C" w14:textId="77777777" w:rsidTr="005D6513">
        <w:trPr>
          <w:trHeight w:val="1425"/>
          <w:ins w:id="8242" w:author="Author"/>
        </w:trPr>
        <w:tc>
          <w:tcPr>
            <w:tcW w:w="1509" w:type="dxa"/>
            <w:vAlign w:val="center"/>
          </w:tcPr>
          <w:p w14:paraId="2BC2BB57" w14:textId="28C3DB65" w:rsidR="00DE7E70" w:rsidRPr="000F6836" w:rsidRDefault="005D6513" w:rsidP="005D6513">
            <w:pPr>
              <w:autoSpaceDE/>
              <w:autoSpaceDN/>
              <w:spacing w:before="0" w:after="0"/>
              <w:jc w:val="center"/>
              <w:rPr>
                <w:ins w:id="8243" w:author="Author"/>
                <w:lang w:val="en-GB"/>
              </w:rPr>
            </w:pPr>
            <w:ins w:id="8244" w:author="Author">
              <w:r>
                <w:rPr>
                  <w:color w:val="000000"/>
                  <w:lang w:val="en-GB"/>
                </w:rPr>
                <w:t>N</w:t>
              </w:r>
              <w:r w:rsidR="00DE7E70" w:rsidRPr="000F6836">
                <w:rPr>
                  <w:lang w:val="en-GB"/>
                </w:rPr>
                <w:t>C0101</w:t>
              </w:r>
            </w:ins>
          </w:p>
        </w:tc>
        <w:tc>
          <w:tcPr>
            <w:tcW w:w="1509" w:type="dxa"/>
            <w:shd w:val="clear" w:color="auto" w:fill="auto"/>
            <w:vAlign w:val="center"/>
          </w:tcPr>
          <w:p w14:paraId="61B7CF0F" w14:textId="143AB872" w:rsidR="00DE7E70" w:rsidRPr="000F6836" w:rsidRDefault="00DE7E70" w:rsidP="00DE7E70">
            <w:pPr>
              <w:jc w:val="center"/>
              <w:rPr>
                <w:ins w:id="8245" w:author="Author"/>
                <w:lang w:val="en-GB"/>
              </w:rPr>
            </w:pPr>
            <w:ins w:id="8246" w:author="Author">
              <w:r w:rsidRPr="000F6836">
                <w:rPr>
                  <w:lang w:val="en-GB"/>
                </w:rPr>
                <w:t>ID Code Type of the instrument</w:t>
              </w:r>
            </w:ins>
          </w:p>
        </w:tc>
        <w:tc>
          <w:tcPr>
            <w:tcW w:w="5514" w:type="dxa"/>
            <w:shd w:val="clear" w:color="auto" w:fill="auto"/>
          </w:tcPr>
          <w:p w14:paraId="0D34B020" w14:textId="77777777" w:rsidR="00DE7E70" w:rsidRPr="000F6836" w:rsidRDefault="00DE7E70" w:rsidP="00DE7E70">
            <w:pPr>
              <w:rPr>
                <w:ins w:id="8247" w:author="Author"/>
                <w:lang w:val="en-GB"/>
              </w:rPr>
            </w:pPr>
            <w:ins w:id="8248" w:author="Author">
              <w:r w:rsidRPr="000F6836">
                <w:rPr>
                  <w:lang w:val="en-GB"/>
                </w:rPr>
                <w:t>Type of ID Code used for the “ID Code of the instrument” item. One of the options in the following closed list shall be used:</w:t>
              </w:r>
            </w:ins>
          </w:p>
          <w:p w14:paraId="39556FB3" w14:textId="77777777" w:rsidR="00DE7E70" w:rsidRPr="000F6836" w:rsidRDefault="00DE7E70" w:rsidP="00DE7E70">
            <w:pPr>
              <w:spacing w:after="0"/>
              <w:rPr>
                <w:ins w:id="8249" w:author="Author"/>
                <w:lang w:val="en-GB"/>
              </w:rPr>
            </w:pPr>
            <w:ins w:id="8250" w:author="Author">
              <w:r w:rsidRPr="000F6836">
                <w:rPr>
                  <w:lang w:val="en-GB"/>
                </w:rPr>
                <w:t>1 - ISO 6166 for ISIN code</w:t>
              </w:r>
            </w:ins>
          </w:p>
          <w:p w14:paraId="1DAB0916" w14:textId="77777777" w:rsidR="00DE7E70" w:rsidRPr="000F6836" w:rsidRDefault="00DE7E70" w:rsidP="00DE7E70">
            <w:pPr>
              <w:spacing w:after="0"/>
              <w:rPr>
                <w:ins w:id="8251" w:author="Author"/>
                <w:lang w:val="en-GB"/>
              </w:rPr>
            </w:pPr>
            <w:ins w:id="8252" w:author="Author">
              <w:r w:rsidRPr="000F6836">
                <w:rPr>
                  <w:lang w:val="en-GB"/>
                </w:rPr>
                <w:t>2 - CUSIP (The Committee on Uniform Securities Identification Procedures number assigned by the CUSIP Service Bureau for U.S. and Canadian companies)</w:t>
              </w:r>
            </w:ins>
          </w:p>
          <w:p w14:paraId="4588496A" w14:textId="77777777" w:rsidR="00DE7E70" w:rsidRPr="000F6836" w:rsidRDefault="00DE7E70" w:rsidP="00DE7E70">
            <w:pPr>
              <w:spacing w:after="0"/>
              <w:rPr>
                <w:ins w:id="8253" w:author="Author"/>
                <w:lang w:val="en-GB"/>
              </w:rPr>
            </w:pPr>
            <w:ins w:id="8254" w:author="Author">
              <w:r w:rsidRPr="000F6836">
                <w:rPr>
                  <w:lang w:val="en-GB"/>
                </w:rPr>
                <w:t>3 - SEDOL (Stock Exchange Daily Official List for the London Stock Exchange)</w:t>
              </w:r>
            </w:ins>
          </w:p>
          <w:p w14:paraId="187538BC" w14:textId="77777777" w:rsidR="00DE7E70" w:rsidRPr="000F6836" w:rsidRDefault="00DE7E70" w:rsidP="00DE7E70">
            <w:pPr>
              <w:spacing w:after="0"/>
              <w:rPr>
                <w:ins w:id="8255" w:author="Author"/>
                <w:lang w:val="en-GB"/>
              </w:rPr>
            </w:pPr>
            <w:ins w:id="8256" w:author="Author">
              <w:r w:rsidRPr="000F6836">
                <w:rPr>
                  <w:lang w:val="en-GB"/>
                </w:rPr>
                <w:t>4 - WKN (Wertpapier Kenn-Nummer, the alphanumeric German identification number)</w:t>
              </w:r>
            </w:ins>
          </w:p>
          <w:p w14:paraId="640E33E0" w14:textId="77777777" w:rsidR="00DE7E70" w:rsidRPr="000F6836" w:rsidRDefault="00DE7E70" w:rsidP="00DE7E70">
            <w:pPr>
              <w:spacing w:after="0"/>
              <w:rPr>
                <w:ins w:id="8257" w:author="Author"/>
                <w:lang w:val="en-GB"/>
              </w:rPr>
            </w:pPr>
            <w:ins w:id="8258" w:author="Author">
              <w:r w:rsidRPr="000F6836">
                <w:rPr>
                  <w:lang w:val="en-GB"/>
                </w:rPr>
                <w:t>5 - Bloomberg Ticker (Bloomberg letters code that identify a company's securities)</w:t>
              </w:r>
            </w:ins>
          </w:p>
          <w:p w14:paraId="0FE8FF54" w14:textId="77777777" w:rsidR="00DE7E70" w:rsidRPr="000F6836" w:rsidRDefault="00DE7E70" w:rsidP="00DE7E70">
            <w:pPr>
              <w:spacing w:after="0"/>
              <w:rPr>
                <w:ins w:id="8259" w:author="Author"/>
                <w:lang w:val="en-GB"/>
              </w:rPr>
            </w:pPr>
            <w:ins w:id="8260" w:author="Author">
              <w:r w:rsidRPr="000F6836">
                <w:rPr>
                  <w:lang w:val="en-GB"/>
                </w:rPr>
                <w:t>6 - BBGID (The Bloomberg Global ID)</w:t>
              </w:r>
            </w:ins>
          </w:p>
          <w:p w14:paraId="78980304" w14:textId="77777777" w:rsidR="00DE7E70" w:rsidRPr="000F6836" w:rsidRDefault="00DE7E70" w:rsidP="00DE7E70">
            <w:pPr>
              <w:spacing w:after="0"/>
              <w:rPr>
                <w:ins w:id="8261" w:author="Author"/>
                <w:lang w:val="en-GB"/>
              </w:rPr>
            </w:pPr>
            <w:ins w:id="8262" w:author="Author">
              <w:r w:rsidRPr="000F6836">
                <w:rPr>
                  <w:lang w:val="en-GB"/>
                </w:rPr>
                <w:t>7 - Reuters RIC (Reuters instrument code)</w:t>
              </w:r>
            </w:ins>
          </w:p>
          <w:p w14:paraId="7AB8B7EC" w14:textId="77777777" w:rsidR="00DE7E70" w:rsidRPr="000F6836" w:rsidRDefault="00DE7E70" w:rsidP="00DE7E70">
            <w:pPr>
              <w:spacing w:after="0"/>
              <w:rPr>
                <w:ins w:id="8263" w:author="Author"/>
                <w:lang w:val="en-GB"/>
              </w:rPr>
            </w:pPr>
            <w:ins w:id="8264" w:author="Author">
              <w:r w:rsidRPr="000F6836">
                <w:rPr>
                  <w:lang w:val="en-GB"/>
                </w:rPr>
                <w:lastRenderedPageBreak/>
                <w:t>8 - FIGI (Financial Instrument Global Identifier)</w:t>
              </w:r>
            </w:ins>
          </w:p>
          <w:p w14:paraId="1B74C229" w14:textId="77777777" w:rsidR="00DE7E70" w:rsidRPr="000F6836" w:rsidRDefault="00DE7E70" w:rsidP="00DE7E70">
            <w:pPr>
              <w:spacing w:after="0"/>
              <w:rPr>
                <w:ins w:id="8265" w:author="Author"/>
                <w:lang w:val="en-GB"/>
              </w:rPr>
            </w:pPr>
            <w:ins w:id="8266" w:author="Author">
              <w:r w:rsidRPr="000F6836">
                <w:rPr>
                  <w:lang w:val="en-GB"/>
                </w:rPr>
                <w:t>9 - Other code by members of the Association of  National Numbering Agencies</w:t>
              </w:r>
            </w:ins>
          </w:p>
          <w:p w14:paraId="6949683F" w14:textId="77777777" w:rsidR="00DE7E70" w:rsidRPr="000F6836" w:rsidRDefault="00DE7E70" w:rsidP="00DE7E70">
            <w:pPr>
              <w:spacing w:after="0"/>
              <w:rPr>
                <w:ins w:id="8267" w:author="Author"/>
                <w:lang w:val="en-GB"/>
              </w:rPr>
            </w:pPr>
            <w:ins w:id="8268" w:author="Author">
              <w:r w:rsidRPr="000F6836">
                <w:rPr>
                  <w:lang w:val="en-GB"/>
                </w:rPr>
                <w:t>99 - Code attributed by the undertaking</w:t>
              </w:r>
            </w:ins>
          </w:p>
        </w:tc>
      </w:tr>
      <w:tr w:rsidR="00DE7E70" w:rsidRPr="000F6836" w14:paraId="7EDE2FE1" w14:textId="77777777" w:rsidTr="00902DCD">
        <w:trPr>
          <w:trHeight w:val="1848"/>
          <w:ins w:id="8269" w:author="Author"/>
        </w:trPr>
        <w:tc>
          <w:tcPr>
            <w:tcW w:w="1509" w:type="dxa"/>
            <w:vAlign w:val="center"/>
          </w:tcPr>
          <w:p w14:paraId="3B3E5E2B" w14:textId="14BE453D" w:rsidR="00DE7E70" w:rsidRPr="000F6836" w:rsidRDefault="00AB5184" w:rsidP="00DE7E70">
            <w:pPr>
              <w:jc w:val="center"/>
              <w:rPr>
                <w:ins w:id="8270" w:author="Author"/>
                <w:lang w:val="en-GB"/>
              </w:rPr>
            </w:pPr>
            <w:ins w:id="8271" w:author="Author">
              <w:r>
                <w:rPr>
                  <w:color w:val="000000"/>
                  <w:lang w:val="en-GB"/>
                </w:rPr>
                <w:lastRenderedPageBreak/>
                <w:t>N</w:t>
              </w:r>
              <w:r w:rsidR="00DE7E70" w:rsidRPr="000F6836">
                <w:rPr>
                  <w:lang w:val="en-GB"/>
                </w:rPr>
                <w:t>C0110</w:t>
              </w:r>
            </w:ins>
          </w:p>
        </w:tc>
        <w:tc>
          <w:tcPr>
            <w:tcW w:w="1509" w:type="dxa"/>
            <w:shd w:val="clear" w:color="auto" w:fill="auto"/>
            <w:vAlign w:val="center"/>
            <w:hideMark/>
          </w:tcPr>
          <w:p w14:paraId="3A68248A" w14:textId="16D317A2" w:rsidR="00DE7E70" w:rsidRPr="000F6836" w:rsidRDefault="00DE7E70" w:rsidP="00DE7E70">
            <w:pPr>
              <w:jc w:val="center"/>
              <w:rPr>
                <w:ins w:id="8272" w:author="Author"/>
                <w:lang w:val="en-GB"/>
              </w:rPr>
            </w:pPr>
            <w:ins w:id="8273" w:author="Author">
              <w:r w:rsidRPr="000F6836">
                <w:rPr>
                  <w:lang w:val="en-GB"/>
                </w:rPr>
                <w:t>Type of instrument</w:t>
              </w:r>
            </w:ins>
          </w:p>
        </w:tc>
        <w:tc>
          <w:tcPr>
            <w:tcW w:w="5514" w:type="dxa"/>
            <w:shd w:val="clear" w:color="auto" w:fill="auto"/>
          </w:tcPr>
          <w:p w14:paraId="082A6F02" w14:textId="77777777" w:rsidR="00DE7E70" w:rsidRPr="000F6836" w:rsidRDefault="00DE7E70" w:rsidP="00DE7E70">
            <w:pPr>
              <w:spacing w:after="0"/>
              <w:rPr>
                <w:ins w:id="8274" w:author="Author"/>
                <w:lang w:val="en-GB"/>
              </w:rPr>
            </w:pPr>
            <w:ins w:id="8275" w:author="Author">
              <w:r w:rsidRPr="000F6836">
                <w:rPr>
                  <w:lang w:val="en-GB"/>
                </w:rPr>
                <w:t xml:space="preserve">Identify the type of instrument. </w:t>
              </w:r>
            </w:ins>
          </w:p>
          <w:p w14:paraId="5EF14BA2" w14:textId="77777777" w:rsidR="00DE7E70" w:rsidRPr="000F6836" w:rsidRDefault="00DE7E70" w:rsidP="00DE7E70">
            <w:pPr>
              <w:spacing w:after="0"/>
              <w:rPr>
                <w:ins w:id="8276" w:author="Author"/>
                <w:color w:val="000000"/>
                <w:lang w:val="en-GB"/>
              </w:rPr>
            </w:pPr>
            <w:ins w:id="8277" w:author="Author">
              <w:r w:rsidRPr="000F6836">
                <w:rPr>
                  <w:color w:val="000000"/>
                  <w:lang w:val="en-GB"/>
                </w:rPr>
                <w:t>The following close list shall be used:</w:t>
              </w:r>
            </w:ins>
          </w:p>
          <w:p w14:paraId="69EF709F" w14:textId="77777777" w:rsidR="00DE7E70" w:rsidRPr="000F6836" w:rsidRDefault="00DE7E70" w:rsidP="00DE7E70">
            <w:pPr>
              <w:spacing w:after="0"/>
              <w:rPr>
                <w:ins w:id="8278" w:author="Author"/>
                <w:color w:val="000000"/>
                <w:lang w:val="en-GB"/>
              </w:rPr>
            </w:pPr>
            <w:ins w:id="8279" w:author="Author">
              <w:r w:rsidRPr="000F6836">
                <w:rPr>
                  <w:color w:val="000000"/>
                  <w:lang w:val="en-GB"/>
                </w:rPr>
                <w:t>1 - Bonds / Debt</w:t>
              </w:r>
            </w:ins>
          </w:p>
          <w:p w14:paraId="21C07DBF" w14:textId="77777777" w:rsidR="00DE7E70" w:rsidRPr="000F6836" w:rsidRDefault="00DE7E70" w:rsidP="00DE7E70">
            <w:pPr>
              <w:spacing w:after="0"/>
              <w:rPr>
                <w:ins w:id="8280" w:author="Author"/>
                <w:color w:val="000000"/>
                <w:lang w:val="en-GB"/>
              </w:rPr>
            </w:pPr>
            <w:ins w:id="8281" w:author="Author">
              <w:r w:rsidRPr="000F6836">
                <w:rPr>
                  <w:color w:val="000000"/>
                  <w:lang w:val="en-GB"/>
                </w:rPr>
                <w:t>2 - Equity type</w:t>
              </w:r>
            </w:ins>
          </w:p>
          <w:p w14:paraId="70A4D722" w14:textId="77777777" w:rsidR="00DE7E70" w:rsidRPr="000F6836" w:rsidRDefault="00DE7E70" w:rsidP="00DE7E70">
            <w:pPr>
              <w:spacing w:after="0"/>
              <w:rPr>
                <w:ins w:id="8282" w:author="Author"/>
                <w:lang w:val="en-GB"/>
              </w:rPr>
            </w:pPr>
            <w:ins w:id="8283" w:author="Author">
              <w:r w:rsidRPr="000F6836">
                <w:rPr>
                  <w:color w:val="000000"/>
                  <w:lang w:val="en-GB"/>
                </w:rPr>
                <w:t>3 - Other asset transfer</w:t>
              </w:r>
            </w:ins>
          </w:p>
        </w:tc>
      </w:tr>
      <w:tr w:rsidR="00DE7E70" w:rsidRPr="000F6836" w14:paraId="4E46AF87" w14:textId="77777777" w:rsidTr="00902DCD">
        <w:trPr>
          <w:trHeight w:val="285"/>
          <w:ins w:id="8284" w:author="Author"/>
        </w:trPr>
        <w:tc>
          <w:tcPr>
            <w:tcW w:w="1509" w:type="dxa"/>
            <w:vAlign w:val="center"/>
          </w:tcPr>
          <w:p w14:paraId="553009D1" w14:textId="496934A7" w:rsidR="00DE7E70" w:rsidRPr="000F6836" w:rsidRDefault="00AB5184" w:rsidP="00DE7E70">
            <w:pPr>
              <w:jc w:val="center"/>
              <w:rPr>
                <w:ins w:id="8285" w:author="Author"/>
                <w:lang w:val="en-GB"/>
              </w:rPr>
            </w:pPr>
            <w:ins w:id="8286" w:author="Author">
              <w:r>
                <w:rPr>
                  <w:color w:val="000000"/>
                  <w:lang w:val="en-GB"/>
                </w:rPr>
                <w:t>N</w:t>
              </w:r>
              <w:r w:rsidR="00DE7E70" w:rsidRPr="000F6836">
                <w:rPr>
                  <w:lang w:val="en-GB"/>
                </w:rPr>
                <w:t>C0120</w:t>
              </w:r>
            </w:ins>
          </w:p>
        </w:tc>
        <w:tc>
          <w:tcPr>
            <w:tcW w:w="1509" w:type="dxa"/>
            <w:shd w:val="clear" w:color="auto" w:fill="auto"/>
            <w:vAlign w:val="center"/>
            <w:hideMark/>
          </w:tcPr>
          <w:p w14:paraId="2CDFC6BF" w14:textId="7A777E2A" w:rsidR="00DE7E70" w:rsidRPr="000F6836" w:rsidRDefault="00DE7E70" w:rsidP="00DE7E70">
            <w:pPr>
              <w:jc w:val="center"/>
              <w:rPr>
                <w:ins w:id="8287" w:author="Author"/>
                <w:lang w:val="en-GB"/>
              </w:rPr>
            </w:pPr>
            <w:ins w:id="8288" w:author="Author">
              <w:r w:rsidRPr="000F6836">
                <w:rPr>
                  <w:lang w:val="en-GB"/>
                </w:rPr>
                <w:t>Instrument</w:t>
              </w:r>
            </w:ins>
          </w:p>
        </w:tc>
        <w:tc>
          <w:tcPr>
            <w:tcW w:w="5514" w:type="dxa"/>
            <w:shd w:val="clear" w:color="auto" w:fill="auto"/>
          </w:tcPr>
          <w:p w14:paraId="49C98717" w14:textId="77777777" w:rsidR="00DE7E70" w:rsidRPr="000F6836" w:rsidRDefault="00DE7E70" w:rsidP="00DE7E70">
            <w:pPr>
              <w:spacing w:after="0"/>
              <w:rPr>
                <w:ins w:id="8289" w:author="Author"/>
                <w:color w:val="000000"/>
                <w:lang w:val="en-GB"/>
              </w:rPr>
            </w:pPr>
            <w:ins w:id="8290" w:author="Author">
              <w:r w:rsidRPr="000F6836">
                <w:rPr>
                  <w:color w:val="000000"/>
                  <w:lang w:val="en-GB"/>
                </w:rPr>
                <w:t>Identify the instrument. The following close list shall be used:</w:t>
              </w:r>
            </w:ins>
          </w:p>
          <w:p w14:paraId="535058D8" w14:textId="77777777" w:rsidR="00DE7E70" w:rsidRPr="000F6836" w:rsidRDefault="00DE7E70" w:rsidP="00DE7E70">
            <w:pPr>
              <w:spacing w:after="0"/>
              <w:rPr>
                <w:ins w:id="8291" w:author="Author"/>
                <w:color w:val="000000"/>
                <w:lang w:val="en-GB"/>
              </w:rPr>
            </w:pPr>
            <w:ins w:id="8292" w:author="Author">
              <w:r w:rsidRPr="000F6836">
                <w:rPr>
                  <w:color w:val="000000"/>
                  <w:lang w:val="en-GB"/>
                </w:rPr>
                <w:t>1 - Bonds / Debt – collateralised</w:t>
              </w:r>
            </w:ins>
          </w:p>
          <w:p w14:paraId="4C6D27FE" w14:textId="77777777" w:rsidR="00DE7E70" w:rsidRPr="000F6836" w:rsidRDefault="00DE7E70" w:rsidP="00DE7E70">
            <w:pPr>
              <w:spacing w:after="0"/>
              <w:rPr>
                <w:ins w:id="8293" w:author="Author"/>
                <w:color w:val="000000"/>
                <w:lang w:val="en-GB"/>
              </w:rPr>
            </w:pPr>
            <w:ins w:id="8294" w:author="Author">
              <w:r w:rsidRPr="000F6836">
                <w:rPr>
                  <w:color w:val="000000"/>
                  <w:lang w:val="en-GB"/>
                </w:rPr>
                <w:t>2 - Bonds / Debt – uncollateralised</w:t>
              </w:r>
            </w:ins>
          </w:p>
          <w:p w14:paraId="12A406BB" w14:textId="77777777" w:rsidR="00DE7E70" w:rsidRPr="000F6836" w:rsidRDefault="00DE7E70" w:rsidP="00DE7E70">
            <w:pPr>
              <w:spacing w:after="0"/>
              <w:rPr>
                <w:ins w:id="8295" w:author="Author"/>
                <w:color w:val="000000"/>
                <w:lang w:val="en-GB"/>
              </w:rPr>
            </w:pPr>
            <w:ins w:id="8296" w:author="Author">
              <w:r w:rsidRPr="000F6836">
                <w:rPr>
                  <w:color w:val="000000"/>
                  <w:lang w:val="en-GB"/>
                </w:rPr>
                <w:t>3 - Equity type – shares / participations</w:t>
              </w:r>
            </w:ins>
          </w:p>
          <w:p w14:paraId="39A2E40A" w14:textId="77777777" w:rsidR="00DE7E70" w:rsidRPr="000F6836" w:rsidRDefault="00DE7E70" w:rsidP="00DE7E70">
            <w:pPr>
              <w:spacing w:after="0"/>
              <w:rPr>
                <w:ins w:id="8297" w:author="Author"/>
                <w:color w:val="000000"/>
                <w:lang w:val="en-GB"/>
              </w:rPr>
            </w:pPr>
            <w:ins w:id="8298" w:author="Author">
              <w:r w:rsidRPr="000F6836">
                <w:rPr>
                  <w:color w:val="000000"/>
                  <w:lang w:val="en-GB"/>
                </w:rPr>
                <w:t>4 - Equity type – others</w:t>
              </w:r>
            </w:ins>
          </w:p>
          <w:p w14:paraId="39131EA3" w14:textId="77777777" w:rsidR="00DE7E70" w:rsidRPr="000F6836" w:rsidRDefault="00DE7E70" w:rsidP="00DE7E70">
            <w:pPr>
              <w:spacing w:after="0"/>
              <w:rPr>
                <w:ins w:id="8299" w:author="Author"/>
                <w:color w:val="000000"/>
                <w:lang w:val="en-GB"/>
              </w:rPr>
            </w:pPr>
            <w:ins w:id="8300" w:author="Author">
              <w:r w:rsidRPr="000F6836">
                <w:rPr>
                  <w:color w:val="000000"/>
                  <w:lang w:val="en-GB"/>
                </w:rPr>
                <w:t>5 - Other asset transfer – properties</w:t>
              </w:r>
            </w:ins>
          </w:p>
          <w:p w14:paraId="2D8B263D" w14:textId="77777777" w:rsidR="00DE7E70" w:rsidRPr="000F6836" w:rsidRDefault="00DE7E70" w:rsidP="00DE7E70">
            <w:pPr>
              <w:spacing w:after="0"/>
              <w:rPr>
                <w:ins w:id="8301" w:author="Author"/>
                <w:color w:val="000000"/>
                <w:lang w:val="en-GB"/>
              </w:rPr>
            </w:pPr>
            <w:ins w:id="8302" w:author="Author">
              <w:r w:rsidRPr="000F6836">
                <w:rPr>
                  <w:color w:val="000000"/>
                  <w:lang w:val="en-GB"/>
                </w:rPr>
                <w:t>6 - Other asset transfer – others</w:t>
              </w:r>
            </w:ins>
          </w:p>
        </w:tc>
      </w:tr>
      <w:tr w:rsidR="00DE7E70" w:rsidRPr="000F6836" w14:paraId="02EB80A3" w14:textId="77777777" w:rsidTr="00902DCD">
        <w:trPr>
          <w:trHeight w:val="1140"/>
          <w:ins w:id="8303" w:author="Author"/>
        </w:trPr>
        <w:tc>
          <w:tcPr>
            <w:tcW w:w="1509" w:type="dxa"/>
            <w:vAlign w:val="center"/>
          </w:tcPr>
          <w:p w14:paraId="5877C9D3" w14:textId="2547BFED" w:rsidR="00DE7E70" w:rsidRPr="000F6836" w:rsidRDefault="00AB5184" w:rsidP="00DE7E70">
            <w:pPr>
              <w:jc w:val="center"/>
              <w:rPr>
                <w:ins w:id="8304" w:author="Author"/>
                <w:lang w:val="en-GB"/>
              </w:rPr>
            </w:pPr>
            <w:ins w:id="8305" w:author="Author">
              <w:r>
                <w:rPr>
                  <w:color w:val="000000"/>
                  <w:lang w:val="en-GB"/>
                </w:rPr>
                <w:t>N</w:t>
              </w:r>
              <w:r w:rsidR="00DE7E70" w:rsidRPr="000F6836">
                <w:rPr>
                  <w:lang w:val="en-GB"/>
                </w:rPr>
                <w:t>C0130</w:t>
              </w:r>
            </w:ins>
          </w:p>
        </w:tc>
        <w:tc>
          <w:tcPr>
            <w:tcW w:w="1509" w:type="dxa"/>
            <w:shd w:val="clear" w:color="auto" w:fill="auto"/>
            <w:vAlign w:val="center"/>
            <w:hideMark/>
          </w:tcPr>
          <w:p w14:paraId="08C89ED2" w14:textId="6E3DEB46" w:rsidR="00DE7E70" w:rsidRPr="000F6836" w:rsidRDefault="00DE7E70" w:rsidP="00DE7E70">
            <w:pPr>
              <w:jc w:val="center"/>
              <w:rPr>
                <w:ins w:id="8306" w:author="Author"/>
                <w:lang w:val="en-GB"/>
              </w:rPr>
            </w:pPr>
            <w:ins w:id="8307" w:author="Author">
              <w:r w:rsidRPr="000F6836">
                <w:rPr>
                  <w:lang w:val="en-GB"/>
                </w:rPr>
                <w:t>Issue date</w:t>
              </w:r>
            </w:ins>
          </w:p>
        </w:tc>
        <w:tc>
          <w:tcPr>
            <w:tcW w:w="5514" w:type="dxa"/>
            <w:shd w:val="clear" w:color="auto" w:fill="auto"/>
          </w:tcPr>
          <w:p w14:paraId="6BA82A8C" w14:textId="77777777" w:rsidR="00DE7E70" w:rsidRPr="000F6836" w:rsidRDefault="00DE7E70" w:rsidP="00DE7E70">
            <w:pPr>
              <w:spacing w:after="0"/>
              <w:rPr>
                <w:ins w:id="8308" w:author="Author"/>
                <w:lang w:val="en-GB"/>
              </w:rPr>
            </w:pPr>
            <w:ins w:id="8309" w:author="Author">
              <w:r w:rsidRPr="000F6836">
                <w:rPr>
                  <w:lang w:val="en-GB"/>
                </w:rPr>
                <w:t>This is the earlier of the transaction/debt issue date or the date the intragroup transaction is effective from, if different from the issue date.</w:t>
              </w:r>
            </w:ins>
          </w:p>
          <w:p w14:paraId="2D752A7B" w14:textId="77777777" w:rsidR="00DE7E70" w:rsidRPr="000F6836" w:rsidRDefault="00DE7E70" w:rsidP="00DE7E70">
            <w:pPr>
              <w:spacing w:after="0"/>
              <w:rPr>
                <w:ins w:id="8310" w:author="Author"/>
                <w:color w:val="000000"/>
                <w:lang w:val="en-GB"/>
              </w:rPr>
            </w:pPr>
            <w:ins w:id="8311" w:author="Author">
              <w:r w:rsidRPr="000F6836">
                <w:rPr>
                  <w:lang w:val="en-GB"/>
                </w:rPr>
                <w:t>The date shall follow the ISO 8601 (yyyy-mm-dd) format</w:t>
              </w:r>
              <w:r w:rsidRPr="000F6836">
                <w:rPr>
                  <w:color w:val="000000"/>
                  <w:lang w:val="en-GB"/>
                </w:rPr>
                <w:t xml:space="preserve">. </w:t>
              </w:r>
            </w:ins>
          </w:p>
        </w:tc>
      </w:tr>
      <w:tr w:rsidR="00DE7E70" w:rsidRPr="000F6836" w14:paraId="12CF8932" w14:textId="77777777" w:rsidTr="00902DCD">
        <w:trPr>
          <w:trHeight w:val="675"/>
          <w:ins w:id="8312" w:author="Author"/>
        </w:trPr>
        <w:tc>
          <w:tcPr>
            <w:tcW w:w="1509" w:type="dxa"/>
            <w:vAlign w:val="center"/>
          </w:tcPr>
          <w:p w14:paraId="2981736A" w14:textId="2FE39DCF" w:rsidR="00DE7E70" w:rsidRPr="000F6836" w:rsidRDefault="00AB5184" w:rsidP="00DE7E70">
            <w:pPr>
              <w:jc w:val="center"/>
              <w:rPr>
                <w:ins w:id="8313" w:author="Author"/>
                <w:lang w:val="en-GB"/>
              </w:rPr>
            </w:pPr>
            <w:ins w:id="8314" w:author="Author">
              <w:r>
                <w:rPr>
                  <w:color w:val="000000"/>
                  <w:lang w:val="en-GB"/>
                </w:rPr>
                <w:t>N</w:t>
              </w:r>
              <w:r w:rsidR="00DE7E70" w:rsidRPr="000F6836">
                <w:rPr>
                  <w:lang w:val="en-GB"/>
                </w:rPr>
                <w:t>C0140</w:t>
              </w:r>
            </w:ins>
          </w:p>
        </w:tc>
        <w:tc>
          <w:tcPr>
            <w:tcW w:w="1509" w:type="dxa"/>
            <w:shd w:val="clear" w:color="auto" w:fill="auto"/>
            <w:vAlign w:val="center"/>
            <w:hideMark/>
          </w:tcPr>
          <w:p w14:paraId="1FB2996D" w14:textId="6A9677DE" w:rsidR="00DE7E70" w:rsidRPr="000F6836" w:rsidRDefault="00DE7E70" w:rsidP="00DE7E70">
            <w:pPr>
              <w:jc w:val="center"/>
              <w:rPr>
                <w:ins w:id="8315" w:author="Author"/>
                <w:lang w:val="en-GB"/>
              </w:rPr>
            </w:pPr>
            <w:ins w:id="8316" w:author="Author">
              <w:r w:rsidRPr="000F6836">
                <w:rPr>
                  <w:lang w:val="en-GB"/>
                </w:rPr>
                <w:t>Maturity date</w:t>
              </w:r>
            </w:ins>
          </w:p>
        </w:tc>
        <w:tc>
          <w:tcPr>
            <w:tcW w:w="5514" w:type="dxa"/>
            <w:shd w:val="clear" w:color="auto" w:fill="auto"/>
          </w:tcPr>
          <w:p w14:paraId="2A185C75" w14:textId="77777777" w:rsidR="00DE7E70" w:rsidRPr="000F6836" w:rsidRDefault="00DE7E70" w:rsidP="00DE7E70">
            <w:pPr>
              <w:spacing w:after="0"/>
              <w:rPr>
                <w:ins w:id="8317" w:author="Author"/>
                <w:color w:val="000000"/>
                <w:lang w:val="en-GB"/>
              </w:rPr>
            </w:pPr>
            <w:ins w:id="8318" w:author="Author">
              <w:r w:rsidRPr="000F6836">
                <w:rPr>
                  <w:lang w:val="en-GB"/>
                </w:rPr>
                <w:t>Identify the ISO 8601 (yyyy-mm-dd) code of the d</w:t>
              </w:r>
              <w:r w:rsidRPr="000F6836">
                <w:rPr>
                  <w:color w:val="000000"/>
                  <w:lang w:val="en-GB"/>
                </w:rPr>
                <w:t xml:space="preserve">ate when the transaction expires / reaches maturity if applicable. </w:t>
              </w:r>
            </w:ins>
          </w:p>
          <w:p w14:paraId="039FBBB1" w14:textId="77777777" w:rsidR="00DE7E70" w:rsidRPr="000F6836" w:rsidRDefault="00DE7E70" w:rsidP="00DE7E70">
            <w:pPr>
              <w:pStyle w:val="ListParagraph"/>
              <w:numPr>
                <w:ilvl w:val="0"/>
                <w:numId w:val="39"/>
              </w:numPr>
              <w:contextualSpacing/>
              <w:rPr>
                <w:ins w:id="8319" w:author="Author"/>
                <w:rFonts w:ascii="Times New Roman" w:hAnsi="Times New Roman" w:cs="Times New Roman"/>
                <w:color w:val="000000"/>
                <w:sz w:val="24"/>
                <w:szCs w:val="24"/>
                <w:lang w:eastAsia="en-GB"/>
              </w:rPr>
            </w:pPr>
            <w:ins w:id="8320" w:author="Author">
              <w:r w:rsidRPr="000F6836">
                <w:rPr>
                  <w:rFonts w:ascii="Times New Roman" w:hAnsi="Times New Roman" w:cs="Times New Roman"/>
                  <w:color w:val="000000"/>
                  <w:sz w:val="24"/>
                  <w:szCs w:val="24"/>
                  <w:lang w:eastAsia="en-GB"/>
                </w:rPr>
                <w:t xml:space="preserve">For </w:t>
              </w:r>
              <w:r w:rsidRPr="000F6836">
                <w:rPr>
                  <w:rFonts w:ascii="Times New Roman" w:hAnsi="Times New Roman" w:cs="Times New Roman"/>
                  <w:sz w:val="24"/>
                  <w:szCs w:val="24"/>
                </w:rPr>
                <w:t>intragroup transaction</w:t>
              </w:r>
              <w:r w:rsidRPr="000F6836">
                <w:rPr>
                  <w:rFonts w:ascii="Times New Roman" w:hAnsi="Times New Roman" w:cs="Times New Roman"/>
                  <w:color w:val="000000"/>
                  <w:sz w:val="24"/>
                  <w:szCs w:val="24"/>
                  <w:lang w:eastAsia="en-GB"/>
                </w:rPr>
                <w:t xml:space="preserve"> with no maturity date use “9999-12-31”. </w:t>
              </w:r>
            </w:ins>
          </w:p>
          <w:p w14:paraId="21F017D8" w14:textId="77777777" w:rsidR="00DE7E70" w:rsidRPr="000F6836" w:rsidRDefault="00DE7E70" w:rsidP="00DE7E70">
            <w:pPr>
              <w:pStyle w:val="ListParagraph"/>
              <w:numPr>
                <w:ilvl w:val="0"/>
                <w:numId w:val="39"/>
              </w:numPr>
              <w:contextualSpacing/>
              <w:rPr>
                <w:ins w:id="8321" w:author="Author"/>
                <w:rFonts w:ascii="Times New Roman" w:hAnsi="Times New Roman" w:cs="Times New Roman"/>
                <w:color w:val="000000"/>
                <w:sz w:val="24"/>
                <w:szCs w:val="24"/>
                <w:lang w:eastAsia="en-GB"/>
              </w:rPr>
            </w:pPr>
            <w:ins w:id="8322" w:author="Author">
              <w:r w:rsidRPr="000F6836">
                <w:rPr>
                  <w:rFonts w:ascii="Times New Roman" w:hAnsi="Times New Roman" w:cs="Times New Roman"/>
                  <w:color w:val="000000"/>
                  <w:sz w:val="24"/>
                  <w:szCs w:val="24"/>
                  <w:lang w:eastAsia="en-GB"/>
                </w:rPr>
                <w:t xml:space="preserve">For perpetual securities use </w:t>
              </w:r>
              <w:r w:rsidRPr="000F6836">
                <w:rPr>
                  <w:rFonts w:ascii="Times New Roman" w:hAnsi="Times New Roman" w:cs="Times New Roman"/>
                  <w:sz w:val="24"/>
                  <w:szCs w:val="24"/>
                </w:rPr>
                <w:t>“9999-12-31”</w:t>
              </w:r>
            </w:ins>
          </w:p>
        </w:tc>
      </w:tr>
      <w:tr w:rsidR="00DE7E70" w:rsidRPr="000F6836" w14:paraId="7A9EC860" w14:textId="77777777" w:rsidTr="00902DCD">
        <w:trPr>
          <w:trHeight w:val="780"/>
          <w:ins w:id="8323" w:author="Author"/>
        </w:trPr>
        <w:tc>
          <w:tcPr>
            <w:tcW w:w="1509" w:type="dxa"/>
            <w:vAlign w:val="center"/>
          </w:tcPr>
          <w:p w14:paraId="2972BE6C" w14:textId="5E3D0908" w:rsidR="00DE7E70" w:rsidRPr="000F6836" w:rsidRDefault="00AB5184" w:rsidP="00DE7E70">
            <w:pPr>
              <w:jc w:val="center"/>
              <w:rPr>
                <w:ins w:id="8324" w:author="Author"/>
                <w:lang w:val="en-GB"/>
              </w:rPr>
            </w:pPr>
            <w:ins w:id="8325" w:author="Author">
              <w:r>
                <w:rPr>
                  <w:color w:val="000000"/>
                  <w:lang w:val="en-GB"/>
                </w:rPr>
                <w:t>N</w:t>
              </w:r>
              <w:r w:rsidR="00DE7E70" w:rsidRPr="000F6836">
                <w:rPr>
                  <w:lang w:val="en-GB"/>
                </w:rPr>
                <w:t>C0150</w:t>
              </w:r>
            </w:ins>
          </w:p>
        </w:tc>
        <w:tc>
          <w:tcPr>
            <w:tcW w:w="1509" w:type="dxa"/>
            <w:shd w:val="clear" w:color="auto" w:fill="auto"/>
            <w:vAlign w:val="center"/>
            <w:hideMark/>
          </w:tcPr>
          <w:p w14:paraId="3ECF00D5" w14:textId="46C90933" w:rsidR="00DE7E70" w:rsidRPr="000F6836" w:rsidRDefault="00DE7E70" w:rsidP="00DE7E70">
            <w:pPr>
              <w:jc w:val="center"/>
              <w:rPr>
                <w:ins w:id="8326" w:author="Author"/>
                <w:lang w:val="en-GB"/>
              </w:rPr>
            </w:pPr>
            <w:ins w:id="8327" w:author="Author">
              <w:r w:rsidRPr="000F6836">
                <w:rPr>
                  <w:lang w:val="en-GB"/>
                </w:rPr>
                <w:t>Currency of transaction</w:t>
              </w:r>
            </w:ins>
          </w:p>
        </w:tc>
        <w:tc>
          <w:tcPr>
            <w:tcW w:w="5514" w:type="dxa"/>
            <w:shd w:val="clear" w:color="auto" w:fill="auto"/>
          </w:tcPr>
          <w:p w14:paraId="402F88C5" w14:textId="77777777" w:rsidR="00DE7E70" w:rsidRPr="000F6836" w:rsidRDefault="00DE7E70" w:rsidP="00DE7E70">
            <w:pPr>
              <w:spacing w:after="0"/>
              <w:rPr>
                <w:ins w:id="8328" w:author="Author"/>
                <w:color w:val="000000"/>
                <w:lang w:val="en-GB"/>
              </w:rPr>
            </w:pPr>
            <w:ins w:id="8329" w:author="Author">
              <w:r w:rsidRPr="000F6836">
                <w:rPr>
                  <w:lang w:val="en-GB"/>
                </w:rPr>
                <w:t xml:space="preserve">Identify the ISO 4217 alphabetic code of the </w:t>
              </w:r>
              <w:r w:rsidRPr="000F6836">
                <w:rPr>
                  <w:color w:val="000000"/>
                  <w:lang w:val="en-GB"/>
                </w:rPr>
                <w:t>currency in which the transaction took place.</w:t>
              </w:r>
            </w:ins>
          </w:p>
        </w:tc>
      </w:tr>
      <w:tr w:rsidR="00DE7E70" w:rsidRPr="000F6836" w14:paraId="43A14C4B" w14:textId="77777777" w:rsidTr="00902DCD">
        <w:trPr>
          <w:trHeight w:val="1026"/>
          <w:ins w:id="8330" w:author="Author"/>
        </w:trPr>
        <w:tc>
          <w:tcPr>
            <w:tcW w:w="1509" w:type="dxa"/>
            <w:vAlign w:val="center"/>
          </w:tcPr>
          <w:p w14:paraId="58E91A16" w14:textId="3C23B3FA" w:rsidR="00DE7E70" w:rsidRPr="000F6836" w:rsidRDefault="00AB5184" w:rsidP="00DE7E70">
            <w:pPr>
              <w:jc w:val="center"/>
              <w:rPr>
                <w:ins w:id="8331" w:author="Author"/>
                <w:lang w:val="en-GB"/>
              </w:rPr>
            </w:pPr>
            <w:ins w:id="8332" w:author="Author">
              <w:r>
                <w:rPr>
                  <w:color w:val="000000"/>
                  <w:lang w:val="en-GB"/>
                </w:rPr>
                <w:t>N</w:t>
              </w:r>
              <w:r w:rsidR="00DE7E70" w:rsidRPr="000F6836">
                <w:rPr>
                  <w:lang w:val="en-GB"/>
                </w:rPr>
                <w:t>C0160</w:t>
              </w:r>
            </w:ins>
          </w:p>
        </w:tc>
        <w:tc>
          <w:tcPr>
            <w:tcW w:w="1509" w:type="dxa"/>
            <w:shd w:val="clear" w:color="auto" w:fill="auto"/>
            <w:vAlign w:val="center"/>
            <w:hideMark/>
          </w:tcPr>
          <w:p w14:paraId="387A10C6" w14:textId="62D9CF0D" w:rsidR="00DE7E70" w:rsidRPr="000F6836" w:rsidRDefault="00DE7E70" w:rsidP="00DE7E70">
            <w:pPr>
              <w:jc w:val="center"/>
              <w:rPr>
                <w:ins w:id="8333" w:author="Author"/>
                <w:lang w:val="en-GB"/>
              </w:rPr>
            </w:pPr>
            <w:ins w:id="8334" w:author="Author">
              <w:r w:rsidRPr="000F6836">
                <w:rPr>
                  <w:lang w:val="en-GB"/>
                </w:rPr>
                <w:t>Amount at transaction date</w:t>
              </w:r>
            </w:ins>
          </w:p>
        </w:tc>
        <w:tc>
          <w:tcPr>
            <w:tcW w:w="5514" w:type="dxa"/>
            <w:shd w:val="clear" w:color="auto" w:fill="auto"/>
          </w:tcPr>
          <w:p w14:paraId="2CAB5324" w14:textId="77777777" w:rsidR="00DE7E70" w:rsidRPr="000F6836" w:rsidRDefault="00DE7E70" w:rsidP="00DE7E70">
            <w:pPr>
              <w:spacing w:after="0"/>
              <w:rPr>
                <w:ins w:id="8335" w:author="Author"/>
                <w:color w:val="000000"/>
                <w:lang w:val="en-GB"/>
              </w:rPr>
            </w:pPr>
            <w:ins w:id="8336" w:author="Author">
              <w:r w:rsidRPr="000F6836">
                <w:rPr>
                  <w:color w:val="000000"/>
                  <w:lang w:val="en-GB"/>
                </w:rPr>
                <w:t xml:space="preserve">Amount of the transaction at transaction date reported in the reporting currency of the group. </w:t>
              </w:r>
            </w:ins>
          </w:p>
        </w:tc>
      </w:tr>
      <w:tr w:rsidR="00DE7E70" w:rsidRPr="000F6836" w14:paraId="271A585C" w14:textId="77777777" w:rsidTr="00902DCD">
        <w:trPr>
          <w:trHeight w:val="1425"/>
          <w:ins w:id="8337" w:author="Author"/>
        </w:trPr>
        <w:tc>
          <w:tcPr>
            <w:tcW w:w="1509" w:type="dxa"/>
            <w:vAlign w:val="center"/>
          </w:tcPr>
          <w:p w14:paraId="59C9BF63" w14:textId="3584E1FF" w:rsidR="00DE7E70" w:rsidRPr="000F6836" w:rsidRDefault="00AB5184" w:rsidP="00DE7E70">
            <w:pPr>
              <w:jc w:val="center"/>
              <w:rPr>
                <w:ins w:id="8338" w:author="Author"/>
                <w:lang w:val="en-GB"/>
              </w:rPr>
            </w:pPr>
            <w:ins w:id="8339" w:author="Author">
              <w:r>
                <w:rPr>
                  <w:color w:val="000000"/>
                  <w:lang w:val="en-GB"/>
                </w:rPr>
                <w:t>N</w:t>
              </w:r>
              <w:r w:rsidR="00DE7E70" w:rsidRPr="000F6836">
                <w:rPr>
                  <w:lang w:val="en-GB"/>
                </w:rPr>
                <w:t>C0170</w:t>
              </w:r>
            </w:ins>
          </w:p>
        </w:tc>
        <w:tc>
          <w:tcPr>
            <w:tcW w:w="1509" w:type="dxa"/>
            <w:shd w:val="clear" w:color="auto" w:fill="auto"/>
            <w:vAlign w:val="center"/>
            <w:hideMark/>
          </w:tcPr>
          <w:p w14:paraId="1DF8A646" w14:textId="0D99A132" w:rsidR="00DE7E70" w:rsidRPr="000F6836" w:rsidRDefault="00DE7E70" w:rsidP="00DE7E70">
            <w:pPr>
              <w:jc w:val="center"/>
              <w:rPr>
                <w:ins w:id="8340" w:author="Author"/>
                <w:lang w:val="en-GB"/>
              </w:rPr>
            </w:pPr>
            <w:ins w:id="8341" w:author="Author">
              <w:r w:rsidRPr="000F6836">
                <w:rPr>
                  <w:lang w:val="en-GB"/>
                </w:rPr>
                <w:t>Amount at reporting date</w:t>
              </w:r>
            </w:ins>
          </w:p>
        </w:tc>
        <w:tc>
          <w:tcPr>
            <w:tcW w:w="5514" w:type="dxa"/>
            <w:shd w:val="clear" w:color="auto" w:fill="auto"/>
          </w:tcPr>
          <w:p w14:paraId="5CB1ABD8" w14:textId="77777777" w:rsidR="00DE7E70" w:rsidRPr="000F6836" w:rsidRDefault="00DE7E70" w:rsidP="00DE7E70">
            <w:pPr>
              <w:spacing w:after="0"/>
              <w:rPr>
                <w:ins w:id="8342" w:author="Author"/>
                <w:color w:val="000000"/>
                <w:lang w:val="en-GB"/>
              </w:rPr>
            </w:pPr>
            <w:ins w:id="8343" w:author="Author">
              <w:r w:rsidRPr="000F6836">
                <w:rPr>
                  <w:color w:val="000000"/>
                  <w:lang w:val="en-GB"/>
                </w:rPr>
                <w:t>Outstanding amount of the transaction at the reporting date if applicable e.g. for debt issue, reported in the reporting currency of the group. If there has been a full early settlement/prepayment, the balance of contractual amount shall be zero.</w:t>
              </w:r>
            </w:ins>
          </w:p>
        </w:tc>
      </w:tr>
      <w:tr w:rsidR="00DE7E70" w:rsidRPr="000F6836" w14:paraId="452675D5" w14:textId="77777777" w:rsidTr="00902DCD">
        <w:trPr>
          <w:trHeight w:val="1140"/>
          <w:ins w:id="8344" w:author="Author"/>
        </w:trPr>
        <w:tc>
          <w:tcPr>
            <w:tcW w:w="1509" w:type="dxa"/>
            <w:vAlign w:val="center"/>
          </w:tcPr>
          <w:p w14:paraId="2C08B09E" w14:textId="78E19D4E" w:rsidR="00DE7E70" w:rsidRPr="000F6836" w:rsidRDefault="00AB5184" w:rsidP="00DE7E70">
            <w:pPr>
              <w:jc w:val="center"/>
              <w:rPr>
                <w:ins w:id="8345" w:author="Author"/>
                <w:lang w:val="en-GB"/>
              </w:rPr>
            </w:pPr>
            <w:ins w:id="8346" w:author="Author">
              <w:r>
                <w:rPr>
                  <w:color w:val="000000"/>
                  <w:lang w:val="en-GB"/>
                </w:rPr>
                <w:lastRenderedPageBreak/>
                <w:t>N</w:t>
              </w:r>
              <w:r w:rsidR="00DE7E70" w:rsidRPr="000F6836">
                <w:rPr>
                  <w:lang w:val="en-GB"/>
                </w:rPr>
                <w:t>C0180</w:t>
              </w:r>
            </w:ins>
          </w:p>
        </w:tc>
        <w:tc>
          <w:tcPr>
            <w:tcW w:w="1509" w:type="dxa"/>
            <w:shd w:val="clear" w:color="auto" w:fill="auto"/>
            <w:vAlign w:val="center"/>
            <w:hideMark/>
          </w:tcPr>
          <w:p w14:paraId="38BC8190" w14:textId="69D85A2F" w:rsidR="00DE7E70" w:rsidRPr="000F6836" w:rsidRDefault="00DE7E70" w:rsidP="00DE7E70">
            <w:pPr>
              <w:jc w:val="center"/>
              <w:rPr>
                <w:ins w:id="8347" w:author="Author"/>
                <w:lang w:val="en-GB"/>
              </w:rPr>
            </w:pPr>
            <w:ins w:id="8348" w:author="Author">
              <w:r w:rsidRPr="000F6836">
                <w:rPr>
                  <w:lang w:val="en-GB"/>
                </w:rPr>
                <w:t>Value of collateral</w:t>
              </w:r>
            </w:ins>
          </w:p>
        </w:tc>
        <w:tc>
          <w:tcPr>
            <w:tcW w:w="5514" w:type="dxa"/>
            <w:shd w:val="clear" w:color="auto" w:fill="auto"/>
          </w:tcPr>
          <w:p w14:paraId="06300AFC" w14:textId="77777777" w:rsidR="00DE7E70" w:rsidRPr="000F6836" w:rsidRDefault="00DE7E70" w:rsidP="00DE7E70">
            <w:pPr>
              <w:spacing w:after="0"/>
              <w:rPr>
                <w:ins w:id="8349" w:author="Author"/>
                <w:color w:val="000000"/>
                <w:lang w:val="en-GB"/>
              </w:rPr>
            </w:pPr>
            <w:ins w:id="8350" w:author="Author">
              <w:r w:rsidRPr="000F6836">
                <w:rPr>
                  <w:color w:val="000000"/>
                  <w:lang w:val="en-GB"/>
                </w:rPr>
                <w:t xml:space="preserve">The value of collateral for collaterised debt or asset value for </w:t>
              </w:r>
              <w:r w:rsidRPr="000F6836">
                <w:rPr>
                  <w:lang w:val="en-GB"/>
                </w:rPr>
                <w:t>intragroup transaction</w:t>
              </w:r>
              <w:r w:rsidRPr="000F6836">
                <w:rPr>
                  <w:color w:val="000000"/>
                  <w:lang w:val="en-GB"/>
                </w:rPr>
                <w:t xml:space="preserve"> involving asset transfer, reported in the reporting currency of the group. </w:t>
              </w:r>
            </w:ins>
          </w:p>
          <w:p w14:paraId="7C22265B" w14:textId="77777777" w:rsidR="00DE7E70" w:rsidRPr="000F6836" w:rsidRDefault="00DE7E70" w:rsidP="00DE7E70">
            <w:pPr>
              <w:spacing w:after="0"/>
              <w:rPr>
                <w:ins w:id="8351" w:author="Author"/>
                <w:color w:val="000000"/>
                <w:lang w:val="en-GB"/>
              </w:rPr>
            </w:pPr>
          </w:p>
        </w:tc>
      </w:tr>
      <w:tr w:rsidR="00DE7E70" w:rsidRPr="000F6836" w14:paraId="7D32FAAA" w14:textId="77777777" w:rsidTr="00902DCD">
        <w:trPr>
          <w:trHeight w:val="750"/>
          <w:ins w:id="8352" w:author="Author"/>
        </w:trPr>
        <w:tc>
          <w:tcPr>
            <w:tcW w:w="1509" w:type="dxa"/>
            <w:vAlign w:val="center"/>
          </w:tcPr>
          <w:p w14:paraId="2054678E" w14:textId="173B75E6" w:rsidR="00DE7E70" w:rsidRPr="000F6836" w:rsidRDefault="00AB5184" w:rsidP="00DE7E70">
            <w:pPr>
              <w:jc w:val="center"/>
              <w:rPr>
                <w:ins w:id="8353" w:author="Author"/>
                <w:lang w:val="en-GB"/>
              </w:rPr>
            </w:pPr>
            <w:ins w:id="8354" w:author="Author">
              <w:r>
                <w:rPr>
                  <w:color w:val="000000"/>
                  <w:lang w:val="en-GB"/>
                </w:rPr>
                <w:t>N</w:t>
              </w:r>
              <w:r w:rsidR="00DE7E70" w:rsidRPr="000F6836">
                <w:rPr>
                  <w:lang w:val="en-GB"/>
                </w:rPr>
                <w:t>C0190</w:t>
              </w:r>
            </w:ins>
          </w:p>
        </w:tc>
        <w:tc>
          <w:tcPr>
            <w:tcW w:w="1509" w:type="dxa"/>
            <w:shd w:val="clear" w:color="auto" w:fill="auto"/>
            <w:vAlign w:val="center"/>
            <w:hideMark/>
          </w:tcPr>
          <w:p w14:paraId="6F83411F" w14:textId="6CCD7027" w:rsidR="00DE7E70" w:rsidRPr="000F6836" w:rsidRDefault="00DE7E70" w:rsidP="00DE7E70">
            <w:pPr>
              <w:jc w:val="center"/>
              <w:rPr>
                <w:ins w:id="8355" w:author="Author"/>
                <w:lang w:val="en-GB"/>
              </w:rPr>
            </w:pPr>
            <w:ins w:id="8356" w:author="Author">
              <w:r w:rsidRPr="000F6836">
                <w:rPr>
                  <w:lang w:val="en-GB"/>
                </w:rPr>
                <w:t>Amount of dividends/ interest/ coupon and other payments made during reporting period</w:t>
              </w:r>
            </w:ins>
          </w:p>
        </w:tc>
        <w:tc>
          <w:tcPr>
            <w:tcW w:w="5514" w:type="dxa"/>
            <w:shd w:val="clear" w:color="auto" w:fill="auto"/>
          </w:tcPr>
          <w:p w14:paraId="7FD1E66C" w14:textId="77777777" w:rsidR="00DE7E70" w:rsidRPr="000F6836" w:rsidRDefault="00DE7E70" w:rsidP="00DE7E70">
            <w:pPr>
              <w:snapToGrid w:val="0"/>
              <w:spacing w:after="0"/>
              <w:rPr>
                <w:ins w:id="8357" w:author="Author"/>
                <w:lang w:val="en-GB"/>
              </w:rPr>
            </w:pPr>
            <w:ins w:id="8358" w:author="Author">
              <w:r w:rsidRPr="000F6836">
                <w:rPr>
                  <w:lang w:val="en-GB"/>
                </w:rPr>
                <w:t xml:space="preserve">This cell shall capture any payments made in relation to the intragroup transaction s recorded in this template for the reporting period (6 months up to the reporting date). </w:t>
              </w:r>
            </w:ins>
          </w:p>
          <w:p w14:paraId="3281CCA6" w14:textId="77777777" w:rsidR="00DE7E70" w:rsidRPr="000F6836" w:rsidRDefault="00DE7E70" w:rsidP="00DE7E70">
            <w:pPr>
              <w:snapToGrid w:val="0"/>
              <w:spacing w:after="0"/>
              <w:rPr>
                <w:ins w:id="8359" w:author="Author"/>
                <w:lang w:val="en-GB"/>
              </w:rPr>
            </w:pPr>
            <w:ins w:id="8360" w:author="Author">
              <w:r w:rsidRPr="000F6836">
                <w:rPr>
                  <w:lang w:val="en-GB"/>
                </w:rPr>
                <w:t xml:space="preserve">This includes, but not limited to: </w:t>
              </w:r>
            </w:ins>
          </w:p>
          <w:p w14:paraId="3894C942" w14:textId="77777777" w:rsidR="00DE7E70" w:rsidRPr="000F6836" w:rsidRDefault="00DE7E70" w:rsidP="00DE7E70">
            <w:pPr>
              <w:numPr>
                <w:ilvl w:val="0"/>
                <w:numId w:val="36"/>
              </w:numPr>
              <w:suppressAutoHyphens/>
              <w:autoSpaceDE/>
              <w:autoSpaceDN/>
              <w:snapToGrid w:val="0"/>
              <w:spacing w:before="0" w:after="0"/>
              <w:jc w:val="left"/>
              <w:rPr>
                <w:ins w:id="8361" w:author="Author"/>
                <w:lang w:val="en-GB"/>
              </w:rPr>
            </w:pPr>
            <w:ins w:id="8362" w:author="Author">
              <w:r w:rsidRPr="000F6836">
                <w:rPr>
                  <w:lang w:val="en-GB"/>
                </w:rPr>
                <w:t>Dividends for the current year including paid or declared but unpaid dividends.</w:t>
              </w:r>
            </w:ins>
          </w:p>
          <w:p w14:paraId="3EF9B15C" w14:textId="77777777" w:rsidR="00DE7E70" w:rsidRPr="000F6836" w:rsidRDefault="00DE7E70" w:rsidP="00DE7E70">
            <w:pPr>
              <w:numPr>
                <w:ilvl w:val="0"/>
                <w:numId w:val="36"/>
              </w:numPr>
              <w:suppressAutoHyphens/>
              <w:autoSpaceDE/>
              <w:autoSpaceDN/>
              <w:snapToGrid w:val="0"/>
              <w:spacing w:before="0" w:after="0"/>
              <w:jc w:val="left"/>
              <w:rPr>
                <w:ins w:id="8363" w:author="Author"/>
                <w:lang w:val="en-GB"/>
              </w:rPr>
            </w:pPr>
            <w:ins w:id="8364" w:author="Author">
              <w:r w:rsidRPr="000F6836">
                <w:rPr>
                  <w:lang w:val="en-GB"/>
                </w:rPr>
                <w:t>Any deferred dividends from previous years paid during the reporting period (i.e. any deferred dividends paid that impacted the P&amp;L for the reporting period).</w:t>
              </w:r>
            </w:ins>
          </w:p>
          <w:p w14:paraId="0C15DBBC" w14:textId="77777777" w:rsidR="00DE7E70" w:rsidRPr="000F6836" w:rsidRDefault="00DE7E70" w:rsidP="00DE7E70">
            <w:pPr>
              <w:numPr>
                <w:ilvl w:val="0"/>
                <w:numId w:val="36"/>
              </w:numPr>
              <w:suppressAutoHyphens/>
              <w:autoSpaceDE/>
              <w:autoSpaceDN/>
              <w:snapToGrid w:val="0"/>
              <w:spacing w:before="0" w:after="0"/>
              <w:jc w:val="left"/>
              <w:rPr>
                <w:ins w:id="8365" w:author="Author"/>
                <w:lang w:val="en-GB"/>
              </w:rPr>
            </w:pPr>
            <w:ins w:id="8366" w:author="Author">
              <w:r w:rsidRPr="000F6836">
                <w:rPr>
                  <w:lang w:val="en-GB"/>
                </w:rPr>
                <w:t>Interest payments made in relation to debt instruments.</w:t>
              </w:r>
            </w:ins>
          </w:p>
          <w:p w14:paraId="3D9B6F73" w14:textId="77777777" w:rsidR="00DE7E70" w:rsidRPr="000F6836" w:rsidRDefault="00DE7E70" w:rsidP="00DE7E70">
            <w:pPr>
              <w:numPr>
                <w:ilvl w:val="0"/>
                <w:numId w:val="36"/>
              </w:numPr>
              <w:suppressAutoHyphens/>
              <w:autoSpaceDE/>
              <w:autoSpaceDN/>
              <w:snapToGrid w:val="0"/>
              <w:spacing w:before="0" w:after="0"/>
              <w:jc w:val="left"/>
              <w:rPr>
                <w:ins w:id="8367" w:author="Author"/>
                <w:lang w:val="en-GB"/>
              </w:rPr>
            </w:pPr>
            <w:ins w:id="8368" w:author="Author">
              <w:r w:rsidRPr="000F6836">
                <w:rPr>
                  <w:lang w:val="en-GB"/>
                </w:rPr>
                <w:t xml:space="preserve">Any other payments made in relation to the intragroup transaction s that are reported in this template, e.g. charges on asset transfers.  </w:t>
              </w:r>
            </w:ins>
          </w:p>
          <w:p w14:paraId="0F0F5271" w14:textId="77777777" w:rsidR="00DE7E70" w:rsidRPr="000F6836" w:rsidRDefault="00DE7E70" w:rsidP="00DE7E70">
            <w:pPr>
              <w:numPr>
                <w:ilvl w:val="0"/>
                <w:numId w:val="36"/>
              </w:numPr>
              <w:suppressAutoHyphens/>
              <w:autoSpaceDE/>
              <w:autoSpaceDN/>
              <w:snapToGrid w:val="0"/>
              <w:spacing w:before="0" w:after="0"/>
              <w:jc w:val="left"/>
              <w:rPr>
                <w:ins w:id="8369" w:author="Author"/>
                <w:lang w:val="en-GB"/>
              </w:rPr>
            </w:pPr>
            <w:ins w:id="8370" w:author="Author">
              <w:r w:rsidRPr="000F6836">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ins>
          </w:p>
          <w:p w14:paraId="2BA1E74B" w14:textId="77777777" w:rsidR="00DE7E70" w:rsidRPr="000F6836" w:rsidRDefault="00DE7E70" w:rsidP="00DE7E70">
            <w:pPr>
              <w:spacing w:after="0"/>
              <w:rPr>
                <w:ins w:id="8371" w:author="Author"/>
                <w:color w:val="000000"/>
                <w:lang w:val="en-GB"/>
              </w:rPr>
            </w:pPr>
            <w:ins w:id="8372" w:author="Author">
              <w:r w:rsidRPr="000F6836">
                <w:rPr>
                  <w:color w:val="000000"/>
                  <w:lang w:val="en-GB"/>
                </w:rPr>
                <w:t xml:space="preserve">This amount shall be reported in the reporting currency of the group. </w:t>
              </w:r>
            </w:ins>
          </w:p>
        </w:tc>
      </w:tr>
      <w:tr w:rsidR="00DE7E70" w:rsidRPr="000F6836" w14:paraId="18A2FD06" w14:textId="77777777" w:rsidTr="00902DCD">
        <w:trPr>
          <w:trHeight w:val="750"/>
          <w:ins w:id="8373" w:author="Author"/>
        </w:trPr>
        <w:tc>
          <w:tcPr>
            <w:tcW w:w="1509" w:type="dxa"/>
            <w:vAlign w:val="center"/>
          </w:tcPr>
          <w:p w14:paraId="57B1B1D7" w14:textId="30BC0A55" w:rsidR="00DE7E70" w:rsidRPr="000F6836" w:rsidRDefault="00DE7E70" w:rsidP="00DE7E70">
            <w:pPr>
              <w:jc w:val="center"/>
              <w:rPr>
                <w:ins w:id="8374" w:author="Author"/>
                <w:lang w:val="en-GB"/>
              </w:rPr>
            </w:pPr>
            <w:ins w:id="8375" w:author="Author">
              <w:r w:rsidRPr="000F6836">
                <w:rPr>
                  <w:lang w:val="en-GB"/>
                </w:rPr>
                <w:t>C0200</w:t>
              </w:r>
            </w:ins>
          </w:p>
        </w:tc>
        <w:tc>
          <w:tcPr>
            <w:tcW w:w="1509" w:type="dxa"/>
            <w:shd w:val="clear" w:color="auto" w:fill="auto"/>
            <w:vAlign w:val="center"/>
          </w:tcPr>
          <w:p w14:paraId="27C74478" w14:textId="26604E89" w:rsidR="00DE7E70" w:rsidRPr="000F6836" w:rsidRDefault="00DE7E70" w:rsidP="00DE7E70">
            <w:pPr>
              <w:jc w:val="center"/>
              <w:rPr>
                <w:ins w:id="8376" w:author="Author"/>
                <w:lang w:val="en-GB"/>
              </w:rPr>
            </w:pPr>
            <w:ins w:id="8377" w:author="Author">
              <w:r w:rsidRPr="000F6836">
                <w:rPr>
                  <w:lang w:val="en-GB"/>
                </w:rPr>
                <w:t>Coupon/ Interest rate</w:t>
              </w:r>
            </w:ins>
          </w:p>
        </w:tc>
        <w:tc>
          <w:tcPr>
            <w:tcW w:w="5514" w:type="dxa"/>
            <w:shd w:val="clear" w:color="auto" w:fill="auto"/>
          </w:tcPr>
          <w:p w14:paraId="1B6F51D4" w14:textId="77777777" w:rsidR="00DE7E70" w:rsidRPr="000F6836" w:rsidRDefault="00DE7E70" w:rsidP="00DE7E70">
            <w:pPr>
              <w:spacing w:after="0"/>
              <w:rPr>
                <w:ins w:id="8378" w:author="Author"/>
                <w:color w:val="000000"/>
                <w:lang w:val="en-GB"/>
              </w:rPr>
            </w:pPr>
            <w:ins w:id="8379" w:author="Author">
              <w:r w:rsidRPr="000F6836">
                <w:rPr>
                  <w:color w:val="000000"/>
                  <w:lang w:val="en-GB"/>
                </w:rPr>
                <w:t>The interest or coupon rate as a percentage, if applicable. For variable interest rate, this shall include the reference rate and the interest rate above it.</w:t>
              </w:r>
            </w:ins>
          </w:p>
        </w:tc>
      </w:tr>
      <w:tr w:rsidR="00DE7E70" w:rsidRPr="000F6836" w14:paraId="081B820E" w14:textId="77777777" w:rsidTr="00902DCD">
        <w:trPr>
          <w:trHeight w:val="750"/>
          <w:ins w:id="8380" w:author="Author"/>
        </w:trPr>
        <w:tc>
          <w:tcPr>
            <w:tcW w:w="1509" w:type="dxa"/>
            <w:vAlign w:val="center"/>
          </w:tcPr>
          <w:p w14:paraId="1C6A31A6" w14:textId="38E53F03" w:rsidR="00DE7E70" w:rsidRPr="000F6836" w:rsidRDefault="00DE7E70" w:rsidP="00DE7E70">
            <w:pPr>
              <w:jc w:val="center"/>
              <w:rPr>
                <w:ins w:id="8381" w:author="Author"/>
                <w:lang w:val="en-GB"/>
              </w:rPr>
            </w:pPr>
            <w:ins w:id="8382" w:author="Author">
              <w:r w:rsidRPr="000F6836">
                <w:rPr>
                  <w:lang w:val="en-GB"/>
                </w:rPr>
                <w:t>C0210</w:t>
              </w:r>
            </w:ins>
          </w:p>
        </w:tc>
        <w:tc>
          <w:tcPr>
            <w:tcW w:w="1509" w:type="dxa"/>
            <w:shd w:val="clear" w:color="auto" w:fill="auto"/>
            <w:vAlign w:val="center"/>
          </w:tcPr>
          <w:p w14:paraId="3FD17BD6" w14:textId="0BB7920A" w:rsidR="00DE7E70" w:rsidRPr="000F6836" w:rsidRDefault="00DE7E70" w:rsidP="00DE7E70">
            <w:pPr>
              <w:jc w:val="center"/>
              <w:rPr>
                <w:ins w:id="8383" w:author="Author"/>
                <w:lang w:val="en-GB"/>
              </w:rPr>
            </w:pPr>
            <w:ins w:id="8384" w:author="Author">
              <w:r w:rsidRPr="000F6836">
                <w:rPr>
                  <w:lang w:val="en-GB"/>
                </w:rPr>
                <w:t>Comments</w:t>
              </w:r>
            </w:ins>
          </w:p>
        </w:tc>
        <w:tc>
          <w:tcPr>
            <w:tcW w:w="5514" w:type="dxa"/>
            <w:shd w:val="clear" w:color="auto" w:fill="auto"/>
          </w:tcPr>
          <w:p w14:paraId="2F1A86BB" w14:textId="77777777" w:rsidR="00DE7E70" w:rsidRPr="000F6836" w:rsidRDefault="00DE7E70" w:rsidP="00DE7E70">
            <w:pPr>
              <w:spacing w:after="0"/>
              <w:rPr>
                <w:ins w:id="8385" w:author="Author"/>
                <w:color w:val="000000"/>
                <w:lang w:val="en-GB"/>
              </w:rPr>
            </w:pPr>
            <w:ins w:id="8386" w:author="Author">
              <w:r w:rsidRPr="000F6836">
                <w:rPr>
                  <w:color w:val="000000"/>
                  <w:lang w:val="en-GB"/>
                </w:rPr>
                <w:t xml:space="preserve">Comments shall contain: </w:t>
              </w:r>
            </w:ins>
          </w:p>
          <w:p w14:paraId="27AF866E" w14:textId="77777777" w:rsidR="00DE7E70" w:rsidRPr="000F6836" w:rsidRDefault="00DE7E70" w:rsidP="00DE7E70">
            <w:pPr>
              <w:pStyle w:val="ListParagraph"/>
              <w:numPr>
                <w:ilvl w:val="0"/>
                <w:numId w:val="36"/>
              </w:numPr>
              <w:contextualSpacing/>
              <w:rPr>
                <w:ins w:id="8387" w:author="Author"/>
                <w:rFonts w:ascii="Times New Roman" w:hAnsi="Times New Roman" w:cs="Times New Roman"/>
                <w:color w:val="000000"/>
                <w:sz w:val="24"/>
                <w:szCs w:val="24"/>
                <w:lang w:eastAsia="en-GB"/>
              </w:rPr>
            </w:pPr>
            <w:ins w:id="8388" w:author="Author">
              <w:r w:rsidRPr="000F6836">
                <w:rPr>
                  <w:rFonts w:ascii="Times New Roman" w:hAnsi="Times New Roman" w:cs="Times New Roman"/>
                  <w:color w:val="000000"/>
                  <w:sz w:val="24"/>
                  <w:szCs w:val="24"/>
                  <w:lang w:eastAsia="en-GB"/>
                </w:rPr>
                <w:t>a notification if the transaction has not been performed at arm’s length</w:t>
              </w:r>
            </w:ins>
          </w:p>
          <w:p w14:paraId="13C50347" w14:textId="10811B3F" w:rsidR="00DE7E70" w:rsidRPr="000F6836" w:rsidRDefault="00DE7E70" w:rsidP="00DE7E70">
            <w:pPr>
              <w:pStyle w:val="ListParagraph"/>
              <w:numPr>
                <w:ilvl w:val="0"/>
                <w:numId w:val="36"/>
              </w:numPr>
              <w:contextualSpacing/>
              <w:rPr>
                <w:ins w:id="8389" w:author="Author"/>
                <w:rFonts w:ascii="Times New Roman" w:hAnsi="Times New Roman" w:cs="Times New Roman"/>
                <w:color w:val="000000"/>
                <w:sz w:val="24"/>
                <w:szCs w:val="24"/>
                <w:lang w:eastAsia="en-GB"/>
              </w:rPr>
            </w:pPr>
            <w:ins w:id="8390" w:author="Author">
              <w:r w:rsidRPr="000F6836">
                <w:rPr>
                  <w:rFonts w:ascii="Times New Roman" w:hAnsi="Times New Roman" w:cs="Times New Roman"/>
                  <w:color w:val="000000"/>
                  <w:sz w:val="24"/>
                  <w:szCs w:val="24"/>
                  <w:lang w:eastAsia="en-GB"/>
                </w:rPr>
                <w:t>any other relevant information regarding the economic nature of the operation</w:t>
              </w:r>
            </w:ins>
          </w:p>
        </w:tc>
      </w:tr>
    </w:tbl>
    <w:p w14:paraId="3D337133" w14:textId="77777777" w:rsidR="0024437C" w:rsidRPr="000F6836" w:rsidRDefault="0024437C" w:rsidP="00D23A61">
      <w:pPr>
        <w:spacing w:before="0" w:after="200" w:line="276" w:lineRule="auto"/>
        <w:jc w:val="left"/>
        <w:rPr>
          <w:lang w:val="en-GB"/>
        </w:rPr>
      </w:pPr>
    </w:p>
    <w:p w14:paraId="1D2F2744" w14:textId="5EB5228E" w:rsidR="00616968" w:rsidRPr="000F6836" w:rsidRDefault="00616968" w:rsidP="00616968">
      <w:pPr>
        <w:pStyle w:val="ManualHeading2"/>
        <w:numPr>
          <w:ilvl w:val="0"/>
          <w:numId w:val="0"/>
        </w:numPr>
        <w:ind w:left="851" w:hanging="851"/>
        <w:rPr>
          <w:lang w:val="en-GB"/>
        </w:rPr>
      </w:pPr>
      <w:r w:rsidRPr="000F6836">
        <w:rPr>
          <w:i/>
          <w:lang w:val="en-GB"/>
        </w:rPr>
        <w:t>S.36.02 — IGT — Derivatives</w:t>
      </w:r>
    </w:p>
    <w:p w14:paraId="3502110E" w14:textId="77777777" w:rsidR="00616968" w:rsidRPr="000F6836" w:rsidRDefault="00616968" w:rsidP="00616968">
      <w:pPr>
        <w:rPr>
          <w:lang w:val="en-GB"/>
        </w:rPr>
      </w:pPr>
      <w:r w:rsidRPr="000F6836">
        <w:rPr>
          <w:i/>
          <w:lang w:val="en-GB"/>
        </w:rPr>
        <w:t>General comments:</w:t>
      </w:r>
    </w:p>
    <w:p w14:paraId="51C4CE46" w14:textId="3D8B6192" w:rsidR="00317C29" w:rsidRPr="000F6836" w:rsidRDefault="00317C29" w:rsidP="00DE7E70">
      <w:pPr>
        <w:rPr>
          <w:ins w:id="8391" w:author="Author"/>
          <w:szCs w:val="20"/>
          <w:lang w:val="en-GB"/>
        </w:rPr>
      </w:pPr>
      <w:ins w:id="8392" w:author="Author">
        <w:r w:rsidRPr="000F6836">
          <w:rPr>
            <w:szCs w:val="20"/>
            <w:lang w:val="en-GB"/>
          </w:rPr>
          <w:t xml:space="preserve">This </w:t>
        </w:r>
        <w:r w:rsidR="00CD6B9D" w:rsidRPr="000F6836">
          <w:rPr>
            <w:szCs w:val="20"/>
            <w:lang w:val="en-GB"/>
          </w:rPr>
          <w:t>template relates</w:t>
        </w:r>
        <w:r w:rsidRPr="000F6836">
          <w:rPr>
            <w:szCs w:val="20"/>
            <w:lang w:val="en-GB"/>
          </w:rPr>
          <w:t xml:space="preserve"> to information groups are requested to </w:t>
        </w:r>
        <w:r w:rsidR="00CD6B9D" w:rsidRPr="000F6836">
          <w:rPr>
            <w:szCs w:val="20"/>
            <w:lang w:val="en-GB"/>
          </w:rPr>
          <w:t>provide at</w:t>
        </w:r>
        <w:r w:rsidRPr="000F6836">
          <w:rPr>
            <w:szCs w:val="20"/>
            <w:lang w:val="en-GB"/>
          </w:rPr>
          <w:t xml:space="preserve"> least annually.</w:t>
        </w:r>
      </w:ins>
    </w:p>
    <w:p w14:paraId="062A3A29" w14:textId="60D0FAD0" w:rsidR="00317C29" w:rsidRPr="000F6836" w:rsidRDefault="00317C29" w:rsidP="00DE7E70">
      <w:pPr>
        <w:suppressAutoHyphens/>
        <w:snapToGrid w:val="0"/>
        <w:ind w:left="28" w:firstLine="5"/>
        <w:rPr>
          <w:ins w:id="8393" w:author="Author"/>
          <w:szCs w:val="20"/>
          <w:lang w:val="en-GB"/>
        </w:rPr>
      </w:pPr>
      <w:ins w:id="8394" w:author="Author">
        <w:r w:rsidRPr="000F6836">
          <w:rPr>
            <w:szCs w:val="20"/>
            <w:lang w:val="en-GB"/>
          </w:rPr>
          <w:t xml:space="preserve">This template shall report all (significant, very significant and transactions required to be reported in all circumstances) </w:t>
        </w:r>
        <w:r w:rsidRPr="000F6836">
          <w:rPr>
            <w:color w:val="000000"/>
            <w:lang w:val="en-GB"/>
          </w:rPr>
          <w:t xml:space="preserve">intra-group transactions </w:t>
        </w:r>
        <w:r w:rsidRPr="000F6836">
          <w:rPr>
            <w:szCs w:val="20"/>
            <w:lang w:val="en-GB"/>
          </w:rPr>
          <w:t xml:space="preserve">between entities in scope of group supervision related to derivatives. Significant </w:t>
        </w:r>
        <w:r w:rsidRPr="000F6836">
          <w:rPr>
            <w:color w:val="000000"/>
            <w:lang w:val="en-GB"/>
          </w:rPr>
          <w:t xml:space="preserve">intra-group transactions related to derivatives shall be reported where </w:t>
        </w:r>
        <w:r w:rsidRPr="000F6836">
          <w:rPr>
            <w:szCs w:val="20"/>
            <w:lang w:val="en-GB"/>
          </w:rPr>
          <w:t xml:space="preserve">the carrying amount of the derivative exceeds the </w:t>
        </w:r>
        <w:r w:rsidR="00CD6B9D" w:rsidRPr="000F6836">
          <w:rPr>
            <w:szCs w:val="20"/>
            <w:lang w:val="en-GB"/>
          </w:rPr>
          <w:t>threshold. These</w:t>
        </w:r>
        <w:r w:rsidRPr="000F6836">
          <w:rPr>
            <w:szCs w:val="20"/>
            <w:lang w:val="en-GB"/>
          </w:rPr>
          <w:t xml:space="preserve"> include, but are not limited to: </w:t>
        </w:r>
      </w:ins>
    </w:p>
    <w:p w14:paraId="1D05EB7F"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95" w:author="Author"/>
          <w:color w:val="000000"/>
          <w:szCs w:val="20"/>
          <w:lang w:val="en-GB"/>
        </w:rPr>
      </w:pPr>
      <w:ins w:id="8396" w:author="Author">
        <w:r w:rsidRPr="000F6836">
          <w:rPr>
            <w:color w:val="000000"/>
            <w:szCs w:val="20"/>
            <w:lang w:val="en-GB"/>
          </w:rPr>
          <w:t>Interest rate contracts, including swaps, forward agreements, futures and options;</w:t>
        </w:r>
      </w:ins>
    </w:p>
    <w:p w14:paraId="07282E3F"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97" w:author="Author"/>
          <w:color w:val="000000"/>
          <w:szCs w:val="20"/>
          <w:lang w:val="en-GB"/>
        </w:rPr>
      </w:pPr>
      <w:ins w:id="8398" w:author="Author">
        <w:r w:rsidRPr="000F6836">
          <w:rPr>
            <w:color w:val="000000"/>
            <w:szCs w:val="20"/>
            <w:lang w:val="en-GB"/>
          </w:rPr>
          <w:lastRenderedPageBreak/>
          <w:t>Foreign exchange contracts, including swaps, forward agreements, futures and options;</w:t>
        </w:r>
      </w:ins>
    </w:p>
    <w:p w14:paraId="2B82E8D3" w14:textId="77777777" w:rsidR="00317C29" w:rsidRPr="000F6836" w:rsidRDefault="00317C29" w:rsidP="00317C29">
      <w:pPr>
        <w:numPr>
          <w:ilvl w:val="0"/>
          <w:numId w:val="35"/>
        </w:numPr>
        <w:tabs>
          <w:tab w:val="clear" w:pos="1774"/>
          <w:tab w:val="left" w:pos="459"/>
        </w:tabs>
        <w:suppressAutoHyphens/>
        <w:autoSpaceDE/>
        <w:autoSpaceDN/>
        <w:snapToGrid w:val="0"/>
        <w:ind w:left="459"/>
        <w:rPr>
          <w:ins w:id="8399" w:author="Author"/>
          <w:color w:val="000000"/>
          <w:szCs w:val="20"/>
          <w:lang w:val="en-GB"/>
        </w:rPr>
      </w:pPr>
      <w:ins w:id="8400" w:author="Author">
        <w:r w:rsidRPr="000F6836">
          <w:rPr>
            <w:color w:val="000000"/>
            <w:szCs w:val="20"/>
            <w:lang w:val="en-GB"/>
          </w:rPr>
          <w:t>Contracts of a nature similar to those in points 1(a) to (e) and 2(a) to (d) of this Annex concerning other reference items or indices.</w:t>
        </w:r>
      </w:ins>
    </w:p>
    <w:p w14:paraId="7A5C1217" w14:textId="77777777" w:rsidR="00686166" w:rsidRPr="000F6836" w:rsidRDefault="00686166" w:rsidP="00686166">
      <w:pPr>
        <w:suppressAutoHyphens/>
        <w:snapToGrid w:val="0"/>
        <w:ind w:left="28" w:firstLine="5"/>
        <w:rPr>
          <w:ins w:id="8401" w:author="Author"/>
          <w:szCs w:val="20"/>
          <w:lang w:val="en-GB"/>
        </w:rPr>
      </w:pPr>
      <w:ins w:id="8402" w:author="Author">
        <w:r w:rsidRPr="000F6836">
          <w:rPr>
            <w:szCs w:val="20"/>
            <w:lang w:val="en-GB"/>
          </w:rPr>
          <w:t>Th</w:t>
        </w:r>
        <w:r>
          <w:rPr>
            <w:szCs w:val="20"/>
            <w:lang w:val="en-GB"/>
          </w:rPr>
          <w:t>is</w:t>
        </w:r>
        <w:r w:rsidRPr="000F6836">
          <w:rPr>
            <w:szCs w:val="20"/>
            <w:lang w:val="en-GB"/>
          </w:rPr>
          <w:t xml:space="preserve"> template shall include intragroup transactions that were: </w:t>
        </w:r>
      </w:ins>
    </w:p>
    <w:p w14:paraId="392EE2B5" w14:textId="744DC589" w:rsidR="00686166" w:rsidRPr="00BB06D9" w:rsidRDefault="00686166" w:rsidP="00BB06D9">
      <w:pPr>
        <w:numPr>
          <w:ilvl w:val="0"/>
          <w:numId w:val="35"/>
        </w:numPr>
        <w:tabs>
          <w:tab w:val="clear" w:pos="1774"/>
          <w:tab w:val="left" w:pos="459"/>
        </w:tabs>
        <w:suppressAutoHyphens/>
        <w:autoSpaceDE/>
        <w:autoSpaceDN/>
        <w:snapToGrid w:val="0"/>
        <w:ind w:left="459"/>
        <w:rPr>
          <w:ins w:id="8403" w:author="Author"/>
          <w:color w:val="000000"/>
          <w:szCs w:val="20"/>
          <w:lang w:val="en-GB"/>
        </w:rPr>
      </w:pPr>
      <w:ins w:id="8404" w:author="Author">
        <w:r w:rsidRPr="00BB06D9">
          <w:rPr>
            <w:color w:val="000000"/>
            <w:szCs w:val="20"/>
            <w:lang w:val="en-GB"/>
          </w:rPr>
          <w:t xml:space="preserve">in-force at the start of the reporting period. </w:t>
        </w:r>
      </w:ins>
    </w:p>
    <w:p w14:paraId="56BC1863" w14:textId="23BD5EBB" w:rsidR="00686166" w:rsidRPr="00BB06D9" w:rsidRDefault="00686166" w:rsidP="00BB06D9">
      <w:pPr>
        <w:numPr>
          <w:ilvl w:val="0"/>
          <w:numId w:val="35"/>
        </w:numPr>
        <w:tabs>
          <w:tab w:val="clear" w:pos="1774"/>
          <w:tab w:val="left" w:pos="459"/>
        </w:tabs>
        <w:suppressAutoHyphens/>
        <w:autoSpaceDE/>
        <w:autoSpaceDN/>
        <w:snapToGrid w:val="0"/>
        <w:ind w:left="459"/>
        <w:rPr>
          <w:ins w:id="8405" w:author="Author"/>
          <w:color w:val="000000"/>
          <w:szCs w:val="20"/>
          <w:lang w:val="en-GB"/>
        </w:rPr>
      </w:pPr>
      <w:ins w:id="8406" w:author="Author">
        <w:r w:rsidRPr="00BB06D9">
          <w:rPr>
            <w:color w:val="000000"/>
            <w:szCs w:val="20"/>
            <w:lang w:val="en-GB"/>
          </w:rPr>
          <w:t xml:space="preserve">incepted during the reporting period and outstanding at the reporting date. </w:t>
        </w:r>
      </w:ins>
    </w:p>
    <w:p w14:paraId="0900779E" w14:textId="06AE9716" w:rsidR="00686166" w:rsidRPr="00BB06D9" w:rsidRDefault="00686166" w:rsidP="00BB06D9">
      <w:pPr>
        <w:numPr>
          <w:ilvl w:val="0"/>
          <w:numId w:val="35"/>
        </w:numPr>
        <w:tabs>
          <w:tab w:val="clear" w:pos="1774"/>
          <w:tab w:val="left" w:pos="459"/>
        </w:tabs>
        <w:suppressAutoHyphens/>
        <w:autoSpaceDE/>
        <w:autoSpaceDN/>
        <w:snapToGrid w:val="0"/>
        <w:ind w:left="459"/>
        <w:rPr>
          <w:ins w:id="8407" w:author="Author"/>
          <w:color w:val="000000"/>
          <w:szCs w:val="20"/>
          <w:lang w:val="en-GB"/>
        </w:rPr>
      </w:pPr>
      <w:ins w:id="8408" w:author="Author">
        <w:r w:rsidRPr="00BB06D9">
          <w:rPr>
            <w:color w:val="000000"/>
            <w:szCs w:val="20"/>
            <w:lang w:val="en-GB"/>
          </w:rPr>
          <w:t xml:space="preserve">incepted and expired/matured during the reporting period.  </w:t>
        </w:r>
      </w:ins>
    </w:p>
    <w:p w14:paraId="71F9A038" w14:textId="77777777" w:rsidR="00686166" w:rsidRPr="000F6836" w:rsidRDefault="00686166" w:rsidP="00686166">
      <w:pPr>
        <w:suppressAutoHyphens/>
        <w:snapToGrid w:val="0"/>
        <w:ind w:left="28" w:firstLine="5"/>
        <w:rPr>
          <w:ins w:id="8409" w:author="Author"/>
          <w:szCs w:val="20"/>
          <w:lang w:val="en-GB"/>
        </w:rPr>
      </w:pPr>
    </w:p>
    <w:p w14:paraId="10846A8D" w14:textId="77777777" w:rsidR="00686166" w:rsidRPr="000F6836" w:rsidRDefault="00686166" w:rsidP="00686166">
      <w:pPr>
        <w:suppressAutoHyphens/>
        <w:snapToGrid w:val="0"/>
        <w:ind w:left="28" w:firstLine="5"/>
        <w:rPr>
          <w:ins w:id="8410" w:author="Author"/>
          <w:szCs w:val="20"/>
          <w:lang w:val="en-GB"/>
        </w:rPr>
      </w:pPr>
      <w:ins w:id="8411" w:author="Author">
        <w:r w:rsidRPr="000F6836">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42F84D68" w14:textId="77777777" w:rsidR="00686166" w:rsidRPr="000F6836" w:rsidRDefault="00686166" w:rsidP="00686166">
      <w:pPr>
        <w:suppressAutoHyphens/>
        <w:snapToGrid w:val="0"/>
        <w:ind w:left="28" w:firstLine="5"/>
        <w:rPr>
          <w:ins w:id="8412" w:author="Author"/>
          <w:szCs w:val="20"/>
          <w:lang w:val="en-GB"/>
        </w:rPr>
      </w:pPr>
      <w:ins w:id="8413" w:author="Author">
        <w:r w:rsidRPr="000F6836">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4ABE72BC" w14:textId="77777777" w:rsidR="00686166" w:rsidRPr="000F6836" w:rsidRDefault="00686166" w:rsidP="00686166">
      <w:pPr>
        <w:suppressAutoHyphens/>
        <w:snapToGrid w:val="0"/>
        <w:rPr>
          <w:ins w:id="8414" w:author="Author"/>
          <w:szCs w:val="20"/>
          <w:lang w:val="en-GB"/>
        </w:rPr>
      </w:pPr>
      <w:ins w:id="8415" w:author="Author">
        <w:r w:rsidRPr="000F6836">
          <w:rPr>
            <w:szCs w:val="20"/>
            <w:lang w:val="en-GB"/>
          </w:rPr>
          <w:t xml:space="preserve">Any element added to significant </w:t>
        </w:r>
        <w:r w:rsidRPr="000F6836">
          <w:rPr>
            <w:lang w:val="en-GB"/>
          </w:rPr>
          <w:t>intragroup transaction</w:t>
        </w:r>
        <w:r w:rsidRPr="000F6836">
          <w:rPr>
            <w:szCs w:val="20"/>
            <w:lang w:val="en-GB"/>
          </w:rPr>
          <w:t xml:space="preserve">s shall be reported as a separate </w:t>
        </w:r>
        <w:r w:rsidRPr="000F6836">
          <w:rPr>
            <w:lang w:val="en-GB"/>
          </w:rPr>
          <w:t>intragroup transaction</w:t>
        </w:r>
        <w:r w:rsidRPr="000F6836">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07447BFA" w14:textId="77777777" w:rsidR="00686166" w:rsidRPr="000F6836" w:rsidRDefault="00686166" w:rsidP="00686166">
      <w:pPr>
        <w:suppressAutoHyphens/>
        <w:snapToGrid w:val="0"/>
        <w:rPr>
          <w:ins w:id="8416" w:author="Author"/>
          <w:szCs w:val="20"/>
          <w:lang w:val="en-GB"/>
        </w:rPr>
      </w:pPr>
      <w:ins w:id="8417" w:author="Author">
        <w:r w:rsidRPr="000F6836">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6954EBF3" w14:textId="77777777" w:rsidR="00686166" w:rsidRPr="000F6836" w:rsidRDefault="00686166" w:rsidP="00686166">
      <w:pPr>
        <w:suppressAutoHyphens/>
        <w:snapToGrid w:val="0"/>
        <w:rPr>
          <w:ins w:id="8418" w:author="Author"/>
          <w:szCs w:val="20"/>
          <w:lang w:val="en-GB"/>
        </w:rPr>
      </w:pPr>
      <w:ins w:id="8419" w:author="Author">
        <w:r w:rsidRPr="000F6836">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0F6836">
          <w:rPr>
            <w:lang w:val="en-GB"/>
          </w:rPr>
          <w:t xml:space="preserve"> </w:t>
        </w:r>
        <w:r w:rsidRPr="000F6836">
          <w:rPr>
            <w:szCs w:val="20"/>
            <w:lang w:val="en-GB"/>
          </w:rPr>
          <w:t xml:space="preserve">Where there is a chain of related </w:t>
        </w:r>
        <w:r w:rsidRPr="000F6836">
          <w:rPr>
            <w:lang w:val="en-GB"/>
          </w:rPr>
          <w:t>intragroup transaction</w:t>
        </w:r>
        <w:r w:rsidRPr="000F6836">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04BF4414" w14:textId="565E9CDF" w:rsidR="00317C29" w:rsidRPr="000F6836" w:rsidRDefault="00317C29" w:rsidP="00317C29">
      <w:pPr>
        <w:suppressAutoHyphens/>
        <w:snapToGrid w:val="0"/>
        <w:spacing w:after="0"/>
        <w:rPr>
          <w:ins w:id="8420" w:author="Autho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DE7E70" w:rsidRPr="000F6836" w14:paraId="3A4CD6BC" w14:textId="77777777" w:rsidTr="00902DCD">
        <w:trPr>
          <w:trHeight w:val="261"/>
          <w:ins w:id="8421" w:author="Author"/>
        </w:trPr>
        <w:tc>
          <w:tcPr>
            <w:tcW w:w="1519" w:type="dxa"/>
            <w:gridSpan w:val="2"/>
            <w:tcBorders>
              <w:top w:val="single" w:sz="4" w:space="0" w:color="auto"/>
              <w:left w:val="single" w:sz="4" w:space="0" w:color="auto"/>
              <w:bottom w:val="single" w:sz="4" w:space="0" w:color="auto"/>
              <w:right w:val="single" w:sz="4" w:space="0" w:color="auto"/>
            </w:tcBorders>
            <w:vAlign w:val="center"/>
          </w:tcPr>
          <w:p w14:paraId="31B3938E" w14:textId="4E40F17F" w:rsidR="00DE7E70" w:rsidRPr="000F6836" w:rsidRDefault="00DE7E70" w:rsidP="00DE7E70">
            <w:pPr>
              <w:spacing w:after="0"/>
              <w:rPr>
                <w:ins w:id="8422" w:author="Author"/>
                <w:b/>
                <w:color w:val="000000"/>
                <w:lang w:val="en-GB"/>
              </w:rPr>
            </w:pPr>
            <w:ins w:id="8423" w:author="Author">
              <w:r w:rsidRPr="000F6836">
                <w:rPr>
                  <w:b/>
                  <w:color w:val="000000"/>
                  <w:lang w:val="en-GB"/>
                </w:rPr>
                <w:t>ITEM</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A3586E" w14:textId="15C13FA6" w:rsidR="00DE7E70" w:rsidRPr="000F6836" w:rsidRDefault="00DE7E70" w:rsidP="00DE7E70">
            <w:pPr>
              <w:spacing w:after="0"/>
              <w:rPr>
                <w:ins w:id="8424" w:author="Author"/>
                <w:b/>
                <w:color w:val="000000"/>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08337CF1" w14:textId="77777777" w:rsidR="00DE7E70" w:rsidRPr="000F6836" w:rsidRDefault="00DE7E70" w:rsidP="00DE7E70">
            <w:pPr>
              <w:spacing w:after="0"/>
              <w:jc w:val="center"/>
              <w:rPr>
                <w:ins w:id="8425" w:author="Author"/>
                <w:b/>
                <w:color w:val="000000"/>
                <w:lang w:val="en-GB"/>
              </w:rPr>
            </w:pPr>
            <w:ins w:id="8426" w:author="Author">
              <w:r w:rsidRPr="000F6836">
                <w:rPr>
                  <w:b/>
                  <w:color w:val="000000"/>
                  <w:lang w:val="en-GB"/>
                </w:rPr>
                <w:t>INSTRUCTIONS</w:t>
              </w:r>
            </w:ins>
          </w:p>
        </w:tc>
      </w:tr>
      <w:tr w:rsidR="00DE7E70" w:rsidRPr="000F6836" w14:paraId="459BE76B" w14:textId="77777777" w:rsidTr="00B760C8">
        <w:trPr>
          <w:trHeight w:val="763"/>
          <w:ins w:id="8427" w:author="Author"/>
        </w:trPr>
        <w:tc>
          <w:tcPr>
            <w:tcW w:w="1519" w:type="dxa"/>
            <w:gridSpan w:val="2"/>
            <w:tcBorders>
              <w:top w:val="single" w:sz="4" w:space="0" w:color="auto"/>
              <w:left w:val="single" w:sz="4" w:space="0" w:color="auto"/>
              <w:bottom w:val="single" w:sz="4" w:space="0" w:color="auto"/>
              <w:right w:val="single" w:sz="4" w:space="0" w:color="auto"/>
            </w:tcBorders>
          </w:tcPr>
          <w:p w14:paraId="56E5CDAC" w14:textId="2C7D85AE" w:rsidR="00DE7E70" w:rsidRPr="000F6836" w:rsidRDefault="00DE7E70" w:rsidP="00B760C8">
            <w:pPr>
              <w:jc w:val="center"/>
              <w:rPr>
                <w:ins w:id="8428" w:author="Author"/>
                <w:color w:val="000000"/>
                <w:lang w:val="en-GB"/>
              </w:rPr>
            </w:pPr>
            <w:ins w:id="8429" w:author="Author">
              <w:r w:rsidRPr="000F6836">
                <w:rPr>
                  <w:color w:val="000000"/>
                  <w:lang w:val="en-GB"/>
                </w:rPr>
                <w:t>C0010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D6B214" w14:textId="3CCB1B5F" w:rsidR="00DE7E70" w:rsidRPr="000F6836" w:rsidRDefault="00DE7E70" w:rsidP="00B760C8">
            <w:pPr>
              <w:jc w:val="center"/>
              <w:rPr>
                <w:ins w:id="8430" w:author="Author"/>
                <w:color w:val="000000"/>
                <w:lang w:val="en-GB"/>
              </w:rPr>
            </w:pPr>
            <w:ins w:id="8431" w:author="Author">
              <w:r w:rsidRPr="000F6836">
                <w:rPr>
                  <w:color w:val="000000"/>
                  <w:lang w:val="en-GB"/>
                </w:rPr>
                <w:t>ID of intragroup transaction</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215B3B4" w14:textId="77777777" w:rsidR="00DE7E70" w:rsidRPr="000F6836" w:rsidRDefault="00DE7E70" w:rsidP="00DE7E70">
            <w:pPr>
              <w:spacing w:after="0"/>
              <w:rPr>
                <w:ins w:id="8432" w:author="Author"/>
                <w:color w:val="000000"/>
                <w:lang w:val="en-GB"/>
              </w:rPr>
            </w:pPr>
            <w:ins w:id="8433" w:author="Author">
              <w:r w:rsidRPr="000F6836">
                <w:rPr>
                  <w:color w:val="000000"/>
                  <w:lang w:val="en-GB"/>
                </w:rPr>
                <w:t>Unique internal identification code for each intragroup transaction. It shall be consistent over time.</w:t>
              </w:r>
            </w:ins>
          </w:p>
        </w:tc>
      </w:tr>
      <w:tr w:rsidR="00DE7E70" w:rsidRPr="000F6836" w14:paraId="281F9703" w14:textId="77777777" w:rsidTr="00B760C8">
        <w:trPr>
          <w:trHeight w:val="855"/>
          <w:ins w:id="8434" w:author="Author"/>
        </w:trPr>
        <w:tc>
          <w:tcPr>
            <w:tcW w:w="1519" w:type="dxa"/>
            <w:gridSpan w:val="2"/>
            <w:tcBorders>
              <w:top w:val="nil"/>
              <w:left w:val="single" w:sz="4" w:space="0" w:color="auto"/>
              <w:bottom w:val="single" w:sz="4" w:space="0" w:color="auto"/>
              <w:right w:val="single" w:sz="4" w:space="0" w:color="auto"/>
            </w:tcBorders>
          </w:tcPr>
          <w:p w14:paraId="2B01EA93" w14:textId="667E374E" w:rsidR="00DE7E70" w:rsidRPr="000F6836" w:rsidRDefault="00DE7E70" w:rsidP="00B760C8">
            <w:pPr>
              <w:jc w:val="center"/>
              <w:rPr>
                <w:ins w:id="8435" w:author="Author"/>
                <w:color w:val="000000"/>
                <w:lang w:val="en-GB"/>
              </w:rPr>
            </w:pPr>
            <w:ins w:id="8436" w:author="Author">
              <w:r w:rsidRPr="000F6836">
                <w:rPr>
                  <w:color w:val="000000"/>
                  <w:lang w:val="en-GB"/>
                </w:rPr>
                <w:t>C0020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909C46C" w14:textId="52D40648" w:rsidR="00DE7E70" w:rsidRPr="000F6836" w:rsidRDefault="00DE7E70" w:rsidP="00B760C8">
            <w:pPr>
              <w:jc w:val="center"/>
              <w:rPr>
                <w:ins w:id="8437" w:author="Author"/>
                <w:color w:val="000000"/>
                <w:lang w:val="en-GB"/>
              </w:rPr>
            </w:pPr>
            <w:ins w:id="8438" w:author="Author">
              <w:r w:rsidRPr="000F6836">
                <w:rPr>
                  <w:color w:val="000000"/>
                  <w:lang w:val="en-GB"/>
                </w:rPr>
                <w:t>Investor/ buyer name</w:t>
              </w:r>
            </w:ins>
          </w:p>
        </w:tc>
        <w:tc>
          <w:tcPr>
            <w:tcW w:w="5759" w:type="dxa"/>
            <w:gridSpan w:val="2"/>
            <w:tcBorders>
              <w:top w:val="nil"/>
              <w:left w:val="nil"/>
              <w:bottom w:val="single" w:sz="4" w:space="0" w:color="auto"/>
              <w:right w:val="single" w:sz="4" w:space="0" w:color="auto"/>
            </w:tcBorders>
            <w:shd w:val="clear" w:color="auto" w:fill="auto"/>
            <w:hideMark/>
          </w:tcPr>
          <w:p w14:paraId="4A152454" w14:textId="77777777" w:rsidR="00DE7E70" w:rsidRPr="000F6836" w:rsidRDefault="00DE7E70" w:rsidP="00DE7E70">
            <w:pPr>
              <w:spacing w:after="0"/>
              <w:rPr>
                <w:ins w:id="8439" w:author="Author"/>
                <w:color w:val="000000" w:themeColor="text1"/>
                <w:lang w:val="en-GB"/>
              </w:rPr>
            </w:pPr>
            <w:ins w:id="8440" w:author="Author">
              <w:r w:rsidRPr="000F6836">
                <w:rPr>
                  <w:color w:val="000000" w:themeColor="text1"/>
                  <w:lang w:val="en-GB"/>
                </w:rPr>
                <w:t xml:space="preserve">Name of the entity that is investing/buying the derivative, or the counterparty with the long position. For swaps the payer is the payer of the fixed rate that receives the floating rate.  </w:t>
              </w:r>
            </w:ins>
          </w:p>
        </w:tc>
      </w:tr>
      <w:tr w:rsidR="00DE7E70" w:rsidRPr="000F6836" w:rsidDel="00AB7A73" w14:paraId="47613D60" w14:textId="77777777" w:rsidTr="00B760C8">
        <w:trPr>
          <w:trHeight w:val="50"/>
          <w:ins w:id="8441" w:author="Author"/>
        </w:trPr>
        <w:tc>
          <w:tcPr>
            <w:tcW w:w="1519" w:type="dxa"/>
            <w:gridSpan w:val="2"/>
            <w:tcBorders>
              <w:top w:val="nil"/>
              <w:left w:val="single" w:sz="4" w:space="0" w:color="auto"/>
              <w:bottom w:val="single" w:sz="4" w:space="0" w:color="auto"/>
              <w:right w:val="single" w:sz="4" w:space="0" w:color="auto"/>
            </w:tcBorders>
          </w:tcPr>
          <w:p w14:paraId="1DC249EA" w14:textId="131C9609" w:rsidR="00DE7E70" w:rsidRPr="000F6836" w:rsidRDefault="00DE7E70" w:rsidP="00B760C8">
            <w:pPr>
              <w:jc w:val="center"/>
              <w:rPr>
                <w:ins w:id="8442" w:author="Author"/>
                <w:color w:val="000000"/>
                <w:lang w:val="en-GB"/>
              </w:rPr>
            </w:pPr>
            <w:ins w:id="8443" w:author="Author">
              <w:r w:rsidRPr="000F6836">
                <w:rPr>
                  <w:color w:val="000000"/>
                  <w:lang w:val="en-GB"/>
                </w:rPr>
                <w:lastRenderedPageBreak/>
                <w:t>C0030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5EF12887" w14:textId="7A55521E" w:rsidR="00DE7E70" w:rsidRPr="000F6836" w:rsidRDefault="00DE7E70" w:rsidP="00B760C8">
            <w:pPr>
              <w:jc w:val="center"/>
              <w:rPr>
                <w:ins w:id="8444" w:author="Author"/>
                <w:color w:val="000000"/>
                <w:lang w:val="en-GB"/>
              </w:rPr>
            </w:pPr>
            <w:ins w:id="8445" w:author="Author">
              <w:r w:rsidRPr="000F6836">
                <w:rPr>
                  <w:color w:val="000000"/>
                  <w:lang w:val="en-GB"/>
                </w:rPr>
                <w:t>Identification code of the investor / buyer</w:t>
              </w:r>
            </w:ins>
          </w:p>
        </w:tc>
        <w:tc>
          <w:tcPr>
            <w:tcW w:w="5759" w:type="dxa"/>
            <w:gridSpan w:val="2"/>
            <w:tcBorders>
              <w:top w:val="nil"/>
              <w:left w:val="nil"/>
              <w:bottom w:val="single" w:sz="4" w:space="0" w:color="auto"/>
              <w:right w:val="single" w:sz="4" w:space="0" w:color="auto"/>
            </w:tcBorders>
            <w:shd w:val="clear" w:color="auto" w:fill="auto"/>
            <w:hideMark/>
          </w:tcPr>
          <w:p w14:paraId="4E6CEBDE" w14:textId="77777777" w:rsidR="00DE7E70" w:rsidRPr="000F6836" w:rsidRDefault="00DE7E70" w:rsidP="00DE7E70">
            <w:pPr>
              <w:spacing w:after="0"/>
              <w:rPr>
                <w:ins w:id="8446" w:author="Author"/>
                <w:lang w:val="en-GB"/>
              </w:rPr>
            </w:pPr>
            <w:ins w:id="8447" w:author="Author">
              <w:r w:rsidRPr="000F6836">
                <w:rPr>
                  <w:color w:val="000000"/>
                  <w:lang w:val="en-GB"/>
                </w:rPr>
                <w:t xml:space="preserve">The unique identification code attached to the investor/buyer/transferee </w:t>
              </w:r>
              <w:r w:rsidRPr="000F6836">
                <w:rPr>
                  <w:lang w:val="en-GB"/>
                </w:rPr>
                <w:t>by this order of priority</w:t>
              </w:r>
              <w:del w:id="8448" w:author="Author">
                <w:r w:rsidRPr="000F6836" w:rsidDel="008B36D8">
                  <w:rPr>
                    <w:lang w:val="en-GB"/>
                  </w:rPr>
                  <w:delText xml:space="preserve"> if existent</w:delText>
                </w:r>
              </w:del>
              <w:r w:rsidRPr="000F6836">
                <w:rPr>
                  <w:lang w:val="en-GB"/>
                </w:rPr>
                <w:t xml:space="preserve">: </w:t>
              </w:r>
            </w:ins>
          </w:p>
          <w:p w14:paraId="43A174DF" w14:textId="510B7184" w:rsidR="00DE7E70" w:rsidRPr="000F6836" w:rsidRDefault="00DE7E70" w:rsidP="00DE7E70">
            <w:pPr>
              <w:spacing w:after="0"/>
              <w:rPr>
                <w:ins w:id="8449" w:author="Author"/>
                <w:lang w:val="en-GB"/>
              </w:rPr>
            </w:pPr>
            <w:ins w:id="8450"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40D64F5" w14:textId="1639C931" w:rsidR="00DE7E70" w:rsidRPr="000F6836" w:rsidRDefault="00DE7E70" w:rsidP="00DE7E70">
            <w:pPr>
              <w:spacing w:after="0"/>
              <w:rPr>
                <w:ins w:id="8451" w:author="Author"/>
                <w:lang w:val="en-GB"/>
              </w:rPr>
            </w:pPr>
            <w:ins w:id="8452"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0E6CB98" w14:textId="77777777" w:rsidR="00DE7E70" w:rsidRPr="000F6836" w:rsidRDefault="00DE7E70" w:rsidP="00DE7E70">
            <w:pPr>
              <w:spacing w:after="0"/>
              <w:rPr>
                <w:ins w:id="8453" w:author="Author"/>
                <w:lang w:val="en-GB"/>
              </w:rPr>
            </w:pPr>
          </w:p>
          <w:p w14:paraId="211D4FBA" w14:textId="77777777" w:rsidR="00DE7E70" w:rsidRPr="000F6836" w:rsidRDefault="00DE7E70" w:rsidP="00DE7E70">
            <w:pPr>
              <w:spacing w:after="0"/>
              <w:rPr>
                <w:ins w:id="8454" w:author="Author"/>
                <w:lang w:val="en-GB"/>
              </w:rPr>
            </w:pPr>
            <w:ins w:id="8455" w:author="Author">
              <w:r w:rsidRPr="000F6836">
                <w:rPr>
                  <w:lang w:val="en-GB"/>
                </w:rPr>
                <w:t xml:space="preserve">Specific code: </w:t>
              </w:r>
            </w:ins>
          </w:p>
          <w:p w14:paraId="7C884D50" w14:textId="01A33132" w:rsidR="00DE7E70" w:rsidRPr="000F6836" w:rsidRDefault="00DE7E70" w:rsidP="00DE7E70">
            <w:pPr>
              <w:spacing w:after="0"/>
              <w:rPr>
                <w:ins w:id="8456" w:author="Author"/>
                <w:lang w:val="en-GB"/>
              </w:rPr>
            </w:pPr>
            <w:ins w:id="8457"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2EFD9D89" w14:textId="77777777" w:rsidR="00A877E1" w:rsidRDefault="00DE7E70" w:rsidP="00DE7E70">
            <w:pPr>
              <w:spacing w:after="0"/>
              <w:rPr>
                <w:ins w:id="8458" w:author="Author"/>
                <w:lang w:val="en-GB"/>
              </w:rPr>
            </w:pPr>
            <w:ins w:id="8459" w:author="Author">
              <w:r w:rsidRPr="000F6836">
                <w:rPr>
                  <w:lang w:val="en-GB"/>
                </w:rPr>
                <w:t xml:space="preserve">- For non-EEA undertakings and non-regulated undertakings within the group, identification code shall be provided by the group. </w:t>
              </w:r>
            </w:ins>
          </w:p>
          <w:p w14:paraId="140ADF7D" w14:textId="4B7DAA5D" w:rsidR="00DE7E70" w:rsidRPr="000F6836" w:rsidRDefault="00DE7E70" w:rsidP="00DE7E70">
            <w:pPr>
              <w:spacing w:after="0"/>
              <w:rPr>
                <w:ins w:id="8460" w:author="Author"/>
                <w:lang w:val="en-GB"/>
              </w:rPr>
            </w:pPr>
            <w:ins w:id="8461"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p w14:paraId="002C87C5" w14:textId="77777777" w:rsidR="00DE7E70" w:rsidRPr="000F6836" w:rsidDel="00AB7A73" w:rsidRDefault="00DE7E70" w:rsidP="00DE7E70">
            <w:pPr>
              <w:spacing w:after="0"/>
              <w:rPr>
                <w:ins w:id="8462" w:author="Author"/>
                <w:color w:val="000000" w:themeColor="text1"/>
                <w:lang w:val="en-GB"/>
              </w:rPr>
            </w:pPr>
          </w:p>
        </w:tc>
      </w:tr>
      <w:tr w:rsidR="00DE7E70" w:rsidRPr="000F6836" w:rsidDel="00AB7A73" w14:paraId="35AC170F" w14:textId="77777777" w:rsidTr="00B760C8">
        <w:trPr>
          <w:trHeight w:val="50"/>
          <w:ins w:id="8463" w:author="Author"/>
        </w:trPr>
        <w:tc>
          <w:tcPr>
            <w:tcW w:w="1519" w:type="dxa"/>
            <w:gridSpan w:val="2"/>
            <w:tcBorders>
              <w:top w:val="nil"/>
              <w:left w:val="single" w:sz="4" w:space="0" w:color="auto"/>
              <w:bottom w:val="single" w:sz="4" w:space="0" w:color="auto"/>
              <w:right w:val="single" w:sz="4" w:space="0" w:color="auto"/>
            </w:tcBorders>
          </w:tcPr>
          <w:p w14:paraId="1D0C6B7C" w14:textId="4AB4A3EC" w:rsidR="00DE7E70" w:rsidRPr="000F6836" w:rsidRDefault="00DE7E70" w:rsidP="00B760C8">
            <w:pPr>
              <w:jc w:val="center"/>
              <w:rPr>
                <w:ins w:id="8464" w:author="Author"/>
                <w:color w:val="000000"/>
                <w:lang w:val="en-GB"/>
              </w:rPr>
            </w:pPr>
            <w:ins w:id="8465" w:author="Author">
              <w:r w:rsidRPr="000F6836">
                <w:rPr>
                  <w:color w:val="000000"/>
                  <w:lang w:val="en-GB"/>
                </w:rPr>
                <w:t>C0031</w:t>
              </w:r>
            </w:ins>
          </w:p>
        </w:tc>
        <w:tc>
          <w:tcPr>
            <w:tcW w:w="1519" w:type="dxa"/>
            <w:gridSpan w:val="2"/>
            <w:tcBorders>
              <w:top w:val="nil"/>
              <w:left w:val="single" w:sz="4" w:space="0" w:color="auto"/>
              <w:bottom w:val="single" w:sz="4" w:space="0" w:color="auto"/>
              <w:right w:val="single" w:sz="4" w:space="0" w:color="auto"/>
            </w:tcBorders>
            <w:shd w:val="clear" w:color="auto" w:fill="auto"/>
          </w:tcPr>
          <w:p w14:paraId="787C572D" w14:textId="7379A719" w:rsidR="00DE7E70" w:rsidRPr="000F6836" w:rsidRDefault="00DE7E70" w:rsidP="00B760C8">
            <w:pPr>
              <w:jc w:val="center"/>
              <w:rPr>
                <w:ins w:id="8466" w:author="Author"/>
                <w:color w:val="000000"/>
                <w:lang w:val="en-GB"/>
              </w:rPr>
            </w:pPr>
            <w:ins w:id="8467" w:author="Author">
              <w:r w:rsidRPr="000F6836">
                <w:rPr>
                  <w:color w:val="000000"/>
                  <w:lang w:val="en-GB"/>
                </w:rPr>
                <w:t>Type of code of the investor / buyer</w:t>
              </w:r>
            </w:ins>
          </w:p>
        </w:tc>
        <w:tc>
          <w:tcPr>
            <w:tcW w:w="5759" w:type="dxa"/>
            <w:gridSpan w:val="2"/>
            <w:tcBorders>
              <w:top w:val="nil"/>
              <w:left w:val="nil"/>
              <w:bottom w:val="single" w:sz="4" w:space="0" w:color="auto"/>
              <w:right w:val="single" w:sz="4" w:space="0" w:color="auto"/>
            </w:tcBorders>
            <w:shd w:val="clear" w:color="auto" w:fill="auto"/>
          </w:tcPr>
          <w:p w14:paraId="2DED2CF1" w14:textId="77777777" w:rsidR="00DE7E70" w:rsidRPr="000F6836" w:rsidRDefault="00DE7E70" w:rsidP="00DE7E70">
            <w:pPr>
              <w:spacing w:after="0"/>
              <w:rPr>
                <w:ins w:id="8468" w:author="Author"/>
                <w:color w:val="000000"/>
                <w:lang w:val="en-GB"/>
              </w:rPr>
            </w:pPr>
            <w:ins w:id="8469" w:author="Author">
              <w:r w:rsidRPr="000F6836">
                <w:rPr>
                  <w:color w:val="000000"/>
                  <w:lang w:val="en-GB"/>
                </w:rPr>
                <w:t>Type of ID Code used for the “Identification code of the investor / buyer” item. One of the options in the following closed list shall be used:</w:t>
              </w:r>
            </w:ins>
          </w:p>
          <w:p w14:paraId="7EE1D3D7" w14:textId="77777777" w:rsidR="00DE7E70" w:rsidRPr="000F6836" w:rsidRDefault="00DE7E70" w:rsidP="00DE7E70">
            <w:pPr>
              <w:spacing w:after="0"/>
              <w:rPr>
                <w:ins w:id="8470" w:author="Author"/>
                <w:color w:val="000000"/>
                <w:lang w:val="en-GB"/>
              </w:rPr>
            </w:pPr>
            <w:ins w:id="8471" w:author="Author">
              <w:r w:rsidRPr="000F6836">
                <w:rPr>
                  <w:color w:val="000000"/>
                  <w:lang w:val="en-GB"/>
                </w:rPr>
                <w:t xml:space="preserve">1 – LEI </w:t>
              </w:r>
            </w:ins>
          </w:p>
          <w:p w14:paraId="3888EB72" w14:textId="77777777" w:rsidR="00DE7E70" w:rsidRPr="000F6836" w:rsidRDefault="00DE7E70" w:rsidP="00DE7E70">
            <w:pPr>
              <w:spacing w:after="0"/>
              <w:rPr>
                <w:ins w:id="8472" w:author="Author"/>
                <w:color w:val="000000"/>
                <w:lang w:val="en-GB"/>
              </w:rPr>
            </w:pPr>
            <w:ins w:id="8473" w:author="Author">
              <w:r w:rsidRPr="000F6836">
                <w:rPr>
                  <w:color w:val="000000"/>
                  <w:lang w:val="en-GB"/>
                </w:rPr>
                <w:t>2 – Specific code</w:t>
              </w:r>
            </w:ins>
          </w:p>
          <w:p w14:paraId="77BD567E" w14:textId="77777777" w:rsidR="00DE7E70" w:rsidRPr="000F6836" w:rsidRDefault="00DE7E70" w:rsidP="00DE7E70">
            <w:pPr>
              <w:spacing w:after="0"/>
              <w:rPr>
                <w:ins w:id="8474" w:author="Author"/>
                <w:color w:val="000000"/>
                <w:lang w:val="en-GB"/>
              </w:rPr>
            </w:pPr>
          </w:p>
        </w:tc>
      </w:tr>
      <w:tr w:rsidR="00DE7E70" w:rsidRPr="000F6836" w14:paraId="61D9F547" w14:textId="77777777" w:rsidTr="00B760C8">
        <w:trPr>
          <w:gridBefore w:val="1"/>
          <w:gridAfter w:val="1"/>
          <w:wBefore w:w="10" w:type="dxa"/>
          <w:wAfter w:w="10" w:type="dxa"/>
          <w:trHeight w:val="1140"/>
          <w:ins w:id="8475" w:author="Author"/>
        </w:trPr>
        <w:tc>
          <w:tcPr>
            <w:tcW w:w="1509" w:type="dxa"/>
            <w:tcBorders>
              <w:top w:val="nil"/>
              <w:left w:val="single" w:sz="4" w:space="0" w:color="auto"/>
              <w:bottom w:val="single" w:sz="4" w:space="0" w:color="auto"/>
              <w:right w:val="single" w:sz="4" w:space="0" w:color="auto"/>
            </w:tcBorders>
          </w:tcPr>
          <w:p w14:paraId="09344505" w14:textId="06B903DD" w:rsidR="00DE7E70" w:rsidRPr="000F6836" w:rsidRDefault="0031107C" w:rsidP="00B760C8">
            <w:pPr>
              <w:jc w:val="center"/>
              <w:rPr>
                <w:ins w:id="8476" w:author="Author"/>
                <w:color w:val="000000"/>
                <w:lang w:val="en-GB"/>
              </w:rPr>
            </w:pPr>
            <w:ins w:id="8477" w:author="Author">
              <w:r>
                <w:rPr>
                  <w:color w:val="000000"/>
                  <w:lang w:val="en-GB"/>
                </w:rPr>
                <w:t>N</w:t>
              </w:r>
              <w:r w:rsidR="00DE7E70" w:rsidRPr="000F6836">
                <w:rPr>
                  <w:color w:val="000000"/>
                  <w:lang w:val="en-GB"/>
                </w:rPr>
                <w:t>C0040</w:t>
              </w:r>
            </w:ins>
          </w:p>
        </w:tc>
        <w:tc>
          <w:tcPr>
            <w:tcW w:w="1509" w:type="dxa"/>
            <w:tcBorders>
              <w:top w:val="nil"/>
              <w:left w:val="single" w:sz="4" w:space="0" w:color="auto"/>
              <w:bottom w:val="single" w:sz="4" w:space="0" w:color="auto"/>
              <w:right w:val="single" w:sz="4" w:space="0" w:color="auto"/>
            </w:tcBorders>
            <w:shd w:val="clear" w:color="auto" w:fill="auto"/>
          </w:tcPr>
          <w:p w14:paraId="25FD7AE2" w14:textId="00E0BF74" w:rsidR="00DE7E70" w:rsidRPr="000F6836" w:rsidRDefault="00DE7E70" w:rsidP="00B760C8">
            <w:pPr>
              <w:jc w:val="center"/>
              <w:rPr>
                <w:ins w:id="8478" w:author="Author"/>
                <w:color w:val="000000"/>
                <w:lang w:val="en-GB"/>
              </w:rPr>
            </w:pPr>
            <w:ins w:id="8479" w:author="Author">
              <w:r w:rsidRPr="000F6836">
                <w:rPr>
                  <w:color w:val="000000"/>
                  <w:lang w:val="en-GB"/>
                </w:rPr>
                <w:t>Sector of the investor</w:t>
              </w:r>
              <w:r w:rsidR="00B760C8" w:rsidRPr="000F6836">
                <w:rPr>
                  <w:color w:val="000000"/>
                  <w:lang w:val="en-GB"/>
                </w:rPr>
                <w:t xml:space="preserve"> </w:t>
              </w:r>
              <w:r w:rsidRPr="000F6836">
                <w:rPr>
                  <w:color w:val="000000"/>
                  <w:lang w:val="en-GB"/>
                </w:rPr>
                <w:t>/ buyer</w:t>
              </w:r>
            </w:ins>
          </w:p>
        </w:tc>
        <w:tc>
          <w:tcPr>
            <w:tcW w:w="5759" w:type="dxa"/>
            <w:gridSpan w:val="2"/>
            <w:tcBorders>
              <w:top w:val="nil"/>
              <w:left w:val="nil"/>
              <w:bottom w:val="single" w:sz="4" w:space="0" w:color="auto"/>
              <w:right w:val="single" w:sz="4" w:space="0" w:color="auto"/>
            </w:tcBorders>
            <w:shd w:val="clear" w:color="auto" w:fill="auto"/>
          </w:tcPr>
          <w:p w14:paraId="6619E35A" w14:textId="5BF112F8" w:rsidR="00DE7E70" w:rsidRPr="000F6836" w:rsidRDefault="00DE7E70" w:rsidP="00DE7E70">
            <w:pPr>
              <w:spacing w:after="0"/>
              <w:rPr>
                <w:ins w:id="8480" w:author="Author"/>
                <w:color w:val="000000"/>
                <w:lang w:val="en-GB"/>
              </w:rPr>
            </w:pPr>
            <w:ins w:id="8481" w:author="Author">
              <w:r w:rsidRPr="000F6836">
                <w:rPr>
                  <w:color w:val="000000"/>
                  <w:lang w:val="en-GB"/>
                </w:rPr>
                <w:t>If the investor / buyer is part of financial sector within the meaning of article 2 (8) of Directive 2002/87/EC, indicate: “banking sector”, “insurance</w:t>
              </w:r>
              <w:r w:rsidR="00287B27" w:rsidRPr="000F6836">
                <w:rPr>
                  <w:color w:val="000000"/>
                  <w:lang w:val="en-GB"/>
                </w:rPr>
                <w:t xml:space="preserve"> and reinsurance</w:t>
              </w:r>
              <w:r w:rsidRPr="000F6836">
                <w:rPr>
                  <w:color w:val="000000"/>
                  <w:lang w:val="en-GB"/>
                </w:rPr>
                <w:t xml:space="preserve"> sector” “investments services sector”.</w:t>
              </w:r>
            </w:ins>
          </w:p>
          <w:p w14:paraId="03940D96" w14:textId="0A5BD5AB" w:rsidR="00DE7E70" w:rsidRPr="000F6836" w:rsidRDefault="00DE7E70" w:rsidP="00DE7E70">
            <w:pPr>
              <w:spacing w:after="0"/>
              <w:rPr>
                <w:ins w:id="8482" w:author="Author"/>
                <w:color w:val="000000"/>
                <w:lang w:val="en-GB"/>
              </w:rPr>
            </w:pPr>
            <w:ins w:id="8483" w:author="Author">
              <w:r w:rsidRPr="000F6836">
                <w:rPr>
                  <w:color w:val="000000"/>
                  <w:lang w:val="en-GB"/>
                </w:rPr>
                <w:t>If the investor / buyer is not part of financial sector within the meaning of article 2 (8) indicate: “other undertaking of the group”.</w:t>
              </w:r>
            </w:ins>
          </w:p>
        </w:tc>
      </w:tr>
      <w:tr w:rsidR="00DE7E70" w:rsidRPr="000F6836" w14:paraId="3C286242" w14:textId="77777777" w:rsidTr="00B760C8">
        <w:trPr>
          <w:trHeight w:val="816"/>
          <w:ins w:id="8484" w:author="Author"/>
        </w:trPr>
        <w:tc>
          <w:tcPr>
            <w:tcW w:w="1519" w:type="dxa"/>
            <w:gridSpan w:val="2"/>
            <w:tcBorders>
              <w:top w:val="single" w:sz="4" w:space="0" w:color="auto"/>
              <w:left w:val="single" w:sz="4" w:space="0" w:color="auto"/>
              <w:bottom w:val="single" w:sz="4" w:space="0" w:color="auto"/>
              <w:right w:val="single" w:sz="4" w:space="0" w:color="auto"/>
            </w:tcBorders>
          </w:tcPr>
          <w:p w14:paraId="4B28A437" w14:textId="43F07B1A" w:rsidR="00DE7E70" w:rsidRPr="000F6836" w:rsidRDefault="00DE7E70" w:rsidP="00B760C8">
            <w:pPr>
              <w:jc w:val="center"/>
              <w:rPr>
                <w:ins w:id="8485" w:author="Author"/>
                <w:color w:val="000000"/>
                <w:lang w:val="en-GB"/>
              </w:rPr>
            </w:pPr>
            <w:ins w:id="8486" w:author="Author">
              <w:r w:rsidRPr="000F6836">
                <w:rPr>
                  <w:color w:val="000000"/>
                  <w:lang w:val="en-GB"/>
                </w:rPr>
                <w:t>C0050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A39112" w14:textId="29E29631" w:rsidR="00DE7E70" w:rsidRPr="000F6836" w:rsidRDefault="00DE7E70" w:rsidP="00B760C8">
            <w:pPr>
              <w:jc w:val="center"/>
              <w:rPr>
                <w:ins w:id="8487" w:author="Author"/>
                <w:color w:val="000000"/>
                <w:lang w:val="en-GB"/>
              </w:rPr>
            </w:pPr>
            <w:ins w:id="8488" w:author="Author">
              <w:r w:rsidRPr="000F6836">
                <w:rPr>
                  <w:color w:val="000000"/>
                  <w:lang w:val="en-GB"/>
                </w:rPr>
                <w:t>Issuer</w:t>
              </w:r>
              <w:r w:rsidR="00656C31" w:rsidRPr="000F6836">
                <w:rPr>
                  <w:color w:val="000000"/>
                  <w:lang w:val="en-GB"/>
                </w:rPr>
                <w:t xml:space="preserve"> </w:t>
              </w:r>
              <w:r w:rsidRPr="000F6836">
                <w:rPr>
                  <w:color w:val="000000"/>
                  <w:lang w:val="en-GB"/>
                </w:rPr>
                <w:t>/ Seller name</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038552C" w14:textId="77777777" w:rsidR="00DE7E70" w:rsidRPr="000F6836" w:rsidRDefault="00DE7E70" w:rsidP="00DE7E70">
            <w:pPr>
              <w:spacing w:after="0"/>
              <w:rPr>
                <w:ins w:id="8489" w:author="Author"/>
                <w:color w:val="000000"/>
                <w:lang w:val="en-GB"/>
              </w:rPr>
            </w:pPr>
            <w:ins w:id="8490" w:author="Author">
              <w:r w:rsidRPr="000F6836">
                <w:rPr>
                  <w:color w:val="000000"/>
                  <w:lang w:val="en-GB"/>
                </w:rPr>
                <w:t>Name of the entity that is issuing/selling the derivative, or the counterparty with the short position. For swaps the receiver, receives the fixed rates and pays the floating rate.</w:t>
              </w:r>
            </w:ins>
          </w:p>
        </w:tc>
      </w:tr>
      <w:tr w:rsidR="00DE7E70" w:rsidRPr="000F6836" w:rsidDel="00AB7A73" w14:paraId="62EEC057" w14:textId="77777777" w:rsidTr="00B760C8">
        <w:trPr>
          <w:trHeight w:val="302"/>
          <w:ins w:id="8491" w:author="Author"/>
        </w:trPr>
        <w:tc>
          <w:tcPr>
            <w:tcW w:w="1519" w:type="dxa"/>
            <w:gridSpan w:val="2"/>
            <w:tcBorders>
              <w:top w:val="single" w:sz="4" w:space="0" w:color="auto"/>
              <w:left w:val="single" w:sz="4" w:space="0" w:color="auto"/>
              <w:bottom w:val="single" w:sz="4" w:space="0" w:color="auto"/>
              <w:right w:val="single" w:sz="4" w:space="0" w:color="auto"/>
            </w:tcBorders>
          </w:tcPr>
          <w:p w14:paraId="62973346" w14:textId="7BAF6D75" w:rsidR="00DE7E70" w:rsidRPr="000F6836" w:rsidRDefault="00DE7E70" w:rsidP="00B760C8">
            <w:pPr>
              <w:jc w:val="center"/>
              <w:rPr>
                <w:ins w:id="8492" w:author="Author"/>
                <w:color w:val="000000"/>
                <w:lang w:val="en-GB"/>
              </w:rPr>
            </w:pPr>
            <w:ins w:id="8493" w:author="Author">
              <w:r w:rsidRPr="000F6836">
                <w:rPr>
                  <w:color w:val="000000"/>
                  <w:lang w:val="en-GB"/>
                </w:rPr>
                <w:t>C0060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4E5FC1" w14:textId="3BD12C24" w:rsidR="00DE7E70" w:rsidRPr="000F6836" w:rsidRDefault="00DE7E70" w:rsidP="00B760C8">
            <w:pPr>
              <w:jc w:val="center"/>
              <w:rPr>
                <w:ins w:id="8494" w:author="Author"/>
                <w:color w:val="000000"/>
                <w:lang w:val="en-GB"/>
              </w:rPr>
            </w:pPr>
            <w:ins w:id="8495" w:author="Author">
              <w:r w:rsidRPr="000F6836">
                <w:rPr>
                  <w:color w:val="000000"/>
                  <w:lang w:val="en-GB"/>
                </w:rPr>
                <w:t>Identification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143A562" w14:textId="67EBAE44" w:rsidR="00DE7E70" w:rsidRPr="000F6836" w:rsidRDefault="00DE7E70" w:rsidP="00DE7E70">
            <w:pPr>
              <w:spacing w:after="0"/>
              <w:rPr>
                <w:ins w:id="8496" w:author="Author"/>
                <w:lang w:val="en-GB"/>
              </w:rPr>
            </w:pPr>
            <w:ins w:id="8497" w:author="Author">
              <w:r w:rsidRPr="000F6836">
                <w:rPr>
                  <w:color w:val="000000"/>
                  <w:lang w:val="en-GB"/>
                </w:rPr>
                <w:t xml:space="preserve">The unique identification code attached to the investor/buyer/transferee </w:t>
              </w:r>
              <w:r w:rsidRPr="000F6836">
                <w:rPr>
                  <w:lang w:val="en-GB"/>
                </w:rPr>
                <w:t>by this order of priority</w:t>
              </w:r>
              <w:del w:id="8498" w:author="Author">
                <w:r w:rsidRPr="000F6836" w:rsidDel="008B36D8">
                  <w:rPr>
                    <w:lang w:val="en-GB"/>
                  </w:rPr>
                  <w:delText xml:space="preserve"> if existent</w:delText>
                </w:r>
              </w:del>
              <w:r w:rsidRPr="000F6836">
                <w:rPr>
                  <w:lang w:val="en-GB"/>
                </w:rPr>
                <w:t xml:space="preserve">: </w:t>
              </w:r>
            </w:ins>
          </w:p>
          <w:p w14:paraId="5B2C7040" w14:textId="7DBAE3A0" w:rsidR="00DE7E70" w:rsidRPr="000F6836" w:rsidRDefault="00DE7E70" w:rsidP="00DE7E70">
            <w:pPr>
              <w:spacing w:after="0"/>
              <w:rPr>
                <w:ins w:id="8499" w:author="Author"/>
                <w:lang w:val="en-GB"/>
              </w:rPr>
            </w:pPr>
            <w:ins w:id="8500"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52DB244F" w14:textId="51C2A6DC" w:rsidR="00DE7E70" w:rsidRPr="000F6836" w:rsidRDefault="00DE7E70" w:rsidP="00DE7E70">
            <w:pPr>
              <w:spacing w:after="0"/>
              <w:rPr>
                <w:ins w:id="8501" w:author="Author"/>
                <w:lang w:val="en-GB"/>
              </w:rPr>
            </w:pPr>
            <w:ins w:id="8502"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3C0CDB78" w14:textId="77777777" w:rsidR="00DE7E70" w:rsidRPr="000F6836" w:rsidRDefault="00DE7E70" w:rsidP="00DE7E70">
            <w:pPr>
              <w:spacing w:after="0"/>
              <w:rPr>
                <w:ins w:id="8503" w:author="Author"/>
                <w:lang w:val="en-GB"/>
              </w:rPr>
            </w:pPr>
            <w:ins w:id="8504" w:author="Author">
              <w:r w:rsidRPr="000F6836">
                <w:rPr>
                  <w:lang w:val="en-GB"/>
                </w:rPr>
                <w:t xml:space="preserve">Specific code: </w:t>
              </w:r>
            </w:ins>
          </w:p>
          <w:p w14:paraId="544C4C3B" w14:textId="2ED82EEC" w:rsidR="00DE7E70" w:rsidRPr="000F6836" w:rsidRDefault="00DE7E70" w:rsidP="00DE7E70">
            <w:pPr>
              <w:spacing w:after="0"/>
              <w:rPr>
                <w:ins w:id="8505" w:author="Author"/>
                <w:lang w:val="en-GB"/>
              </w:rPr>
            </w:pPr>
            <w:ins w:id="8506" w:author="Author">
              <w:r w:rsidRPr="000F6836">
                <w:rPr>
                  <w:lang w:val="en-GB"/>
                </w:rPr>
                <w:lastRenderedPageBreak/>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0D74665E" w14:textId="77777777" w:rsidR="00A877E1" w:rsidRDefault="00DE7E70" w:rsidP="00DE7E70">
            <w:pPr>
              <w:spacing w:after="0"/>
              <w:rPr>
                <w:ins w:id="8507" w:author="Author"/>
                <w:lang w:val="en-GB"/>
              </w:rPr>
            </w:pPr>
            <w:ins w:id="8508" w:author="Author">
              <w:r w:rsidRPr="000F6836">
                <w:rPr>
                  <w:lang w:val="en-GB"/>
                </w:rPr>
                <w:t xml:space="preserve">- For non-EEA undertakings and non-regulated undertakings within the group, identification code shall be provided by the group. </w:t>
              </w:r>
            </w:ins>
          </w:p>
          <w:p w14:paraId="0E1551C6" w14:textId="07882808" w:rsidR="00DE7E70" w:rsidRPr="000F6836" w:rsidDel="00AB7A73" w:rsidRDefault="00DE7E70" w:rsidP="00DE7E70">
            <w:pPr>
              <w:spacing w:after="0"/>
              <w:rPr>
                <w:ins w:id="8509" w:author="Author"/>
                <w:lang w:val="en-GB"/>
              </w:rPr>
            </w:pPr>
            <w:ins w:id="8510"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DE7E70" w:rsidRPr="000F6836" w:rsidDel="00AB7A73" w14:paraId="530B9985" w14:textId="77777777" w:rsidTr="00B760C8">
        <w:trPr>
          <w:trHeight w:val="302"/>
          <w:ins w:id="8511" w:author="Author"/>
        </w:trPr>
        <w:tc>
          <w:tcPr>
            <w:tcW w:w="1519" w:type="dxa"/>
            <w:gridSpan w:val="2"/>
            <w:tcBorders>
              <w:top w:val="single" w:sz="4" w:space="0" w:color="auto"/>
              <w:left w:val="single" w:sz="4" w:space="0" w:color="auto"/>
              <w:bottom w:val="single" w:sz="4" w:space="0" w:color="auto"/>
              <w:right w:val="single" w:sz="4" w:space="0" w:color="auto"/>
            </w:tcBorders>
          </w:tcPr>
          <w:p w14:paraId="2D4A25EB" w14:textId="1407199E" w:rsidR="00DE7E70" w:rsidRPr="000F6836" w:rsidRDefault="00DE7E70" w:rsidP="00B760C8">
            <w:pPr>
              <w:jc w:val="center"/>
              <w:rPr>
                <w:ins w:id="8512" w:author="Author"/>
                <w:color w:val="000000"/>
                <w:lang w:val="en-GB"/>
              </w:rPr>
            </w:pPr>
            <w:ins w:id="8513" w:author="Author">
              <w:r w:rsidRPr="000F6836">
                <w:rPr>
                  <w:color w:val="000000"/>
                  <w:lang w:val="en-GB"/>
                </w:rPr>
                <w:lastRenderedPageBreak/>
                <w:t>C0061</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C55B845" w14:textId="2C720582" w:rsidR="00DE7E70" w:rsidRPr="000F6836" w:rsidRDefault="00DE7E70" w:rsidP="00B760C8">
            <w:pPr>
              <w:jc w:val="center"/>
              <w:rPr>
                <w:ins w:id="8514" w:author="Author"/>
                <w:color w:val="000000"/>
                <w:lang w:val="en-GB"/>
              </w:rPr>
            </w:pPr>
            <w:ins w:id="8515" w:author="Author">
              <w:r w:rsidRPr="000F6836">
                <w:rPr>
                  <w:color w:val="000000"/>
                  <w:lang w:val="en-GB"/>
                </w:rPr>
                <w:t>Type of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1B4208FD" w14:textId="77777777" w:rsidR="00DE7E70" w:rsidRPr="000F6836" w:rsidRDefault="00DE7E70" w:rsidP="00DE7E70">
            <w:pPr>
              <w:spacing w:after="0"/>
              <w:rPr>
                <w:ins w:id="8516" w:author="Author"/>
                <w:color w:val="000000"/>
                <w:lang w:val="en-GB"/>
              </w:rPr>
            </w:pPr>
            <w:ins w:id="8517" w:author="Author">
              <w:r w:rsidRPr="000F6836">
                <w:rPr>
                  <w:color w:val="000000"/>
                  <w:lang w:val="en-GB"/>
                </w:rPr>
                <w:t>Type of ID Code used for the “Identification code of the issuer / seller” item. One of the options in the following closed list shall be used:</w:t>
              </w:r>
            </w:ins>
          </w:p>
          <w:p w14:paraId="4F5F9545" w14:textId="77777777" w:rsidR="00DE7E70" w:rsidRPr="000F6836" w:rsidRDefault="00DE7E70" w:rsidP="00DE7E70">
            <w:pPr>
              <w:spacing w:after="0"/>
              <w:rPr>
                <w:ins w:id="8518" w:author="Author"/>
                <w:color w:val="000000"/>
                <w:lang w:val="en-GB"/>
              </w:rPr>
            </w:pPr>
            <w:ins w:id="8519" w:author="Author">
              <w:r w:rsidRPr="000F6836">
                <w:rPr>
                  <w:color w:val="000000"/>
                  <w:lang w:val="en-GB"/>
                </w:rPr>
                <w:t xml:space="preserve">1 – LEI </w:t>
              </w:r>
            </w:ins>
          </w:p>
          <w:p w14:paraId="737B0F6C" w14:textId="5F89F98B" w:rsidR="00DE7E70" w:rsidRPr="000F6836" w:rsidRDefault="00DE7E70" w:rsidP="00DE7E70">
            <w:pPr>
              <w:spacing w:after="0"/>
              <w:rPr>
                <w:ins w:id="8520" w:author="Author"/>
                <w:color w:val="000000"/>
                <w:lang w:val="en-GB"/>
              </w:rPr>
            </w:pPr>
            <w:ins w:id="8521" w:author="Author">
              <w:r w:rsidRPr="000F6836">
                <w:rPr>
                  <w:color w:val="000000"/>
                  <w:lang w:val="en-GB"/>
                </w:rPr>
                <w:t>2 – Specific code</w:t>
              </w:r>
            </w:ins>
          </w:p>
        </w:tc>
      </w:tr>
      <w:tr w:rsidR="00DE7E70" w:rsidRPr="000F6836" w14:paraId="30143336" w14:textId="77777777" w:rsidTr="00B760C8">
        <w:trPr>
          <w:gridBefore w:val="1"/>
          <w:gridAfter w:val="1"/>
          <w:wBefore w:w="10" w:type="dxa"/>
          <w:wAfter w:w="10" w:type="dxa"/>
          <w:trHeight w:val="1140"/>
          <w:ins w:id="8522" w:author="Author"/>
        </w:trPr>
        <w:tc>
          <w:tcPr>
            <w:tcW w:w="1509" w:type="dxa"/>
            <w:tcBorders>
              <w:top w:val="nil"/>
              <w:left w:val="single" w:sz="4" w:space="0" w:color="auto"/>
              <w:bottom w:val="single" w:sz="4" w:space="0" w:color="auto"/>
              <w:right w:val="single" w:sz="4" w:space="0" w:color="auto"/>
            </w:tcBorders>
          </w:tcPr>
          <w:p w14:paraId="7ECEA1F6" w14:textId="6690778D" w:rsidR="00DE7E70" w:rsidRPr="000F6836" w:rsidRDefault="0031107C" w:rsidP="00B760C8">
            <w:pPr>
              <w:jc w:val="center"/>
              <w:rPr>
                <w:ins w:id="8523" w:author="Author"/>
                <w:color w:val="000000"/>
                <w:lang w:val="en-GB"/>
              </w:rPr>
            </w:pPr>
            <w:ins w:id="8524" w:author="Author">
              <w:r>
                <w:rPr>
                  <w:color w:val="000000"/>
                  <w:lang w:val="en-GB"/>
                </w:rPr>
                <w:t>N</w:t>
              </w:r>
              <w:r w:rsidR="00DE7E70" w:rsidRPr="000F6836">
                <w:rPr>
                  <w:color w:val="000000"/>
                  <w:lang w:val="en-GB"/>
                </w:rPr>
                <w:t>C0070</w:t>
              </w:r>
            </w:ins>
          </w:p>
        </w:tc>
        <w:tc>
          <w:tcPr>
            <w:tcW w:w="1509" w:type="dxa"/>
            <w:tcBorders>
              <w:top w:val="nil"/>
              <w:left w:val="single" w:sz="4" w:space="0" w:color="auto"/>
              <w:bottom w:val="single" w:sz="4" w:space="0" w:color="auto"/>
              <w:right w:val="single" w:sz="4" w:space="0" w:color="auto"/>
            </w:tcBorders>
            <w:shd w:val="clear" w:color="auto" w:fill="auto"/>
          </w:tcPr>
          <w:p w14:paraId="7F0D63BF" w14:textId="6B001FBE" w:rsidR="00DE7E70" w:rsidRPr="000F6836" w:rsidRDefault="00DE7E70" w:rsidP="00B760C8">
            <w:pPr>
              <w:jc w:val="center"/>
              <w:rPr>
                <w:ins w:id="8525" w:author="Author"/>
                <w:color w:val="000000"/>
                <w:lang w:val="en-GB"/>
              </w:rPr>
            </w:pPr>
            <w:ins w:id="8526" w:author="Author">
              <w:r w:rsidRPr="000F6836">
                <w:rPr>
                  <w:color w:val="000000"/>
                  <w:lang w:val="en-GB"/>
                </w:rPr>
                <w:t>Financial sector of the issuer / seller</w:t>
              </w:r>
            </w:ins>
          </w:p>
        </w:tc>
        <w:tc>
          <w:tcPr>
            <w:tcW w:w="5759" w:type="dxa"/>
            <w:gridSpan w:val="2"/>
            <w:tcBorders>
              <w:top w:val="nil"/>
              <w:left w:val="nil"/>
              <w:bottom w:val="single" w:sz="4" w:space="0" w:color="auto"/>
              <w:right w:val="single" w:sz="4" w:space="0" w:color="auto"/>
            </w:tcBorders>
            <w:shd w:val="clear" w:color="auto" w:fill="auto"/>
          </w:tcPr>
          <w:p w14:paraId="26259FCF" w14:textId="6A1A7CE6" w:rsidR="00DE7E70" w:rsidRPr="000F6836" w:rsidRDefault="00DE7E70" w:rsidP="00DE7E70">
            <w:pPr>
              <w:spacing w:after="0"/>
              <w:rPr>
                <w:ins w:id="8527" w:author="Author"/>
                <w:color w:val="000000"/>
                <w:lang w:val="en-GB"/>
              </w:rPr>
            </w:pPr>
            <w:ins w:id="8528" w:author="Author">
              <w:r w:rsidRPr="000F6836">
                <w:rPr>
                  <w:color w:val="000000"/>
                  <w:lang w:val="en-GB"/>
                </w:rPr>
                <w:t xml:space="preserve">If the issuer / seller is part of financial sector within the meaning of article 2 (8) of Directive 2002/87/EC, indicate: “banking sector”, “insurance </w:t>
              </w:r>
              <w:r w:rsidR="00287B27" w:rsidRPr="000F6836">
                <w:rPr>
                  <w:color w:val="000000"/>
                  <w:lang w:val="en-GB"/>
                </w:rPr>
                <w:t xml:space="preserve">and reinsurance </w:t>
              </w:r>
              <w:r w:rsidRPr="000F6836">
                <w:rPr>
                  <w:color w:val="000000"/>
                  <w:lang w:val="en-GB"/>
                </w:rPr>
                <w:t>sector” “investments services sector”.</w:t>
              </w:r>
            </w:ins>
          </w:p>
          <w:p w14:paraId="578F509B" w14:textId="7E9C0AE6" w:rsidR="00DE7E70" w:rsidRPr="000F6836" w:rsidRDefault="00DE7E70" w:rsidP="00DE7E70">
            <w:pPr>
              <w:spacing w:after="0"/>
              <w:rPr>
                <w:ins w:id="8529" w:author="Author"/>
                <w:color w:val="000000"/>
                <w:lang w:val="en-GB"/>
              </w:rPr>
            </w:pPr>
            <w:ins w:id="8530" w:author="Author">
              <w:r w:rsidRPr="000F6836">
                <w:rPr>
                  <w:color w:val="000000"/>
                  <w:lang w:val="en-GB"/>
                </w:rPr>
                <w:t>If the issuer / seller is not part of financial sector within the meaning of article 2 (8) indicate: “other undertaking of the group”.</w:t>
              </w:r>
            </w:ins>
          </w:p>
        </w:tc>
      </w:tr>
      <w:tr w:rsidR="00DE7E70" w:rsidRPr="000F6836" w14:paraId="3AABDC61" w14:textId="77777777" w:rsidTr="00917216">
        <w:trPr>
          <w:gridBefore w:val="1"/>
          <w:gridAfter w:val="1"/>
          <w:wBefore w:w="10" w:type="dxa"/>
          <w:wAfter w:w="10" w:type="dxa"/>
          <w:trHeight w:val="698"/>
          <w:ins w:id="8531" w:author="Author"/>
        </w:trPr>
        <w:tc>
          <w:tcPr>
            <w:tcW w:w="1509" w:type="dxa"/>
            <w:tcBorders>
              <w:top w:val="single" w:sz="4" w:space="0" w:color="auto"/>
              <w:left w:val="single" w:sz="4" w:space="0" w:color="auto"/>
              <w:bottom w:val="nil"/>
              <w:right w:val="single" w:sz="4" w:space="0" w:color="auto"/>
            </w:tcBorders>
          </w:tcPr>
          <w:p w14:paraId="0919536A" w14:textId="681D718B" w:rsidR="00DE7E70" w:rsidRPr="000F6836" w:rsidRDefault="0031107C" w:rsidP="00B760C8">
            <w:pPr>
              <w:jc w:val="center"/>
              <w:rPr>
                <w:ins w:id="8532" w:author="Author"/>
                <w:color w:val="000000"/>
                <w:lang w:val="en-GB"/>
              </w:rPr>
            </w:pPr>
            <w:ins w:id="8533" w:author="Author">
              <w:r>
                <w:rPr>
                  <w:color w:val="000000"/>
                  <w:lang w:val="en-GB"/>
                </w:rPr>
                <w:t>N</w:t>
              </w:r>
              <w:r w:rsidR="00DE7E70" w:rsidRPr="000F6836">
                <w:rPr>
                  <w:color w:val="000000"/>
                  <w:lang w:val="en-GB"/>
                </w:rPr>
                <w:t>C0080</w:t>
              </w:r>
            </w:ins>
          </w:p>
        </w:tc>
        <w:tc>
          <w:tcPr>
            <w:tcW w:w="1509" w:type="dxa"/>
            <w:tcBorders>
              <w:top w:val="single" w:sz="4" w:space="0" w:color="auto"/>
              <w:left w:val="single" w:sz="4" w:space="0" w:color="auto"/>
              <w:bottom w:val="nil"/>
              <w:right w:val="single" w:sz="4" w:space="0" w:color="auto"/>
            </w:tcBorders>
            <w:shd w:val="clear" w:color="auto" w:fill="auto"/>
          </w:tcPr>
          <w:p w14:paraId="11FD5D7C" w14:textId="6422C307" w:rsidR="00DE7E70" w:rsidRPr="000F6836" w:rsidRDefault="00DE7E70" w:rsidP="00B760C8">
            <w:pPr>
              <w:jc w:val="center"/>
              <w:rPr>
                <w:ins w:id="8534" w:author="Author"/>
                <w:color w:val="000000"/>
                <w:lang w:val="en-GB"/>
              </w:rPr>
            </w:pPr>
            <w:ins w:id="8535" w:author="Author">
              <w:r w:rsidRPr="000F6836">
                <w:rPr>
                  <w:color w:val="000000"/>
                  <w:lang w:val="en-GB"/>
                </w:rPr>
                <w:t>Indirect transactions</w:t>
              </w:r>
            </w:ins>
          </w:p>
        </w:tc>
        <w:tc>
          <w:tcPr>
            <w:tcW w:w="5759" w:type="dxa"/>
            <w:gridSpan w:val="2"/>
            <w:tcBorders>
              <w:top w:val="single" w:sz="4" w:space="0" w:color="auto"/>
              <w:left w:val="nil"/>
              <w:bottom w:val="nil"/>
              <w:right w:val="single" w:sz="4" w:space="0" w:color="auto"/>
            </w:tcBorders>
            <w:shd w:val="clear" w:color="auto" w:fill="auto"/>
          </w:tcPr>
          <w:p w14:paraId="2D0C991A" w14:textId="10C7BAA1" w:rsidR="00DE7E70" w:rsidRPr="000F6836" w:rsidRDefault="00DE7E70" w:rsidP="00DE7E70">
            <w:pPr>
              <w:spacing w:after="0"/>
              <w:rPr>
                <w:ins w:id="8536" w:author="Author"/>
                <w:lang w:val="en-GB"/>
              </w:rPr>
            </w:pPr>
            <w:ins w:id="8537" w:author="Author">
              <w:r w:rsidRPr="000F6836">
                <w:rPr>
                  <w:lang w:val="en-GB"/>
                </w:rPr>
                <w:t>If reported intragroup transaction is part of an indirect transaction (cf. General comments supra), report the “ID of intragroup transaction” (</w:t>
              </w:r>
              <w:del w:id="8538" w:author="Author">
                <w:r w:rsidRPr="000F6836" w:rsidDel="00256F6B">
                  <w:rPr>
                    <w:lang w:val="en-GB"/>
                  </w:rPr>
                  <w:delText>F</w:delText>
                </w:r>
              </w:del>
              <w:r w:rsidRPr="000F6836">
                <w:rPr>
                  <w:lang w:val="en-GB"/>
                </w:rPr>
                <w:t>C0010) of the related transaction in the cell.</w:t>
              </w:r>
              <w:r w:rsidR="00326560" w:rsidRPr="000F6836">
                <w:rPr>
                  <w:lang w:val="en-GB"/>
                </w:rPr>
                <w:t xml:space="preserve"> If more than two transactions are related, the ID code of the first related transaction needs to be reported as a reference to link all interconnected transactions</w:t>
              </w:r>
              <w:r w:rsidR="00256F6B" w:rsidRPr="000F6836">
                <w:rPr>
                  <w:lang w:val="en-GB"/>
                </w:rPr>
                <w:t>.</w:t>
              </w:r>
            </w:ins>
          </w:p>
          <w:p w14:paraId="575A34E3" w14:textId="77777777" w:rsidR="00DE7E70" w:rsidRPr="000F6836" w:rsidRDefault="00DE7E70" w:rsidP="00DE7E70">
            <w:pPr>
              <w:spacing w:after="0"/>
              <w:rPr>
                <w:ins w:id="8539" w:author="Author"/>
                <w:lang w:val="en-GB"/>
              </w:rPr>
            </w:pPr>
            <w:ins w:id="8540" w:author="Author">
              <w:r w:rsidRPr="000F6836">
                <w:rPr>
                  <w:lang w:val="en-GB"/>
                </w:rPr>
                <w:t>If the reported intragroup transaction is not part of an indirect transaction, indicate No.</w:t>
              </w:r>
            </w:ins>
          </w:p>
        </w:tc>
      </w:tr>
      <w:tr w:rsidR="00DE7E70" w:rsidRPr="000F6836" w14:paraId="6522F6A8" w14:textId="77777777" w:rsidTr="00B760C8">
        <w:trPr>
          <w:gridBefore w:val="1"/>
          <w:gridAfter w:val="1"/>
          <w:wBefore w:w="10" w:type="dxa"/>
          <w:wAfter w:w="10" w:type="dxa"/>
          <w:trHeight w:val="1425"/>
          <w:ins w:id="8541" w:author="Author"/>
        </w:trPr>
        <w:tc>
          <w:tcPr>
            <w:tcW w:w="1509" w:type="dxa"/>
            <w:tcBorders>
              <w:top w:val="single" w:sz="4" w:space="0" w:color="auto"/>
              <w:left w:val="single" w:sz="4" w:space="0" w:color="auto"/>
              <w:bottom w:val="nil"/>
              <w:right w:val="single" w:sz="4" w:space="0" w:color="auto"/>
            </w:tcBorders>
          </w:tcPr>
          <w:p w14:paraId="6385B873" w14:textId="33C9F634" w:rsidR="00DE7E70" w:rsidRPr="000F6836" w:rsidRDefault="0031107C" w:rsidP="00B760C8">
            <w:pPr>
              <w:jc w:val="center"/>
              <w:rPr>
                <w:ins w:id="8542" w:author="Author"/>
                <w:color w:val="000000"/>
                <w:lang w:val="en-GB"/>
              </w:rPr>
            </w:pPr>
            <w:ins w:id="8543" w:author="Author">
              <w:r>
                <w:rPr>
                  <w:color w:val="000000"/>
                  <w:lang w:val="en-GB"/>
                </w:rPr>
                <w:t>N</w:t>
              </w:r>
              <w:r w:rsidR="00DE7E70" w:rsidRPr="000F6836">
                <w:rPr>
                  <w:color w:val="000000"/>
                  <w:lang w:val="en-GB"/>
                </w:rPr>
                <w:t>C0090</w:t>
              </w:r>
            </w:ins>
          </w:p>
        </w:tc>
        <w:tc>
          <w:tcPr>
            <w:tcW w:w="1509" w:type="dxa"/>
            <w:tcBorders>
              <w:top w:val="single" w:sz="4" w:space="0" w:color="auto"/>
              <w:left w:val="single" w:sz="4" w:space="0" w:color="auto"/>
              <w:bottom w:val="nil"/>
              <w:right w:val="single" w:sz="4" w:space="0" w:color="auto"/>
            </w:tcBorders>
            <w:shd w:val="clear" w:color="auto" w:fill="auto"/>
            <w:hideMark/>
          </w:tcPr>
          <w:p w14:paraId="6E324F00" w14:textId="700AA5C0" w:rsidR="00DE7E70" w:rsidRPr="000F6836" w:rsidRDefault="00DE7E70" w:rsidP="00B760C8">
            <w:pPr>
              <w:jc w:val="center"/>
              <w:rPr>
                <w:ins w:id="8544" w:author="Author"/>
                <w:color w:val="000000"/>
                <w:lang w:val="en-GB"/>
              </w:rPr>
            </w:pPr>
            <w:ins w:id="8545" w:author="Author">
              <w:r w:rsidRPr="000F6836">
                <w:rPr>
                  <w:color w:val="000000"/>
                  <w:lang w:val="en-GB"/>
                </w:rPr>
                <w:t>Single economic operation</w:t>
              </w:r>
            </w:ins>
          </w:p>
        </w:tc>
        <w:tc>
          <w:tcPr>
            <w:tcW w:w="5759" w:type="dxa"/>
            <w:gridSpan w:val="2"/>
            <w:tcBorders>
              <w:top w:val="single" w:sz="4" w:space="0" w:color="auto"/>
              <w:left w:val="nil"/>
              <w:bottom w:val="nil"/>
              <w:right w:val="single" w:sz="4" w:space="0" w:color="auto"/>
            </w:tcBorders>
            <w:shd w:val="clear" w:color="auto" w:fill="auto"/>
            <w:hideMark/>
          </w:tcPr>
          <w:p w14:paraId="2E7BB7A6" w14:textId="36375B5D" w:rsidR="00326560" w:rsidRPr="000F6836" w:rsidRDefault="00DE7E70" w:rsidP="00DE7E70">
            <w:pPr>
              <w:spacing w:after="0"/>
              <w:rPr>
                <w:ins w:id="8546" w:author="Author"/>
                <w:lang w:val="en-GB"/>
              </w:rPr>
            </w:pPr>
            <w:ins w:id="8547" w:author="Author">
              <w:r w:rsidRPr="000F6836">
                <w:rPr>
                  <w:lang w:val="en-GB"/>
                </w:rPr>
                <w:t xml:space="preserve">If the reported intragroup transaction is part of single economic operation (cf. General comments supra), report the “ID of intragroup transaction” (C0010) of the related transaction in the cell. </w:t>
              </w:r>
              <w:r w:rsidR="00326560" w:rsidRPr="000F6836">
                <w:rPr>
                  <w:lang w:val="en-GB"/>
                </w:rPr>
                <w:t>If more than two transactions are related, the ID code of the first related transaction needs to be reported as a reference to link all interconnected transactions</w:t>
              </w:r>
            </w:ins>
          </w:p>
          <w:p w14:paraId="755BFDC2" w14:textId="70F6287A" w:rsidR="00DE7E70" w:rsidRPr="000F6836" w:rsidRDefault="00DE7E70" w:rsidP="00DE7E70">
            <w:pPr>
              <w:spacing w:after="0"/>
              <w:rPr>
                <w:ins w:id="8548" w:author="Author"/>
                <w:lang w:val="en-GB"/>
              </w:rPr>
            </w:pPr>
            <w:ins w:id="8549" w:author="Author">
              <w:r w:rsidRPr="000F6836">
                <w:rPr>
                  <w:lang w:val="en-GB"/>
                </w:rPr>
                <w:t>If the reported intragroup transaction is not part of single economic operation, indicate No.</w:t>
              </w:r>
            </w:ins>
          </w:p>
        </w:tc>
      </w:tr>
      <w:tr w:rsidR="00DE7E70" w:rsidRPr="000F6836" w14:paraId="20A2D892" w14:textId="77777777" w:rsidTr="00B760C8">
        <w:trPr>
          <w:gridBefore w:val="1"/>
          <w:gridAfter w:val="1"/>
          <w:wBefore w:w="10" w:type="dxa"/>
          <w:wAfter w:w="10" w:type="dxa"/>
          <w:trHeight w:val="841"/>
          <w:ins w:id="8550" w:author="Author"/>
        </w:trPr>
        <w:tc>
          <w:tcPr>
            <w:tcW w:w="1509" w:type="dxa"/>
            <w:tcBorders>
              <w:top w:val="single" w:sz="4" w:space="0" w:color="auto"/>
              <w:left w:val="single" w:sz="4" w:space="0" w:color="auto"/>
              <w:bottom w:val="single" w:sz="4" w:space="0" w:color="auto"/>
              <w:right w:val="single" w:sz="4" w:space="0" w:color="auto"/>
            </w:tcBorders>
          </w:tcPr>
          <w:p w14:paraId="6D77FB7B" w14:textId="166E7A36" w:rsidR="00DE7E70" w:rsidRPr="000F6836" w:rsidRDefault="0031107C" w:rsidP="00B760C8">
            <w:pPr>
              <w:jc w:val="center"/>
              <w:rPr>
                <w:ins w:id="8551" w:author="Author"/>
                <w:color w:val="000000"/>
                <w:lang w:val="en-GB"/>
              </w:rPr>
            </w:pPr>
            <w:ins w:id="8552" w:author="Author">
              <w:r>
                <w:rPr>
                  <w:color w:val="000000"/>
                  <w:lang w:val="en-GB"/>
                </w:rPr>
                <w:t>N</w:t>
              </w:r>
              <w:r w:rsidR="00DE7E70" w:rsidRPr="000F6836">
                <w:rPr>
                  <w:color w:val="000000"/>
                  <w:lang w:val="en-GB"/>
                </w:rPr>
                <w:t>C0100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5D7C8D" w14:textId="2A111C50" w:rsidR="00DE7E70" w:rsidRPr="000F6836" w:rsidRDefault="00DE7E70" w:rsidP="00B760C8">
            <w:pPr>
              <w:jc w:val="center"/>
              <w:rPr>
                <w:ins w:id="8553" w:author="Author"/>
                <w:color w:val="000000"/>
                <w:lang w:val="en-GB"/>
              </w:rPr>
            </w:pPr>
            <w:ins w:id="8554" w:author="Author">
              <w:r w:rsidRPr="000F6836">
                <w:rPr>
                  <w:color w:val="000000"/>
                  <w:lang w:val="en-GB"/>
                </w:rPr>
                <w:t>ID Code of the instrument</w:t>
              </w:r>
            </w:ins>
          </w:p>
        </w:tc>
        <w:tc>
          <w:tcPr>
            <w:tcW w:w="5759" w:type="dxa"/>
            <w:gridSpan w:val="2"/>
            <w:tcBorders>
              <w:top w:val="single" w:sz="4" w:space="0" w:color="auto"/>
              <w:left w:val="nil"/>
              <w:bottom w:val="nil"/>
              <w:right w:val="single" w:sz="4" w:space="0" w:color="auto"/>
            </w:tcBorders>
            <w:shd w:val="clear" w:color="auto" w:fill="auto"/>
            <w:hideMark/>
          </w:tcPr>
          <w:p w14:paraId="5FED1869" w14:textId="77777777" w:rsidR="00DE7E70" w:rsidRPr="000F6836" w:rsidRDefault="00DE7E70" w:rsidP="00DE7E70">
            <w:pPr>
              <w:spacing w:after="0"/>
              <w:rPr>
                <w:ins w:id="8555" w:author="Author"/>
                <w:lang w:val="en-GB"/>
              </w:rPr>
            </w:pPr>
            <w:ins w:id="8556" w:author="Author">
              <w:r w:rsidRPr="000F6836">
                <w:rPr>
                  <w:lang w:val="en-GB"/>
                </w:rPr>
                <w:t xml:space="preserve">This is the identification code of the instrument (capital, debt etc.) between the two counterparties identified using the following priority: </w:t>
              </w:r>
            </w:ins>
          </w:p>
          <w:p w14:paraId="25CE6C08" w14:textId="77777777" w:rsidR="00DE7E70" w:rsidRPr="000F6836" w:rsidRDefault="00DE7E70" w:rsidP="00DE7E70">
            <w:pPr>
              <w:spacing w:after="0"/>
              <w:rPr>
                <w:ins w:id="8557" w:author="Author"/>
                <w:lang w:val="en-GB"/>
              </w:rPr>
            </w:pPr>
            <w:ins w:id="8558" w:author="Author">
              <w:r w:rsidRPr="000F6836">
                <w:rPr>
                  <w:lang w:val="en-GB"/>
                </w:rPr>
                <w:lastRenderedPageBreak/>
                <w:t xml:space="preserve">  - ISO 6166 code of ISIN when available</w:t>
              </w:r>
            </w:ins>
          </w:p>
          <w:p w14:paraId="7B133A5B" w14:textId="77777777" w:rsidR="00DE7E70" w:rsidRPr="000F6836" w:rsidRDefault="00DE7E70" w:rsidP="00DE7E70">
            <w:pPr>
              <w:spacing w:after="0"/>
              <w:rPr>
                <w:ins w:id="8559" w:author="Author"/>
                <w:lang w:val="en-GB"/>
              </w:rPr>
            </w:pPr>
            <w:ins w:id="8560" w:author="Author">
              <w:r w:rsidRPr="000F6836">
                <w:rPr>
                  <w:lang w:val="en-GB"/>
                </w:rPr>
                <w:t xml:space="preserve">  - Other recognised codes (e.g.: CUSIP, Bloomberg Ticker, Reuters RIC)</w:t>
              </w:r>
              <w:r w:rsidRPr="000F6836">
                <w:rPr>
                  <w:lang w:val="en-GB"/>
                </w:rPr>
                <w:br/>
                <w:t xml:space="preserve">  - Code attributed by the undertaking, when the options above are not available. This code shall be consistent over time.</w:t>
              </w:r>
            </w:ins>
          </w:p>
          <w:p w14:paraId="3E997824" w14:textId="7C36BDF5" w:rsidR="00DE7E70" w:rsidRPr="000F6836" w:rsidRDefault="00DE7E70" w:rsidP="00B95BB2">
            <w:pPr>
              <w:rPr>
                <w:ins w:id="8561" w:author="Author"/>
                <w:lang w:val="en-GB"/>
              </w:rPr>
            </w:pPr>
            <w:ins w:id="8562" w:author="Author">
              <w:r w:rsidRPr="000F6836">
                <w:rPr>
                  <w:lang w:val="en-GB"/>
                </w:rPr>
                <w:t xml:space="preserve">This may be different from the intragroup transaction code provided in cell C0010. </w:t>
              </w:r>
            </w:ins>
          </w:p>
        </w:tc>
      </w:tr>
      <w:tr w:rsidR="00DE7E70" w:rsidRPr="000F6836" w14:paraId="72698C5B" w14:textId="77777777" w:rsidTr="00B760C8">
        <w:trPr>
          <w:gridBefore w:val="1"/>
          <w:gridAfter w:val="1"/>
          <w:wBefore w:w="10" w:type="dxa"/>
          <w:wAfter w:w="10" w:type="dxa"/>
          <w:trHeight w:val="1425"/>
          <w:ins w:id="8563" w:author="Author"/>
        </w:trPr>
        <w:tc>
          <w:tcPr>
            <w:tcW w:w="1509" w:type="dxa"/>
            <w:tcBorders>
              <w:top w:val="single" w:sz="4" w:space="0" w:color="auto"/>
              <w:left w:val="single" w:sz="4" w:space="0" w:color="auto"/>
              <w:bottom w:val="single" w:sz="4" w:space="0" w:color="auto"/>
              <w:right w:val="single" w:sz="4" w:space="0" w:color="auto"/>
            </w:tcBorders>
          </w:tcPr>
          <w:p w14:paraId="1EECBECD" w14:textId="293A1E2D" w:rsidR="00DE7E70" w:rsidRPr="000F6836" w:rsidRDefault="0031107C" w:rsidP="00B760C8">
            <w:pPr>
              <w:jc w:val="center"/>
              <w:rPr>
                <w:ins w:id="8564" w:author="Author"/>
                <w:lang w:val="en-GB"/>
              </w:rPr>
            </w:pPr>
            <w:ins w:id="8565" w:author="Author">
              <w:r>
                <w:rPr>
                  <w:color w:val="000000"/>
                  <w:lang w:val="en-GB"/>
                </w:rPr>
                <w:lastRenderedPageBreak/>
                <w:t>N</w:t>
              </w:r>
              <w:r w:rsidR="00DE7E70" w:rsidRPr="000F6836">
                <w:rPr>
                  <w:lang w:val="en-GB"/>
                </w:rPr>
                <w:t>C0101</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25B0FAA" w14:textId="2DAE9DE9" w:rsidR="00DE7E70" w:rsidRPr="000F6836" w:rsidRDefault="00DE7E70" w:rsidP="00B760C8">
            <w:pPr>
              <w:jc w:val="center"/>
              <w:rPr>
                <w:ins w:id="8566" w:author="Author"/>
                <w:color w:val="000000"/>
                <w:lang w:val="en-GB"/>
              </w:rPr>
            </w:pPr>
            <w:ins w:id="8567" w:author="Author">
              <w:r w:rsidRPr="000F6836">
                <w:rPr>
                  <w:lang w:val="en-GB"/>
                </w:rPr>
                <w:t>ID Code Type of the instrument</w:t>
              </w:r>
            </w:ins>
          </w:p>
        </w:tc>
        <w:tc>
          <w:tcPr>
            <w:tcW w:w="5759" w:type="dxa"/>
            <w:gridSpan w:val="2"/>
            <w:tcBorders>
              <w:top w:val="single" w:sz="4" w:space="0" w:color="auto"/>
              <w:left w:val="nil"/>
              <w:bottom w:val="nil"/>
              <w:right w:val="single" w:sz="4" w:space="0" w:color="auto"/>
            </w:tcBorders>
            <w:shd w:val="clear" w:color="auto" w:fill="auto"/>
          </w:tcPr>
          <w:p w14:paraId="099833ED" w14:textId="77777777" w:rsidR="00DE7E70" w:rsidRPr="000F6836" w:rsidRDefault="00DE7E70" w:rsidP="00DE7E70">
            <w:pPr>
              <w:rPr>
                <w:ins w:id="8568" w:author="Author"/>
                <w:lang w:val="en-GB"/>
              </w:rPr>
            </w:pPr>
            <w:ins w:id="8569" w:author="Author">
              <w:r w:rsidRPr="000F6836">
                <w:rPr>
                  <w:lang w:val="en-GB"/>
                </w:rPr>
                <w:t>Type of ID Code used for the “ID Code of the instrument” item. One of the options in the following closed list shall be used:</w:t>
              </w:r>
            </w:ins>
          </w:p>
          <w:p w14:paraId="2F0CC2B2" w14:textId="77777777" w:rsidR="00DE7E70" w:rsidRPr="000F6836" w:rsidRDefault="00DE7E70" w:rsidP="00DE7E70">
            <w:pPr>
              <w:spacing w:after="0"/>
              <w:rPr>
                <w:ins w:id="8570" w:author="Author"/>
                <w:lang w:val="en-GB"/>
              </w:rPr>
            </w:pPr>
            <w:ins w:id="8571" w:author="Author">
              <w:r w:rsidRPr="000F6836">
                <w:rPr>
                  <w:lang w:val="en-GB"/>
                </w:rPr>
                <w:t>1 - ISO 6166 for ISIN code</w:t>
              </w:r>
            </w:ins>
          </w:p>
          <w:p w14:paraId="1795F7F7" w14:textId="77777777" w:rsidR="00DE7E70" w:rsidRPr="000F6836" w:rsidRDefault="00DE7E70" w:rsidP="00DE7E70">
            <w:pPr>
              <w:spacing w:after="0"/>
              <w:rPr>
                <w:ins w:id="8572" w:author="Author"/>
                <w:lang w:val="en-GB"/>
              </w:rPr>
            </w:pPr>
            <w:ins w:id="8573" w:author="Author">
              <w:r w:rsidRPr="000F6836">
                <w:rPr>
                  <w:lang w:val="en-GB"/>
                </w:rPr>
                <w:t>2 - CUSIP (The Committee on Uniform Securities Identification Procedures number assigned by the CUSIP Service Bureau for U.S. and Canadian companies)</w:t>
              </w:r>
            </w:ins>
          </w:p>
          <w:p w14:paraId="6F567547" w14:textId="77777777" w:rsidR="00DE7E70" w:rsidRPr="000F6836" w:rsidRDefault="00DE7E70" w:rsidP="00DE7E70">
            <w:pPr>
              <w:spacing w:after="0"/>
              <w:rPr>
                <w:ins w:id="8574" w:author="Author"/>
                <w:lang w:val="en-GB"/>
              </w:rPr>
            </w:pPr>
            <w:ins w:id="8575" w:author="Author">
              <w:r w:rsidRPr="000F6836">
                <w:rPr>
                  <w:lang w:val="en-GB"/>
                </w:rPr>
                <w:t>3 - SEDOL (Stock Exchange Daily Official List for the London Stock Exchange)</w:t>
              </w:r>
            </w:ins>
          </w:p>
          <w:p w14:paraId="62DE079F" w14:textId="77777777" w:rsidR="00DE7E70" w:rsidRPr="000F6836" w:rsidRDefault="00DE7E70" w:rsidP="00DE7E70">
            <w:pPr>
              <w:spacing w:after="0"/>
              <w:rPr>
                <w:ins w:id="8576" w:author="Author"/>
                <w:lang w:val="en-GB"/>
              </w:rPr>
            </w:pPr>
            <w:ins w:id="8577" w:author="Author">
              <w:r w:rsidRPr="000F6836">
                <w:rPr>
                  <w:lang w:val="en-GB"/>
                </w:rPr>
                <w:t>4 - WKN (Wertpapier Kenn-Nummer, the alphanumeric German identification number)</w:t>
              </w:r>
            </w:ins>
          </w:p>
          <w:p w14:paraId="7AD74F13" w14:textId="77777777" w:rsidR="00DE7E70" w:rsidRPr="000F6836" w:rsidRDefault="00DE7E70" w:rsidP="00DE7E70">
            <w:pPr>
              <w:spacing w:after="0"/>
              <w:rPr>
                <w:ins w:id="8578" w:author="Author"/>
                <w:lang w:val="en-GB"/>
              </w:rPr>
            </w:pPr>
            <w:ins w:id="8579" w:author="Author">
              <w:r w:rsidRPr="000F6836">
                <w:rPr>
                  <w:lang w:val="en-GB"/>
                </w:rPr>
                <w:t>5 - Bloomberg Ticker (Bloomberg letters code that identify a company's securities)</w:t>
              </w:r>
            </w:ins>
          </w:p>
          <w:p w14:paraId="310196D2" w14:textId="77777777" w:rsidR="00DE7E70" w:rsidRPr="000F6836" w:rsidRDefault="00DE7E70" w:rsidP="00DE7E70">
            <w:pPr>
              <w:spacing w:after="0"/>
              <w:rPr>
                <w:ins w:id="8580" w:author="Author"/>
                <w:lang w:val="en-GB"/>
              </w:rPr>
            </w:pPr>
            <w:ins w:id="8581" w:author="Author">
              <w:r w:rsidRPr="000F6836">
                <w:rPr>
                  <w:lang w:val="en-GB"/>
                </w:rPr>
                <w:t>6 - BBGID (The Bloomberg Global ID)</w:t>
              </w:r>
            </w:ins>
          </w:p>
          <w:p w14:paraId="2503C723" w14:textId="77777777" w:rsidR="00DE7E70" w:rsidRPr="000F6836" w:rsidRDefault="00DE7E70" w:rsidP="00DE7E70">
            <w:pPr>
              <w:spacing w:after="0"/>
              <w:rPr>
                <w:ins w:id="8582" w:author="Author"/>
                <w:lang w:val="en-GB"/>
              </w:rPr>
            </w:pPr>
            <w:ins w:id="8583" w:author="Author">
              <w:r w:rsidRPr="000F6836">
                <w:rPr>
                  <w:lang w:val="en-GB"/>
                </w:rPr>
                <w:t>7 - Reuters RIC (Reuters instrument code)</w:t>
              </w:r>
            </w:ins>
          </w:p>
          <w:p w14:paraId="1CFB632F" w14:textId="77777777" w:rsidR="00DE7E70" w:rsidRPr="000F6836" w:rsidRDefault="00DE7E70" w:rsidP="00DE7E70">
            <w:pPr>
              <w:spacing w:after="0"/>
              <w:rPr>
                <w:ins w:id="8584" w:author="Author"/>
                <w:lang w:val="en-GB"/>
              </w:rPr>
            </w:pPr>
            <w:ins w:id="8585" w:author="Author">
              <w:r w:rsidRPr="000F6836">
                <w:rPr>
                  <w:lang w:val="en-GB"/>
                </w:rPr>
                <w:t>8 - FIGI (Financial Instrument Global Identifier)</w:t>
              </w:r>
            </w:ins>
          </w:p>
          <w:p w14:paraId="7318B0E7" w14:textId="77777777" w:rsidR="00DE7E70" w:rsidRPr="000F6836" w:rsidRDefault="00DE7E70" w:rsidP="00DE7E70">
            <w:pPr>
              <w:spacing w:after="0"/>
              <w:rPr>
                <w:ins w:id="8586" w:author="Author"/>
                <w:lang w:val="en-GB"/>
              </w:rPr>
            </w:pPr>
            <w:ins w:id="8587" w:author="Author">
              <w:r w:rsidRPr="000F6836">
                <w:rPr>
                  <w:lang w:val="en-GB"/>
                </w:rPr>
                <w:t>9 - Other code by members of the Association of  National Numbering Agencies</w:t>
              </w:r>
            </w:ins>
          </w:p>
          <w:p w14:paraId="15477BEA" w14:textId="77777777" w:rsidR="00DE7E70" w:rsidRPr="000F6836" w:rsidRDefault="00DE7E70" w:rsidP="00DE7E70">
            <w:pPr>
              <w:spacing w:after="0"/>
              <w:rPr>
                <w:ins w:id="8588" w:author="Author"/>
                <w:lang w:val="en-GB"/>
              </w:rPr>
            </w:pPr>
            <w:ins w:id="8589" w:author="Author">
              <w:r w:rsidRPr="000F6836">
                <w:rPr>
                  <w:lang w:val="en-GB"/>
                </w:rPr>
                <w:t>99 - Code attributed by the undertaking</w:t>
              </w:r>
            </w:ins>
          </w:p>
        </w:tc>
      </w:tr>
      <w:tr w:rsidR="00DE7E70" w:rsidRPr="000F6836" w14:paraId="25103377" w14:textId="77777777" w:rsidTr="00B760C8">
        <w:trPr>
          <w:gridBefore w:val="1"/>
          <w:gridAfter w:val="1"/>
          <w:wBefore w:w="10" w:type="dxa"/>
          <w:wAfter w:w="10" w:type="dxa"/>
          <w:trHeight w:val="2684"/>
          <w:ins w:id="8590" w:author="Author"/>
        </w:trPr>
        <w:tc>
          <w:tcPr>
            <w:tcW w:w="1509" w:type="dxa"/>
            <w:tcBorders>
              <w:top w:val="nil"/>
              <w:left w:val="single" w:sz="4" w:space="0" w:color="000000"/>
              <w:bottom w:val="nil"/>
              <w:right w:val="single" w:sz="4" w:space="0" w:color="000000"/>
            </w:tcBorders>
          </w:tcPr>
          <w:p w14:paraId="20B2F07B" w14:textId="1E978C0B" w:rsidR="00DE7E70" w:rsidRPr="000F6836" w:rsidRDefault="0031107C" w:rsidP="00B760C8">
            <w:pPr>
              <w:jc w:val="center"/>
              <w:rPr>
                <w:ins w:id="8591" w:author="Author"/>
                <w:color w:val="000000"/>
                <w:lang w:val="en-GB"/>
              </w:rPr>
            </w:pPr>
            <w:ins w:id="8592" w:author="Author">
              <w:r>
                <w:rPr>
                  <w:color w:val="000000"/>
                  <w:lang w:val="en-GB"/>
                </w:rPr>
                <w:t>N</w:t>
              </w:r>
              <w:r w:rsidR="00DE7E70" w:rsidRPr="000F6836">
                <w:rPr>
                  <w:color w:val="000000"/>
                  <w:lang w:val="en-GB"/>
                </w:rPr>
                <w:t>C0110</w:t>
              </w:r>
            </w:ins>
          </w:p>
        </w:tc>
        <w:tc>
          <w:tcPr>
            <w:tcW w:w="1509" w:type="dxa"/>
            <w:tcBorders>
              <w:top w:val="nil"/>
              <w:left w:val="single" w:sz="4" w:space="0" w:color="000000"/>
              <w:bottom w:val="nil"/>
              <w:right w:val="single" w:sz="4" w:space="0" w:color="000000"/>
            </w:tcBorders>
            <w:shd w:val="clear" w:color="auto" w:fill="auto"/>
            <w:hideMark/>
          </w:tcPr>
          <w:p w14:paraId="563A82C8" w14:textId="181CB75C" w:rsidR="00DE7E70" w:rsidRPr="000F6836" w:rsidRDefault="00DE7E70" w:rsidP="00B760C8">
            <w:pPr>
              <w:jc w:val="center"/>
              <w:rPr>
                <w:ins w:id="8593" w:author="Author"/>
                <w:color w:val="000000"/>
                <w:lang w:val="en-GB"/>
              </w:rPr>
            </w:pPr>
            <w:ins w:id="8594" w:author="Author">
              <w:r w:rsidRPr="000F6836">
                <w:rPr>
                  <w:color w:val="000000"/>
                  <w:lang w:val="en-GB"/>
                </w:rPr>
                <w:t>Type of instrument</w:t>
              </w:r>
            </w:ins>
          </w:p>
        </w:tc>
        <w:tc>
          <w:tcPr>
            <w:tcW w:w="5759" w:type="dxa"/>
            <w:gridSpan w:val="2"/>
            <w:tcBorders>
              <w:top w:val="single" w:sz="4" w:space="0" w:color="auto"/>
              <w:left w:val="nil"/>
              <w:bottom w:val="nil"/>
              <w:right w:val="single" w:sz="4" w:space="0" w:color="000000"/>
            </w:tcBorders>
            <w:shd w:val="clear" w:color="auto" w:fill="auto"/>
            <w:hideMark/>
          </w:tcPr>
          <w:p w14:paraId="3AA72015" w14:textId="77777777" w:rsidR="00DE7E70" w:rsidRPr="000F6836" w:rsidRDefault="00DE7E70" w:rsidP="00DE7E70">
            <w:pPr>
              <w:spacing w:after="0"/>
              <w:rPr>
                <w:ins w:id="8595" w:author="Author"/>
                <w:color w:val="000000"/>
                <w:lang w:val="en-GB"/>
              </w:rPr>
            </w:pPr>
            <w:ins w:id="8596" w:author="Author">
              <w:r w:rsidRPr="000F6836">
                <w:rPr>
                  <w:color w:val="000000"/>
                  <w:lang w:val="en-GB"/>
                </w:rPr>
                <w:t xml:space="preserve">Identify the transaction type. The following close list shall be used: </w:t>
              </w:r>
            </w:ins>
          </w:p>
          <w:p w14:paraId="38869D39" w14:textId="77777777" w:rsidR="00DE7E70" w:rsidRPr="000F6836" w:rsidRDefault="00DE7E70" w:rsidP="00DE7E70">
            <w:pPr>
              <w:spacing w:after="0"/>
              <w:rPr>
                <w:ins w:id="8597" w:author="Author"/>
                <w:color w:val="000000"/>
                <w:lang w:val="en-GB"/>
              </w:rPr>
            </w:pPr>
            <w:ins w:id="8598" w:author="Author">
              <w:r w:rsidRPr="000F6836">
                <w:rPr>
                  <w:color w:val="000000"/>
                  <w:lang w:val="en-GB"/>
                </w:rPr>
                <w:t xml:space="preserve">1 - Derivatives – futures </w:t>
              </w:r>
            </w:ins>
          </w:p>
          <w:p w14:paraId="1F4A5426" w14:textId="77777777" w:rsidR="00DE7E70" w:rsidRPr="000F6836" w:rsidRDefault="00DE7E70" w:rsidP="00DE7E70">
            <w:pPr>
              <w:spacing w:after="0"/>
              <w:rPr>
                <w:ins w:id="8599" w:author="Author"/>
                <w:color w:val="000000"/>
                <w:lang w:val="en-GB"/>
              </w:rPr>
            </w:pPr>
            <w:ins w:id="8600" w:author="Author">
              <w:r w:rsidRPr="000F6836">
                <w:rPr>
                  <w:color w:val="000000"/>
                  <w:lang w:val="en-GB"/>
                </w:rPr>
                <w:t>2 - Derivatives – forwards</w:t>
              </w:r>
            </w:ins>
          </w:p>
          <w:p w14:paraId="018AF160" w14:textId="77777777" w:rsidR="00DE7E70" w:rsidRPr="000F6836" w:rsidRDefault="00DE7E70" w:rsidP="00DE7E70">
            <w:pPr>
              <w:spacing w:after="0"/>
              <w:rPr>
                <w:ins w:id="8601" w:author="Author"/>
                <w:color w:val="000000"/>
                <w:lang w:val="en-GB"/>
              </w:rPr>
            </w:pPr>
            <w:ins w:id="8602" w:author="Author">
              <w:r w:rsidRPr="000F6836">
                <w:rPr>
                  <w:color w:val="000000"/>
                  <w:lang w:val="en-GB"/>
                </w:rPr>
                <w:t>3 - Derivatives – options</w:t>
              </w:r>
            </w:ins>
          </w:p>
          <w:p w14:paraId="4A5AB2DC" w14:textId="77777777" w:rsidR="00DE7E70" w:rsidRPr="000F6836" w:rsidRDefault="00DE7E70" w:rsidP="00DE7E70">
            <w:pPr>
              <w:spacing w:after="0"/>
              <w:rPr>
                <w:ins w:id="8603" w:author="Author"/>
                <w:color w:val="000000"/>
                <w:lang w:val="en-GB"/>
              </w:rPr>
            </w:pPr>
            <w:ins w:id="8604" w:author="Author">
              <w:r w:rsidRPr="000F6836">
                <w:rPr>
                  <w:color w:val="000000"/>
                  <w:lang w:val="en-GB"/>
                </w:rPr>
                <w:t>4 - Derivatives – others</w:t>
              </w:r>
            </w:ins>
          </w:p>
          <w:p w14:paraId="148C8A9A" w14:textId="77777777" w:rsidR="00DE7E70" w:rsidRPr="000F6836" w:rsidRDefault="00DE7E70" w:rsidP="00DE7E70">
            <w:pPr>
              <w:spacing w:after="0"/>
              <w:rPr>
                <w:ins w:id="8605" w:author="Author"/>
                <w:color w:val="000000"/>
                <w:lang w:val="en-GB"/>
              </w:rPr>
            </w:pPr>
            <w:ins w:id="8606" w:author="Author">
              <w:r w:rsidRPr="000F6836">
                <w:rPr>
                  <w:color w:val="000000"/>
                  <w:lang w:val="en-GB"/>
                </w:rPr>
                <w:t>5 - Guarantees – credit protection</w:t>
              </w:r>
            </w:ins>
          </w:p>
          <w:p w14:paraId="6EADEB5E" w14:textId="77777777" w:rsidR="00DE7E70" w:rsidRPr="000F6836" w:rsidRDefault="00DE7E70" w:rsidP="00DE7E70">
            <w:pPr>
              <w:spacing w:after="0"/>
              <w:rPr>
                <w:ins w:id="8607" w:author="Author"/>
                <w:color w:val="000000"/>
                <w:lang w:val="en-GB"/>
              </w:rPr>
            </w:pPr>
            <w:ins w:id="8608" w:author="Author">
              <w:r w:rsidRPr="000F6836">
                <w:rPr>
                  <w:color w:val="000000"/>
                  <w:lang w:val="en-GB"/>
                </w:rPr>
                <w:t>6 - Guarantees – others</w:t>
              </w:r>
            </w:ins>
          </w:p>
          <w:p w14:paraId="212B628C" w14:textId="77777777" w:rsidR="00DE7E70" w:rsidRPr="000F6836" w:rsidRDefault="00DE7E70" w:rsidP="00DE7E70">
            <w:pPr>
              <w:spacing w:after="0"/>
              <w:rPr>
                <w:ins w:id="8609" w:author="Author"/>
                <w:color w:val="000000"/>
                <w:lang w:val="en-GB"/>
              </w:rPr>
            </w:pPr>
            <w:ins w:id="8610" w:author="Author">
              <w:r w:rsidRPr="000F6836">
                <w:rPr>
                  <w:color w:val="000000"/>
                  <w:lang w:val="en-GB"/>
                </w:rPr>
                <w:t xml:space="preserve">7 - Swaps </w:t>
              </w:r>
            </w:ins>
          </w:p>
          <w:p w14:paraId="18704FD5" w14:textId="77777777" w:rsidR="00DE7E70" w:rsidRPr="000F6836" w:rsidRDefault="00DE7E70" w:rsidP="00DE7E70">
            <w:pPr>
              <w:spacing w:after="0"/>
              <w:rPr>
                <w:ins w:id="8611" w:author="Author"/>
                <w:color w:val="000000"/>
                <w:lang w:val="en-GB"/>
              </w:rPr>
            </w:pPr>
            <w:ins w:id="8612" w:author="Author">
              <w:r w:rsidRPr="000F6836">
                <w:rPr>
                  <w:color w:val="000000"/>
                  <w:lang w:val="en-GB"/>
                </w:rPr>
                <w:t>8 - Others</w:t>
              </w:r>
            </w:ins>
          </w:p>
          <w:p w14:paraId="27B34FFC" w14:textId="77777777" w:rsidR="00DE7E70" w:rsidRPr="000F6836" w:rsidRDefault="00DE7E70" w:rsidP="00DE7E70">
            <w:pPr>
              <w:spacing w:after="0"/>
              <w:rPr>
                <w:ins w:id="8613" w:author="Author"/>
                <w:color w:val="000000"/>
                <w:lang w:val="en-GB"/>
              </w:rPr>
            </w:pPr>
            <w:ins w:id="8614" w:author="Author">
              <w:r w:rsidRPr="000F6836">
                <w:rPr>
                  <w:color w:val="000000"/>
                  <w:lang w:val="en-GB"/>
                </w:rPr>
                <w:t>A repurchase agreement shall be considered as cash transaction plus forward contract.</w:t>
              </w:r>
            </w:ins>
          </w:p>
        </w:tc>
      </w:tr>
      <w:tr w:rsidR="00DE7E70" w:rsidRPr="000F6836" w14:paraId="2D481DDE" w14:textId="77777777" w:rsidTr="00B760C8">
        <w:trPr>
          <w:gridBefore w:val="1"/>
          <w:gridAfter w:val="1"/>
          <w:wBefore w:w="10" w:type="dxa"/>
          <w:wAfter w:w="10" w:type="dxa"/>
          <w:trHeight w:val="274"/>
          <w:ins w:id="8615" w:author="Author"/>
        </w:trPr>
        <w:tc>
          <w:tcPr>
            <w:tcW w:w="1509" w:type="dxa"/>
            <w:tcBorders>
              <w:top w:val="single" w:sz="4" w:space="0" w:color="auto"/>
              <w:left w:val="single" w:sz="4" w:space="0" w:color="auto"/>
              <w:bottom w:val="single" w:sz="4" w:space="0" w:color="auto"/>
              <w:right w:val="single" w:sz="4" w:space="0" w:color="auto"/>
            </w:tcBorders>
          </w:tcPr>
          <w:p w14:paraId="43BAF204" w14:textId="656C6A02" w:rsidR="00DE7E70" w:rsidRPr="000F6836" w:rsidRDefault="0031107C" w:rsidP="00B760C8">
            <w:pPr>
              <w:jc w:val="center"/>
              <w:rPr>
                <w:ins w:id="8616" w:author="Author"/>
                <w:color w:val="000000"/>
                <w:lang w:val="en-GB"/>
              </w:rPr>
            </w:pPr>
            <w:ins w:id="8617" w:author="Author">
              <w:r>
                <w:rPr>
                  <w:color w:val="000000"/>
                  <w:lang w:val="en-GB"/>
                </w:rPr>
                <w:lastRenderedPageBreak/>
                <w:t>N</w:t>
              </w:r>
              <w:r w:rsidR="00DE7E70" w:rsidRPr="000F6836">
                <w:rPr>
                  <w:color w:val="000000"/>
                  <w:lang w:val="en-GB"/>
                </w:rPr>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993298E" w14:textId="1F66BF05" w:rsidR="00DE7E70" w:rsidRPr="000F6836" w:rsidRDefault="00DE7E70" w:rsidP="00B760C8">
            <w:pPr>
              <w:jc w:val="center"/>
              <w:rPr>
                <w:ins w:id="8618" w:author="Author"/>
                <w:color w:val="000000"/>
                <w:lang w:val="en-GB"/>
              </w:rPr>
            </w:pPr>
            <w:ins w:id="8619" w:author="Author">
              <w:r w:rsidRPr="000F6836">
                <w:rPr>
                  <w:color w:val="000000"/>
                  <w:lang w:val="en-GB"/>
                </w:rPr>
                <w:t>Type of protection</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3AD43757" w14:textId="77777777" w:rsidR="00DE7E70" w:rsidRPr="000F6836" w:rsidRDefault="00DE7E70" w:rsidP="00DE7E70">
            <w:pPr>
              <w:spacing w:after="0"/>
              <w:rPr>
                <w:ins w:id="8620" w:author="Author"/>
                <w:color w:val="000000"/>
                <w:lang w:val="en-GB"/>
              </w:rPr>
            </w:pPr>
            <w:ins w:id="8621" w:author="Author">
              <w:r w:rsidRPr="000F6836">
                <w:rPr>
                  <w:color w:val="000000"/>
                  <w:lang w:val="en-GB"/>
                </w:rPr>
                <w:t xml:space="preserve">Identify the transaction type. The following close list shall be used: </w:t>
              </w:r>
            </w:ins>
          </w:p>
          <w:p w14:paraId="7A5BE7F5" w14:textId="77777777" w:rsidR="00DE7E70" w:rsidRPr="000F6836" w:rsidRDefault="00DE7E70" w:rsidP="00DE7E70">
            <w:pPr>
              <w:spacing w:after="0"/>
              <w:rPr>
                <w:ins w:id="8622" w:author="Author"/>
                <w:color w:val="000000"/>
                <w:lang w:val="en-GB"/>
              </w:rPr>
            </w:pPr>
            <w:ins w:id="8623" w:author="Author">
              <w:r w:rsidRPr="000F6836">
                <w:rPr>
                  <w:color w:val="000000"/>
                  <w:lang w:val="en-GB"/>
                </w:rPr>
                <w:t>1 - credit default</w:t>
              </w:r>
            </w:ins>
          </w:p>
          <w:p w14:paraId="32DE9CAA" w14:textId="77777777" w:rsidR="00DE7E70" w:rsidRPr="000F6836" w:rsidRDefault="00DE7E70" w:rsidP="00DE7E70">
            <w:pPr>
              <w:spacing w:after="0"/>
              <w:rPr>
                <w:ins w:id="8624" w:author="Author"/>
                <w:color w:val="000000"/>
                <w:lang w:val="en-GB"/>
              </w:rPr>
            </w:pPr>
            <w:ins w:id="8625" w:author="Author">
              <w:r w:rsidRPr="000F6836">
                <w:rPr>
                  <w:color w:val="000000"/>
                  <w:lang w:val="en-GB"/>
                </w:rPr>
                <w:t>2 - interest rate</w:t>
              </w:r>
            </w:ins>
          </w:p>
          <w:p w14:paraId="212CE693" w14:textId="77777777" w:rsidR="00DE7E70" w:rsidRPr="000F6836" w:rsidRDefault="00DE7E70" w:rsidP="00DE7E70">
            <w:pPr>
              <w:spacing w:after="0"/>
              <w:rPr>
                <w:ins w:id="8626" w:author="Author"/>
                <w:color w:val="000000"/>
                <w:lang w:val="en-GB"/>
              </w:rPr>
            </w:pPr>
            <w:ins w:id="8627" w:author="Author">
              <w:r w:rsidRPr="000F6836">
                <w:rPr>
                  <w:color w:val="000000"/>
                  <w:lang w:val="en-GB"/>
                </w:rPr>
                <w:t>3 - currency</w:t>
              </w:r>
            </w:ins>
          </w:p>
          <w:p w14:paraId="6B260985" w14:textId="6AAD3673" w:rsidR="00DE7E70" w:rsidRPr="00917216" w:rsidRDefault="00DE7E70" w:rsidP="00DE7E70">
            <w:pPr>
              <w:spacing w:after="0"/>
              <w:rPr>
                <w:ins w:id="8628" w:author="Author"/>
                <w:color w:val="000000"/>
                <w:lang w:val="en-GB"/>
              </w:rPr>
            </w:pPr>
            <w:ins w:id="8629" w:author="Author">
              <w:r w:rsidRPr="000F6836">
                <w:rPr>
                  <w:color w:val="000000"/>
                  <w:lang w:val="en-GB"/>
                </w:rPr>
                <w:t>4 - others</w:t>
              </w:r>
            </w:ins>
          </w:p>
        </w:tc>
      </w:tr>
      <w:tr w:rsidR="00DE7E70" w:rsidRPr="000F6836" w14:paraId="56056AD1" w14:textId="77777777" w:rsidTr="00B760C8">
        <w:trPr>
          <w:gridBefore w:val="1"/>
          <w:gridAfter w:val="1"/>
          <w:wBefore w:w="10" w:type="dxa"/>
          <w:wAfter w:w="10" w:type="dxa"/>
          <w:trHeight w:val="274"/>
          <w:ins w:id="8630" w:author="Author"/>
        </w:trPr>
        <w:tc>
          <w:tcPr>
            <w:tcW w:w="1509" w:type="dxa"/>
            <w:tcBorders>
              <w:top w:val="single" w:sz="4" w:space="0" w:color="auto"/>
              <w:left w:val="single" w:sz="4" w:space="0" w:color="auto"/>
              <w:bottom w:val="single" w:sz="4" w:space="0" w:color="auto"/>
              <w:right w:val="single" w:sz="4" w:space="0" w:color="auto"/>
            </w:tcBorders>
          </w:tcPr>
          <w:p w14:paraId="236F9554" w14:textId="073CC665" w:rsidR="00DE7E70" w:rsidRPr="000F6836" w:rsidRDefault="0031107C" w:rsidP="00B760C8">
            <w:pPr>
              <w:jc w:val="center"/>
              <w:rPr>
                <w:ins w:id="8631" w:author="Author"/>
                <w:color w:val="000000"/>
                <w:lang w:val="en-GB"/>
              </w:rPr>
            </w:pPr>
            <w:ins w:id="8632" w:author="Author">
              <w:r>
                <w:rPr>
                  <w:color w:val="000000"/>
                  <w:lang w:val="en-GB"/>
                </w:rPr>
                <w:t>N</w:t>
              </w:r>
              <w:r w:rsidR="00DE7E70" w:rsidRPr="000F6836">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AE8C83" w14:textId="085AEE2B" w:rsidR="00DE7E70" w:rsidRPr="000F6836" w:rsidRDefault="00DE7E70" w:rsidP="00B760C8">
            <w:pPr>
              <w:jc w:val="center"/>
              <w:rPr>
                <w:ins w:id="8633" w:author="Author"/>
                <w:color w:val="000000"/>
                <w:lang w:val="en-GB"/>
              </w:rPr>
            </w:pPr>
            <w:ins w:id="8634" w:author="Author">
              <w:r w:rsidRPr="000F6836">
                <w:rPr>
                  <w:color w:val="000000"/>
                  <w:lang w:val="en-GB"/>
                </w:rPr>
                <w:t>Purpose of the instrument</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76DB6E60" w14:textId="77777777" w:rsidR="00DE7E70" w:rsidRPr="000F6836" w:rsidRDefault="00DE7E70" w:rsidP="00DE7E70">
            <w:pPr>
              <w:spacing w:after="0"/>
              <w:rPr>
                <w:ins w:id="8635" w:author="Author"/>
                <w:lang w:val="en-GB"/>
              </w:rPr>
            </w:pPr>
            <w:ins w:id="8636" w:author="Author">
              <w:r w:rsidRPr="000F6836">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ins>
          </w:p>
          <w:p w14:paraId="5B26600B" w14:textId="77777777" w:rsidR="00DE7E70" w:rsidRPr="000F6836" w:rsidRDefault="00DE7E70" w:rsidP="00DE7E70">
            <w:pPr>
              <w:spacing w:after="0"/>
              <w:rPr>
                <w:ins w:id="8637" w:author="Author"/>
                <w:lang w:val="en-GB"/>
              </w:rPr>
            </w:pPr>
            <w:ins w:id="8638" w:author="Author">
              <w:r w:rsidRPr="000F6836">
                <w:rPr>
                  <w:lang w:val="en-GB"/>
                </w:rPr>
                <w:t>1 - Micro hedge</w:t>
              </w:r>
            </w:ins>
          </w:p>
          <w:p w14:paraId="6A3F79E8" w14:textId="77777777" w:rsidR="00DE7E70" w:rsidRPr="000F6836" w:rsidRDefault="00DE7E70" w:rsidP="00DE7E70">
            <w:pPr>
              <w:spacing w:after="0"/>
              <w:rPr>
                <w:ins w:id="8639" w:author="Author"/>
                <w:lang w:val="en-GB"/>
              </w:rPr>
            </w:pPr>
            <w:ins w:id="8640" w:author="Author">
              <w:r w:rsidRPr="000F6836">
                <w:rPr>
                  <w:lang w:val="en-GB"/>
                </w:rPr>
                <w:t>2 - Macro hedge</w:t>
              </w:r>
            </w:ins>
          </w:p>
          <w:p w14:paraId="2034B969" w14:textId="77777777" w:rsidR="00DE7E70" w:rsidRPr="000F6836" w:rsidRDefault="00DE7E70" w:rsidP="00DE7E70">
            <w:pPr>
              <w:spacing w:after="0"/>
              <w:rPr>
                <w:ins w:id="8641" w:author="Author"/>
                <w:lang w:val="en-GB"/>
              </w:rPr>
            </w:pPr>
            <w:ins w:id="8642" w:author="Author">
              <w:r w:rsidRPr="000F6836">
                <w:rPr>
                  <w:lang w:val="en-GB"/>
                </w:rPr>
                <w:t xml:space="preserve">3 - Matching assets and liabilities cash-flows </w:t>
              </w:r>
            </w:ins>
          </w:p>
          <w:p w14:paraId="21B9BBDA" w14:textId="77777777" w:rsidR="00DE7E70" w:rsidRPr="000F6836" w:rsidRDefault="00DE7E70" w:rsidP="00DE7E70">
            <w:pPr>
              <w:spacing w:after="0"/>
              <w:rPr>
                <w:ins w:id="8643" w:author="Author"/>
                <w:lang w:val="en-GB"/>
              </w:rPr>
            </w:pPr>
            <w:ins w:id="8644" w:author="Author">
              <w:r w:rsidRPr="000F6836">
                <w:rPr>
                  <w:lang w:val="en-GB"/>
                </w:rPr>
                <w:t>4 - Efficient portfolio management, other than “Matching assets and liabilities cash-flows”</w:t>
              </w:r>
            </w:ins>
          </w:p>
          <w:p w14:paraId="6D685157" w14:textId="77777777" w:rsidR="00DE7E70" w:rsidRPr="000F6836" w:rsidRDefault="00DE7E70" w:rsidP="00DE7E70">
            <w:pPr>
              <w:spacing w:after="0"/>
              <w:rPr>
                <w:ins w:id="8645" w:author="Author"/>
                <w:lang w:val="en-GB"/>
              </w:rPr>
            </w:pPr>
            <w:ins w:id="8646" w:author="Author">
              <w:r w:rsidRPr="000F6836">
                <w:rPr>
                  <w:lang w:val="en-GB"/>
                </w:rPr>
                <w:t>5 – Others</w:t>
              </w:r>
            </w:ins>
          </w:p>
        </w:tc>
      </w:tr>
      <w:tr w:rsidR="00DE7E70" w:rsidRPr="000F6836" w14:paraId="15BD4BDC" w14:textId="77777777" w:rsidTr="00B760C8">
        <w:trPr>
          <w:gridBefore w:val="1"/>
          <w:gridAfter w:val="1"/>
          <w:wBefore w:w="10" w:type="dxa"/>
          <w:wAfter w:w="10" w:type="dxa"/>
          <w:trHeight w:val="570"/>
          <w:ins w:id="8647" w:author="Author"/>
        </w:trPr>
        <w:tc>
          <w:tcPr>
            <w:tcW w:w="1509" w:type="dxa"/>
            <w:tcBorders>
              <w:top w:val="single" w:sz="4" w:space="0" w:color="000000"/>
              <w:left w:val="single" w:sz="4" w:space="0" w:color="000000"/>
              <w:bottom w:val="nil"/>
              <w:right w:val="single" w:sz="4" w:space="0" w:color="000000"/>
            </w:tcBorders>
          </w:tcPr>
          <w:p w14:paraId="3F1835B2" w14:textId="56851C7C" w:rsidR="00DE7E70" w:rsidRPr="000F6836" w:rsidRDefault="0031107C" w:rsidP="00B760C8">
            <w:pPr>
              <w:jc w:val="center"/>
              <w:rPr>
                <w:ins w:id="8648" w:author="Author"/>
                <w:color w:val="000000"/>
                <w:lang w:val="en-GB"/>
              </w:rPr>
            </w:pPr>
            <w:ins w:id="8649" w:author="Author">
              <w:r>
                <w:rPr>
                  <w:color w:val="000000"/>
                  <w:lang w:val="en-GB"/>
                </w:rPr>
                <w:t>N</w:t>
              </w:r>
              <w:r w:rsidR="00DE7E70" w:rsidRPr="000F6836">
                <w:rPr>
                  <w:color w:val="000000"/>
                  <w:lang w:val="en-GB"/>
                </w:rPr>
                <w:t>C0140</w:t>
              </w:r>
            </w:ins>
          </w:p>
        </w:tc>
        <w:tc>
          <w:tcPr>
            <w:tcW w:w="1509" w:type="dxa"/>
            <w:tcBorders>
              <w:top w:val="single" w:sz="4" w:space="0" w:color="000000"/>
              <w:left w:val="single" w:sz="4" w:space="0" w:color="000000"/>
              <w:bottom w:val="nil"/>
              <w:right w:val="single" w:sz="4" w:space="0" w:color="000000"/>
            </w:tcBorders>
            <w:shd w:val="clear" w:color="auto" w:fill="auto"/>
            <w:hideMark/>
          </w:tcPr>
          <w:p w14:paraId="28DFC9A4" w14:textId="3C2DAB7A" w:rsidR="00DE7E70" w:rsidRPr="000F6836" w:rsidRDefault="00DE7E70" w:rsidP="00B760C8">
            <w:pPr>
              <w:jc w:val="center"/>
              <w:rPr>
                <w:ins w:id="8650" w:author="Author"/>
                <w:color w:val="000000"/>
                <w:lang w:val="en-GB"/>
              </w:rPr>
            </w:pPr>
            <w:ins w:id="8651" w:author="Author">
              <w:r w:rsidRPr="000F6836">
                <w:rPr>
                  <w:color w:val="000000"/>
                  <w:lang w:val="en-GB"/>
                </w:rPr>
                <w:t>Starting date</w:t>
              </w:r>
            </w:ins>
          </w:p>
        </w:tc>
        <w:tc>
          <w:tcPr>
            <w:tcW w:w="5759" w:type="dxa"/>
            <w:gridSpan w:val="2"/>
            <w:tcBorders>
              <w:top w:val="single" w:sz="4" w:space="0" w:color="000000"/>
              <w:left w:val="nil"/>
              <w:bottom w:val="nil"/>
              <w:right w:val="single" w:sz="4" w:space="0" w:color="000000"/>
            </w:tcBorders>
            <w:shd w:val="clear" w:color="auto" w:fill="auto"/>
          </w:tcPr>
          <w:p w14:paraId="484B8F17" w14:textId="77777777" w:rsidR="00DE7E70" w:rsidRPr="000F6836" w:rsidRDefault="00DE7E70" w:rsidP="00DE7E70">
            <w:pPr>
              <w:spacing w:after="0"/>
              <w:rPr>
                <w:ins w:id="8652" w:author="Author"/>
                <w:color w:val="000000"/>
                <w:lang w:val="en-GB"/>
              </w:rPr>
            </w:pPr>
            <w:ins w:id="8653" w:author="Author">
              <w:r w:rsidRPr="000F6836">
                <w:rPr>
                  <w:lang w:val="en-GB"/>
                </w:rPr>
                <w:t xml:space="preserve">Identify the ISO 8601 (yyyy-mm-dd) code of the </w:t>
              </w:r>
              <w:r w:rsidRPr="000F6836">
                <w:rPr>
                  <w:color w:val="000000"/>
                  <w:lang w:val="en-GB"/>
                </w:rPr>
                <w:t>date of the transaction/trade of the derivative contract.  For rolled contracts use the initial trade date.</w:t>
              </w:r>
            </w:ins>
          </w:p>
        </w:tc>
      </w:tr>
      <w:tr w:rsidR="00DE7E70" w:rsidRPr="000F6836" w14:paraId="6976597B" w14:textId="77777777" w:rsidTr="00B760C8">
        <w:trPr>
          <w:gridBefore w:val="1"/>
          <w:gridAfter w:val="1"/>
          <w:wBefore w:w="10" w:type="dxa"/>
          <w:wAfter w:w="10" w:type="dxa"/>
          <w:trHeight w:val="690"/>
          <w:ins w:id="8654" w:author="Author"/>
        </w:trPr>
        <w:tc>
          <w:tcPr>
            <w:tcW w:w="1509" w:type="dxa"/>
            <w:tcBorders>
              <w:top w:val="single" w:sz="4" w:space="0" w:color="auto"/>
              <w:left w:val="single" w:sz="4" w:space="0" w:color="auto"/>
              <w:bottom w:val="single" w:sz="4" w:space="0" w:color="auto"/>
              <w:right w:val="single" w:sz="4" w:space="0" w:color="auto"/>
            </w:tcBorders>
          </w:tcPr>
          <w:p w14:paraId="00D848B8" w14:textId="245ECA1E" w:rsidR="00DE7E70" w:rsidRPr="000F6836" w:rsidRDefault="0031107C" w:rsidP="00B760C8">
            <w:pPr>
              <w:jc w:val="center"/>
              <w:rPr>
                <w:ins w:id="8655" w:author="Author"/>
                <w:color w:val="000000"/>
                <w:lang w:val="en-GB"/>
              </w:rPr>
            </w:pPr>
            <w:ins w:id="8656" w:author="Author">
              <w:r>
                <w:rPr>
                  <w:color w:val="000000"/>
                  <w:lang w:val="en-GB"/>
                </w:rPr>
                <w:t>N</w:t>
              </w:r>
              <w:r w:rsidR="00DE7E70" w:rsidRPr="000F6836">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A13FCFC" w14:textId="2CBD9A61" w:rsidR="00DE7E70" w:rsidRPr="000F6836" w:rsidRDefault="00DE7E70" w:rsidP="00B760C8">
            <w:pPr>
              <w:jc w:val="center"/>
              <w:rPr>
                <w:ins w:id="8657" w:author="Author"/>
                <w:color w:val="000000"/>
                <w:lang w:val="en-GB"/>
              </w:rPr>
            </w:pPr>
            <w:ins w:id="8658" w:author="Author">
              <w:r w:rsidRPr="000F6836">
                <w:rPr>
                  <w:color w:val="000000"/>
                  <w:lang w:val="en-GB"/>
                </w:rPr>
                <w:t>Maturity date</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13B031E2" w14:textId="3F5D68B0" w:rsidR="00DE7E70" w:rsidRPr="000F6836" w:rsidRDefault="00DE7E70" w:rsidP="00DE7E70">
            <w:pPr>
              <w:spacing w:after="0"/>
              <w:rPr>
                <w:ins w:id="8659" w:author="Author"/>
                <w:color w:val="000000"/>
                <w:lang w:val="en-GB"/>
              </w:rPr>
            </w:pPr>
            <w:ins w:id="8660" w:author="Author">
              <w:r w:rsidRPr="000F6836">
                <w:rPr>
                  <w:lang w:val="en-GB"/>
                </w:rPr>
                <w:t xml:space="preserve">Identify the ISO 8601 (yyyy-mm-dd) code of the </w:t>
              </w:r>
              <w:r w:rsidRPr="000F6836">
                <w:rPr>
                  <w:color w:val="000000"/>
                  <w:lang w:val="en-GB"/>
                </w:rPr>
                <w:t>contractually defined date of close of the derivative contract, whether at maturity date, expiring date for options (European or American), etc.</w:t>
              </w:r>
            </w:ins>
          </w:p>
        </w:tc>
      </w:tr>
      <w:tr w:rsidR="00256F6B" w:rsidRPr="000F6836" w14:paraId="09E7CA67" w14:textId="77777777" w:rsidTr="00917216">
        <w:trPr>
          <w:gridBefore w:val="1"/>
          <w:gridAfter w:val="1"/>
          <w:wBefore w:w="10" w:type="dxa"/>
          <w:wAfter w:w="10" w:type="dxa"/>
          <w:trHeight w:val="840"/>
          <w:ins w:id="8661" w:author="Author"/>
        </w:trPr>
        <w:tc>
          <w:tcPr>
            <w:tcW w:w="1509" w:type="dxa"/>
            <w:tcBorders>
              <w:top w:val="single" w:sz="4" w:space="0" w:color="auto"/>
              <w:left w:val="single" w:sz="4" w:space="0" w:color="auto"/>
              <w:bottom w:val="single" w:sz="4" w:space="0" w:color="auto"/>
              <w:right w:val="single" w:sz="4" w:space="0" w:color="auto"/>
            </w:tcBorders>
          </w:tcPr>
          <w:p w14:paraId="7D4554D8" w14:textId="0211E643" w:rsidR="00256F6B" w:rsidRPr="000F6836" w:rsidRDefault="0031107C" w:rsidP="00B760C8">
            <w:pPr>
              <w:jc w:val="center"/>
              <w:rPr>
                <w:ins w:id="8662" w:author="Author"/>
                <w:color w:val="000000"/>
                <w:lang w:val="en-GB"/>
              </w:rPr>
            </w:pPr>
            <w:ins w:id="8663" w:author="Author">
              <w:r>
                <w:rPr>
                  <w:color w:val="000000"/>
                  <w:lang w:val="en-GB"/>
                </w:rPr>
                <w:t>N</w:t>
              </w:r>
              <w:r w:rsidR="00256F6B" w:rsidRPr="000F6836">
                <w:rPr>
                  <w:color w:val="000000"/>
                  <w:lang w:val="en-GB"/>
                </w:rPr>
                <w:t>C0160</w:t>
              </w:r>
            </w:ins>
          </w:p>
          <w:p w14:paraId="2FD4C504" w14:textId="77777777" w:rsidR="00256F6B" w:rsidRPr="000F6836" w:rsidRDefault="00256F6B" w:rsidP="00B760C8">
            <w:pPr>
              <w:jc w:val="center"/>
              <w:rPr>
                <w:ins w:id="8664" w:author="Author"/>
                <w:color w:val="000000"/>
                <w:lang w:val="en-GB"/>
              </w:rPr>
            </w:pPr>
          </w:p>
        </w:tc>
        <w:tc>
          <w:tcPr>
            <w:tcW w:w="1509" w:type="dxa"/>
            <w:tcBorders>
              <w:top w:val="nil"/>
              <w:left w:val="single" w:sz="4" w:space="0" w:color="auto"/>
              <w:bottom w:val="single" w:sz="4" w:space="0" w:color="000000"/>
              <w:right w:val="single" w:sz="4" w:space="0" w:color="auto"/>
            </w:tcBorders>
            <w:shd w:val="clear" w:color="auto" w:fill="auto"/>
            <w:hideMark/>
          </w:tcPr>
          <w:p w14:paraId="7C53AE3A" w14:textId="24A0C76D" w:rsidR="00256F6B" w:rsidRPr="000F6836" w:rsidRDefault="00256F6B" w:rsidP="00B760C8">
            <w:pPr>
              <w:jc w:val="center"/>
              <w:rPr>
                <w:ins w:id="8665" w:author="Author"/>
                <w:color w:val="000000"/>
                <w:lang w:val="en-GB"/>
              </w:rPr>
            </w:pPr>
            <w:ins w:id="8666" w:author="Author">
              <w:r w:rsidRPr="000F6836">
                <w:rPr>
                  <w:color w:val="000000"/>
                  <w:lang w:val="en-GB"/>
                </w:rPr>
                <w:t>Currency of transaction</w:t>
              </w:r>
            </w:ins>
          </w:p>
          <w:p w14:paraId="314FF283" w14:textId="77777777" w:rsidR="00256F6B" w:rsidRPr="000F6836" w:rsidRDefault="00256F6B" w:rsidP="00B760C8">
            <w:pPr>
              <w:jc w:val="center"/>
              <w:rPr>
                <w:ins w:id="8667" w:author="Author"/>
                <w:color w:val="000000"/>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7D1AD845" w14:textId="77777777" w:rsidR="00256F6B" w:rsidRPr="000F6836" w:rsidRDefault="00256F6B" w:rsidP="00DE7E70">
            <w:pPr>
              <w:spacing w:after="0"/>
              <w:rPr>
                <w:ins w:id="8668" w:author="Author"/>
                <w:color w:val="000000"/>
                <w:lang w:val="en-GB"/>
              </w:rPr>
            </w:pPr>
            <w:ins w:id="8669" w:author="Author">
              <w:r w:rsidRPr="000F6836">
                <w:rPr>
                  <w:lang w:val="en-GB"/>
                </w:rPr>
                <w:t xml:space="preserve">Identify the ISO 4217 alphabetic code of the </w:t>
              </w:r>
              <w:r w:rsidRPr="000F6836">
                <w:rPr>
                  <w:color w:val="000000"/>
                  <w:lang w:val="en-GB"/>
                </w:rPr>
                <w:t>currency in which the transaction took place.</w:t>
              </w:r>
            </w:ins>
          </w:p>
        </w:tc>
      </w:tr>
      <w:tr w:rsidR="00DE7E70" w:rsidRPr="000F6836" w14:paraId="1C623695" w14:textId="77777777" w:rsidTr="00B760C8">
        <w:trPr>
          <w:gridBefore w:val="1"/>
          <w:gridAfter w:val="1"/>
          <w:wBefore w:w="10" w:type="dxa"/>
          <w:wAfter w:w="10" w:type="dxa"/>
          <w:trHeight w:val="1320"/>
          <w:ins w:id="8670" w:author="Author"/>
        </w:trPr>
        <w:tc>
          <w:tcPr>
            <w:tcW w:w="1509" w:type="dxa"/>
            <w:tcBorders>
              <w:top w:val="single" w:sz="4" w:space="0" w:color="auto"/>
              <w:left w:val="single" w:sz="4" w:space="0" w:color="000000"/>
              <w:bottom w:val="nil"/>
              <w:right w:val="single" w:sz="4" w:space="0" w:color="000000"/>
            </w:tcBorders>
          </w:tcPr>
          <w:p w14:paraId="36DD317A" w14:textId="3170316D" w:rsidR="00DE7E70" w:rsidRPr="000F6836" w:rsidRDefault="0031107C" w:rsidP="00B760C8">
            <w:pPr>
              <w:jc w:val="center"/>
              <w:rPr>
                <w:ins w:id="8671" w:author="Author"/>
                <w:color w:val="000000"/>
                <w:lang w:val="en-GB"/>
              </w:rPr>
            </w:pPr>
            <w:ins w:id="8672" w:author="Author">
              <w:r>
                <w:rPr>
                  <w:color w:val="000000"/>
                  <w:lang w:val="en-GB"/>
                </w:rPr>
                <w:t>N</w:t>
              </w:r>
              <w:r w:rsidR="00DE7E70" w:rsidRPr="000F6836">
                <w:rPr>
                  <w:color w:val="000000"/>
                  <w:lang w:val="en-GB"/>
                </w:rPr>
                <w:t>C0170</w:t>
              </w:r>
            </w:ins>
          </w:p>
        </w:tc>
        <w:tc>
          <w:tcPr>
            <w:tcW w:w="1509" w:type="dxa"/>
            <w:tcBorders>
              <w:top w:val="nil"/>
              <w:left w:val="single" w:sz="4" w:space="0" w:color="000000"/>
              <w:bottom w:val="nil"/>
              <w:right w:val="single" w:sz="4" w:space="0" w:color="000000"/>
            </w:tcBorders>
            <w:shd w:val="clear" w:color="auto" w:fill="auto"/>
          </w:tcPr>
          <w:p w14:paraId="565E35B4" w14:textId="3768499F" w:rsidR="00DE7E70" w:rsidRPr="000F6836" w:rsidRDefault="00DE7E70" w:rsidP="00B760C8">
            <w:pPr>
              <w:jc w:val="center"/>
              <w:rPr>
                <w:ins w:id="8673" w:author="Author"/>
                <w:color w:val="000000"/>
                <w:lang w:val="en-GB"/>
              </w:rPr>
            </w:pPr>
            <w:ins w:id="8674" w:author="Author">
              <w:r w:rsidRPr="000F6836">
                <w:rPr>
                  <w:color w:val="000000"/>
                  <w:lang w:val="en-GB"/>
                </w:rPr>
                <w:t>Notional amount</w:t>
              </w:r>
            </w:ins>
          </w:p>
        </w:tc>
        <w:tc>
          <w:tcPr>
            <w:tcW w:w="5759" w:type="dxa"/>
            <w:gridSpan w:val="2"/>
            <w:tcBorders>
              <w:top w:val="nil"/>
              <w:left w:val="nil"/>
              <w:bottom w:val="nil"/>
              <w:right w:val="single" w:sz="4" w:space="0" w:color="000000"/>
            </w:tcBorders>
            <w:shd w:val="clear" w:color="auto" w:fill="auto"/>
            <w:vAlign w:val="center"/>
          </w:tcPr>
          <w:p w14:paraId="4999115F" w14:textId="77777777" w:rsidR="00DE7E70" w:rsidRPr="000F6836" w:rsidRDefault="00DE7E70" w:rsidP="00DE7E70">
            <w:pPr>
              <w:spacing w:after="0"/>
              <w:rPr>
                <w:ins w:id="8675" w:author="Author"/>
                <w:color w:val="000000"/>
                <w:lang w:val="en-GB"/>
              </w:rPr>
            </w:pPr>
            <w:ins w:id="8676" w:author="Author">
              <w:r w:rsidRPr="000F6836">
                <w:rPr>
                  <w:color w:val="000000"/>
                  <w:lang w:val="en-GB"/>
                </w:rPr>
                <w:t xml:space="preserve">The amount covered or exposed to the derivative at the reporting date, i.e. the closing balance, reported in the reporting currency of the group.  </w:t>
              </w:r>
            </w:ins>
          </w:p>
          <w:p w14:paraId="760441EE" w14:textId="77777777" w:rsidR="00DE7E70" w:rsidRPr="000F6836" w:rsidRDefault="00DE7E70" w:rsidP="00DE7E70">
            <w:pPr>
              <w:spacing w:after="0"/>
              <w:rPr>
                <w:ins w:id="8677" w:author="Author"/>
                <w:color w:val="000000"/>
                <w:lang w:val="en-GB"/>
              </w:rPr>
            </w:pPr>
            <w:ins w:id="8678" w:author="Author">
              <w:r w:rsidRPr="000F6836">
                <w:rPr>
                  <w:color w:val="000000"/>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ins>
          </w:p>
        </w:tc>
      </w:tr>
      <w:tr w:rsidR="00DE7E70" w:rsidRPr="000F6836" w14:paraId="189F39DF" w14:textId="77777777" w:rsidTr="00B760C8">
        <w:trPr>
          <w:gridBefore w:val="1"/>
          <w:gridAfter w:val="1"/>
          <w:wBefore w:w="10" w:type="dxa"/>
          <w:wAfter w:w="10" w:type="dxa"/>
          <w:trHeight w:val="1890"/>
          <w:ins w:id="8679" w:author="Author"/>
        </w:trPr>
        <w:tc>
          <w:tcPr>
            <w:tcW w:w="1509" w:type="dxa"/>
            <w:tcBorders>
              <w:top w:val="single" w:sz="4" w:space="0" w:color="000000"/>
              <w:left w:val="single" w:sz="4" w:space="0" w:color="000000"/>
              <w:bottom w:val="nil"/>
              <w:right w:val="single" w:sz="4" w:space="0" w:color="000000"/>
            </w:tcBorders>
          </w:tcPr>
          <w:p w14:paraId="1719F5E4" w14:textId="63D0302A" w:rsidR="00DE7E70" w:rsidRPr="000F6836" w:rsidRDefault="0031107C" w:rsidP="00B760C8">
            <w:pPr>
              <w:jc w:val="center"/>
              <w:rPr>
                <w:ins w:id="8680" w:author="Author"/>
                <w:color w:val="000000"/>
                <w:lang w:val="en-GB"/>
              </w:rPr>
            </w:pPr>
            <w:ins w:id="8681" w:author="Author">
              <w:r>
                <w:rPr>
                  <w:color w:val="000000"/>
                  <w:lang w:val="en-GB"/>
                </w:rPr>
                <w:lastRenderedPageBreak/>
                <w:t>N</w:t>
              </w:r>
              <w:r w:rsidR="00DE7E70" w:rsidRPr="000F6836">
                <w:rPr>
                  <w:color w:val="000000"/>
                  <w:lang w:val="en-GB"/>
                </w:rPr>
                <w:t>C0180</w:t>
              </w:r>
            </w:ins>
          </w:p>
        </w:tc>
        <w:tc>
          <w:tcPr>
            <w:tcW w:w="1509" w:type="dxa"/>
            <w:tcBorders>
              <w:top w:val="single" w:sz="4" w:space="0" w:color="000000"/>
              <w:left w:val="single" w:sz="4" w:space="0" w:color="000000"/>
              <w:bottom w:val="nil"/>
              <w:right w:val="single" w:sz="4" w:space="0" w:color="000000"/>
            </w:tcBorders>
            <w:shd w:val="clear" w:color="auto" w:fill="auto"/>
          </w:tcPr>
          <w:p w14:paraId="7ED4B3FD" w14:textId="737CD590" w:rsidR="00DE7E70" w:rsidRPr="000F6836" w:rsidRDefault="00DE7E70" w:rsidP="00B760C8">
            <w:pPr>
              <w:jc w:val="center"/>
              <w:rPr>
                <w:ins w:id="8682" w:author="Author"/>
                <w:color w:val="000000"/>
                <w:lang w:val="en-GB"/>
              </w:rPr>
            </w:pPr>
            <w:ins w:id="8683" w:author="Author">
              <w:r w:rsidRPr="000F6836">
                <w:rPr>
                  <w:color w:val="000000"/>
                  <w:lang w:val="en-GB"/>
                </w:rPr>
                <w:t>Carrying amount</w:t>
              </w:r>
            </w:ins>
          </w:p>
        </w:tc>
        <w:tc>
          <w:tcPr>
            <w:tcW w:w="5759" w:type="dxa"/>
            <w:gridSpan w:val="2"/>
            <w:tcBorders>
              <w:top w:val="single" w:sz="4" w:space="0" w:color="000000"/>
              <w:left w:val="nil"/>
              <w:bottom w:val="nil"/>
              <w:right w:val="single" w:sz="4" w:space="0" w:color="000000"/>
            </w:tcBorders>
            <w:shd w:val="clear" w:color="auto" w:fill="auto"/>
            <w:vAlign w:val="center"/>
          </w:tcPr>
          <w:p w14:paraId="33826DBB" w14:textId="77777777" w:rsidR="00DE7E70" w:rsidRPr="000F6836" w:rsidRDefault="00DE7E70" w:rsidP="00DE7E70">
            <w:pPr>
              <w:spacing w:after="0"/>
              <w:rPr>
                <w:ins w:id="8684" w:author="Author"/>
                <w:color w:val="000000"/>
                <w:lang w:val="en-GB"/>
              </w:rPr>
            </w:pPr>
            <w:ins w:id="8685" w:author="Author">
              <w:r w:rsidRPr="000F6836">
                <w:rPr>
                  <w:color w:val="000000"/>
                  <w:lang w:val="en-GB"/>
                </w:rPr>
                <w:t xml:space="preserve">Value of the derivative at the reporting date as reported in the balance sheet of the entity. </w:t>
              </w:r>
            </w:ins>
          </w:p>
          <w:p w14:paraId="2DB8764D" w14:textId="77777777" w:rsidR="00DE7E70" w:rsidRPr="000F6836" w:rsidRDefault="00DE7E70" w:rsidP="00DE7E70">
            <w:pPr>
              <w:spacing w:after="0"/>
              <w:rPr>
                <w:ins w:id="8686" w:author="Author"/>
                <w:color w:val="000000"/>
                <w:lang w:val="en-GB"/>
              </w:rPr>
            </w:pPr>
            <w:ins w:id="8687" w:author="Author">
              <w:r w:rsidRPr="000F6836">
                <w:rPr>
                  <w:color w:val="000000"/>
                  <w:lang w:val="en-GB"/>
                </w:rPr>
                <w:t>Where a transaction has matured/expired during the reporting period before the reporting date, the carrying amount at the reporting date shall be the maximum carrying amount of the derivatives before the maturity of the transaction</w:t>
              </w:r>
            </w:ins>
          </w:p>
        </w:tc>
      </w:tr>
      <w:tr w:rsidR="00DE7E70" w:rsidRPr="000F6836" w14:paraId="2E28EE7C" w14:textId="77777777" w:rsidTr="00917216">
        <w:trPr>
          <w:gridBefore w:val="1"/>
          <w:gridAfter w:val="1"/>
          <w:wBefore w:w="10" w:type="dxa"/>
          <w:wAfter w:w="10" w:type="dxa"/>
          <w:trHeight w:val="1164"/>
          <w:ins w:id="8688" w:author="Author"/>
        </w:trPr>
        <w:tc>
          <w:tcPr>
            <w:tcW w:w="1509" w:type="dxa"/>
            <w:tcBorders>
              <w:top w:val="single" w:sz="4" w:space="0" w:color="000000"/>
              <w:left w:val="single" w:sz="4" w:space="0" w:color="000000"/>
              <w:bottom w:val="nil"/>
              <w:right w:val="single" w:sz="4" w:space="0" w:color="000000"/>
            </w:tcBorders>
          </w:tcPr>
          <w:p w14:paraId="61F2104F" w14:textId="76799692" w:rsidR="00DE7E70" w:rsidRPr="000F6836" w:rsidRDefault="0031107C" w:rsidP="00B760C8">
            <w:pPr>
              <w:jc w:val="center"/>
              <w:rPr>
                <w:ins w:id="8689" w:author="Author"/>
                <w:color w:val="000000"/>
                <w:lang w:val="en-GB"/>
              </w:rPr>
            </w:pPr>
            <w:ins w:id="8690" w:author="Author">
              <w:r>
                <w:rPr>
                  <w:color w:val="000000"/>
                  <w:lang w:val="en-GB"/>
                </w:rPr>
                <w:t>N</w:t>
              </w:r>
              <w:r w:rsidR="00DE7E70" w:rsidRPr="000F6836">
                <w:rPr>
                  <w:color w:val="000000"/>
                  <w:lang w:val="en-GB"/>
                </w:rPr>
                <w:t>C0190</w:t>
              </w:r>
            </w:ins>
          </w:p>
        </w:tc>
        <w:tc>
          <w:tcPr>
            <w:tcW w:w="1509" w:type="dxa"/>
            <w:tcBorders>
              <w:top w:val="single" w:sz="4" w:space="0" w:color="000000"/>
              <w:left w:val="single" w:sz="4" w:space="0" w:color="000000"/>
              <w:bottom w:val="nil"/>
              <w:right w:val="single" w:sz="4" w:space="0" w:color="000000"/>
            </w:tcBorders>
            <w:shd w:val="clear" w:color="auto" w:fill="auto"/>
          </w:tcPr>
          <w:p w14:paraId="2F7BE7F2" w14:textId="2DC7B832" w:rsidR="00DE7E70" w:rsidRPr="000F6836" w:rsidRDefault="00DE7E70" w:rsidP="00B760C8">
            <w:pPr>
              <w:jc w:val="center"/>
              <w:rPr>
                <w:ins w:id="8691" w:author="Author"/>
                <w:color w:val="000000"/>
                <w:lang w:val="en-GB"/>
              </w:rPr>
            </w:pPr>
            <w:ins w:id="8692" w:author="Author">
              <w:r w:rsidRPr="000F6836">
                <w:rPr>
                  <w:color w:val="000000"/>
                  <w:lang w:val="en-GB"/>
                </w:rPr>
                <w:t>Value of collateral</w:t>
              </w:r>
            </w:ins>
          </w:p>
        </w:tc>
        <w:tc>
          <w:tcPr>
            <w:tcW w:w="5759" w:type="dxa"/>
            <w:gridSpan w:val="2"/>
            <w:tcBorders>
              <w:top w:val="single" w:sz="4" w:space="0" w:color="000000"/>
              <w:left w:val="nil"/>
              <w:bottom w:val="nil"/>
              <w:right w:val="single" w:sz="4" w:space="0" w:color="000000"/>
            </w:tcBorders>
            <w:shd w:val="clear" w:color="auto" w:fill="auto"/>
          </w:tcPr>
          <w:p w14:paraId="313A8C66" w14:textId="2D990A33" w:rsidR="00DE7E70" w:rsidRPr="000F6836" w:rsidRDefault="00DE7E70" w:rsidP="00DE7E70">
            <w:pPr>
              <w:spacing w:after="0"/>
              <w:rPr>
                <w:ins w:id="8693" w:author="Author"/>
                <w:color w:val="000000"/>
                <w:lang w:val="en-GB"/>
              </w:rPr>
            </w:pPr>
            <w:ins w:id="8694" w:author="Author">
              <w:r w:rsidRPr="000F6836">
                <w:rPr>
                  <w:color w:val="000000"/>
                  <w:lang w:val="en-GB"/>
                </w:rPr>
                <w:t xml:space="preserve">Value of the collateral pledged on reporting date (zero if derivative has been closed) if applicable, reported in the reporting currency of the financial conglomerate. </w:t>
              </w:r>
            </w:ins>
          </w:p>
        </w:tc>
      </w:tr>
      <w:tr w:rsidR="00DE7E70" w:rsidRPr="000F6836" w14:paraId="73036F60" w14:textId="77777777" w:rsidTr="00B760C8">
        <w:trPr>
          <w:gridBefore w:val="1"/>
          <w:gridAfter w:val="1"/>
          <w:wBefore w:w="10" w:type="dxa"/>
          <w:wAfter w:w="10" w:type="dxa"/>
          <w:trHeight w:val="699"/>
          <w:ins w:id="8695" w:author="Author"/>
        </w:trPr>
        <w:tc>
          <w:tcPr>
            <w:tcW w:w="1509" w:type="dxa"/>
            <w:tcBorders>
              <w:top w:val="single" w:sz="4" w:space="0" w:color="000000"/>
              <w:left w:val="single" w:sz="4" w:space="0" w:color="000000"/>
              <w:bottom w:val="single" w:sz="4" w:space="0" w:color="auto"/>
              <w:right w:val="single" w:sz="4" w:space="0" w:color="000000"/>
            </w:tcBorders>
          </w:tcPr>
          <w:p w14:paraId="2D3A096E" w14:textId="326757B5" w:rsidR="00DE7E70" w:rsidRPr="000F6836" w:rsidRDefault="0031107C" w:rsidP="00B760C8">
            <w:pPr>
              <w:jc w:val="center"/>
              <w:rPr>
                <w:ins w:id="8696" w:author="Author"/>
                <w:color w:val="000000"/>
                <w:lang w:val="en-GB"/>
              </w:rPr>
            </w:pPr>
            <w:ins w:id="8697" w:author="Author">
              <w:r>
                <w:rPr>
                  <w:color w:val="000000"/>
                  <w:lang w:val="en-GB"/>
                </w:rPr>
                <w:t>N</w:t>
              </w:r>
              <w:r w:rsidR="00DE7E70" w:rsidRPr="000F6836">
                <w:rPr>
                  <w:color w:val="000000"/>
                  <w:lang w:val="en-GB"/>
                </w:rPr>
                <w:t>C0200</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7351E52F" w14:textId="1F236DDA" w:rsidR="00DE7E70" w:rsidRPr="000F6836" w:rsidRDefault="00DE7E70" w:rsidP="00B760C8">
            <w:pPr>
              <w:jc w:val="center"/>
              <w:rPr>
                <w:ins w:id="8698" w:author="Author"/>
                <w:color w:val="000000"/>
                <w:lang w:val="en-GB"/>
              </w:rPr>
            </w:pPr>
            <w:ins w:id="8699" w:author="Author">
              <w:r w:rsidRPr="000F6836">
                <w:rPr>
                  <w:color w:val="000000"/>
                  <w:lang w:val="en-GB"/>
                </w:rPr>
                <w:t>Identification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449381D1" w14:textId="77777777" w:rsidR="00DE7E70" w:rsidRPr="000F6836" w:rsidRDefault="00DE7E70" w:rsidP="00DE7E70">
            <w:pPr>
              <w:spacing w:after="0"/>
              <w:rPr>
                <w:ins w:id="8700" w:author="Author"/>
                <w:color w:val="000000"/>
                <w:lang w:val="en-GB"/>
              </w:rPr>
            </w:pPr>
            <w:ins w:id="8701" w:author="Author">
              <w:r w:rsidRPr="000F6836">
                <w:rPr>
                  <w:lang w:val="en-GB"/>
                </w:rPr>
                <w:t xml:space="preserve">ID Code of the </w:t>
              </w:r>
              <w:r w:rsidRPr="000F6836">
                <w:rPr>
                  <w:color w:val="000000"/>
                  <w:lang w:val="en-GB"/>
                </w:rPr>
                <w:t>asset or liability underlying the derivative contract. This item is to be provided for derivatives that have a single underlying instrument or index in the undertaking’s portfolio.</w:t>
              </w:r>
            </w:ins>
          </w:p>
          <w:p w14:paraId="69E80C95" w14:textId="77777777" w:rsidR="00DE7E70" w:rsidRPr="000F6836" w:rsidRDefault="00DE7E70" w:rsidP="00DE7E70">
            <w:pPr>
              <w:rPr>
                <w:ins w:id="8702" w:author="Author"/>
                <w:lang w:val="en-GB"/>
              </w:rPr>
            </w:pPr>
            <w:ins w:id="8703" w:author="Author">
              <w:r w:rsidRPr="000F6836">
                <w:rPr>
                  <w:lang w:val="en-GB"/>
                </w:rPr>
                <w:t xml:space="preserve">An index is considered a single instrument and shall be reported. </w:t>
              </w:r>
            </w:ins>
          </w:p>
          <w:p w14:paraId="0637B248" w14:textId="77777777" w:rsidR="00DE7E70" w:rsidRPr="000F6836" w:rsidRDefault="00DE7E70" w:rsidP="00DE7E70">
            <w:pPr>
              <w:rPr>
                <w:ins w:id="8704" w:author="Author"/>
                <w:lang w:val="en-GB"/>
              </w:rPr>
            </w:pPr>
            <w:ins w:id="8705" w:author="Author">
              <w:r w:rsidRPr="000F6836">
                <w:rPr>
                  <w:lang w:val="en-GB"/>
                </w:rPr>
                <w:t xml:space="preserve">Identification code of the instrument underlying the derivative using the following priority:  </w:t>
              </w:r>
            </w:ins>
          </w:p>
          <w:p w14:paraId="21BF3B31"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706" w:author="Author"/>
                <w:rFonts w:ascii="Times New Roman" w:hAnsi="Times New Roman" w:cs="Times New Roman"/>
                <w:sz w:val="24"/>
                <w:szCs w:val="24"/>
              </w:rPr>
            </w:pPr>
            <w:ins w:id="8707" w:author="Author">
              <w:r w:rsidRPr="000F6836">
                <w:rPr>
                  <w:rFonts w:ascii="Times New Roman" w:hAnsi="Times New Roman" w:cs="Times New Roman"/>
                  <w:sz w:val="24"/>
                  <w:szCs w:val="24"/>
                </w:rPr>
                <w:t xml:space="preserve">ISO 6166 code of ISIN when available </w:t>
              </w:r>
            </w:ins>
          </w:p>
          <w:p w14:paraId="404E81C5"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708" w:author="Author"/>
                <w:rFonts w:ascii="Times New Roman" w:hAnsi="Times New Roman" w:cs="Times New Roman"/>
                <w:sz w:val="24"/>
                <w:szCs w:val="24"/>
              </w:rPr>
            </w:pPr>
            <w:ins w:id="8709" w:author="Author">
              <w:r w:rsidRPr="000F6836">
                <w:rPr>
                  <w:rFonts w:ascii="Times New Roman" w:hAnsi="Times New Roman" w:cs="Times New Roman"/>
                  <w:sz w:val="24"/>
                  <w:szCs w:val="24"/>
                </w:rPr>
                <w:t>Other recognised codes (e.g.: CUSIP, Bloomberg Ticker, Reuters RIC)</w:t>
              </w:r>
            </w:ins>
          </w:p>
          <w:p w14:paraId="1ED53A89"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710" w:author="Author"/>
                <w:rFonts w:ascii="Times New Roman" w:hAnsi="Times New Roman" w:cs="Times New Roman"/>
                <w:sz w:val="24"/>
                <w:szCs w:val="24"/>
              </w:rPr>
            </w:pPr>
            <w:ins w:id="8711" w:author="Author">
              <w:r w:rsidRPr="000F6836">
                <w:rPr>
                  <w:rFonts w:ascii="Times New Roman" w:hAnsi="Times New Roman" w:cs="Times New Roman"/>
                  <w:sz w:val="24"/>
                  <w:szCs w:val="24"/>
                </w:rPr>
                <w:t>Code attributed by the undertaking, when the options above are not available, and shall be consistent over time</w:t>
              </w:r>
            </w:ins>
          </w:p>
          <w:p w14:paraId="753356AF" w14:textId="77777777" w:rsidR="00DE7E70" w:rsidRPr="000F6836" w:rsidRDefault="00DE7E70" w:rsidP="00DE7E70">
            <w:pPr>
              <w:pStyle w:val="ListParagraph"/>
              <w:numPr>
                <w:ilvl w:val="1"/>
                <w:numId w:val="35"/>
              </w:numPr>
              <w:tabs>
                <w:tab w:val="clear" w:pos="1490"/>
              </w:tabs>
              <w:spacing w:after="120" w:line="276" w:lineRule="auto"/>
              <w:ind w:left="485"/>
              <w:contextualSpacing/>
              <w:rPr>
                <w:ins w:id="8712" w:author="Author"/>
                <w:rFonts w:ascii="Times New Roman" w:hAnsi="Times New Roman" w:cs="Times New Roman"/>
                <w:sz w:val="24"/>
                <w:szCs w:val="24"/>
              </w:rPr>
            </w:pPr>
            <w:ins w:id="8713" w:author="Author">
              <w:r w:rsidRPr="000F6836">
                <w:rPr>
                  <w:rFonts w:ascii="Times New Roman" w:hAnsi="Times New Roman" w:cs="Times New Roman"/>
                  <w:sz w:val="24"/>
                  <w:szCs w:val="24"/>
                </w:rPr>
                <w:t>“Multiple assets/liabilities”, if the underlying assets or liabilities are more than one</w:t>
              </w:r>
            </w:ins>
          </w:p>
          <w:p w14:paraId="5ECCD490" w14:textId="001F822D" w:rsidR="00DE7E70" w:rsidRPr="000F6836" w:rsidRDefault="00DE7E70" w:rsidP="00A67D36">
            <w:pPr>
              <w:spacing w:after="0"/>
              <w:rPr>
                <w:ins w:id="8714" w:author="Author"/>
                <w:lang w:val="en-GB"/>
              </w:rPr>
            </w:pPr>
            <w:ins w:id="8715" w:author="Author">
              <w:r w:rsidRPr="000F6836">
                <w:rPr>
                  <w:lang w:val="en-GB"/>
                </w:rPr>
                <w:t>If the underlying is an index</w:t>
              </w:r>
              <w:r w:rsidR="00FB7332" w:rsidRPr="000F6836">
                <w:rPr>
                  <w:lang w:val="en-GB"/>
                </w:rPr>
                <w:t>,</w:t>
              </w:r>
              <w:r w:rsidRPr="000F6836">
                <w:rPr>
                  <w:lang w:val="en-GB"/>
                </w:rPr>
                <w:t xml:space="preserve"> then the code of the index shall be reported.</w:t>
              </w:r>
            </w:ins>
          </w:p>
        </w:tc>
      </w:tr>
      <w:tr w:rsidR="00DE7E70" w:rsidRPr="000F6836" w14:paraId="2A64EACE" w14:textId="77777777" w:rsidTr="00B760C8">
        <w:trPr>
          <w:gridBefore w:val="1"/>
          <w:gridAfter w:val="1"/>
          <w:wBefore w:w="10" w:type="dxa"/>
          <w:wAfter w:w="10" w:type="dxa"/>
          <w:trHeight w:val="699"/>
          <w:ins w:id="8716" w:author="Author"/>
        </w:trPr>
        <w:tc>
          <w:tcPr>
            <w:tcW w:w="1509" w:type="dxa"/>
            <w:tcBorders>
              <w:top w:val="single" w:sz="4" w:space="0" w:color="000000"/>
              <w:left w:val="single" w:sz="4" w:space="0" w:color="000000"/>
              <w:bottom w:val="single" w:sz="4" w:space="0" w:color="auto"/>
              <w:right w:val="single" w:sz="4" w:space="0" w:color="000000"/>
            </w:tcBorders>
          </w:tcPr>
          <w:p w14:paraId="6DB51892" w14:textId="79B85B87" w:rsidR="00DE7E70" w:rsidRPr="000F6836" w:rsidRDefault="0031107C" w:rsidP="00B760C8">
            <w:pPr>
              <w:jc w:val="center"/>
              <w:rPr>
                <w:ins w:id="8717" w:author="Author"/>
                <w:color w:val="000000"/>
                <w:lang w:val="en-GB"/>
              </w:rPr>
            </w:pPr>
            <w:ins w:id="8718" w:author="Author">
              <w:r>
                <w:rPr>
                  <w:color w:val="000000"/>
                  <w:lang w:val="en-GB"/>
                </w:rPr>
                <w:t>N</w:t>
              </w:r>
              <w:r w:rsidR="00DE7E70" w:rsidRPr="000F6836">
                <w:rPr>
                  <w:color w:val="000000"/>
                  <w:lang w:val="en-GB"/>
                </w:rPr>
                <w:t>C0201</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65D4B89F" w14:textId="4237B204" w:rsidR="00DE7E70" w:rsidRPr="000F6836" w:rsidRDefault="00DE7E70" w:rsidP="00B760C8">
            <w:pPr>
              <w:jc w:val="center"/>
              <w:rPr>
                <w:ins w:id="8719" w:author="Author"/>
                <w:color w:val="000000"/>
                <w:lang w:val="en-GB"/>
              </w:rPr>
            </w:pPr>
            <w:ins w:id="8720" w:author="Author">
              <w:r w:rsidRPr="000F6836">
                <w:rPr>
                  <w:color w:val="000000"/>
                  <w:lang w:val="en-GB"/>
                </w:rPr>
                <w:t>Type of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368D36BB" w14:textId="77777777" w:rsidR="00DE7E70" w:rsidRPr="000F6836" w:rsidRDefault="00DE7E70" w:rsidP="00DE7E70">
            <w:pPr>
              <w:rPr>
                <w:ins w:id="8721" w:author="Author"/>
                <w:lang w:val="en-GB"/>
              </w:rPr>
            </w:pPr>
            <w:ins w:id="8722" w:author="Author">
              <w:r w:rsidRPr="000F6836">
                <w:rPr>
                  <w:lang w:val="en-GB"/>
                </w:rPr>
                <w:t>Type of ID Code used for the “</w:t>
              </w:r>
              <w:r w:rsidRPr="000F6836">
                <w:rPr>
                  <w:color w:val="000000"/>
                  <w:lang w:val="en-GB"/>
                </w:rPr>
                <w:t>Identification code Asset / Liability underlying the derivative</w:t>
              </w:r>
              <w:r w:rsidRPr="000F6836">
                <w:rPr>
                  <w:lang w:val="en-GB"/>
                </w:rPr>
                <w:t>” item.  One of the options in the following closed list shall be used:</w:t>
              </w:r>
            </w:ins>
          </w:p>
          <w:p w14:paraId="62797AC6" w14:textId="77777777" w:rsidR="00DE7E70" w:rsidRPr="000F6836" w:rsidRDefault="00DE7E70" w:rsidP="00DE7E70">
            <w:pPr>
              <w:spacing w:after="0"/>
              <w:rPr>
                <w:ins w:id="8723" w:author="Author"/>
                <w:lang w:val="en-GB"/>
              </w:rPr>
            </w:pPr>
            <w:ins w:id="8724" w:author="Author">
              <w:r w:rsidRPr="000F6836">
                <w:rPr>
                  <w:lang w:val="en-GB"/>
                </w:rPr>
                <w:t>1 - ISO 6166 for ISIN code</w:t>
              </w:r>
            </w:ins>
          </w:p>
          <w:p w14:paraId="6967EBC6" w14:textId="77777777" w:rsidR="00DE7E70" w:rsidRPr="000F6836" w:rsidRDefault="00DE7E70" w:rsidP="00DE7E70">
            <w:pPr>
              <w:spacing w:after="0"/>
              <w:rPr>
                <w:ins w:id="8725" w:author="Author"/>
                <w:lang w:val="en-GB"/>
              </w:rPr>
            </w:pPr>
            <w:ins w:id="8726" w:author="Author">
              <w:r w:rsidRPr="000F6836">
                <w:rPr>
                  <w:lang w:val="en-GB"/>
                </w:rPr>
                <w:t>2 - CUSIP (The Committee on Uniform Securities Identification Procedures number assigned by the CUSIP Service Bureau for U.S. and Canadian companies)</w:t>
              </w:r>
            </w:ins>
          </w:p>
          <w:p w14:paraId="52CCEFB5" w14:textId="77777777" w:rsidR="00DE7E70" w:rsidRPr="000F6836" w:rsidRDefault="00DE7E70" w:rsidP="00DE7E70">
            <w:pPr>
              <w:spacing w:after="0"/>
              <w:rPr>
                <w:ins w:id="8727" w:author="Author"/>
                <w:lang w:val="en-GB"/>
              </w:rPr>
            </w:pPr>
            <w:ins w:id="8728" w:author="Author">
              <w:r w:rsidRPr="000F6836">
                <w:rPr>
                  <w:lang w:val="en-GB"/>
                </w:rPr>
                <w:t>3 - SEDOL (Stock Exchange Daily Official List for the London Stock Exchange)</w:t>
              </w:r>
            </w:ins>
          </w:p>
          <w:p w14:paraId="1B14D85C" w14:textId="77777777" w:rsidR="00DE7E70" w:rsidRPr="000F6836" w:rsidRDefault="00DE7E70" w:rsidP="00DE7E70">
            <w:pPr>
              <w:spacing w:after="0"/>
              <w:rPr>
                <w:ins w:id="8729" w:author="Author"/>
                <w:lang w:val="en-GB"/>
              </w:rPr>
            </w:pPr>
            <w:ins w:id="8730" w:author="Author">
              <w:r w:rsidRPr="000F6836">
                <w:rPr>
                  <w:lang w:val="en-GB"/>
                </w:rPr>
                <w:t>4 - WKN (Wertpapier Kenn-Nummer, the alphanumeric German identification number)</w:t>
              </w:r>
            </w:ins>
          </w:p>
          <w:p w14:paraId="09BD0097" w14:textId="77777777" w:rsidR="00DE7E70" w:rsidRPr="000F6836" w:rsidRDefault="00DE7E70" w:rsidP="00DE7E70">
            <w:pPr>
              <w:spacing w:after="0"/>
              <w:rPr>
                <w:ins w:id="8731" w:author="Author"/>
                <w:lang w:val="en-GB"/>
              </w:rPr>
            </w:pPr>
            <w:ins w:id="8732" w:author="Author">
              <w:r w:rsidRPr="000F6836">
                <w:rPr>
                  <w:lang w:val="en-GB"/>
                </w:rPr>
                <w:t>5 - Bloomberg Ticker (Bloomberg letters code that identify a company's securities)</w:t>
              </w:r>
            </w:ins>
          </w:p>
          <w:p w14:paraId="32CC590E" w14:textId="77777777" w:rsidR="00DE7E70" w:rsidRPr="000F6836" w:rsidRDefault="00DE7E70" w:rsidP="00DE7E70">
            <w:pPr>
              <w:spacing w:after="0"/>
              <w:rPr>
                <w:ins w:id="8733" w:author="Author"/>
                <w:lang w:val="en-GB"/>
              </w:rPr>
            </w:pPr>
            <w:ins w:id="8734" w:author="Author">
              <w:r w:rsidRPr="000F6836">
                <w:rPr>
                  <w:lang w:val="en-GB"/>
                </w:rPr>
                <w:t>6 - BBGID (The Bloomberg Global ID)</w:t>
              </w:r>
            </w:ins>
          </w:p>
          <w:p w14:paraId="64812A67" w14:textId="77777777" w:rsidR="00DE7E70" w:rsidRPr="000F6836" w:rsidRDefault="00DE7E70" w:rsidP="00DE7E70">
            <w:pPr>
              <w:spacing w:after="0"/>
              <w:rPr>
                <w:ins w:id="8735" w:author="Author"/>
                <w:lang w:val="en-GB"/>
              </w:rPr>
            </w:pPr>
            <w:ins w:id="8736" w:author="Author">
              <w:r w:rsidRPr="000F6836">
                <w:rPr>
                  <w:lang w:val="en-GB"/>
                </w:rPr>
                <w:lastRenderedPageBreak/>
                <w:t>7 - Reuters RIC (Reuters instrument code)</w:t>
              </w:r>
            </w:ins>
          </w:p>
          <w:p w14:paraId="4A4493B9" w14:textId="77777777" w:rsidR="00DE7E70" w:rsidRPr="000F6836" w:rsidRDefault="00DE7E70" w:rsidP="00DE7E70">
            <w:pPr>
              <w:spacing w:after="0"/>
              <w:rPr>
                <w:ins w:id="8737" w:author="Author"/>
                <w:lang w:val="en-GB"/>
              </w:rPr>
            </w:pPr>
            <w:ins w:id="8738" w:author="Author">
              <w:r w:rsidRPr="000F6836">
                <w:rPr>
                  <w:lang w:val="en-GB"/>
                </w:rPr>
                <w:t>8 – FIGI (Financial Instrument Global Identifier)</w:t>
              </w:r>
            </w:ins>
          </w:p>
          <w:p w14:paraId="43E40609" w14:textId="77777777" w:rsidR="00DE7E70" w:rsidRPr="000F6836" w:rsidRDefault="00DE7E70" w:rsidP="00DE7E70">
            <w:pPr>
              <w:spacing w:after="0"/>
              <w:rPr>
                <w:ins w:id="8739" w:author="Author"/>
                <w:lang w:val="en-GB"/>
              </w:rPr>
            </w:pPr>
            <w:ins w:id="8740" w:author="Author">
              <w:r w:rsidRPr="000F6836">
                <w:rPr>
                  <w:lang w:val="en-GB"/>
                </w:rPr>
                <w:t>9 - Other code by members of the Association of  National Numbering Agencies</w:t>
              </w:r>
            </w:ins>
          </w:p>
          <w:p w14:paraId="1DC85B57" w14:textId="77777777" w:rsidR="00DE7E70" w:rsidRPr="000F6836" w:rsidRDefault="00DE7E70" w:rsidP="00DE7E70">
            <w:pPr>
              <w:spacing w:after="0"/>
              <w:rPr>
                <w:ins w:id="8741" w:author="Author"/>
                <w:lang w:val="en-GB"/>
              </w:rPr>
            </w:pPr>
            <w:ins w:id="8742" w:author="Author">
              <w:r w:rsidRPr="000F6836">
                <w:rPr>
                  <w:lang w:val="en-GB"/>
                </w:rPr>
                <w:t>99 - Code attributed by the undertaking. This option shall also be used for the cases of “Multiple assets/liabilities” and indexes</w:t>
              </w:r>
            </w:ins>
          </w:p>
        </w:tc>
      </w:tr>
      <w:tr w:rsidR="00DE7E70" w:rsidRPr="000F6836" w14:paraId="6D772C00" w14:textId="77777777" w:rsidTr="00B760C8">
        <w:trPr>
          <w:gridBefore w:val="1"/>
          <w:gridAfter w:val="1"/>
          <w:wBefore w:w="10" w:type="dxa"/>
          <w:wAfter w:w="10" w:type="dxa"/>
          <w:trHeight w:val="855"/>
          <w:ins w:id="8743" w:author="Author"/>
        </w:trPr>
        <w:tc>
          <w:tcPr>
            <w:tcW w:w="1509" w:type="dxa"/>
            <w:tcBorders>
              <w:top w:val="single" w:sz="4" w:space="0" w:color="auto"/>
              <w:left w:val="single" w:sz="4" w:space="0" w:color="auto"/>
              <w:bottom w:val="single" w:sz="4" w:space="0" w:color="auto"/>
              <w:right w:val="single" w:sz="4" w:space="0" w:color="auto"/>
            </w:tcBorders>
          </w:tcPr>
          <w:p w14:paraId="338BCF93" w14:textId="60483701" w:rsidR="00DE7E70" w:rsidRPr="000F6836" w:rsidRDefault="0031107C" w:rsidP="00B760C8">
            <w:pPr>
              <w:jc w:val="center"/>
              <w:rPr>
                <w:ins w:id="8744" w:author="Author"/>
                <w:color w:val="000000"/>
                <w:lang w:val="en-GB"/>
              </w:rPr>
            </w:pPr>
            <w:ins w:id="8745" w:author="Author">
              <w:r>
                <w:rPr>
                  <w:color w:val="000000"/>
                  <w:lang w:val="en-GB"/>
                </w:rPr>
                <w:lastRenderedPageBreak/>
                <w:t>N</w:t>
              </w:r>
              <w:r w:rsidR="00DE7E70" w:rsidRPr="000F6836">
                <w:rPr>
                  <w:color w:val="000000"/>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C909E46" w14:textId="52A58929" w:rsidR="00DE7E70" w:rsidRPr="000F6836" w:rsidRDefault="00DE7E70" w:rsidP="00B760C8">
            <w:pPr>
              <w:jc w:val="center"/>
              <w:rPr>
                <w:ins w:id="8746" w:author="Author"/>
                <w:color w:val="000000"/>
                <w:lang w:val="en-GB"/>
              </w:rPr>
            </w:pPr>
            <w:ins w:id="8747" w:author="Author">
              <w:r w:rsidRPr="000F6836">
                <w:rPr>
                  <w:color w:val="000000"/>
                  <w:lang w:val="en-GB"/>
                </w:rPr>
                <w:t>Counterparty name for which credit protection is purchased</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631D1338" w14:textId="77777777" w:rsidR="00DE7E70" w:rsidRPr="000F6836" w:rsidRDefault="00DE7E70" w:rsidP="00DE7E70">
            <w:pPr>
              <w:spacing w:after="0"/>
              <w:rPr>
                <w:ins w:id="8748" w:author="Author"/>
                <w:color w:val="000000"/>
                <w:lang w:val="en-GB"/>
              </w:rPr>
            </w:pPr>
            <w:ins w:id="8749" w:author="Author">
              <w:r w:rsidRPr="000F6836">
                <w:rPr>
                  <w:color w:val="000000"/>
                  <w:lang w:val="en-GB"/>
                </w:rPr>
                <w:t>Name of the counterparty for which protection has been purchased for its default</w:t>
              </w:r>
            </w:ins>
          </w:p>
        </w:tc>
      </w:tr>
      <w:tr w:rsidR="00DE7E70" w:rsidRPr="000F6836" w14:paraId="5D628B89" w14:textId="77777777" w:rsidTr="00B760C8">
        <w:trPr>
          <w:gridBefore w:val="1"/>
          <w:gridAfter w:val="1"/>
          <w:wBefore w:w="10" w:type="dxa"/>
          <w:wAfter w:w="10" w:type="dxa"/>
          <w:trHeight w:val="913"/>
          <w:ins w:id="8750" w:author="Author"/>
        </w:trPr>
        <w:tc>
          <w:tcPr>
            <w:tcW w:w="1509" w:type="dxa"/>
            <w:tcBorders>
              <w:top w:val="single" w:sz="4" w:space="0" w:color="auto"/>
              <w:left w:val="single" w:sz="4" w:space="0" w:color="auto"/>
              <w:bottom w:val="single" w:sz="4" w:space="0" w:color="auto"/>
              <w:right w:val="single" w:sz="4" w:space="0" w:color="auto"/>
            </w:tcBorders>
          </w:tcPr>
          <w:p w14:paraId="7DF4AB7B" w14:textId="6789D433" w:rsidR="00DE7E70" w:rsidRPr="000F6836" w:rsidRDefault="0031107C" w:rsidP="00B760C8">
            <w:pPr>
              <w:jc w:val="center"/>
              <w:rPr>
                <w:ins w:id="8751" w:author="Author"/>
                <w:color w:val="000000"/>
                <w:lang w:val="en-GB"/>
              </w:rPr>
            </w:pPr>
            <w:ins w:id="8752" w:author="Author">
              <w:r>
                <w:rPr>
                  <w:color w:val="000000"/>
                  <w:lang w:val="en-GB"/>
                </w:rPr>
                <w:t>N</w:t>
              </w:r>
              <w:r w:rsidR="00DE7E70" w:rsidRPr="000F6836">
                <w:rPr>
                  <w:color w:val="000000"/>
                  <w:lang w:val="en-GB"/>
                </w:rPr>
                <w:t>C0220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FDFE1FB" w14:textId="35E06E4F" w:rsidR="00DE7E70" w:rsidRPr="000F6836" w:rsidRDefault="00DE7E70" w:rsidP="00B760C8">
            <w:pPr>
              <w:jc w:val="center"/>
              <w:rPr>
                <w:ins w:id="8753" w:author="Author"/>
                <w:color w:val="000000"/>
                <w:lang w:val="en-GB"/>
              </w:rPr>
            </w:pPr>
            <w:ins w:id="8754" w:author="Author">
              <w:r w:rsidRPr="000F6836">
                <w:rPr>
                  <w:color w:val="000000"/>
                  <w:lang w:val="en-GB"/>
                </w:rPr>
                <w:t>Swap delivered interest rate (for buyer)</w:t>
              </w:r>
            </w:ins>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146E0FD8" w14:textId="77777777" w:rsidR="00DE7E70" w:rsidRPr="000F6836" w:rsidRDefault="00DE7E70" w:rsidP="00DE7E70">
            <w:pPr>
              <w:spacing w:after="0"/>
              <w:rPr>
                <w:ins w:id="8755" w:author="Author"/>
                <w:color w:val="000000"/>
                <w:lang w:val="en-GB"/>
              </w:rPr>
            </w:pPr>
            <w:ins w:id="8756" w:author="Author">
              <w:r w:rsidRPr="000F6836">
                <w:rPr>
                  <w:color w:val="000000"/>
                  <w:lang w:val="en-GB"/>
                </w:rPr>
                <w:t>Interest rate delivered under the swap contract (only for Interest rate swaps).</w:t>
              </w:r>
            </w:ins>
          </w:p>
        </w:tc>
      </w:tr>
      <w:tr w:rsidR="00DE7E70" w:rsidRPr="000F6836" w14:paraId="0FCA3EBE" w14:textId="77777777" w:rsidTr="00B760C8">
        <w:trPr>
          <w:gridBefore w:val="1"/>
          <w:gridAfter w:val="1"/>
          <w:wBefore w:w="10" w:type="dxa"/>
          <w:wAfter w:w="10" w:type="dxa"/>
          <w:trHeight w:val="855"/>
          <w:ins w:id="8757" w:author="Author"/>
        </w:trPr>
        <w:tc>
          <w:tcPr>
            <w:tcW w:w="1509" w:type="dxa"/>
            <w:tcBorders>
              <w:top w:val="single" w:sz="4" w:space="0" w:color="auto"/>
              <w:left w:val="single" w:sz="4" w:space="0" w:color="auto"/>
              <w:bottom w:val="single" w:sz="4" w:space="0" w:color="auto"/>
              <w:right w:val="single" w:sz="4" w:space="0" w:color="auto"/>
            </w:tcBorders>
          </w:tcPr>
          <w:p w14:paraId="1FC951B8" w14:textId="7A0A63DC" w:rsidR="00DE7E70" w:rsidRPr="000F6836" w:rsidRDefault="0031107C" w:rsidP="00B760C8">
            <w:pPr>
              <w:jc w:val="center"/>
              <w:rPr>
                <w:ins w:id="8758" w:author="Author"/>
                <w:color w:val="000000"/>
                <w:lang w:val="en-GB"/>
              </w:rPr>
            </w:pPr>
            <w:ins w:id="8759" w:author="Author">
              <w:r>
                <w:rPr>
                  <w:color w:val="000000"/>
                  <w:lang w:val="en-GB"/>
                </w:rPr>
                <w:t>N</w:t>
              </w:r>
              <w:r w:rsidR="00DE7E70" w:rsidRPr="000F6836">
                <w:rPr>
                  <w:color w:val="000000"/>
                  <w:lang w:val="en-GB"/>
                </w:rPr>
                <w:t>C0230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88FFE35" w14:textId="037AF9AF" w:rsidR="00DE7E70" w:rsidRPr="000F6836" w:rsidRDefault="00DE7E70" w:rsidP="00B760C8">
            <w:pPr>
              <w:jc w:val="center"/>
              <w:rPr>
                <w:ins w:id="8760" w:author="Author"/>
                <w:color w:val="000000"/>
                <w:lang w:val="en-GB"/>
              </w:rPr>
            </w:pPr>
            <w:ins w:id="8761" w:author="Author">
              <w:r w:rsidRPr="000F6836">
                <w:rPr>
                  <w:color w:val="000000"/>
                  <w:lang w:val="en-GB"/>
                </w:rPr>
                <w:t>Swap received interest rate (for buyer)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2EA8762C" w14:textId="77777777" w:rsidR="00DE7E70" w:rsidRPr="000F6836" w:rsidRDefault="00DE7E70" w:rsidP="00DE7E70">
            <w:pPr>
              <w:spacing w:after="0"/>
              <w:rPr>
                <w:ins w:id="8762" w:author="Author"/>
                <w:color w:val="000000"/>
                <w:lang w:val="en-GB"/>
              </w:rPr>
            </w:pPr>
            <w:ins w:id="8763" w:author="Author">
              <w:r w:rsidRPr="000F6836">
                <w:rPr>
                  <w:color w:val="000000"/>
                  <w:lang w:val="en-GB"/>
                </w:rPr>
                <w:t>Interest rate received under the swap contract (only for Interest rate swaps).</w:t>
              </w:r>
            </w:ins>
          </w:p>
        </w:tc>
      </w:tr>
      <w:tr w:rsidR="00DE7E70" w:rsidRPr="000F6836" w14:paraId="2F3D8ED4" w14:textId="77777777" w:rsidTr="00B760C8">
        <w:trPr>
          <w:gridBefore w:val="1"/>
          <w:gridAfter w:val="1"/>
          <w:wBefore w:w="10" w:type="dxa"/>
          <w:wAfter w:w="10" w:type="dxa"/>
          <w:trHeight w:val="570"/>
          <w:ins w:id="8764" w:author="Author"/>
        </w:trPr>
        <w:tc>
          <w:tcPr>
            <w:tcW w:w="1509" w:type="dxa"/>
            <w:tcBorders>
              <w:top w:val="nil"/>
              <w:left w:val="single" w:sz="4" w:space="0" w:color="auto"/>
              <w:bottom w:val="single" w:sz="4" w:space="0" w:color="auto"/>
              <w:right w:val="single" w:sz="4" w:space="0" w:color="auto"/>
            </w:tcBorders>
          </w:tcPr>
          <w:p w14:paraId="75593004" w14:textId="5C43FCA4" w:rsidR="00DE7E70" w:rsidRPr="000F6836" w:rsidRDefault="0031107C" w:rsidP="00B760C8">
            <w:pPr>
              <w:jc w:val="center"/>
              <w:rPr>
                <w:ins w:id="8765" w:author="Author"/>
                <w:color w:val="000000"/>
                <w:lang w:val="en-GB"/>
              </w:rPr>
            </w:pPr>
            <w:ins w:id="8766" w:author="Author">
              <w:r>
                <w:rPr>
                  <w:color w:val="000000"/>
                  <w:lang w:val="en-GB"/>
                </w:rPr>
                <w:t>N</w:t>
              </w:r>
              <w:r w:rsidR="00DE7E70" w:rsidRPr="000F6836">
                <w:rPr>
                  <w:color w:val="000000"/>
                  <w:lang w:val="en-GB"/>
                </w:rPr>
                <w:t>C0240</w:t>
              </w:r>
            </w:ins>
          </w:p>
        </w:tc>
        <w:tc>
          <w:tcPr>
            <w:tcW w:w="1509" w:type="dxa"/>
            <w:tcBorders>
              <w:top w:val="nil"/>
              <w:left w:val="single" w:sz="4" w:space="0" w:color="auto"/>
              <w:bottom w:val="single" w:sz="4" w:space="0" w:color="auto"/>
              <w:right w:val="single" w:sz="4" w:space="0" w:color="auto"/>
            </w:tcBorders>
            <w:shd w:val="clear" w:color="auto" w:fill="auto"/>
          </w:tcPr>
          <w:p w14:paraId="5CD5C0CF" w14:textId="677101A6" w:rsidR="00DE7E70" w:rsidRPr="000F6836" w:rsidRDefault="00DE7E70" w:rsidP="00B760C8">
            <w:pPr>
              <w:jc w:val="center"/>
              <w:rPr>
                <w:ins w:id="8767" w:author="Author"/>
                <w:color w:val="000000"/>
                <w:lang w:val="en-GB"/>
              </w:rPr>
            </w:pPr>
            <w:ins w:id="8768" w:author="Author">
              <w:r w:rsidRPr="000F6836">
                <w:rPr>
                  <w:color w:val="000000"/>
                  <w:lang w:val="en-GB"/>
                </w:rPr>
                <w:t>Swap delivered currency (for buyer)</w:t>
              </w:r>
            </w:ins>
          </w:p>
        </w:tc>
        <w:tc>
          <w:tcPr>
            <w:tcW w:w="5759" w:type="dxa"/>
            <w:gridSpan w:val="2"/>
            <w:tcBorders>
              <w:top w:val="nil"/>
              <w:left w:val="nil"/>
              <w:bottom w:val="single" w:sz="4" w:space="0" w:color="auto"/>
              <w:right w:val="single" w:sz="4" w:space="0" w:color="auto"/>
            </w:tcBorders>
            <w:shd w:val="clear" w:color="auto" w:fill="auto"/>
          </w:tcPr>
          <w:p w14:paraId="726F347D" w14:textId="77777777" w:rsidR="00DE7E70" w:rsidRPr="000F6836" w:rsidRDefault="00DE7E70" w:rsidP="00DE7E70">
            <w:pPr>
              <w:spacing w:after="0"/>
              <w:rPr>
                <w:ins w:id="8769" w:author="Author"/>
                <w:color w:val="000000"/>
                <w:lang w:val="en-GB"/>
              </w:rPr>
            </w:pPr>
            <w:ins w:id="8770" w:author="Author">
              <w:r w:rsidRPr="000F6836">
                <w:rPr>
                  <w:lang w:val="en-GB"/>
                </w:rPr>
                <w:t>Identify the ISO 4217 alphabetic code of the</w:t>
              </w:r>
              <w:r w:rsidRPr="000F6836">
                <w:rPr>
                  <w:color w:val="000000"/>
                  <w:lang w:val="en-GB"/>
                </w:rPr>
                <w:t xml:space="preserve"> currency of the swap price (only for currency swaps).</w:t>
              </w:r>
            </w:ins>
          </w:p>
        </w:tc>
      </w:tr>
      <w:tr w:rsidR="00DE7E70" w:rsidRPr="000F6836" w14:paraId="2D8BA66C" w14:textId="77777777" w:rsidTr="00B760C8">
        <w:trPr>
          <w:gridBefore w:val="1"/>
          <w:gridAfter w:val="1"/>
          <w:wBefore w:w="10" w:type="dxa"/>
          <w:wAfter w:w="10" w:type="dxa"/>
          <w:trHeight w:val="570"/>
          <w:ins w:id="8771" w:author="Author"/>
        </w:trPr>
        <w:tc>
          <w:tcPr>
            <w:tcW w:w="1509" w:type="dxa"/>
            <w:tcBorders>
              <w:top w:val="nil"/>
              <w:left w:val="single" w:sz="4" w:space="0" w:color="auto"/>
              <w:bottom w:val="single" w:sz="4" w:space="0" w:color="auto"/>
              <w:right w:val="single" w:sz="4" w:space="0" w:color="auto"/>
            </w:tcBorders>
          </w:tcPr>
          <w:p w14:paraId="2AA71911" w14:textId="092AE0C1" w:rsidR="00DE7E70" w:rsidRPr="000F6836" w:rsidRDefault="00DE7E70" w:rsidP="00B760C8">
            <w:pPr>
              <w:jc w:val="center"/>
              <w:rPr>
                <w:ins w:id="8772" w:author="Author"/>
                <w:color w:val="000000"/>
                <w:lang w:val="en-GB"/>
              </w:rPr>
            </w:pPr>
            <w:ins w:id="8773" w:author="Author">
              <w:r w:rsidRPr="000F6836">
                <w:rPr>
                  <w:color w:val="000000"/>
                  <w:lang w:val="en-GB"/>
                </w:rPr>
                <w:t>C0250</w:t>
              </w:r>
            </w:ins>
          </w:p>
        </w:tc>
        <w:tc>
          <w:tcPr>
            <w:tcW w:w="1509" w:type="dxa"/>
            <w:tcBorders>
              <w:top w:val="nil"/>
              <w:left w:val="single" w:sz="4" w:space="0" w:color="auto"/>
              <w:bottom w:val="single" w:sz="4" w:space="0" w:color="auto"/>
              <w:right w:val="single" w:sz="4" w:space="0" w:color="auto"/>
            </w:tcBorders>
            <w:shd w:val="clear" w:color="auto" w:fill="auto"/>
          </w:tcPr>
          <w:p w14:paraId="679D38C0" w14:textId="517C5A75" w:rsidR="00DE7E70" w:rsidRPr="000F6836" w:rsidRDefault="00DE7E70" w:rsidP="00B760C8">
            <w:pPr>
              <w:jc w:val="center"/>
              <w:rPr>
                <w:ins w:id="8774" w:author="Author"/>
                <w:color w:val="000000"/>
                <w:lang w:val="en-GB"/>
              </w:rPr>
            </w:pPr>
            <w:ins w:id="8775" w:author="Author">
              <w:r w:rsidRPr="000F6836">
                <w:rPr>
                  <w:color w:val="000000"/>
                  <w:lang w:val="en-GB"/>
                </w:rPr>
                <w:t>Swap received currency (for buyer)</w:t>
              </w:r>
            </w:ins>
          </w:p>
        </w:tc>
        <w:tc>
          <w:tcPr>
            <w:tcW w:w="5759" w:type="dxa"/>
            <w:gridSpan w:val="2"/>
            <w:tcBorders>
              <w:top w:val="nil"/>
              <w:left w:val="nil"/>
              <w:bottom w:val="single" w:sz="4" w:space="0" w:color="auto"/>
              <w:right w:val="single" w:sz="4" w:space="0" w:color="auto"/>
            </w:tcBorders>
            <w:shd w:val="clear" w:color="auto" w:fill="auto"/>
          </w:tcPr>
          <w:p w14:paraId="5CFB3E23" w14:textId="77777777" w:rsidR="00DE7E70" w:rsidRPr="000F6836" w:rsidRDefault="00DE7E70" w:rsidP="00DE7E70">
            <w:pPr>
              <w:spacing w:after="0"/>
              <w:rPr>
                <w:ins w:id="8776" w:author="Author"/>
                <w:color w:val="000000"/>
                <w:lang w:val="en-GB"/>
              </w:rPr>
            </w:pPr>
            <w:ins w:id="8777" w:author="Author">
              <w:r w:rsidRPr="000F6836">
                <w:rPr>
                  <w:lang w:val="en-GB"/>
                </w:rPr>
                <w:t>Identify the ISO 4217 alphabetic code of the</w:t>
              </w:r>
              <w:r w:rsidRPr="000F6836">
                <w:rPr>
                  <w:color w:val="000000"/>
                  <w:lang w:val="en-GB"/>
                </w:rPr>
                <w:t xml:space="preserve"> currency of the swap notional amount (only for currency swaps).</w:t>
              </w:r>
            </w:ins>
          </w:p>
        </w:tc>
      </w:tr>
      <w:tr w:rsidR="00DE7E70" w:rsidRPr="000F6836" w14:paraId="14865797" w14:textId="77777777" w:rsidTr="00B760C8">
        <w:trPr>
          <w:gridBefore w:val="1"/>
          <w:gridAfter w:val="1"/>
          <w:wBefore w:w="10" w:type="dxa"/>
          <w:wAfter w:w="10" w:type="dxa"/>
          <w:trHeight w:val="300"/>
          <w:ins w:id="8778" w:author="Author"/>
        </w:trPr>
        <w:tc>
          <w:tcPr>
            <w:tcW w:w="1509" w:type="dxa"/>
            <w:tcBorders>
              <w:top w:val="nil"/>
              <w:left w:val="single" w:sz="4" w:space="0" w:color="000000"/>
              <w:bottom w:val="nil"/>
              <w:right w:val="single" w:sz="4" w:space="0" w:color="000000"/>
            </w:tcBorders>
          </w:tcPr>
          <w:p w14:paraId="448052CA" w14:textId="625F3AF2" w:rsidR="00DE7E70" w:rsidRPr="000F6836" w:rsidRDefault="00DE7E70" w:rsidP="00B760C8">
            <w:pPr>
              <w:jc w:val="center"/>
              <w:rPr>
                <w:ins w:id="8779" w:author="Author"/>
                <w:color w:val="000000"/>
                <w:lang w:val="en-GB"/>
              </w:rPr>
            </w:pPr>
            <w:ins w:id="8780" w:author="Author">
              <w:r w:rsidRPr="000F6836">
                <w:rPr>
                  <w:color w:val="000000"/>
                  <w:lang w:val="en-GB"/>
                </w:rPr>
                <w:t>C0260</w:t>
              </w:r>
            </w:ins>
          </w:p>
        </w:tc>
        <w:tc>
          <w:tcPr>
            <w:tcW w:w="1509" w:type="dxa"/>
            <w:tcBorders>
              <w:top w:val="nil"/>
              <w:left w:val="single" w:sz="4" w:space="0" w:color="000000"/>
              <w:bottom w:val="nil"/>
              <w:right w:val="single" w:sz="4" w:space="0" w:color="000000"/>
            </w:tcBorders>
            <w:shd w:val="clear" w:color="auto" w:fill="auto"/>
          </w:tcPr>
          <w:p w14:paraId="617C51AD" w14:textId="67A51E17" w:rsidR="00DE7E70" w:rsidRPr="000F6836" w:rsidRDefault="00DE7E70" w:rsidP="00B760C8">
            <w:pPr>
              <w:jc w:val="center"/>
              <w:rPr>
                <w:ins w:id="8781" w:author="Author"/>
                <w:color w:val="000000"/>
                <w:lang w:val="en-GB"/>
              </w:rPr>
            </w:pPr>
            <w:ins w:id="8782" w:author="Author">
              <w:r w:rsidRPr="000F6836">
                <w:rPr>
                  <w:color w:val="000000"/>
                  <w:lang w:val="en-GB"/>
                </w:rPr>
                <w:t>Revenues stemming from derivatives</w:t>
              </w:r>
            </w:ins>
          </w:p>
        </w:tc>
        <w:tc>
          <w:tcPr>
            <w:tcW w:w="5759" w:type="dxa"/>
            <w:gridSpan w:val="2"/>
            <w:tcBorders>
              <w:top w:val="nil"/>
              <w:left w:val="nil"/>
              <w:bottom w:val="nil"/>
              <w:right w:val="single" w:sz="4" w:space="0" w:color="000000"/>
            </w:tcBorders>
            <w:shd w:val="clear" w:color="auto" w:fill="auto"/>
          </w:tcPr>
          <w:p w14:paraId="7F1D29A9" w14:textId="1019F7B0" w:rsidR="00DE7E70" w:rsidRPr="000F6836" w:rsidRDefault="00DE7E70" w:rsidP="00DE7E70">
            <w:pPr>
              <w:spacing w:after="0"/>
              <w:rPr>
                <w:ins w:id="8783" w:author="Author"/>
                <w:color w:val="000000"/>
                <w:lang w:val="en-GB"/>
              </w:rPr>
            </w:pPr>
            <w:ins w:id="8784" w:author="Author">
              <w:r w:rsidRPr="000F6836">
                <w:rPr>
                  <w:color w:val="000000"/>
                  <w:lang w:val="en-GB"/>
                </w:rPr>
                <w:t xml:space="preserve">Net revenues stemming from the investment or the purchase of derivatives. Following the IFRS based P&amp;L, both realized and unrealized results are expected here. The amounts should be filed with their clean value (in comparison to QRT S. 09.01. SII). Interests will be reported in </w:t>
              </w:r>
              <w:r w:rsidR="00A8659F" w:rsidRPr="000F6836">
                <w:rPr>
                  <w:color w:val="000000"/>
                  <w:lang w:val="en-GB"/>
                </w:rPr>
                <w:t>S.36</w:t>
              </w:r>
              <w:r w:rsidRPr="000F6836">
                <w:rPr>
                  <w:color w:val="000000"/>
                  <w:lang w:val="en-GB"/>
                </w:rPr>
                <w:t>.05 P&amp;L.</w:t>
              </w:r>
            </w:ins>
          </w:p>
          <w:p w14:paraId="1CD43873" w14:textId="77777777" w:rsidR="00DE7E70" w:rsidRPr="000F6836" w:rsidRDefault="00DE7E70" w:rsidP="00DE7E70">
            <w:pPr>
              <w:spacing w:after="0"/>
              <w:rPr>
                <w:ins w:id="8785" w:author="Author"/>
                <w:color w:val="000000"/>
                <w:lang w:val="en-GB"/>
              </w:rPr>
            </w:pPr>
          </w:p>
        </w:tc>
      </w:tr>
      <w:tr w:rsidR="00DE7E70" w:rsidRPr="000F6836" w14:paraId="3DA1226D" w14:textId="77777777" w:rsidTr="00B760C8">
        <w:trPr>
          <w:gridBefore w:val="1"/>
          <w:gridAfter w:val="1"/>
          <w:wBefore w:w="10" w:type="dxa"/>
          <w:wAfter w:w="10" w:type="dxa"/>
          <w:trHeight w:val="300"/>
          <w:ins w:id="8786" w:author="Author"/>
        </w:trPr>
        <w:tc>
          <w:tcPr>
            <w:tcW w:w="1509" w:type="dxa"/>
            <w:tcBorders>
              <w:top w:val="single" w:sz="4" w:space="0" w:color="000000"/>
              <w:left w:val="single" w:sz="4" w:space="0" w:color="000000"/>
              <w:bottom w:val="single" w:sz="4" w:space="0" w:color="000000"/>
              <w:right w:val="single" w:sz="4" w:space="0" w:color="000000"/>
            </w:tcBorders>
          </w:tcPr>
          <w:p w14:paraId="73BD5D07" w14:textId="7A6541F5" w:rsidR="00DE7E70" w:rsidRPr="000F6836" w:rsidRDefault="00DE7E70" w:rsidP="00B760C8">
            <w:pPr>
              <w:jc w:val="center"/>
              <w:rPr>
                <w:ins w:id="8787" w:author="Author"/>
                <w:color w:val="000000"/>
                <w:lang w:val="en-GB"/>
              </w:rPr>
            </w:pPr>
            <w:ins w:id="8788" w:author="Author">
              <w:r w:rsidRPr="000F6836">
                <w:rPr>
                  <w:color w:val="000000"/>
                  <w:lang w:val="en-GB"/>
                </w:rPr>
                <w:t>C0270</w:t>
              </w:r>
            </w:ins>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0DAFE19" w14:textId="25C78EC8" w:rsidR="00DE7E70" w:rsidRPr="000F6836" w:rsidRDefault="00DE7E70" w:rsidP="00B760C8">
            <w:pPr>
              <w:jc w:val="center"/>
              <w:rPr>
                <w:ins w:id="8789" w:author="Author"/>
                <w:color w:val="000000"/>
                <w:lang w:val="en-GB"/>
              </w:rPr>
            </w:pPr>
            <w:ins w:id="8790" w:author="Author">
              <w:r w:rsidRPr="000F6836">
                <w:rPr>
                  <w:color w:val="000000"/>
                  <w:lang w:val="en-GB"/>
                </w:rPr>
                <w:t>Comments</w:t>
              </w:r>
            </w:ins>
          </w:p>
        </w:tc>
        <w:tc>
          <w:tcPr>
            <w:tcW w:w="5759" w:type="dxa"/>
            <w:gridSpan w:val="2"/>
            <w:tcBorders>
              <w:top w:val="single" w:sz="4" w:space="0" w:color="000000"/>
              <w:left w:val="nil"/>
              <w:bottom w:val="single" w:sz="4" w:space="0" w:color="000000"/>
              <w:right w:val="single" w:sz="4" w:space="0" w:color="000000"/>
            </w:tcBorders>
            <w:shd w:val="clear" w:color="auto" w:fill="auto"/>
          </w:tcPr>
          <w:p w14:paraId="3A06B413" w14:textId="77777777" w:rsidR="00DE7E70" w:rsidRPr="000F6836" w:rsidRDefault="00DE7E70" w:rsidP="00DE7E70">
            <w:pPr>
              <w:spacing w:after="0"/>
              <w:rPr>
                <w:ins w:id="8791" w:author="Author"/>
                <w:color w:val="000000"/>
                <w:lang w:val="en-GB"/>
              </w:rPr>
            </w:pPr>
            <w:ins w:id="8792" w:author="Author">
              <w:r w:rsidRPr="000F6836">
                <w:rPr>
                  <w:color w:val="000000"/>
                  <w:lang w:val="en-GB"/>
                </w:rPr>
                <w:t xml:space="preserve">Comments shall contain: </w:t>
              </w:r>
            </w:ins>
          </w:p>
          <w:p w14:paraId="2E3713BF" w14:textId="77777777" w:rsidR="00DE7E70" w:rsidRPr="000F6836" w:rsidRDefault="00DE7E70" w:rsidP="00DE7E70">
            <w:pPr>
              <w:pStyle w:val="ListParagraph"/>
              <w:numPr>
                <w:ilvl w:val="0"/>
                <w:numId w:val="36"/>
              </w:numPr>
              <w:contextualSpacing/>
              <w:rPr>
                <w:ins w:id="8793" w:author="Author"/>
                <w:rFonts w:ascii="Times New Roman" w:hAnsi="Times New Roman" w:cs="Times New Roman"/>
                <w:color w:val="000000"/>
                <w:sz w:val="24"/>
                <w:szCs w:val="24"/>
                <w:lang w:eastAsia="en-GB"/>
              </w:rPr>
            </w:pPr>
            <w:ins w:id="8794" w:author="Author">
              <w:r w:rsidRPr="000F6836">
                <w:rPr>
                  <w:rFonts w:ascii="Times New Roman" w:hAnsi="Times New Roman" w:cs="Times New Roman"/>
                  <w:color w:val="000000"/>
                  <w:sz w:val="24"/>
                  <w:szCs w:val="24"/>
                  <w:lang w:eastAsia="en-GB"/>
                </w:rPr>
                <w:t>a notification if the transaction has not been performed at arm’s length</w:t>
              </w:r>
            </w:ins>
          </w:p>
          <w:p w14:paraId="11FD4DDF" w14:textId="77777777" w:rsidR="00DE7E70" w:rsidRPr="000F6836" w:rsidRDefault="00DE7E70" w:rsidP="00DE7E70">
            <w:pPr>
              <w:pStyle w:val="ListParagraph"/>
              <w:numPr>
                <w:ilvl w:val="0"/>
                <w:numId w:val="36"/>
              </w:numPr>
              <w:contextualSpacing/>
              <w:rPr>
                <w:ins w:id="8795" w:author="Author"/>
                <w:rFonts w:ascii="Times New Roman" w:hAnsi="Times New Roman" w:cs="Times New Roman"/>
                <w:color w:val="000000"/>
                <w:lang w:eastAsia="en-GB"/>
              </w:rPr>
            </w:pPr>
            <w:ins w:id="8796" w:author="Author">
              <w:r w:rsidRPr="000F6836">
                <w:rPr>
                  <w:rFonts w:ascii="Times New Roman" w:hAnsi="Times New Roman" w:cs="Times New Roman"/>
                  <w:color w:val="000000"/>
                  <w:sz w:val="24"/>
                  <w:szCs w:val="24"/>
                  <w:lang w:eastAsia="en-GB"/>
                </w:rPr>
                <w:t>any other relevant information regarding the economic nature of the operation</w:t>
              </w:r>
            </w:ins>
          </w:p>
        </w:tc>
      </w:tr>
    </w:tbl>
    <w:p w14:paraId="2D10476F" w14:textId="77777777" w:rsidR="00810F83" w:rsidRPr="000F6836" w:rsidRDefault="00810F83" w:rsidP="00810F83">
      <w:pPr>
        <w:pStyle w:val="ManualHeading2"/>
        <w:numPr>
          <w:ilvl w:val="0"/>
          <w:numId w:val="0"/>
        </w:numPr>
        <w:ind w:left="851" w:hanging="851"/>
        <w:rPr>
          <w:ins w:id="8797" w:author="Author"/>
          <w:i/>
          <w:lang w:val="en-GB"/>
        </w:rPr>
      </w:pPr>
      <w:ins w:id="8798" w:author="Author">
        <w:r w:rsidRPr="000F6836">
          <w:rPr>
            <w:i/>
            <w:lang w:val="en-GB"/>
          </w:rPr>
          <w:t xml:space="preserve">S.36.03 — IGT — Off-balance sheet and contingent liabilities </w:t>
        </w:r>
      </w:ins>
    </w:p>
    <w:p w14:paraId="64913999" w14:textId="77777777" w:rsidR="00810F83" w:rsidRPr="000F6836" w:rsidRDefault="00810F83" w:rsidP="00810F83">
      <w:pPr>
        <w:rPr>
          <w:ins w:id="8799" w:author="Author"/>
          <w:lang w:val="en-GB"/>
        </w:rPr>
      </w:pPr>
      <w:ins w:id="8800" w:author="Author">
        <w:r w:rsidRPr="000F6836">
          <w:rPr>
            <w:i/>
            <w:lang w:val="en-GB"/>
          </w:rPr>
          <w:t>General comments:</w:t>
        </w:r>
      </w:ins>
    </w:p>
    <w:p w14:paraId="325B9F57" w14:textId="4E1BBD34" w:rsidR="00810F83" w:rsidRPr="000F6836" w:rsidRDefault="00810F83" w:rsidP="00810F83">
      <w:pPr>
        <w:rPr>
          <w:ins w:id="8801" w:author="Author"/>
          <w:szCs w:val="20"/>
          <w:lang w:val="en-GB"/>
        </w:rPr>
      </w:pPr>
      <w:ins w:id="8802" w:author="Author">
        <w:r w:rsidRPr="000F6836">
          <w:rPr>
            <w:szCs w:val="20"/>
            <w:lang w:val="en-GB"/>
          </w:rPr>
          <w:lastRenderedPageBreak/>
          <w:t>This template relates to information groups shall provide at least annually.</w:t>
        </w:r>
      </w:ins>
    </w:p>
    <w:p w14:paraId="7FFC90A3" w14:textId="1E65E7B9" w:rsidR="00810F83" w:rsidRPr="000F6836" w:rsidRDefault="00810F83" w:rsidP="00810F83">
      <w:pPr>
        <w:suppressAutoHyphens/>
        <w:snapToGrid w:val="0"/>
        <w:ind w:left="28" w:firstLine="5"/>
        <w:rPr>
          <w:ins w:id="8803" w:author="Author"/>
          <w:lang w:val="en-GB"/>
        </w:rPr>
      </w:pPr>
      <w:ins w:id="8804" w:author="Author">
        <w:r w:rsidRPr="000F6836">
          <w:rPr>
            <w:szCs w:val="20"/>
            <w:lang w:val="en-GB"/>
          </w:rPr>
          <w:t xml:space="preserve">This template shall report all (significant, very significant and transactions required to be reported </w:t>
        </w:r>
        <w:r w:rsidRPr="000F6836">
          <w:rPr>
            <w:lang w:val="en-GB"/>
          </w:rPr>
          <w:t xml:space="preserve">in all circumstances) intragroup transactions between entities in scope of group supervision related to off-balance sheet guarantees. </w:t>
        </w:r>
      </w:ins>
    </w:p>
    <w:p w14:paraId="1745BAB9" w14:textId="77777777" w:rsidR="00810F83" w:rsidRPr="000F6836" w:rsidRDefault="00810F83" w:rsidP="00810F83">
      <w:pPr>
        <w:suppressAutoHyphens/>
        <w:snapToGrid w:val="0"/>
        <w:ind w:left="28" w:firstLine="5"/>
        <w:rPr>
          <w:ins w:id="8805" w:author="Author"/>
          <w:lang w:val="en-GB"/>
        </w:rPr>
      </w:pPr>
      <w:ins w:id="8806" w:author="Author">
        <w:r w:rsidRPr="000F6836">
          <w:rPr>
            <w:lang w:val="en-GB"/>
          </w:rPr>
          <w:t xml:space="preserve">These include, but not limited to: </w:t>
        </w:r>
      </w:ins>
    </w:p>
    <w:p w14:paraId="69190845" w14:textId="77777777" w:rsidR="00810F83" w:rsidRPr="000F6836" w:rsidRDefault="00810F83" w:rsidP="00810F83">
      <w:pPr>
        <w:pStyle w:val="ListParagraph"/>
        <w:numPr>
          <w:ilvl w:val="0"/>
          <w:numId w:val="37"/>
        </w:numPr>
        <w:suppressAutoHyphens/>
        <w:snapToGrid w:val="0"/>
        <w:spacing w:before="120" w:after="120"/>
        <w:contextualSpacing/>
        <w:rPr>
          <w:ins w:id="8807" w:author="Author"/>
          <w:rFonts w:ascii="Times New Roman" w:hAnsi="Times New Roman"/>
          <w:sz w:val="24"/>
          <w:szCs w:val="24"/>
        </w:rPr>
      </w:pPr>
      <w:ins w:id="8808" w:author="Author">
        <w:r w:rsidRPr="000F6836">
          <w:rPr>
            <w:rFonts w:ascii="Times New Roman" w:hAnsi="Times New Roman"/>
            <w:sz w:val="24"/>
            <w:szCs w:val="24"/>
          </w:rPr>
          <w:t xml:space="preserve">Off balance sheet guarantees; </w:t>
        </w:r>
      </w:ins>
    </w:p>
    <w:p w14:paraId="005F40B2" w14:textId="5219E279" w:rsidR="00810F83" w:rsidRPr="000F6836" w:rsidRDefault="00810F83" w:rsidP="00810F83">
      <w:pPr>
        <w:pStyle w:val="ListParagraph"/>
        <w:numPr>
          <w:ilvl w:val="0"/>
          <w:numId w:val="37"/>
        </w:numPr>
        <w:suppressAutoHyphens/>
        <w:snapToGrid w:val="0"/>
        <w:spacing w:before="120" w:after="120"/>
        <w:contextualSpacing/>
        <w:rPr>
          <w:ins w:id="8809" w:author="Author"/>
          <w:rFonts w:ascii="Times New Roman" w:hAnsi="Times New Roman"/>
          <w:sz w:val="24"/>
          <w:szCs w:val="24"/>
        </w:rPr>
      </w:pPr>
      <w:ins w:id="8810" w:author="Author">
        <w:r w:rsidRPr="000F6836">
          <w:rPr>
            <w:rFonts w:ascii="Times New Roman" w:hAnsi="Times New Roman"/>
            <w:sz w:val="24"/>
            <w:szCs w:val="24"/>
          </w:rPr>
          <w:t>undrawn credit facilities</w:t>
        </w:r>
        <w:r w:rsidR="00BB06D9">
          <w:rPr>
            <w:rFonts w:ascii="Times New Roman" w:hAnsi="Times New Roman"/>
            <w:sz w:val="24"/>
            <w:szCs w:val="24"/>
          </w:rPr>
          <w:t>;</w:t>
        </w:r>
      </w:ins>
    </w:p>
    <w:p w14:paraId="6141A948" w14:textId="77777777" w:rsidR="00810F83" w:rsidRPr="000F6836" w:rsidRDefault="00810F83" w:rsidP="00810F83">
      <w:pPr>
        <w:pStyle w:val="ListParagraph"/>
        <w:numPr>
          <w:ilvl w:val="0"/>
          <w:numId w:val="37"/>
        </w:numPr>
        <w:suppressAutoHyphens/>
        <w:snapToGrid w:val="0"/>
        <w:spacing w:before="120" w:after="120"/>
        <w:contextualSpacing/>
        <w:rPr>
          <w:ins w:id="8811" w:author="Author"/>
          <w:rFonts w:ascii="Times New Roman" w:hAnsi="Times New Roman"/>
          <w:sz w:val="24"/>
          <w:szCs w:val="24"/>
        </w:rPr>
      </w:pPr>
      <w:ins w:id="8812" w:author="Author">
        <w:r w:rsidRPr="000F6836">
          <w:rPr>
            <w:rFonts w:ascii="Times New Roman" w:hAnsi="Times New Roman"/>
            <w:sz w:val="24"/>
            <w:szCs w:val="24"/>
          </w:rPr>
          <w:t>assets purchased under outright forward purchase agreements (currency or other)</w:t>
        </w:r>
      </w:ins>
    </w:p>
    <w:p w14:paraId="2F0806FA" w14:textId="461226E1" w:rsidR="00810F83" w:rsidRPr="000F6836" w:rsidRDefault="00810F83" w:rsidP="00810F83">
      <w:pPr>
        <w:pStyle w:val="ListParagraph"/>
        <w:numPr>
          <w:ilvl w:val="0"/>
          <w:numId w:val="37"/>
        </w:numPr>
        <w:suppressAutoHyphens/>
        <w:snapToGrid w:val="0"/>
        <w:spacing w:before="120" w:after="120"/>
        <w:contextualSpacing/>
        <w:rPr>
          <w:ins w:id="8813" w:author="Author"/>
          <w:rFonts w:ascii="Times New Roman" w:hAnsi="Times New Roman"/>
          <w:sz w:val="24"/>
          <w:szCs w:val="24"/>
        </w:rPr>
      </w:pPr>
      <w:ins w:id="8814" w:author="Author">
        <w:r w:rsidRPr="000F6836">
          <w:rPr>
            <w:rFonts w:ascii="Times New Roman" w:hAnsi="Times New Roman"/>
            <w:sz w:val="24"/>
            <w:szCs w:val="24"/>
          </w:rPr>
          <w:t>asset sale and repurchase agreements as referred to in Article 12(3) and (5) of Directive 86/635/EEC</w:t>
        </w:r>
        <w:r w:rsidR="00BB06D9">
          <w:rPr>
            <w:rFonts w:ascii="Times New Roman" w:hAnsi="Times New Roman"/>
            <w:sz w:val="24"/>
            <w:szCs w:val="24"/>
          </w:rPr>
          <w:t>;</w:t>
        </w:r>
      </w:ins>
    </w:p>
    <w:p w14:paraId="6200622F" w14:textId="29334559" w:rsidR="00810F83" w:rsidRPr="000F6836" w:rsidRDefault="00810F83" w:rsidP="00810F83">
      <w:pPr>
        <w:pStyle w:val="ListParagraph"/>
        <w:numPr>
          <w:ilvl w:val="0"/>
          <w:numId w:val="37"/>
        </w:numPr>
        <w:suppressAutoHyphens/>
        <w:snapToGrid w:val="0"/>
        <w:spacing w:before="120" w:after="120"/>
        <w:contextualSpacing/>
        <w:rPr>
          <w:ins w:id="8815" w:author="Author"/>
          <w:rFonts w:ascii="Times New Roman" w:hAnsi="Times New Roman"/>
          <w:sz w:val="24"/>
          <w:szCs w:val="24"/>
        </w:rPr>
      </w:pPr>
      <w:ins w:id="8816" w:author="Author">
        <w:r w:rsidRPr="000F6836">
          <w:rPr>
            <w:rFonts w:ascii="Times New Roman" w:hAnsi="Times New Roman"/>
            <w:sz w:val="24"/>
            <w:szCs w:val="24"/>
          </w:rPr>
          <w:t>Contingent liabilities</w:t>
        </w:r>
      </w:ins>
    </w:p>
    <w:p w14:paraId="0D76DCBA" w14:textId="77777777" w:rsidR="00686166" w:rsidRPr="000F6836" w:rsidRDefault="00686166" w:rsidP="00686166">
      <w:pPr>
        <w:suppressAutoHyphens/>
        <w:snapToGrid w:val="0"/>
        <w:ind w:left="28" w:firstLine="5"/>
        <w:rPr>
          <w:ins w:id="8817" w:author="Author"/>
          <w:szCs w:val="20"/>
          <w:lang w:val="en-GB"/>
        </w:rPr>
      </w:pPr>
      <w:ins w:id="8818" w:author="Author">
        <w:r w:rsidRPr="000F6836">
          <w:rPr>
            <w:szCs w:val="20"/>
            <w:lang w:val="en-GB"/>
          </w:rPr>
          <w:t>Th</w:t>
        </w:r>
        <w:r>
          <w:rPr>
            <w:szCs w:val="20"/>
            <w:lang w:val="en-GB"/>
          </w:rPr>
          <w:t>is</w:t>
        </w:r>
        <w:r w:rsidRPr="000F6836">
          <w:rPr>
            <w:szCs w:val="20"/>
            <w:lang w:val="en-GB"/>
          </w:rPr>
          <w:t xml:space="preserve"> template shall include intragroup transactions that were: </w:t>
        </w:r>
      </w:ins>
    </w:p>
    <w:p w14:paraId="23FE845E" w14:textId="0FF5C778" w:rsidR="00686166" w:rsidRPr="00BB06D9" w:rsidRDefault="00686166" w:rsidP="00BB06D9">
      <w:pPr>
        <w:pStyle w:val="ListParagraph"/>
        <w:numPr>
          <w:ilvl w:val="0"/>
          <w:numId w:val="37"/>
        </w:numPr>
        <w:suppressAutoHyphens/>
        <w:snapToGrid w:val="0"/>
        <w:spacing w:before="120" w:after="120"/>
        <w:contextualSpacing/>
        <w:rPr>
          <w:ins w:id="8819" w:author="Author"/>
          <w:rFonts w:ascii="Times New Roman" w:hAnsi="Times New Roman"/>
          <w:sz w:val="24"/>
          <w:szCs w:val="24"/>
        </w:rPr>
      </w:pPr>
      <w:ins w:id="8820" w:author="Author">
        <w:r w:rsidRPr="00BB06D9">
          <w:rPr>
            <w:rFonts w:ascii="Times New Roman" w:hAnsi="Times New Roman"/>
            <w:sz w:val="24"/>
            <w:szCs w:val="24"/>
          </w:rPr>
          <w:t xml:space="preserve">in-force at the start of the reporting period. </w:t>
        </w:r>
      </w:ins>
    </w:p>
    <w:p w14:paraId="7628D7D9" w14:textId="76E2A3EB" w:rsidR="00686166" w:rsidRPr="00BB06D9" w:rsidRDefault="00686166" w:rsidP="00BB06D9">
      <w:pPr>
        <w:pStyle w:val="ListParagraph"/>
        <w:numPr>
          <w:ilvl w:val="0"/>
          <w:numId w:val="37"/>
        </w:numPr>
        <w:suppressAutoHyphens/>
        <w:snapToGrid w:val="0"/>
        <w:spacing w:before="120" w:after="120"/>
        <w:contextualSpacing/>
        <w:rPr>
          <w:ins w:id="8821" w:author="Author"/>
          <w:rFonts w:ascii="Times New Roman" w:hAnsi="Times New Roman"/>
          <w:sz w:val="24"/>
          <w:szCs w:val="24"/>
        </w:rPr>
      </w:pPr>
      <w:ins w:id="8822" w:author="Author">
        <w:r w:rsidRPr="00BB06D9">
          <w:rPr>
            <w:rFonts w:ascii="Times New Roman" w:hAnsi="Times New Roman"/>
            <w:sz w:val="24"/>
            <w:szCs w:val="24"/>
          </w:rPr>
          <w:t xml:space="preserve">incepted during the reporting period and outstanding at the reporting date. </w:t>
        </w:r>
      </w:ins>
    </w:p>
    <w:p w14:paraId="17ED8789" w14:textId="6781F888" w:rsidR="00686166" w:rsidRPr="00BB06D9" w:rsidRDefault="00686166" w:rsidP="00BB06D9">
      <w:pPr>
        <w:pStyle w:val="ListParagraph"/>
        <w:numPr>
          <w:ilvl w:val="0"/>
          <w:numId w:val="37"/>
        </w:numPr>
        <w:suppressAutoHyphens/>
        <w:snapToGrid w:val="0"/>
        <w:spacing w:before="120" w:after="120"/>
        <w:contextualSpacing/>
        <w:rPr>
          <w:ins w:id="8823" w:author="Author"/>
          <w:rFonts w:ascii="Times New Roman" w:hAnsi="Times New Roman"/>
          <w:sz w:val="24"/>
          <w:szCs w:val="24"/>
        </w:rPr>
      </w:pPr>
      <w:ins w:id="8824" w:author="Author">
        <w:r w:rsidRPr="00BB06D9">
          <w:rPr>
            <w:rFonts w:ascii="Times New Roman" w:hAnsi="Times New Roman"/>
            <w:sz w:val="24"/>
            <w:szCs w:val="24"/>
          </w:rPr>
          <w:t xml:space="preserve">incepted and expired/matured during the reporting period.  </w:t>
        </w:r>
      </w:ins>
    </w:p>
    <w:p w14:paraId="0E75553C" w14:textId="77777777" w:rsidR="00686166" w:rsidRPr="000F6836" w:rsidRDefault="00686166" w:rsidP="00686166">
      <w:pPr>
        <w:suppressAutoHyphens/>
        <w:snapToGrid w:val="0"/>
        <w:ind w:left="28" w:firstLine="5"/>
        <w:rPr>
          <w:ins w:id="8825" w:author="Author"/>
          <w:szCs w:val="20"/>
          <w:lang w:val="en-GB"/>
        </w:rPr>
      </w:pPr>
    </w:p>
    <w:p w14:paraId="465396B1" w14:textId="77777777" w:rsidR="00686166" w:rsidRPr="000F6836" w:rsidRDefault="00686166" w:rsidP="00686166">
      <w:pPr>
        <w:suppressAutoHyphens/>
        <w:snapToGrid w:val="0"/>
        <w:ind w:left="28" w:firstLine="5"/>
        <w:rPr>
          <w:ins w:id="8826" w:author="Author"/>
          <w:szCs w:val="20"/>
          <w:lang w:val="en-GB"/>
        </w:rPr>
      </w:pPr>
      <w:ins w:id="8827" w:author="Author">
        <w:r w:rsidRPr="000F6836">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0FC8F179" w14:textId="77777777" w:rsidR="00686166" w:rsidRPr="000F6836" w:rsidRDefault="00686166" w:rsidP="00686166">
      <w:pPr>
        <w:suppressAutoHyphens/>
        <w:snapToGrid w:val="0"/>
        <w:ind w:left="28" w:firstLine="5"/>
        <w:rPr>
          <w:ins w:id="8828" w:author="Author"/>
          <w:szCs w:val="20"/>
          <w:lang w:val="en-GB"/>
        </w:rPr>
      </w:pPr>
      <w:ins w:id="8829" w:author="Author">
        <w:r w:rsidRPr="000F6836">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2AE47B63" w14:textId="77777777" w:rsidR="00686166" w:rsidRPr="000F6836" w:rsidRDefault="00686166" w:rsidP="00686166">
      <w:pPr>
        <w:suppressAutoHyphens/>
        <w:snapToGrid w:val="0"/>
        <w:rPr>
          <w:ins w:id="8830" w:author="Author"/>
          <w:szCs w:val="20"/>
          <w:lang w:val="en-GB"/>
        </w:rPr>
      </w:pPr>
      <w:ins w:id="8831" w:author="Author">
        <w:r w:rsidRPr="000F6836">
          <w:rPr>
            <w:szCs w:val="20"/>
            <w:lang w:val="en-GB"/>
          </w:rPr>
          <w:t xml:space="preserve">Any element added to significant </w:t>
        </w:r>
        <w:r w:rsidRPr="000F6836">
          <w:rPr>
            <w:lang w:val="en-GB"/>
          </w:rPr>
          <w:t>intragroup transaction</w:t>
        </w:r>
        <w:r w:rsidRPr="000F6836">
          <w:rPr>
            <w:szCs w:val="20"/>
            <w:lang w:val="en-GB"/>
          </w:rPr>
          <w:t xml:space="preserve">s shall be reported as a separate </w:t>
        </w:r>
        <w:r w:rsidRPr="000F6836">
          <w:rPr>
            <w:lang w:val="en-GB"/>
          </w:rPr>
          <w:t>intragroup transaction</w:t>
        </w:r>
        <w:r w:rsidRPr="000F6836">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1A5E42EF" w14:textId="77777777" w:rsidR="00686166" w:rsidRPr="000F6836" w:rsidRDefault="00686166" w:rsidP="00686166">
      <w:pPr>
        <w:suppressAutoHyphens/>
        <w:snapToGrid w:val="0"/>
        <w:rPr>
          <w:ins w:id="8832" w:author="Author"/>
          <w:szCs w:val="20"/>
          <w:lang w:val="en-GB"/>
        </w:rPr>
      </w:pPr>
      <w:ins w:id="8833" w:author="Author">
        <w:r w:rsidRPr="000F6836">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2D3A869E" w14:textId="77777777" w:rsidR="00686166" w:rsidRPr="000F6836" w:rsidRDefault="00686166" w:rsidP="00686166">
      <w:pPr>
        <w:suppressAutoHyphens/>
        <w:snapToGrid w:val="0"/>
        <w:rPr>
          <w:ins w:id="8834" w:author="Author"/>
          <w:szCs w:val="20"/>
          <w:lang w:val="en-GB"/>
        </w:rPr>
      </w:pPr>
      <w:ins w:id="8835" w:author="Author">
        <w:r w:rsidRPr="000F6836">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0F6836">
          <w:rPr>
            <w:lang w:val="en-GB"/>
          </w:rPr>
          <w:t xml:space="preserve"> </w:t>
        </w:r>
        <w:r w:rsidRPr="000F6836">
          <w:rPr>
            <w:szCs w:val="20"/>
            <w:lang w:val="en-GB"/>
          </w:rPr>
          <w:t xml:space="preserve">Where there is a chain of related </w:t>
        </w:r>
        <w:r w:rsidRPr="000F6836">
          <w:rPr>
            <w:lang w:val="en-GB"/>
          </w:rPr>
          <w:t>intragroup transaction</w:t>
        </w:r>
        <w:r w:rsidRPr="000F6836">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424C961D" w14:textId="77777777" w:rsidR="00810F83" w:rsidRPr="000F6836" w:rsidRDefault="00810F83" w:rsidP="00810F83">
      <w:pPr>
        <w:tabs>
          <w:tab w:val="left" w:pos="459"/>
        </w:tabs>
        <w:snapToGrid w:val="0"/>
        <w:spacing w:after="0"/>
        <w:ind w:left="175"/>
        <w:rPr>
          <w:ins w:id="8836" w:author="Author"/>
          <w:color w:val="000000"/>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810F83" w:rsidRPr="000F6836" w14:paraId="6BC87C0E" w14:textId="77777777" w:rsidTr="0006500B">
        <w:trPr>
          <w:trHeight w:val="261"/>
          <w:ins w:id="8837" w:author="Author"/>
        </w:trPr>
        <w:tc>
          <w:tcPr>
            <w:tcW w:w="871" w:type="dxa"/>
            <w:gridSpan w:val="2"/>
            <w:shd w:val="clear" w:color="auto" w:fill="auto"/>
            <w:hideMark/>
          </w:tcPr>
          <w:p w14:paraId="0F27AFDA" w14:textId="77777777" w:rsidR="00810F83" w:rsidRPr="000F6836" w:rsidRDefault="00810F83" w:rsidP="0006500B">
            <w:pPr>
              <w:spacing w:after="0"/>
              <w:jc w:val="center"/>
              <w:rPr>
                <w:ins w:id="8838" w:author="Author"/>
                <w:b/>
                <w:color w:val="000000"/>
                <w:lang w:val="en-GB"/>
              </w:rPr>
            </w:pPr>
          </w:p>
        </w:tc>
        <w:tc>
          <w:tcPr>
            <w:tcW w:w="2107" w:type="dxa"/>
            <w:shd w:val="clear" w:color="auto" w:fill="auto"/>
            <w:hideMark/>
          </w:tcPr>
          <w:p w14:paraId="00920575" w14:textId="77777777" w:rsidR="00810F83" w:rsidRPr="000F6836" w:rsidRDefault="00810F83" w:rsidP="0006500B">
            <w:pPr>
              <w:spacing w:after="0"/>
              <w:jc w:val="center"/>
              <w:rPr>
                <w:ins w:id="8839" w:author="Author"/>
                <w:b/>
                <w:color w:val="000000"/>
                <w:lang w:val="en-GB"/>
              </w:rPr>
            </w:pPr>
            <w:ins w:id="8840" w:author="Author">
              <w:r w:rsidRPr="000F6836">
                <w:rPr>
                  <w:b/>
                  <w:color w:val="000000"/>
                  <w:lang w:val="en-GB"/>
                </w:rPr>
                <w:t>ITEM</w:t>
              </w:r>
            </w:ins>
          </w:p>
        </w:tc>
        <w:tc>
          <w:tcPr>
            <w:tcW w:w="6246" w:type="dxa"/>
            <w:shd w:val="clear" w:color="auto" w:fill="auto"/>
            <w:hideMark/>
          </w:tcPr>
          <w:p w14:paraId="7CE80303" w14:textId="77777777" w:rsidR="00810F83" w:rsidRPr="000F6836" w:rsidRDefault="00810F83" w:rsidP="0006500B">
            <w:pPr>
              <w:spacing w:after="0"/>
              <w:jc w:val="center"/>
              <w:rPr>
                <w:ins w:id="8841" w:author="Author"/>
                <w:b/>
                <w:color w:val="000000"/>
                <w:lang w:val="en-GB"/>
              </w:rPr>
            </w:pPr>
            <w:ins w:id="8842" w:author="Author">
              <w:r w:rsidRPr="000F6836">
                <w:rPr>
                  <w:b/>
                  <w:color w:val="000000"/>
                  <w:lang w:val="en-GB"/>
                </w:rPr>
                <w:t>INSTRUCTIONS</w:t>
              </w:r>
            </w:ins>
          </w:p>
        </w:tc>
      </w:tr>
      <w:tr w:rsidR="00810F83" w:rsidRPr="000F6836" w14:paraId="47AC8423" w14:textId="77777777" w:rsidTr="0006500B">
        <w:trPr>
          <w:trHeight w:val="570"/>
          <w:ins w:id="8843" w:author="Author"/>
        </w:trPr>
        <w:tc>
          <w:tcPr>
            <w:tcW w:w="871" w:type="dxa"/>
            <w:gridSpan w:val="2"/>
            <w:shd w:val="clear" w:color="auto" w:fill="auto"/>
            <w:hideMark/>
          </w:tcPr>
          <w:p w14:paraId="054C151C" w14:textId="77777777" w:rsidR="00810F83" w:rsidRPr="000F6836" w:rsidRDefault="00810F83" w:rsidP="0006500B">
            <w:pPr>
              <w:spacing w:after="0"/>
              <w:jc w:val="center"/>
              <w:rPr>
                <w:ins w:id="8844" w:author="Author"/>
                <w:color w:val="000000"/>
                <w:lang w:val="en-GB"/>
              </w:rPr>
            </w:pPr>
            <w:ins w:id="8845" w:author="Author">
              <w:r w:rsidRPr="000F6836">
                <w:rPr>
                  <w:color w:val="000000"/>
                  <w:lang w:val="en-GB"/>
                </w:rPr>
                <w:t>C0010</w:t>
              </w:r>
            </w:ins>
          </w:p>
        </w:tc>
        <w:tc>
          <w:tcPr>
            <w:tcW w:w="2107" w:type="dxa"/>
            <w:shd w:val="clear" w:color="auto" w:fill="auto"/>
            <w:hideMark/>
          </w:tcPr>
          <w:p w14:paraId="52D27590" w14:textId="77777777" w:rsidR="00810F83" w:rsidRPr="000F6836" w:rsidRDefault="00810F83" w:rsidP="0006500B">
            <w:pPr>
              <w:rPr>
                <w:ins w:id="8846" w:author="Author"/>
                <w:color w:val="000000"/>
                <w:lang w:val="en-GB"/>
              </w:rPr>
            </w:pPr>
            <w:ins w:id="8847" w:author="Author">
              <w:r w:rsidRPr="000F6836">
                <w:rPr>
                  <w:color w:val="000000"/>
                  <w:lang w:val="en-GB"/>
                </w:rPr>
                <w:t>ID of intragroup transaction</w:t>
              </w:r>
            </w:ins>
          </w:p>
        </w:tc>
        <w:tc>
          <w:tcPr>
            <w:tcW w:w="6246" w:type="dxa"/>
            <w:shd w:val="clear" w:color="auto" w:fill="auto"/>
            <w:hideMark/>
          </w:tcPr>
          <w:p w14:paraId="6EF4FD76" w14:textId="77777777" w:rsidR="00810F83" w:rsidRPr="000F6836" w:rsidRDefault="00810F83" w:rsidP="0006500B">
            <w:pPr>
              <w:spacing w:after="0"/>
              <w:rPr>
                <w:ins w:id="8848" w:author="Author"/>
                <w:color w:val="000000"/>
                <w:lang w:val="en-GB"/>
              </w:rPr>
            </w:pPr>
            <w:ins w:id="8849" w:author="Author">
              <w:r w:rsidRPr="000F6836">
                <w:rPr>
                  <w:color w:val="000000"/>
                  <w:lang w:val="en-GB"/>
                </w:rPr>
                <w:t>Unique internal identification code for each intragroup transaction. It shall be consistent over time.</w:t>
              </w:r>
            </w:ins>
          </w:p>
        </w:tc>
      </w:tr>
      <w:tr w:rsidR="00810F83" w:rsidRPr="000F6836" w14:paraId="70D83B71" w14:textId="77777777" w:rsidTr="0006500B">
        <w:trPr>
          <w:trHeight w:val="855"/>
          <w:ins w:id="8850" w:author="Author"/>
        </w:trPr>
        <w:tc>
          <w:tcPr>
            <w:tcW w:w="871" w:type="dxa"/>
            <w:gridSpan w:val="2"/>
            <w:shd w:val="clear" w:color="auto" w:fill="auto"/>
            <w:hideMark/>
          </w:tcPr>
          <w:p w14:paraId="40561EB0" w14:textId="77777777" w:rsidR="00810F83" w:rsidRPr="000F6836" w:rsidRDefault="00810F83" w:rsidP="0006500B">
            <w:pPr>
              <w:spacing w:after="0"/>
              <w:jc w:val="center"/>
              <w:rPr>
                <w:ins w:id="8851" w:author="Author"/>
                <w:color w:val="000000"/>
                <w:lang w:val="en-GB"/>
              </w:rPr>
            </w:pPr>
            <w:ins w:id="8852" w:author="Author">
              <w:r w:rsidRPr="000F6836">
                <w:rPr>
                  <w:color w:val="000000"/>
                  <w:lang w:val="en-GB"/>
                </w:rPr>
                <w:lastRenderedPageBreak/>
                <w:t>C0020</w:t>
              </w:r>
            </w:ins>
          </w:p>
        </w:tc>
        <w:tc>
          <w:tcPr>
            <w:tcW w:w="2107" w:type="dxa"/>
            <w:shd w:val="clear" w:color="auto" w:fill="auto"/>
            <w:hideMark/>
          </w:tcPr>
          <w:p w14:paraId="42E415F6" w14:textId="77777777" w:rsidR="00810F83" w:rsidRPr="000F6836" w:rsidRDefault="00810F83" w:rsidP="0006500B">
            <w:pPr>
              <w:rPr>
                <w:ins w:id="8853" w:author="Author"/>
                <w:color w:val="000000"/>
                <w:lang w:val="en-GB"/>
              </w:rPr>
            </w:pPr>
            <w:ins w:id="8854" w:author="Author">
              <w:r w:rsidRPr="000F6836">
                <w:rPr>
                  <w:color w:val="000000"/>
                  <w:lang w:val="en-GB"/>
                </w:rPr>
                <w:t>Provider name</w:t>
              </w:r>
            </w:ins>
          </w:p>
        </w:tc>
        <w:tc>
          <w:tcPr>
            <w:tcW w:w="6246" w:type="dxa"/>
            <w:shd w:val="clear" w:color="auto" w:fill="auto"/>
            <w:hideMark/>
          </w:tcPr>
          <w:p w14:paraId="432B57E8" w14:textId="77777777" w:rsidR="00810F83" w:rsidRPr="000F6836" w:rsidRDefault="00810F83" w:rsidP="0006500B">
            <w:pPr>
              <w:spacing w:after="0"/>
              <w:rPr>
                <w:ins w:id="8855" w:author="Author"/>
                <w:color w:val="000000" w:themeColor="text1"/>
                <w:lang w:val="en-GB"/>
              </w:rPr>
            </w:pPr>
            <w:ins w:id="8856" w:author="Author">
              <w:r w:rsidRPr="000F6836">
                <w:rPr>
                  <w:color w:val="000000" w:themeColor="text1"/>
                  <w:lang w:val="en-GB"/>
                </w:rPr>
                <w:t xml:space="preserve">Name of the entity that is providing the off-balance guarantee.  </w:t>
              </w:r>
            </w:ins>
          </w:p>
        </w:tc>
      </w:tr>
      <w:tr w:rsidR="00810F83" w:rsidRPr="000F6836" w:rsidDel="00AB7A73" w14:paraId="7EDF1078" w14:textId="77777777" w:rsidTr="0006500B">
        <w:trPr>
          <w:trHeight w:val="50"/>
          <w:ins w:id="8857" w:author="Author"/>
        </w:trPr>
        <w:tc>
          <w:tcPr>
            <w:tcW w:w="871" w:type="dxa"/>
            <w:gridSpan w:val="2"/>
            <w:shd w:val="clear" w:color="auto" w:fill="auto"/>
            <w:hideMark/>
          </w:tcPr>
          <w:p w14:paraId="326D47ED" w14:textId="77777777" w:rsidR="00810F83" w:rsidRPr="000F6836" w:rsidDel="00AB7A73" w:rsidRDefault="00810F83" w:rsidP="0006500B">
            <w:pPr>
              <w:spacing w:after="0"/>
              <w:jc w:val="center"/>
              <w:rPr>
                <w:ins w:id="8858" w:author="Author"/>
                <w:color w:val="000000"/>
                <w:lang w:val="en-GB"/>
              </w:rPr>
            </w:pPr>
            <w:ins w:id="8859" w:author="Author">
              <w:r w:rsidRPr="000F6836">
                <w:rPr>
                  <w:color w:val="000000"/>
                  <w:lang w:val="en-GB"/>
                </w:rPr>
                <w:t>C0030</w:t>
              </w:r>
            </w:ins>
          </w:p>
        </w:tc>
        <w:tc>
          <w:tcPr>
            <w:tcW w:w="2107" w:type="dxa"/>
            <w:shd w:val="clear" w:color="auto" w:fill="auto"/>
            <w:hideMark/>
          </w:tcPr>
          <w:p w14:paraId="256D1BE7" w14:textId="77777777" w:rsidR="00810F83" w:rsidRPr="000F6836" w:rsidRDefault="00810F83" w:rsidP="0006500B">
            <w:pPr>
              <w:rPr>
                <w:ins w:id="8860" w:author="Author"/>
                <w:color w:val="000000"/>
                <w:lang w:val="en-GB"/>
              </w:rPr>
            </w:pPr>
            <w:ins w:id="8861" w:author="Author">
              <w:r w:rsidRPr="000F6836">
                <w:rPr>
                  <w:color w:val="000000"/>
                  <w:lang w:val="en-GB"/>
                </w:rPr>
                <w:t>Identification code of the provider</w:t>
              </w:r>
            </w:ins>
          </w:p>
        </w:tc>
        <w:tc>
          <w:tcPr>
            <w:tcW w:w="6246" w:type="dxa"/>
            <w:shd w:val="clear" w:color="auto" w:fill="auto"/>
            <w:hideMark/>
          </w:tcPr>
          <w:p w14:paraId="65D4275C" w14:textId="77777777" w:rsidR="00810F83" w:rsidRPr="000F6836" w:rsidRDefault="00810F83" w:rsidP="0006500B">
            <w:pPr>
              <w:spacing w:after="0"/>
              <w:rPr>
                <w:ins w:id="8862" w:author="Author"/>
                <w:lang w:val="en-GB"/>
              </w:rPr>
            </w:pPr>
            <w:ins w:id="8863" w:author="Author">
              <w:r w:rsidRPr="000F6836">
                <w:rPr>
                  <w:color w:val="000000"/>
                  <w:lang w:val="en-GB"/>
                </w:rPr>
                <w:t xml:space="preserve">The unique identification code attached to the provider </w:t>
              </w:r>
              <w:r w:rsidRPr="000F6836">
                <w:rPr>
                  <w:lang w:val="en-GB"/>
                </w:rPr>
                <w:t>by this order of priority if existent:</w:t>
              </w:r>
            </w:ins>
          </w:p>
          <w:p w14:paraId="16F6E857" w14:textId="77777777" w:rsidR="00810F83" w:rsidRPr="000F6836" w:rsidRDefault="00810F83" w:rsidP="0006500B">
            <w:pPr>
              <w:spacing w:after="0"/>
              <w:rPr>
                <w:ins w:id="8864" w:author="Author"/>
                <w:lang w:val="en-GB"/>
              </w:rPr>
            </w:pPr>
            <w:ins w:id="8865" w:author="Author">
              <w:r w:rsidRPr="000F6836">
                <w:rPr>
                  <w:lang w:val="en-GB"/>
                </w:rPr>
                <w:t xml:space="preserve">- Legal Entity Identifier (LEI); </w:t>
              </w:r>
            </w:ins>
          </w:p>
          <w:p w14:paraId="193C0502" w14:textId="77777777" w:rsidR="00810F83" w:rsidRPr="000F6836" w:rsidRDefault="00810F83" w:rsidP="0006500B">
            <w:pPr>
              <w:spacing w:after="0"/>
              <w:rPr>
                <w:ins w:id="8866" w:author="Author"/>
                <w:lang w:val="en-GB"/>
              </w:rPr>
            </w:pPr>
            <w:ins w:id="8867" w:author="Author">
              <w:r w:rsidRPr="000F6836">
                <w:rPr>
                  <w:lang w:val="en-GB"/>
                </w:rPr>
                <w:t>- Specific code</w:t>
              </w:r>
            </w:ins>
          </w:p>
          <w:p w14:paraId="2E98E86E" w14:textId="77777777" w:rsidR="00810F83" w:rsidRPr="000F6836" w:rsidRDefault="00810F83" w:rsidP="0006500B">
            <w:pPr>
              <w:spacing w:after="0"/>
              <w:rPr>
                <w:ins w:id="8868" w:author="Author"/>
                <w:lang w:val="en-GB"/>
              </w:rPr>
            </w:pPr>
            <w:ins w:id="8869" w:author="Author">
              <w:r w:rsidRPr="000F6836">
                <w:rPr>
                  <w:lang w:val="en-GB"/>
                </w:rPr>
                <w:t xml:space="preserve">Specific code: </w:t>
              </w:r>
            </w:ins>
          </w:p>
          <w:p w14:paraId="3B19A179" w14:textId="791426BD" w:rsidR="00810F83" w:rsidRPr="000F6836" w:rsidRDefault="00810F83" w:rsidP="0006500B">
            <w:pPr>
              <w:spacing w:after="0"/>
              <w:rPr>
                <w:ins w:id="8870" w:author="Author"/>
                <w:lang w:val="en-GB"/>
              </w:rPr>
            </w:pPr>
            <w:ins w:id="8871"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1AE6C771" w14:textId="77777777" w:rsidR="00A877E1" w:rsidRDefault="00810F83" w:rsidP="0006500B">
            <w:pPr>
              <w:spacing w:after="0"/>
              <w:rPr>
                <w:ins w:id="8872" w:author="Author"/>
                <w:lang w:val="en-GB"/>
              </w:rPr>
            </w:pPr>
            <w:ins w:id="8873" w:author="Author">
              <w:r w:rsidRPr="000F6836">
                <w:rPr>
                  <w:lang w:val="en-GB"/>
                </w:rPr>
                <w:t xml:space="preserve">- For non-EEA undertakings and non-regulated undertakings within the group, identification code will be provided by the financial conglomerate. </w:t>
              </w:r>
            </w:ins>
          </w:p>
          <w:p w14:paraId="61546CCE" w14:textId="30AA936F" w:rsidR="00810F83" w:rsidRPr="000F6836" w:rsidDel="00AB7A73" w:rsidRDefault="00810F83" w:rsidP="0006500B">
            <w:pPr>
              <w:spacing w:after="0"/>
              <w:rPr>
                <w:ins w:id="8874" w:author="Author"/>
                <w:color w:val="000000" w:themeColor="text1"/>
                <w:lang w:val="en-GB"/>
              </w:rPr>
            </w:pPr>
            <w:ins w:id="8875"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rsidDel="00AB7A73" w14:paraId="15F9CDD1" w14:textId="77777777" w:rsidTr="0006500B">
        <w:trPr>
          <w:trHeight w:val="50"/>
          <w:ins w:id="8876" w:author="Author"/>
        </w:trPr>
        <w:tc>
          <w:tcPr>
            <w:tcW w:w="871" w:type="dxa"/>
            <w:gridSpan w:val="2"/>
            <w:shd w:val="clear" w:color="auto" w:fill="auto"/>
          </w:tcPr>
          <w:p w14:paraId="4E87D28A" w14:textId="77777777" w:rsidR="00810F83" w:rsidRPr="000F6836" w:rsidRDefault="00810F83" w:rsidP="0006500B">
            <w:pPr>
              <w:spacing w:after="0"/>
              <w:jc w:val="center"/>
              <w:rPr>
                <w:ins w:id="8877" w:author="Author"/>
                <w:color w:val="000000"/>
                <w:lang w:val="en-GB"/>
              </w:rPr>
            </w:pPr>
            <w:ins w:id="8878" w:author="Author">
              <w:r w:rsidRPr="000F6836">
                <w:rPr>
                  <w:color w:val="000000"/>
                  <w:lang w:val="en-GB"/>
                </w:rPr>
                <w:t>C0031</w:t>
              </w:r>
            </w:ins>
          </w:p>
        </w:tc>
        <w:tc>
          <w:tcPr>
            <w:tcW w:w="2107" w:type="dxa"/>
            <w:shd w:val="clear" w:color="auto" w:fill="auto"/>
          </w:tcPr>
          <w:p w14:paraId="4BA4D737" w14:textId="77777777" w:rsidR="00810F83" w:rsidRPr="000F6836" w:rsidRDefault="00810F83" w:rsidP="0006500B">
            <w:pPr>
              <w:rPr>
                <w:ins w:id="8879" w:author="Author"/>
                <w:color w:val="000000"/>
                <w:lang w:val="en-GB"/>
              </w:rPr>
            </w:pPr>
            <w:ins w:id="8880" w:author="Author">
              <w:r w:rsidRPr="000F6836">
                <w:rPr>
                  <w:lang w:val="en-GB"/>
                </w:rPr>
                <w:t>Type of code of the provider</w:t>
              </w:r>
            </w:ins>
          </w:p>
        </w:tc>
        <w:tc>
          <w:tcPr>
            <w:tcW w:w="6246" w:type="dxa"/>
            <w:shd w:val="clear" w:color="auto" w:fill="auto"/>
          </w:tcPr>
          <w:p w14:paraId="0DE14614" w14:textId="77777777" w:rsidR="00810F83" w:rsidRPr="000F6836" w:rsidRDefault="00810F83" w:rsidP="0006500B">
            <w:pPr>
              <w:spacing w:after="0"/>
              <w:rPr>
                <w:ins w:id="8881" w:author="Author"/>
                <w:color w:val="000000"/>
                <w:lang w:val="en-GB"/>
              </w:rPr>
            </w:pPr>
            <w:ins w:id="8882" w:author="Author">
              <w:r w:rsidRPr="000F6836">
                <w:rPr>
                  <w:color w:val="000000"/>
                  <w:lang w:val="en-GB"/>
                </w:rPr>
                <w:t>Type of ID Code used for the “Identification code of the provider” item. One of the options in the following closed list shall be used:</w:t>
              </w:r>
            </w:ins>
          </w:p>
          <w:p w14:paraId="164A32BA" w14:textId="77777777" w:rsidR="00810F83" w:rsidRPr="000F6836" w:rsidRDefault="00810F83" w:rsidP="0006500B">
            <w:pPr>
              <w:spacing w:after="0"/>
              <w:rPr>
                <w:ins w:id="8883" w:author="Author"/>
                <w:color w:val="000000"/>
                <w:lang w:val="en-GB"/>
              </w:rPr>
            </w:pPr>
            <w:ins w:id="8884" w:author="Author">
              <w:r w:rsidRPr="000F6836">
                <w:rPr>
                  <w:color w:val="000000"/>
                  <w:lang w:val="en-GB"/>
                </w:rPr>
                <w:t xml:space="preserve">1 – LEI </w:t>
              </w:r>
            </w:ins>
          </w:p>
          <w:p w14:paraId="3788CBA8" w14:textId="77777777" w:rsidR="00810F83" w:rsidRPr="000F6836" w:rsidRDefault="00810F83" w:rsidP="0006500B">
            <w:pPr>
              <w:spacing w:after="0"/>
              <w:rPr>
                <w:ins w:id="8885" w:author="Author"/>
                <w:color w:val="000000"/>
                <w:lang w:val="en-GB"/>
              </w:rPr>
            </w:pPr>
            <w:ins w:id="8886" w:author="Author">
              <w:r w:rsidRPr="000F6836">
                <w:rPr>
                  <w:color w:val="000000"/>
                  <w:lang w:val="en-GB"/>
                </w:rPr>
                <w:t>2 – Specific code</w:t>
              </w:r>
            </w:ins>
          </w:p>
        </w:tc>
      </w:tr>
      <w:tr w:rsidR="00810F83" w:rsidRPr="000F6836" w14:paraId="39D19C8A" w14:textId="77777777" w:rsidTr="0006500B">
        <w:trPr>
          <w:gridBefore w:val="1"/>
          <w:wBefore w:w="10" w:type="dxa"/>
          <w:trHeight w:val="1140"/>
          <w:ins w:id="8887" w:author="Author"/>
        </w:trPr>
        <w:tc>
          <w:tcPr>
            <w:tcW w:w="861" w:type="dxa"/>
            <w:shd w:val="clear" w:color="auto" w:fill="auto"/>
          </w:tcPr>
          <w:p w14:paraId="2B597FFA" w14:textId="77777777" w:rsidR="00810F83" w:rsidRPr="000F6836" w:rsidRDefault="00810F83" w:rsidP="0006500B">
            <w:pPr>
              <w:jc w:val="center"/>
              <w:rPr>
                <w:ins w:id="8888" w:author="Author"/>
                <w:lang w:val="en-GB"/>
              </w:rPr>
            </w:pPr>
            <w:ins w:id="8889" w:author="Author">
              <w:r w:rsidRPr="000F6836">
                <w:rPr>
                  <w:lang w:val="en-GB"/>
                </w:rPr>
                <w:t>C0040</w:t>
              </w:r>
            </w:ins>
          </w:p>
        </w:tc>
        <w:tc>
          <w:tcPr>
            <w:tcW w:w="2107" w:type="dxa"/>
            <w:shd w:val="clear" w:color="auto" w:fill="auto"/>
          </w:tcPr>
          <w:p w14:paraId="238F6460" w14:textId="77777777" w:rsidR="00810F83" w:rsidRPr="000F6836" w:rsidRDefault="00810F83" w:rsidP="0006500B">
            <w:pPr>
              <w:rPr>
                <w:ins w:id="8890" w:author="Author"/>
                <w:color w:val="000000"/>
                <w:lang w:val="en-GB"/>
              </w:rPr>
            </w:pPr>
            <w:ins w:id="8891" w:author="Author">
              <w:r w:rsidRPr="000F6836">
                <w:rPr>
                  <w:color w:val="000000"/>
                  <w:lang w:val="en-GB"/>
                </w:rPr>
                <w:t>Financial sector of the provider</w:t>
              </w:r>
            </w:ins>
          </w:p>
        </w:tc>
        <w:tc>
          <w:tcPr>
            <w:tcW w:w="6246" w:type="dxa"/>
            <w:shd w:val="clear" w:color="auto" w:fill="auto"/>
          </w:tcPr>
          <w:p w14:paraId="4F0A8673" w14:textId="197847C5" w:rsidR="00810F83" w:rsidRPr="000F6836" w:rsidRDefault="00810F83" w:rsidP="0006500B">
            <w:pPr>
              <w:spacing w:after="0"/>
              <w:rPr>
                <w:ins w:id="8892" w:author="Author"/>
                <w:color w:val="000000"/>
                <w:lang w:val="en-GB"/>
              </w:rPr>
            </w:pPr>
            <w:ins w:id="8893" w:author="Author">
              <w:r w:rsidRPr="000F6836">
                <w:rPr>
                  <w:color w:val="000000"/>
                  <w:lang w:val="en-GB"/>
                </w:rPr>
                <w:t>If the provider is part of financial sector within the meaning of article 2 (8) of Directive 2002/87/EC, indicate: “banking sector”, “insurance</w:t>
              </w:r>
              <w:r w:rsidR="00955262" w:rsidRPr="000F6836">
                <w:rPr>
                  <w:color w:val="000000"/>
                  <w:lang w:val="en-GB"/>
                </w:rPr>
                <w:t xml:space="preserve"> and reinsurance</w:t>
              </w:r>
              <w:r w:rsidRPr="000F6836">
                <w:rPr>
                  <w:color w:val="000000"/>
                  <w:lang w:val="en-GB"/>
                </w:rPr>
                <w:t xml:space="preserve"> sector” “investments services sector”.</w:t>
              </w:r>
            </w:ins>
          </w:p>
          <w:p w14:paraId="61D4BFDE" w14:textId="77777777" w:rsidR="00810F83" w:rsidRPr="000F6836" w:rsidRDefault="00810F83" w:rsidP="0006500B">
            <w:pPr>
              <w:spacing w:after="0"/>
              <w:rPr>
                <w:ins w:id="8894" w:author="Author"/>
                <w:color w:val="000000"/>
                <w:lang w:val="en-GB"/>
              </w:rPr>
            </w:pPr>
            <w:ins w:id="8895" w:author="Author">
              <w:r w:rsidRPr="000F6836">
                <w:rPr>
                  <w:color w:val="000000"/>
                  <w:lang w:val="en-GB"/>
                </w:rPr>
                <w:t>If the provider is not part of financial sector within the meaning of article 2 (8) indicate: “other undertaking of the group”.</w:t>
              </w:r>
            </w:ins>
          </w:p>
        </w:tc>
      </w:tr>
      <w:tr w:rsidR="00810F83" w:rsidRPr="000F6836" w14:paraId="1E680509" w14:textId="77777777" w:rsidTr="0006500B">
        <w:trPr>
          <w:trHeight w:val="816"/>
          <w:ins w:id="8896" w:author="Author"/>
        </w:trPr>
        <w:tc>
          <w:tcPr>
            <w:tcW w:w="871" w:type="dxa"/>
            <w:gridSpan w:val="2"/>
            <w:shd w:val="clear" w:color="auto" w:fill="auto"/>
            <w:hideMark/>
          </w:tcPr>
          <w:p w14:paraId="396F1B65" w14:textId="77777777" w:rsidR="00810F83" w:rsidRPr="000F6836" w:rsidRDefault="00810F83" w:rsidP="0006500B">
            <w:pPr>
              <w:spacing w:after="0"/>
              <w:jc w:val="center"/>
              <w:rPr>
                <w:ins w:id="8897" w:author="Author"/>
                <w:color w:val="000000"/>
                <w:lang w:val="en-GB"/>
              </w:rPr>
            </w:pPr>
            <w:ins w:id="8898" w:author="Author">
              <w:r w:rsidRPr="000F6836">
                <w:rPr>
                  <w:color w:val="000000"/>
                  <w:lang w:val="en-GB"/>
                </w:rPr>
                <w:t>C0050</w:t>
              </w:r>
            </w:ins>
          </w:p>
        </w:tc>
        <w:tc>
          <w:tcPr>
            <w:tcW w:w="2107" w:type="dxa"/>
            <w:shd w:val="clear" w:color="auto" w:fill="auto"/>
            <w:hideMark/>
          </w:tcPr>
          <w:p w14:paraId="767AD38B" w14:textId="77777777" w:rsidR="00810F83" w:rsidRPr="000F6836" w:rsidRDefault="00810F83" w:rsidP="0006500B">
            <w:pPr>
              <w:rPr>
                <w:ins w:id="8899" w:author="Author"/>
                <w:color w:val="000000"/>
                <w:lang w:val="en-GB"/>
              </w:rPr>
            </w:pPr>
            <w:ins w:id="8900" w:author="Author">
              <w:r w:rsidRPr="000F6836">
                <w:rPr>
                  <w:color w:val="000000"/>
                  <w:lang w:val="en-GB"/>
                </w:rPr>
                <w:t>Beneficiary name</w:t>
              </w:r>
            </w:ins>
          </w:p>
        </w:tc>
        <w:tc>
          <w:tcPr>
            <w:tcW w:w="6246" w:type="dxa"/>
            <w:shd w:val="clear" w:color="auto" w:fill="auto"/>
            <w:hideMark/>
          </w:tcPr>
          <w:p w14:paraId="6112843D" w14:textId="77777777" w:rsidR="00810F83" w:rsidRPr="000F6836" w:rsidRDefault="00810F83" w:rsidP="0006500B">
            <w:pPr>
              <w:spacing w:after="0"/>
              <w:rPr>
                <w:ins w:id="8901" w:author="Author"/>
                <w:color w:val="000000"/>
                <w:lang w:val="en-GB"/>
              </w:rPr>
            </w:pPr>
            <w:ins w:id="8902" w:author="Author">
              <w:r w:rsidRPr="000F6836">
                <w:rPr>
                  <w:color w:val="000000"/>
                  <w:lang w:val="en-GB"/>
                </w:rPr>
                <w:t xml:space="preserve">Name of the entity that is benefiting from the off-balance sheet guarantee. </w:t>
              </w:r>
            </w:ins>
          </w:p>
        </w:tc>
      </w:tr>
      <w:tr w:rsidR="00810F83" w:rsidRPr="000F6836" w:rsidDel="00AB7A73" w14:paraId="4970E551" w14:textId="77777777" w:rsidTr="0006500B">
        <w:trPr>
          <w:trHeight w:val="302"/>
          <w:ins w:id="8903" w:author="Author"/>
        </w:trPr>
        <w:tc>
          <w:tcPr>
            <w:tcW w:w="871" w:type="dxa"/>
            <w:gridSpan w:val="2"/>
            <w:shd w:val="clear" w:color="auto" w:fill="auto"/>
            <w:hideMark/>
          </w:tcPr>
          <w:p w14:paraId="1795DAD3" w14:textId="77777777" w:rsidR="00810F83" w:rsidRPr="000F6836" w:rsidDel="00AB7A73" w:rsidRDefault="00810F83" w:rsidP="0006500B">
            <w:pPr>
              <w:spacing w:after="0"/>
              <w:jc w:val="center"/>
              <w:rPr>
                <w:ins w:id="8904" w:author="Author"/>
                <w:color w:val="000000"/>
                <w:lang w:val="en-GB"/>
              </w:rPr>
            </w:pPr>
            <w:ins w:id="8905" w:author="Author">
              <w:r w:rsidRPr="000F6836">
                <w:rPr>
                  <w:color w:val="000000"/>
                  <w:lang w:val="en-GB"/>
                </w:rPr>
                <w:t>C0060</w:t>
              </w:r>
            </w:ins>
          </w:p>
        </w:tc>
        <w:tc>
          <w:tcPr>
            <w:tcW w:w="2107" w:type="dxa"/>
            <w:shd w:val="clear" w:color="auto" w:fill="auto"/>
            <w:hideMark/>
          </w:tcPr>
          <w:p w14:paraId="6AF89F1A" w14:textId="77777777" w:rsidR="00810F83" w:rsidRPr="000F6836" w:rsidRDefault="00810F83" w:rsidP="0006500B">
            <w:pPr>
              <w:rPr>
                <w:ins w:id="8906" w:author="Author"/>
                <w:color w:val="000000"/>
                <w:lang w:val="en-GB"/>
              </w:rPr>
            </w:pPr>
            <w:ins w:id="8907" w:author="Author">
              <w:r w:rsidRPr="000F6836">
                <w:rPr>
                  <w:color w:val="000000"/>
                  <w:lang w:val="en-GB"/>
                </w:rPr>
                <w:t>Identification code of the beneficiary</w:t>
              </w:r>
            </w:ins>
          </w:p>
        </w:tc>
        <w:tc>
          <w:tcPr>
            <w:tcW w:w="6246" w:type="dxa"/>
            <w:shd w:val="clear" w:color="auto" w:fill="auto"/>
            <w:hideMark/>
          </w:tcPr>
          <w:p w14:paraId="5EFC891A" w14:textId="4EF67A0F" w:rsidR="00810F83" w:rsidRPr="000F6836" w:rsidRDefault="00810F83" w:rsidP="0006500B">
            <w:pPr>
              <w:spacing w:after="0"/>
              <w:rPr>
                <w:ins w:id="8908" w:author="Author"/>
                <w:lang w:val="en-GB"/>
              </w:rPr>
            </w:pPr>
            <w:ins w:id="8909" w:author="Author">
              <w:r w:rsidRPr="000F6836">
                <w:rPr>
                  <w:color w:val="000000"/>
                  <w:lang w:val="en-GB"/>
                </w:rPr>
                <w:t xml:space="preserve">The unique identification code attached to the beneficiary </w:t>
              </w:r>
              <w:r w:rsidRPr="000F6836">
                <w:rPr>
                  <w:lang w:val="en-GB"/>
                </w:rPr>
                <w:t>by this order of priority</w:t>
              </w:r>
              <w:del w:id="8910" w:author="Author">
                <w:r w:rsidRPr="000F6836" w:rsidDel="008B36D8">
                  <w:rPr>
                    <w:lang w:val="en-GB"/>
                  </w:rPr>
                  <w:delText xml:space="preserve"> if existent</w:delText>
                </w:r>
              </w:del>
              <w:r w:rsidRPr="000F6836">
                <w:rPr>
                  <w:lang w:val="en-GB"/>
                </w:rPr>
                <w:t xml:space="preserve">: </w:t>
              </w:r>
            </w:ins>
          </w:p>
          <w:p w14:paraId="19249093" w14:textId="2FE991E3" w:rsidR="00810F83" w:rsidRPr="000F6836" w:rsidRDefault="00810F83" w:rsidP="0006500B">
            <w:pPr>
              <w:spacing w:after="0"/>
              <w:rPr>
                <w:ins w:id="8911" w:author="Author"/>
                <w:lang w:val="en-GB"/>
              </w:rPr>
            </w:pPr>
            <w:ins w:id="8912"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ACB20FC" w14:textId="299DD1D0" w:rsidR="00810F83" w:rsidRPr="000F6836" w:rsidRDefault="00810F83" w:rsidP="0006500B">
            <w:pPr>
              <w:spacing w:after="0"/>
              <w:rPr>
                <w:ins w:id="8913" w:author="Author"/>
                <w:lang w:val="en-GB"/>
              </w:rPr>
            </w:pPr>
            <w:ins w:id="8914"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DBD2542" w14:textId="77777777" w:rsidR="00810F83" w:rsidRPr="000F6836" w:rsidRDefault="00810F83" w:rsidP="0006500B">
            <w:pPr>
              <w:spacing w:after="0"/>
              <w:rPr>
                <w:ins w:id="8915" w:author="Author"/>
                <w:lang w:val="en-GB"/>
              </w:rPr>
            </w:pPr>
            <w:ins w:id="8916" w:author="Author">
              <w:r w:rsidRPr="000F6836">
                <w:rPr>
                  <w:lang w:val="en-GB"/>
                </w:rPr>
                <w:t xml:space="preserve">Specific code: </w:t>
              </w:r>
            </w:ins>
          </w:p>
          <w:p w14:paraId="6C4B3A47" w14:textId="40AE6781" w:rsidR="00810F83" w:rsidRPr="000F6836" w:rsidRDefault="00810F83" w:rsidP="0006500B">
            <w:pPr>
              <w:spacing w:after="0"/>
              <w:rPr>
                <w:ins w:id="8917" w:author="Author"/>
                <w:lang w:val="en-GB"/>
              </w:rPr>
            </w:pPr>
            <w:ins w:id="8918"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28BA781A" w14:textId="77777777" w:rsidR="00A877E1" w:rsidRDefault="00810F83" w:rsidP="0006500B">
            <w:pPr>
              <w:spacing w:after="0"/>
              <w:rPr>
                <w:ins w:id="8919" w:author="Author"/>
                <w:lang w:val="en-GB"/>
              </w:rPr>
            </w:pPr>
            <w:ins w:id="8920" w:author="Author">
              <w:r w:rsidRPr="000F6836">
                <w:rPr>
                  <w:lang w:val="en-GB"/>
                </w:rPr>
                <w:lastRenderedPageBreak/>
                <w:t xml:space="preserve">- For non-EEA undertakings and non-regulated undertakings within the group, identification code shall be provided by the group. </w:t>
              </w:r>
            </w:ins>
          </w:p>
          <w:p w14:paraId="1D07A5D0" w14:textId="2E8E6B63" w:rsidR="00810F83" w:rsidRPr="000F6836" w:rsidDel="00AB7A73" w:rsidRDefault="00810F83" w:rsidP="0006500B">
            <w:pPr>
              <w:spacing w:after="0"/>
              <w:rPr>
                <w:ins w:id="8921" w:author="Author"/>
                <w:color w:val="000000"/>
                <w:lang w:val="en-GB"/>
              </w:rPr>
            </w:pPr>
            <w:ins w:id="8922"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rsidDel="00AB7A73" w14:paraId="1916B08E" w14:textId="77777777" w:rsidTr="0006500B">
        <w:trPr>
          <w:trHeight w:val="302"/>
          <w:ins w:id="8923" w:author="Author"/>
        </w:trPr>
        <w:tc>
          <w:tcPr>
            <w:tcW w:w="871" w:type="dxa"/>
            <w:gridSpan w:val="2"/>
            <w:shd w:val="clear" w:color="auto" w:fill="auto"/>
          </w:tcPr>
          <w:p w14:paraId="0B1A3C94" w14:textId="77777777" w:rsidR="00810F83" w:rsidRPr="000F6836" w:rsidRDefault="00810F83" w:rsidP="0006500B">
            <w:pPr>
              <w:spacing w:after="0"/>
              <w:jc w:val="center"/>
              <w:rPr>
                <w:ins w:id="8924" w:author="Author"/>
                <w:color w:val="000000"/>
                <w:lang w:val="en-GB"/>
              </w:rPr>
            </w:pPr>
            <w:ins w:id="8925" w:author="Author">
              <w:r w:rsidRPr="000F6836">
                <w:rPr>
                  <w:color w:val="000000"/>
                  <w:lang w:val="en-GB"/>
                </w:rPr>
                <w:lastRenderedPageBreak/>
                <w:t>C0061</w:t>
              </w:r>
            </w:ins>
          </w:p>
        </w:tc>
        <w:tc>
          <w:tcPr>
            <w:tcW w:w="2107" w:type="dxa"/>
            <w:shd w:val="clear" w:color="auto" w:fill="auto"/>
          </w:tcPr>
          <w:p w14:paraId="0892BFAD" w14:textId="77777777" w:rsidR="00810F83" w:rsidRPr="000F6836" w:rsidRDefault="00810F83" w:rsidP="0006500B">
            <w:pPr>
              <w:rPr>
                <w:ins w:id="8926" w:author="Author"/>
                <w:color w:val="000000"/>
                <w:lang w:val="en-GB"/>
              </w:rPr>
            </w:pPr>
            <w:ins w:id="8927" w:author="Author">
              <w:r w:rsidRPr="000F6836">
                <w:rPr>
                  <w:lang w:val="en-GB"/>
                </w:rPr>
                <w:t xml:space="preserve">Type of code of the </w:t>
              </w:r>
              <w:r w:rsidRPr="000F6836">
                <w:rPr>
                  <w:color w:val="000000"/>
                  <w:lang w:val="en-GB"/>
                </w:rPr>
                <w:t>beneficiary</w:t>
              </w:r>
            </w:ins>
          </w:p>
        </w:tc>
        <w:tc>
          <w:tcPr>
            <w:tcW w:w="6246" w:type="dxa"/>
            <w:shd w:val="clear" w:color="auto" w:fill="auto"/>
          </w:tcPr>
          <w:p w14:paraId="00D01563" w14:textId="77777777" w:rsidR="00810F83" w:rsidRPr="000F6836" w:rsidRDefault="00810F83" w:rsidP="0006500B">
            <w:pPr>
              <w:spacing w:after="0"/>
              <w:rPr>
                <w:ins w:id="8928" w:author="Author"/>
                <w:color w:val="000000"/>
                <w:lang w:val="en-GB"/>
              </w:rPr>
            </w:pPr>
            <w:ins w:id="8929" w:author="Author">
              <w:r w:rsidRPr="000F6836">
                <w:rPr>
                  <w:color w:val="000000"/>
                  <w:lang w:val="en-GB"/>
                </w:rPr>
                <w:t>Type of ID Code used for the “Identification code of the beneficiary” item. One of the options in the following closed list shall be used:</w:t>
              </w:r>
            </w:ins>
          </w:p>
          <w:p w14:paraId="49D119A8" w14:textId="77777777" w:rsidR="00810F83" w:rsidRPr="000F6836" w:rsidRDefault="00810F83" w:rsidP="0006500B">
            <w:pPr>
              <w:spacing w:after="0"/>
              <w:rPr>
                <w:ins w:id="8930" w:author="Author"/>
                <w:color w:val="000000"/>
                <w:lang w:val="en-GB"/>
              </w:rPr>
            </w:pPr>
            <w:ins w:id="8931" w:author="Author">
              <w:r w:rsidRPr="000F6836">
                <w:rPr>
                  <w:color w:val="000000"/>
                  <w:lang w:val="en-GB"/>
                </w:rPr>
                <w:t xml:space="preserve">1 – LEI </w:t>
              </w:r>
            </w:ins>
          </w:p>
          <w:p w14:paraId="75D21FB1" w14:textId="77777777" w:rsidR="00810F83" w:rsidRPr="000F6836" w:rsidRDefault="00810F83" w:rsidP="0006500B">
            <w:pPr>
              <w:spacing w:after="0"/>
              <w:rPr>
                <w:ins w:id="8932" w:author="Author"/>
                <w:color w:val="000000"/>
                <w:lang w:val="en-GB"/>
              </w:rPr>
            </w:pPr>
            <w:ins w:id="8933" w:author="Author">
              <w:r w:rsidRPr="000F6836">
                <w:rPr>
                  <w:color w:val="000000"/>
                  <w:lang w:val="en-GB"/>
                </w:rPr>
                <w:t>2 – Specific code</w:t>
              </w:r>
            </w:ins>
          </w:p>
        </w:tc>
      </w:tr>
      <w:tr w:rsidR="00810F83" w:rsidRPr="000F6836" w14:paraId="1599183A" w14:textId="77777777" w:rsidTr="0006500B">
        <w:trPr>
          <w:gridBefore w:val="1"/>
          <w:wBefore w:w="10" w:type="dxa"/>
          <w:trHeight w:val="1140"/>
          <w:ins w:id="8934" w:author="Author"/>
        </w:trPr>
        <w:tc>
          <w:tcPr>
            <w:tcW w:w="861" w:type="dxa"/>
            <w:shd w:val="clear" w:color="auto" w:fill="auto"/>
          </w:tcPr>
          <w:p w14:paraId="167FF6C1" w14:textId="77777777" w:rsidR="00810F83" w:rsidRPr="000F6836" w:rsidRDefault="00810F83" w:rsidP="0006500B">
            <w:pPr>
              <w:jc w:val="center"/>
              <w:rPr>
                <w:ins w:id="8935" w:author="Author"/>
                <w:lang w:val="en-GB"/>
              </w:rPr>
            </w:pPr>
            <w:ins w:id="8936" w:author="Author">
              <w:r w:rsidRPr="000F6836">
                <w:rPr>
                  <w:lang w:val="en-GB"/>
                </w:rPr>
                <w:t>C0070</w:t>
              </w:r>
            </w:ins>
          </w:p>
        </w:tc>
        <w:tc>
          <w:tcPr>
            <w:tcW w:w="2107" w:type="dxa"/>
            <w:shd w:val="clear" w:color="auto" w:fill="auto"/>
          </w:tcPr>
          <w:p w14:paraId="462A024F" w14:textId="77777777" w:rsidR="00810F83" w:rsidRPr="000F6836" w:rsidRDefault="00810F83" w:rsidP="0006500B">
            <w:pPr>
              <w:rPr>
                <w:ins w:id="8937" w:author="Author"/>
                <w:color w:val="000000"/>
                <w:lang w:val="en-GB"/>
              </w:rPr>
            </w:pPr>
            <w:ins w:id="8938" w:author="Author">
              <w:r w:rsidRPr="000F6836">
                <w:rPr>
                  <w:color w:val="000000"/>
                  <w:lang w:val="en-GB"/>
                </w:rPr>
                <w:t>Financial sector of the beneficiary</w:t>
              </w:r>
            </w:ins>
          </w:p>
        </w:tc>
        <w:tc>
          <w:tcPr>
            <w:tcW w:w="6246" w:type="dxa"/>
            <w:shd w:val="clear" w:color="auto" w:fill="auto"/>
          </w:tcPr>
          <w:p w14:paraId="54A77361" w14:textId="2BE5CA88" w:rsidR="00810F83" w:rsidRPr="000F6836" w:rsidRDefault="00810F83" w:rsidP="0006500B">
            <w:pPr>
              <w:spacing w:after="0"/>
              <w:rPr>
                <w:ins w:id="8939" w:author="Author"/>
                <w:color w:val="000000"/>
                <w:lang w:val="en-GB"/>
              </w:rPr>
            </w:pPr>
            <w:ins w:id="8940" w:author="Author">
              <w:r w:rsidRPr="000F6836">
                <w:rPr>
                  <w:color w:val="000000"/>
                  <w:lang w:val="en-GB"/>
                </w:rPr>
                <w:t xml:space="preserve">If the beneficiary is part of financial sector within the meaning of article 2 (8) of Directive 2002/87/EC, indicate: “banking sector”, “insurance </w:t>
              </w:r>
              <w:r w:rsidR="00035349" w:rsidRPr="000F6836">
                <w:rPr>
                  <w:color w:val="000000"/>
                  <w:lang w:val="en-GB"/>
                </w:rPr>
                <w:t xml:space="preserve">and reinsurance </w:t>
              </w:r>
              <w:r w:rsidRPr="000F6836">
                <w:rPr>
                  <w:color w:val="000000"/>
                  <w:lang w:val="en-GB"/>
                </w:rPr>
                <w:t>sector” “investments services sector”.</w:t>
              </w:r>
            </w:ins>
          </w:p>
          <w:p w14:paraId="6A59E452" w14:textId="3C67B2B0" w:rsidR="00810F83" w:rsidRPr="000F6836" w:rsidRDefault="00810F83" w:rsidP="0006500B">
            <w:pPr>
              <w:spacing w:after="0"/>
              <w:rPr>
                <w:ins w:id="8941" w:author="Author"/>
                <w:color w:val="000000"/>
                <w:lang w:val="en-GB"/>
              </w:rPr>
            </w:pPr>
            <w:ins w:id="8942" w:author="Author">
              <w:r w:rsidRPr="000F6836">
                <w:rPr>
                  <w:color w:val="000000"/>
                  <w:lang w:val="en-GB"/>
                </w:rPr>
                <w:t>If the beneficiary is not part of financial sector within the meaning of article 2 (8) indicate: “other undertaking of the group”.</w:t>
              </w:r>
            </w:ins>
          </w:p>
        </w:tc>
      </w:tr>
      <w:tr w:rsidR="00810F83" w:rsidRPr="000F6836" w14:paraId="68052CDA" w14:textId="77777777" w:rsidTr="0006500B">
        <w:trPr>
          <w:gridBefore w:val="1"/>
          <w:wBefore w:w="10" w:type="dxa"/>
          <w:trHeight w:val="940"/>
          <w:ins w:id="8943" w:author="Author"/>
        </w:trPr>
        <w:tc>
          <w:tcPr>
            <w:tcW w:w="861" w:type="dxa"/>
            <w:shd w:val="clear" w:color="auto" w:fill="auto"/>
          </w:tcPr>
          <w:p w14:paraId="2D4314E8" w14:textId="77777777" w:rsidR="00810F83" w:rsidRPr="000F6836" w:rsidRDefault="00810F83" w:rsidP="0006500B">
            <w:pPr>
              <w:spacing w:after="0"/>
              <w:jc w:val="center"/>
              <w:rPr>
                <w:ins w:id="8944" w:author="Author"/>
                <w:lang w:val="en-GB"/>
              </w:rPr>
            </w:pPr>
            <w:ins w:id="8945" w:author="Author">
              <w:r w:rsidRPr="000F6836">
                <w:rPr>
                  <w:lang w:val="en-GB"/>
                </w:rPr>
                <w:t>C0080</w:t>
              </w:r>
            </w:ins>
          </w:p>
        </w:tc>
        <w:tc>
          <w:tcPr>
            <w:tcW w:w="2107" w:type="dxa"/>
            <w:shd w:val="clear" w:color="auto" w:fill="auto"/>
          </w:tcPr>
          <w:p w14:paraId="0185C5BA" w14:textId="77777777" w:rsidR="00810F83" w:rsidRPr="000F6836" w:rsidRDefault="00810F83" w:rsidP="0006500B">
            <w:pPr>
              <w:rPr>
                <w:ins w:id="8946" w:author="Author"/>
                <w:color w:val="000000"/>
                <w:lang w:val="en-GB"/>
              </w:rPr>
            </w:pPr>
            <w:ins w:id="8947" w:author="Author">
              <w:r w:rsidRPr="000F6836">
                <w:rPr>
                  <w:color w:val="000000"/>
                  <w:lang w:val="en-GB"/>
                </w:rPr>
                <w:t>Indirect transactions</w:t>
              </w:r>
            </w:ins>
          </w:p>
        </w:tc>
        <w:tc>
          <w:tcPr>
            <w:tcW w:w="6246" w:type="dxa"/>
            <w:shd w:val="clear" w:color="auto" w:fill="auto"/>
          </w:tcPr>
          <w:p w14:paraId="03FF21F4" w14:textId="66B07812" w:rsidR="00810F83" w:rsidRPr="000F6836" w:rsidRDefault="00810F83" w:rsidP="0006500B">
            <w:pPr>
              <w:spacing w:after="0"/>
              <w:rPr>
                <w:ins w:id="8948" w:author="Author"/>
                <w:lang w:val="en-GB"/>
              </w:rPr>
            </w:pPr>
            <w:ins w:id="8949" w:author="Author">
              <w:r w:rsidRPr="000F6836">
                <w:rPr>
                  <w:lang w:val="en-GB"/>
                </w:rPr>
                <w:t>If reported intragroup transaction is part of an indirect transaction (cf. General comments supra), report the “ID of intragroup transaction” (C0010) of the related transaction in this cell.</w:t>
              </w:r>
              <w:r w:rsidR="009C38A9" w:rsidRPr="000F6836">
                <w:rPr>
                  <w:lang w:val="en-GB"/>
                </w:rPr>
                <w:t xml:space="preserve"> If more than two transactions are related, the ID code of the first related transaction needs to be reported as a reference to link all interconnected transactions</w:t>
              </w:r>
              <w:r w:rsidR="00256F6B" w:rsidRPr="000F6836">
                <w:rPr>
                  <w:lang w:val="en-GB"/>
                </w:rPr>
                <w:t>.</w:t>
              </w:r>
            </w:ins>
          </w:p>
          <w:p w14:paraId="6DC635A7" w14:textId="77777777" w:rsidR="00810F83" w:rsidRPr="000F6836" w:rsidRDefault="00810F83" w:rsidP="0006500B">
            <w:pPr>
              <w:spacing w:after="0"/>
              <w:rPr>
                <w:ins w:id="8950" w:author="Author"/>
                <w:lang w:val="en-GB"/>
              </w:rPr>
            </w:pPr>
            <w:ins w:id="8951" w:author="Author">
              <w:r w:rsidRPr="000F6836">
                <w:rPr>
                  <w:lang w:val="en-GB"/>
                </w:rPr>
                <w:t>If the reported intragroup transaction is not part of an indirect transaction, indicate No.</w:t>
              </w:r>
            </w:ins>
          </w:p>
        </w:tc>
      </w:tr>
      <w:tr w:rsidR="00810F83" w:rsidRPr="000F6836" w14:paraId="33C4C12C" w14:textId="77777777" w:rsidTr="0006500B">
        <w:trPr>
          <w:gridBefore w:val="1"/>
          <w:wBefore w:w="10" w:type="dxa"/>
          <w:trHeight w:val="416"/>
          <w:ins w:id="8952" w:author="Author"/>
        </w:trPr>
        <w:tc>
          <w:tcPr>
            <w:tcW w:w="861" w:type="dxa"/>
            <w:shd w:val="clear" w:color="auto" w:fill="auto"/>
            <w:hideMark/>
          </w:tcPr>
          <w:p w14:paraId="2996986A" w14:textId="77777777" w:rsidR="00810F83" w:rsidRPr="000F6836" w:rsidRDefault="00810F83" w:rsidP="0006500B">
            <w:pPr>
              <w:spacing w:after="0"/>
              <w:jc w:val="center"/>
              <w:rPr>
                <w:ins w:id="8953" w:author="Author"/>
                <w:lang w:val="en-GB"/>
              </w:rPr>
            </w:pPr>
            <w:ins w:id="8954" w:author="Author">
              <w:r w:rsidRPr="000F6836">
                <w:rPr>
                  <w:lang w:val="en-GB"/>
                </w:rPr>
                <w:t>C0090</w:t>
              </w:r>
            </w:ins>
          </w:p>
        </w:tc>
        <w:tc>
          <w:tcPr>
            <w:tcW w:w="2107" w:type="dxa"/>
            <w:shd w:val="clear" w:color="auto" w:fill="auto"/>
            <w:hideMark/>
          </w:tcPr>
          <w:p w14:paraId="1161DF98" w14:textId="77777777" w:rsidR="00810F83" w:rsidRPr="000F6836" w:rsidRDefault="00810F83" w:rsidP="0006500B">
            <w:pPr>
              <w:rPr>
                <w:ins w:id="8955" w:author="Author"/>
                <w:color w:val="000000"/>
                <w:lang w:val="en-GB"/>
              </w:rPr>
            </w:pPr>
            <w:ins w:id="8956" w:author="Author">
              <w:r w:rsidRPr="000F6836">
                <w:rPr>
                  <w:color w:val="000000"/>
                  <w:lang w:val="en-GB"/>
                </w:rPr>
                <w:t>Single economic operation</w:t>
              </w:r>
            </w:ins>
          </w:p>
        </w:tc>
        <w:tc>
          <w:tcPr>
            <w:tcW w:w="6246" w:type="dxa"/>
            <w:shd w:val="clear" w:color="auto" w:fill="auto"/>
          </w:tcPr>
          <w:p w14:paraId="72CB8FD3" w14:textId="78A763D7" w:rsidR="00810F83" w:rsidRPr="000F6836" w:rsidRDefault="00810F83" w:rsidP="0006500B">
            <w:pPr>
              <w:spacing w:after="0"/>
              <w:rPr>
                <w:ins w:id="8957" w:author="Author"/>
                <w:lang w:val="en-GB"/>
              </w:rPr>
            </w:pPr>
            <w:ins w:id="8958" w:author="Author">
              <w:r w:rsidRPr="000F6836">
                <w:rPr>
                  <w:lang w:val="en-GB"/>
                </w:rPr>
                <w:t>If the reported intragroup transaction is part of single economic operation (cf. General comments supra), report the “ID of intragroup transaction” (C0010) of the related transaction in this cell.</w:t>
              </w:r>
              <w:r w:rsidR="009C38A9" w:rsidRPr="000F6836">
                <w:rPr>
                  <w:lang w:val="en-GB"/>
                </w:rPr>
                <w:t xml:space="preserve"> If more than two transactions are related, the ID code of the first related transaction needs to be reported as a reference to link all interconnected transactions</w:t>
              </w:r>
            </w:ins>
          </w:p>
          <w:p w14:paraId="0659880B" w14:textId="77777777" w:rsidR="00810F83" w:rsidRPr="000F6836" w:rsidRDefault="00810F83" w:rsidP="0006500B">
            <w:pPr>
              <w:spacing w:after="0"/>
              <w:rPr>
                <w:ins w:id="8959" w:author="Author"/>
                <w:lang w:val="en-GB"/>
              </w:rPr>
            </w:pPr>
            <w:ins w:id="8960" w:author="Author">
              <w:r w:rsidRPr="000F6836">
                <w:rPr>
                  <w:lang w:val="en-GB"/>
                </w:rPr>
                <w:t>If the reported intragroup transaction is not part of single economic operation, indicate No</w:t>
              </w:r>
            </w:ins>
          </w:p>
        </w:tc>
      </w:tr>
      <w:tr w:rsidR="00810F83" w:rsidRPr="000F6836" w14:paraId="172589AF" w14:textId="77777777" w:rsidTr="00FB7E86">
        <w:trPr>
          <w:gridBefore w:val="1"/>
          <w:wBefore w:w="10" w:type="dxa"/>
          <w:trHeight w:val="557"/>
          <w:ins w:id="8961" w:author="Author"/>
        </w:trPr>
        <w:tc>
          <w:tcPr>
            <w:tcW w:w="861" w:type="dxa"/>
            <w:shd w:val="clear" w:color="auto" w:fill="auto"/>
            <w:hideMark/>
          </w:tcPr>
          <w:p w14:paraId="1E339126" w14:textId="77777777" w:rsidR="00810F83" w:rsidRPr="000F6836" w:rsidRDefault="00810F83" w:rsidP="0006500B">
            <w:pPr>
              <w:spacing w:after="0"/>
              <w:jc w:val="center"/>
              <w:rPr>
                <w:ins w:id="8962" w:author="Author"/>
                <w:color w:val="000000"/>
                <w:lang w:val="en-GB"/>
              </w:rPr>
            </w:pPr>
            <w:ins w:id="8963" w:author="Author">
              <w:r w:rsidRPr="000F6836">
                <w:rPr>
                  <w:color w:val="000000"/>
                  <w:lang w:val="en-GB"/>
                </w:rPr>
                <w:t>C0100</w:t>
              </w:r>
            </w:ins>
          </w:p>
        </w:tc>
        <w:tc>
          <w:tcPr>
            <w:tcW w:w="2107" w:type="dxa"/>
            <w:shd w:val="clear" w:color="auto" w:fill="auto"/>
            <w:hideMark/>
          </w:tcPr>
          <w:p w14:paraId="3B542251" w14:textId="77777777" w:rsidR="00810F83" w:rsidRPr="000F6836" w:rsidRDefault="00810F83" w:rsidP="0006500B">
            <w:pPr>
              <w:rPr>
                <w:ins w:id="8964" w:author="Author"/>
                <w:color w:val="000000"/>
                <w:lang w:val="en-GB"/>
              </w:rPr>
            </w:pPr>
            <w:ins w:id="8965" w:author="Author">
              <w:r w:rsidRPr="000F6836">
                <w:rPr>
                  <w:color w:val="000000"/>
                  <w:lang w:val="en-GB"/>
                </w:rPr>
                <w:t>Transaction type</w:t>
              </w:r>
            </w:ins>
          </w:p>
        </w:tc>
        <w:tc>
          <w:tcPr>
            <w:tcW w:w="6246" w:type="dxa"/>
            <w:shd w:val="clear" w:color="auto" w:fill="auto"/>
          </w:tcPr>
          <w:p w14:paraId="25B54A27" w14:textId="77777777" w:rsidR="00810F83" w:rsidRPr="000F6836" w:rsidRDefault="00810F83" w:rsidP="0006500B">
            <w:pPr>
              <w:spacing w:after="0"/>
              <w:rPr>
                <w:ins w:id="8966" w:author="Author"/>
                <w:color w:val="000000"/>
                <w:lang w:val="en-GB"/>
              </w:rPr>
            </w:pPr>
            <w:ins w:id="8967" w:author="Author">
              <w:r w:rsidRPr="000F6836">
                <w:rPr>
                  <w:color w:val="000000"/>
                  <w:lang w:val="en-GB"/>
                </w:rPr>
                <w:t xml:space="preserve">Identify the type of transaction. The following close list shall be used: </w:t>
              </w:r>
            </w:ins>
          </w:p>
          <w:p w14:paraId="36EA9402" w14:textId="77777777" w:rsidR="00810F83" w:rsidRPr="000F6836" w:rsidRDefault="00810F83" w:rsidP="0006500B">
            <w:pPr>
              <w:spacing w:after="0"/>
              <w:rPr>
                <w:ins w:id="8968" w:author="Author"/>
                <w:color w:val="000000"/>
                <w:lang w:val="en-GB"/>
              </w:rPr>
            </w:pPr>
            <w:ins w:id="8969" w:author="Author">
              <w:r w:rsidRPr="000F6836">
                <w:rPr>
                  <w:color w:val="000000"/>
                  <w:lang w:val="en-GB"/>
                </w:rPr>
                <w:t>1 - guarantees</w:t>
              </w:r>
            </w:ins>
          </w:p>
          <w:p w14:paraId="603CE266" w14:textId="77777777" w:rsidR="00810F83" w:rsidRPr="000F6836" w:rsidRDefault="00810F83" w:rsidP="0006500B">
            <w:pPr>
              <w:spacing w:after="0"/>
              <w:rPr>
                <w:ins w:id="8970" w:author="Author"/>
                <w:color w:val="000000"/>
                <w:lang w:val="en-GB"/>
              </w:rPr>
            </w:pPr>
            <w:ins w:id="8971" w:author="Author">
              <w:r w:rsidRPr="000F6836">
                <w:rPr>
                  <w:color w:val="000000"/>
                  <w:lang w:val="en-GB"/>
                </w:rPr>
                <w:t>2 - commitment</w:t>
              </w:r>
            </w:ins>
          </w:p>
          <w:p w14:paraId="1AC63C72" w14:textId="77777777" w:rsidR="00810F83" w:rsidRPr="000F6836" w:rsidRDefault="00810F83" w:rsidP="0006500B">
            <w:pPr>
              <w:spacing w:after="0"/>
              <w:rPr>
                <w:ins w:id="8972" w:author="Author"/>
                <w:color w:val="000000"/>
                <w:lang w:val="en-GB"/>
              </w:rPr>
            </w:pPr>
            <w:ins w:id="8973" w:author="Author">
              <w:r w:rsidRPr="000F6836">
                <w:rPr>
                  <w:color w:val="000000"/>
                  <w:lang w:val="en-GB"/>
                </w:rPr>
                <w:t>3 - letter of credit</w:t>
              </w:r>
            </w:ins>
          </w:p>
          <w:p w14:paraId="4209AFA4" w14:textId="77777777" w:rsidR="00810F83" w:rsidRPr="000F6836" w:rsidRDefault="00810F83" w:rsidP="0006500B">
            <w:pPr>
              <w:spacing w:after="0"/>
              <w:rPr>
                <w:ins w:id="8974" w:author="Author"/>
                <w:color w:val="000000"/>
                <w:lang w:val="en-GB"/>
              </w:rPr>
            </w:pPr>
            <w:ins w:id="8975" w:author="Author">
              <w:r w:rsidRPr="000F6836">
                <w:rPr>
                  <w:color w:val="000000"/>
                  <w:lang w:val="en-GB"/>
                </w:rPr>
                <w:t>4 - undrawn credit facilities</w:t>
              </w:r>
            </w:ins>
          </w:p>
          <w:p w14:paraId="08A3F256" w14:textId="77777777" w:rsidR="00810F83" w:rsidRPr="000F6836" w:rsidRDefault="00810F83" w:rsidP="0006500B">
            <w:pPr>
              <w:spacing w:after="0"/>
              <w:rPr>
                <w:ins w:id="8976" w:author="Author"/>
                <w:color w:val="000000"/>
                <w:lang w:val="en-GB"/>
              </w:rPr>
            </w:pPr>
            <w:ins w:id="8977" w:author="Author">
              <w:r w:rsidRPr="000F6836">
                <w:rPr>
                  <w:color w:val="000000"/>
                  <w:lang w:val="en-GB"/>
                </w:rPr>
                <w:t>5 - assets purchased under outright forward purchase agreements (currency or other);</w:t>
              </w:r>
            </w:ins>
          </w:p>
          <w:p w14:paraId="149472DC" w14:textId="77777777" w:rsidR="00810F83" w:rsidRPr="000F6836" w:rsidRDefault="00810F83" w:rsidP="0006500B">
            <w:pPr>
              <w:spacing w:after="0"/>
              <w:rPr>
                <w:ins w:id="8978" w:author="Author"/>
                <w:color w:val="000000"/>
                <w:lang w:val="en-GB"/>
              </w:rPr>
            </w:pPr>
            <w:ins w:id="8979" w:author="Author">
              <w:r w:rsidRPr="000F6836">
                <w:rPr>
                  <w:color w:val="000000"/>
                  <w:lang w:val="en-GB"/>
                </w:rPr>
                <w:lastRenderedPageBreak/>
                <w:t>6 - asset sale and repurchase agreements as referred to in Article 12(3) and (5) of Directive 86/635/EEC;</w:t>
              </w:r>
            </w:ins>
          </w:p>
          <w:p w14:paraId="1E071C71" w14:textId="77777777" w:rsidR="00810F83" w:rsidRPr="000F6836" w:rsidRDefault="00810F83" w:rsidP="0006500B">
            <w:pPr>
              <w:spacing w:after="0"/>
              <w:rPr>
                <w:ins w:id="8980" w:author="Author"/>
                <w:color w:val="000000"/>
                <w:lang w:val="en-GB"/>
              </w:rPr>
            </w:pPr>
            <w:ins w:id="8981" w:author="Author">
              <w:r w:rsidRPr="000F6836">
                <w:rPr>
                  <w:color w:val="000000"/>
                  <w:lang w:val="en-GB"/>
                </w:rPr>
                <w:t>7 - Contingent liabilities</w:t>
              </w:r>
            </w:ins>
          </w:p>
          <w:p w14:paraId="11DAEF93" w14:textId="77777777" w:rsidR="00810F83" w:rsidRPr="000F6836" w:rsidRDefault="00810F83" w:rsidP="0006500B">
            <w:pPr>
              <w:spacing w:after="0"/>
              <w:rPr>
                <w:ins w:id="8982" w:author="Author"/>
                <w:lang w:val="en-GB"/>
              </w:rPr>
            </w:pPr>
            <w:ins w:id="8983" w:author="Author">
              <w:r w:rsidRPr="000F6836">
                <w:rPr>
                  <w:color w:val="000000"/>
                  <w:lang w:val="en-GB"/>
                </w:rPr>
                <w:t>8 - other;</w:t>
              </w:r>
            </w:ins>
          </w:p>
        </w:tc>
      </w:tr>
      <w:tr w:rsidR="00810F83" w:rsidRPr="000F6836" w14:paraId="73838DB9" w14:textId="77777777" w:rsidTr="00FB7E86">
        <w:trPr>
          <w:gridBefore w:val="1"/>
          <w:wBefore w:w="10" w:type="dxa"/>
          <w:trHeight w:val="584"/>
          <w:ins w:id="8984" w:author="Author"/>
        </w:trPr>
        <w:tc>
          <w:tcPr>
            <w:tcW w:w="861" w:type="dxa"/>
            <w:shd w:val="clear" w:color="auto" w:fill="auto"/>
            <w:hideMark/>
          </w:tcPr>
          <w:p w14:paraId="161FC9A8" w14:textId="77777777" w:rsidR="00810F83" w:rsidRPr="000F6836" w:rsidRDefault="00810F83" w:rsidP="0006500B">
            <w:pPr>
              <w:spacing w:after="0"/>
              <w:jc w:val="center"/>
              <w:rPr>
                <w:ins w:id="8985" w:author="Author"/>
                <w:color w:val="000000"/>
                <w:lang w:val="en-GB"/>
              </w:rPr>
            </w:pPr>
            <w:ins w:id="8986" w:author="Author">
              <w:r w:rsidRPr="000F6836">
                <w:rPr>
                  <w:color w:val="000000"/>
                  <w:lang w:val="en-GB"/>
                </w:rPr>
                <w:lastRenderedPageBreak/>
                <w:t>C0110</w:t>
              </w:r>
            </w:ins>
          </w:p>
        </w:tc>
        <w:tc>
          <w:tcPr>
            <w:tcW w:w="2107" w:type="dxa"/>
            <w:shd w:val="clear" w:color="auto" w:fill="auto"/>
            <w:hideMark/>
          </w:tcPr>
          <w:p w14:paraId="5C87E5A8" w14:textId="77777777" w:rsidR="00810F83" w:rsidRPr="000F6836" w:rsidRDefault="00810F83" w:rsidP="0006500B">
            <w:pPr>
              <w:rPr>
                <w:ins w:id="8987" w:author="Author"/>
                <w:color w:val="000000"/>
                <w:lang w:val="en-GB"/>
              </w:rPr>
            </w:pPr>
            <w:ins w:id="8988" w:author="Author">
              <w:r w:rsidRPr="000F6836">
                <w:rPr>
                  <w:color w:val="000000"/>
                  <w:lang w:val="en-GB"/>
                </w:rPr>
                <w:t>Transaction issue date</w:t>
              </w:r>
            </w:ins>
          </w:p>
        </w:tc>
        <w:tc>
          <w:tcPr>
            <w:tcW w:w="6246" w:type="dxa"/>
            <w:shd w:val="clear" w:color="auto" w:fill="auto"/>
          </w:tcPr>
          <w:p w14:paraId="64823DA3" w14:textId="77777777" w:rsidR="00810F83" w:rsidRPr="000F6836" w:rsidRDefault="00810F83" w:rsidP="0006500B">
            <w:pPr>
              <w:spacing w:after="0"/>
              <w:rPr>
                <w:ins w:id="8989" w:author="Author"/>
                <w:color w:val="000000"/>
                <w:lang w:val="en-GB"/>
              </w:rPr>
            </w:pPr>
            <w:ins w:id="8990" w:author="Author">
              <w:r w:rsidRPr="000F6836">
                <w:rPr>
                  <w:lang w:val="en-GB"/>
                </w:rPr>
                <w:t xml:space="preserve">Identify the ISO 8601 (yyyy-mm-dd) code of the </w:t>
              </w:r>
              <w:r w:rsidRPr="000F6836">
                <w:rPr>
                  <w:color w:val="000000"/>
                  <w:lang w:val="en-GB"/>
                </w:rPr>
                <w:t>date when the transaction/issue takes effect.</w:t>
              </w:r>
            </w:ins>
          </w:p>
        </w:tc>
      </w:tr>
      <w:tr w:rsidR="00810F83" w:rsidRPr="000F6836" w14:paraId="46D26608" w14:textId="77777777" w:rsidTr="0006500B">
        <w:trPr>
          <w:gridBefore w:val="1"/>
          <w:wBefore w:w="10" w:type="dxa"/>
          <w:trHeight w:val="274"/>
          <w:ins w:id="8991" w:author="Author"/>
        </w:trPr>
        <w:tc>
          <w:tcPr>
            <w:tcW w:w="861" w:type="dxa"/>
            <w:shd w:val="clear" w:color="auto" w:fill="auto"/>
            <w:hideMark/>
          </w:tcPr>
          <w:p w14:paraId="18E0E78C" w14:textId="77777777" w:rsidR="00810F83" w:rsidRPr="000F6836" w:rsidRDefault="00810F83" w:rsidP="0006500B">
            <w:pPr>
              <w:spacing w:after="0"/>
              <w:jc w:val="center"/>
              <w:rPr>
                <w:ins w:id="8992" w:author="Author"/>
                <w:color w:val="000000"/>
                <w:lang w:val="en-GB"/>
              </w:rPr>
            </w:pPr>
            <w:ins w:id="8993" w:author="Author">
              <w:r w:rsidRPr="000F6836">
                <w:rPr>
                  <w:color w:val="000000"/>
                  <w:lang w:val="en-GB"/>
                </w:rPr>
                <w:t>C0120</w:t>
              </w:r>
            </w:ins>
          </w:p>
        </w:tc>
        <w:tc>
          <w:tcPr>
            <w:tcW w:w="2107" w:type="dxa"/>
            <w:shd w:val="clear" w:color="auto" w:fill="auto"/>
            <w:hideMark/>
          </w:tcPr>
          <w:p w14:paraId="071FAAB9" w14:textId="77777777" w:rsidR="00810F83" w:rsidRPr="000F6836" w:rsidRDefault="00810F83" w:rsidP="0006500B">
            <w:pPr>
              <w:rPr>
                <w:ins w:id="8994" w:author="Author"/>
                <w:color w:val="000000"/>
                <w:lang w:val="en-GB"/>
              </w:rPr>
            </w:pPr>
            <w:ins w:id="8995" w:author="Author">
              <w:r w:rsidRPr="000F6836">
                <w:rPr>
                  <w:color w:val="000000"/>
                  <w:lang w:val="en-GB"/>
                </w:rPr>
                <w:t>Expiry date of agreement / contract underlying transaction</w:t>
              </w:r>
            </w:ins>
          </w:p>
        </w:tc>
        <w:tc>
          <w:tcPr>
            <w:tcW w:w="6246" w:type="dxa"/>
            <w:shd w:val="clear" w:color="auto" w:fill="auto"/>
          </w:tcPr>
          <w:p w14:paraId="64E52BE9" w14:textId="77777777" w:rsidR="00810F83" w:rsidRPr="000F6836" w:rsidRDefault="00810F83" w:rsidP="0006500B">
            <w:pPr>
              <w:spacing w:after="0"/>
              <w:rPr>
                <w:ins w:id="8996" w:author="Author"/>
                <w:color w:val="000000"/>
                <w:lang w:val="en-GB"/>
              </w:rPr>
            </w:pPr>
            <w:ins w:id="8997" w:author="Author">
              <w:r w:rsidRPr="000F6836">
                <w:rPr>
                  <w:color w:val="000000"/>
                  <w:lang w:val="en-GB"/>
                </w:rPr>
                <w:t xml:space="preserve">Where applicable, </w:t>
              </w:r>
              <w:r w:rsidRPr="000F6836">
                <w:rPr>
                  <w:lang w:val="en-GB"/>
                </w:rPr>
                <w:t xml:space="preserve">identify the ISO 8601 (yyyy-mm-dd) code of the </w:t>
              </w:r>
              <w:r w:rsidRPr="000F6836">
                <w:rPr>
                  <w:color w:val="000000"/>
                  <w:lang w:val="en-GB"/>
                </w:rPr>
                <w:t>date when the agreement/contract ceases. If the expiry date is perpetual use "9999-12-31".</w:t>
              </w:r>
            </w:ins>
          </w:p>
        </w:tc>
      </w:tr>
      <w:tr w:rsidR="00810F83" w:rsidRPr="000F6836" w14:paraId="46FB057A" w14:textId="77777777" w:rsidTr="0006500B">
        <w:trPr>
          <w:gridBefore w:val="1"/>
          <w:wBefore w:w="10" w:type="dxa"/>
          <w:trHeight w:val="570"/>
          <w:ins w:id="8998" w:author="Author"/>
        </w:trPr>
        <w:tc>
          <w:tcPr>
            <w:tcW w:w="861" w:type="dxa"/>
            <w:shd w:val="clear" w:color="auto" w:fill="auto"/>
            <w:hideMark/>
          </w:tcPr>
          <w:p w14:paraId="10A11953" w14:textId="77777777" w:rsidR="00810F83" w:rsidRPr="000F6836" w:rsidRDefault="00810F83" w:rsidP="0006500B">
            <w:pPr>
              <w:spacing w:after="0"/>
              <w:jc w:val="center"/>
              <w:rPr>
                <w:ins w:id="8999" w:author="Author"/>
                <w:color w:val="000000"/>
                <w:lang w:val="en-GB"/>
              </w:rPr>
            </w:pPr>
            <w:ins w:id="9000" w:author="Author">
              <w:r w:rsidRPr="000F6836">
                <w:rPr>
                  <w:color w:val="000000"/>
                  <w:lang w:val="en-GB"/>
                </w:rPr>
                <w:t>C0130</w:t>
              </w:r>
            </w:ins>
          </w:p>
        </w:tc>
        <w:tc>
          <w:tcPr>
            <w:tcW w:w="2107" w:type="dxa"/>
            <w:shd w:val="clear" w:color="auto" w:fill="auto"/>
            <w:hideMark/>
          </w:tcPr>
          <w:p w14:paraId="0F554585" w14:textId="77777777" w:rsidR="00810F83" w:rsidRPr="000F6836" w:rsidRDefault="00810F83" w:rsidP="0006500B">
            <w:pPr>
              <w:rPr>
                <w:ins w:id="9001" w:author="Author"/>
                <w:color w:val="000000"/>
                <w:lang w:val="en-GB"/>
              </w:rPr>
            </w:pPr>
            <w:ins w:id="9002" w:author="Author">
              <w:r w:rsidRPr="000F6836">
                <w:rPr>
                  <w:color w:val="000000"/>
                  <w:lang w:val="en-GB"/>
                </w:rPr>
                <w:t>Currency of transaction</w:t>
              </w:r>
            </w:ins>
          </w:p>
        </w:tc>
        <w:tc>
          <w:tcPr>
            <w:tcW w:w="6246" w:type="dxa"/>
            <w:shd w:val="clear" w:color="auto" w:fill="auto"/>
          </w:tcPr>
          <w:p w14:paraId="5558B3EA" w14:textId="77777777" w:rsidR="00810F83" w:rsidRPr="000F6836" w:rsidRDefault="00810F83" w:rsidP="0006500B">
            <w:pPr>
              <w:spacing w:after="0"/>
              <w:rPr>
                <w:ins w:id="9003" w:author="Author"/>
                <w:color w:val="000000"/>
                <w:lang w:val="en-GB"/>
              </w:rPr>
            </w:pPr>
            <w:ins w:id="9004" w:author="Author">
              <w:r w:rsidRPr="000F6836">
                <w:rPr>
                  <w:lang w:val="en-GB"/>
                </w:rPr>
                <w:t>Identify the ISO 4217 alphabetic code of the</w:t>
              </w:r>
              <w:r w:rsidRPr="000F6836">
                <w:rPr>
                  <w:color w:val="000000"/>
                  <w:lang w:val="en-GB"/>
                </w:rPr>
                <w:t xml:space="preserve"> currency in which the transaction took place. If there are two currencies involved, please identify both in cell Comments C0200</w:t>
              </w:r>
            </w:ins>
          </w:p>
        </w:tc>
      </w:tr>
      <w:tr w:rsidR="00810F83" w:rsidRPr="000F6836" w14:paraId="52BE7A89" w14:textId="77777777" w:rsidTr="0006500B">
        <w:trPr>
          <w:gridBefore w:val="1"/>
          <w:wBefore w:w="10" w:type="dxa"/>
          <w:trHeight w:val="690"/>
          <w:ins w:id="9005" w:author="Author"/>
        </w:trPr>
        <w:tc>
          <w:tcPr>
            <w:tcW w:w="861" w:type="dxa"/>
            <w:shd w:val="clear" w:color="auto" w:fill="auto"/>
            <w:hideMark/>
          </w:tcPr>
          <w:p w14:paraId="270E019F" w14:textId="77777777" w:rsidR="00810F83" w:rsidRPr="000F6836" w:rsidRDefault="00810F83" w:rsidP="0006500B">
            <w:pPr>
              <w:spacing w:after="0"/>
              <w:jc w:val="center"/>
              <w:rPr>
                <w:ins w:id="9006" w:author="Author"/>
                <w:color w:val="000000"/>
                <w:lang w:val="en-GB"/>
              </w:rPr>
            </w:pPr>
            <w:ins w:id="9007" w:author="Author">
              <w:r w:rsidRPr="000F6836">
                <w:rPr>
                  <w:color w:val="000000"/>
                  <w:lang w:val="en-GB"/>
                </w:rPr>
                <w:t>C0140</w:t>
              </w:r>
            </w:ins>
          </w:p>
        </w:tc>
        <w:tc>
          <w:tcPr>
            <w:tcW w:w="2107" w:type="dxa"/>
            <w:shd w:val="clear" w:color="auto" w:fill="auto"/>
            <w:hideMark/>
          </w:tcPr>
          <w:p w14:paraId="5F61049B" w14:textId="77777777" w:rsidR="00810F83" w:rsidRPr="000F6836" w:rsidRDefault="00810F83" w:rsidP="0006500B">
            <w:pPr>
              <w:rPr>
                <w:ins w:id="9008" w:author="Author"/>
                <w:color w:val="000000"/>
                <w:lang w:val="en-GB"/>
              </w:rPr>
            </w:pPr>
            <w:ins w:id="9009" w:author="Author">
              <w:r w:rsidRPr="000F6836">
                <w:rPr>
                  <w:color w:val="000000"/>
                  <w:lang w:val="en-GB"/>
                </w:rPr>
                <w:t>Trigger event</w:t>
              </w:r>
            </w:ins>
          </w:p>
        </w:tc>
        <w:tc>
          <w:tcPr>
            <w:tcW w:w="6246" w:type="dxa"/>
            <w:shd w:val="clear" w:color="auto" w:fill="auto"/>
          </w:tcPr>
          <w:p w14:paraId="27FA91F7" w14:textId="77777777" w:rsidR="00810F83" w:rsidRPr="000F6836" w:rsidRDefault="00810F83" w:rsidP="0006500B">
            <w:pPr>
              <w:spacing w:after="0"/>
              <w:rPr>
                <w:ins w:id="9010" w:author="Author"/>
                <w:color w:val="000000"/>
                <w:lang w:val="en-GB"/>
              </w:rPr>
            </w:pPr>
            <w:ins w:id="9011" w:author="Author">
              <w:r w:rsidRPr="000F6836">
                <w:rPr>
                  <w:color w:val="000000"/>
                  <w:lang w:val="en-GB"/>
                </w:rPr>
                <w:t>Where applicable, brief description of event that would trigger the transaction/payment/liability/none e.g. event that would result in a contingent liability occurring.</w:t>
              </w:r>
            </w:ins>
          </w:p>
        </w:tc>
      </w:tr>
      <w:tr w:rsidR="00810F83" w:rsidRPr="000F6836" w14:paraId="06D2DFA8" w14:textId="77777777" w:rsidTr="0006500B">
        <w:trPr>
          <w:gridBefore w:val="1"/>
          <w:wBefore w:w="10" w:type="dxa"/>
          <w:trHeight w:val="690"/>
          <w:ins w:id="9012" w:author="Author"/>
        </w:trPr>
        <w:tc>
          <w:tcPr>
            <w:tcW w:w="861" w:type="dxa"/>
            <w:shd w:val="clear" w:color="auto" w:fill="auto"/>
            <w:hideMark/>
          </w:tcPr>
          <w:p w14:paraId="706FB062" w14:textId="77777777" w:rsidR="00810F83" w:rsidRPr="000F6836" w:rsidRDefault="00810F83" w:rsidP="0006500B">
            <w:pPr>
              <w:spacing w:after="0"/>
              <w:jc w:val="center"/>
              <w:rPr>
                <w:ins w:id="9013" w:author="Author"/>
                <w:color w:val="000000"/>
                <w:lang w:val="en-GB"/>
              </w:rPr>
            </w:pPr>
            <w:ins w:id="9014" w:author="Author">
              <w:r w:rsidRPr="000F6836">
                <w:rPr>
                  <w:color w:val="000000"/>
                  <w:lang w:val="en-GB"/>
                </w:rPr>
                <w:t>C0150</w:t>
              </w:r>
            </w:ins>
          </w:p>
        </w:tc>
        <w:tc>
          <w:tcPr>
            <w:tcW w:w="2107" w:type="dxa"/>
            <w:shd w:val="clear" w:color="auto" w:fill="auto"/>
            <w:hideMark/>
          </w:tcPr>
          <w:p w14:paraId="07CE9EE9" w14:textId="77777777" w:rsidR="00810F83" w:rsidRPr="000F6836" w:rsidRDefault="00810F83" w:rsidP="0006500B">
            <w:pPr>
              <w:rPr>
                <w:ins w:id="9015" w:author="Author"/>
                <w:color w:val="000000"/>
                <w:lang w:val="en-GB"/>
              </w:rPr>
            </w:pPr>
            <w:ins w:id="9016" w:author="Author">
              <w:r w:rsidRPr="000F6836">
                <w:rPr>
                  <w:color w:val="000000"/>
                  <w:lang w:val="en-GB"/>
                </w:rPr>
                <w:t>Value of transaction at starting date</w:t>
              </w:r>
            </w:ins>
          </w:p>
        </w:tc>
        <w:tc>
          <w:tcPr>
            <w:tcW w:w="6246" w:type="dxa"/>
            <w:shd w:val="clear" w:color="auto" w:fill="auto"/>
          </w:tcPr>
          <w:p w14:paraId="1CB2F523" w14:textId="77777777" w:rsidR="00810F83" w:rsidRPr="000F6836" w:rsidRDefault="00810F83" w:rsidP="0006500B">
            <w:pPr>
              <w:spacing w:after="0"/>
              <w:rPr>
                <w:ins w:id="9017" w:author="Author"/>
                <w:color w:val="000000"/>
                <w:lang w:val="en-GB"/>
              </w:rPr>
            </w:pPr>
            <w:ins w:id="9018" w:author="Author">
              <w:r w:rsidRPr="000F6836">
                <w:rPr>
                  <w:color w:val="000000"/>
                  <w:lang w:val="en-GB"/>
                </w:rPr>
                <w:t xml:space="preserve">Value of the transaction or collateral pledged. </w:t>
              </w:r>
            </w:ins>
          </w:p>
          <w:p w14:paraId="0F8BF216" w14:textId="3890F9AC" w:rsidR="00810F83" w:rsidRPr="000F6836" w:rsidRDefault="00810F83" w:rsidP="0006500B">
            <w:pPr>
              <w:spacing w:after="0"/>
              <w:rPr>
                <w:ins w:id="9019" w:author="Author"/>
                <w:color w:val="000000"/>
                <w:lang w:val="en-GB"/>
              </w:rPr>
            </w:pPr>
            <w:ins w:id="9020" w:author="Author">
              <w:r w:rsidRPr="000F6836">
                <w:rPr>
                  <w:color w:val="000000"/>
                  <w:lang w:val="en-GB"/>
                </w:rPr>
                <w:t>This item is to be reported in the reporting currency of the group.</w:t>
              </w:r>
            </w:ins>
          </w:p>
        </w:tc>
      </w:tr>
      <w:tr w:rsidR="00810F83" w:rsidRPr="000F6836" w14:paraId="48B4DBC2" w14:textId="77777777" w:rsidTr="00564E5C">
        <w:trPr>
          <w:gridBefore w:val="1"/>
          <w:wBefore w:w="10" w:type="dxa"/>
          <w:trHeight w:val="1265"/>
          <w:ins w:id="9021" w:author="Author"/>
        </w:trPr>
        <w:tc>
          <w:tcPr>
            <w:tcW w:w="861" w:type="dxa"/>
            <w:vMerge w:val="restart"/>
            <w:shd w:val="clear" w:color="auto" w:fill="auto"/>
            <w:hideMark/>
          </w:tcPr>
          <w:p w14:paraId="62DAE335" w14:textId="77777777" w:rsidR="00810F83" w:rsidRPr="000F6836" w:rsidRDefault="00810F83" w:rsidP="0006500B">
            <w:pPr>
              <w:spacing w:after="0"/>
              <w:jc w:val="center"/>
              <w:rPr>
                <w:ins w:id="9022" w:author="Author"/>
                <w:color w:val="000000"/>
                <w:lang w:val="en-GB"/>
              </w:rPr>
            </w:pPr>
            <w:ins w:id="9023" w:author="Author">
              <w:r w:rsidRPr="000F6836">
                <w:rPr>
                  <w:color w:val="000000"/>
                  <w:lang w:val="en-GB"/>
                </w:rPr>
                <w:t>C0160</w:t>
              </w:r>
            </w:ins>
          </w:p>
        </w:tc>
        <w:tc>
          <w:tcPr>
            <w:tcW w:w="2107" w:type="dxa"/>
            <w:vMerge w:val="restart"/>
            <w:shd w:val="clear" w:color="auto" w:fill="auto"/>
            <w:hideMark/>
          </w:tcPr>
          <w:p w14:paraId="1C8C8062" w14:textId="54BC713B" w:rsidR="00810F83" w:rsidRPr="000F6836" w:rsidRDefault="00810F83" w:rsidP="0006500B">
            <w:pPr>
              <w:rPr>
                <w:ins w:id="9024" w:author="Author"/>
                <w:color w:val="000000"/>
                <w:lang w:val="en-GB"/>
              </w:rPr>
            </w:pPr>
            <w:ins w:id="9025" w:author="Author">
              <w:r w:rsidRPr="000F6836">
                <w:rPr>
                  <w:color w:val="000000"/>
                  <w:lang w:val="en-GB"/>
                </w:rPr>
                <w:t>Value of transaction at reporting date</w:t>
              </w:r>
            </w:ins>
          </w:p>
        </w:tc>
        <w:tc>
          <w:tcPr>
            <w:tcW w:w="6246" w:type="dxa"/>
            <w:vMerge w:val="restart"/>
            <w:shd w:val="clear" w:color="auto" w:fill="auto"/>
          </w:tcPr>
          <w:p w14:paraId="5525FC54" w14:textId="77777777" w:rsidR="00810F83" w:rsidRPr="000F6836" w:rsidRDefault="00810F83" w:rsidP="0006500B">
            <w:pPr>
              <w:spacing w:after="0"/>
              <w:rPr>
                <w:ins w:id="9026" w:author="Author"/>
                <w:color w:val="000000"/>
                <w:lang w:val="en-GB"/>
              </w:rPr>
            </w:pPr>
            <w:ins w:id="9027" w:author="Author">
              <w:r w:rsidRPr="000F6836">
                <w:rPr>
                  <w:color w:val="000000"/>
                  <w:lang w:val="en-GB"/>
                </w:rPr>
                <w:t>Value of the transaction, collateral pledged.</w:t>
              </w:r>
            </w:ins>
          </w:p>
          <w:p w14:paraId="27497907" w14:textId="035FEDA1" w:rsidR="00810F83" w:rsidRPr="000F6836" w:rsidRDefault="00810F83" w:rsidP="0006500B">
            <w:pPr>
              <w:spacing w:after="0"/>
              <w:rPr>
                <w:ins w:id="9028" w:author="Author"/>
                <w:color w:val="000000"/>
                <w:lang w:val="en-GB"/>
              </w:rPr>
            </w:pPr>
            <w:ins w:id="9029" w:author="Author">
              <w:r w:rsidRPr="000F6836">
                <w:rPr>
                  <w:color w:val="000000"/>
                  <w:lang w:val="en-GB"/>
                </w:rPr>
                <w:t>This item shall be reported in the reporting currency of the group.</w:t>
              </w:r>
            </w:ins>
          </w:p>
        </w:tc>
      </w:tr>
      <w:tr w:rsidR="00810F83" w:rsidRPr="000F6836" w14:paraId="2EA40C8D" w14:textId="77777777" w:rsidTr="00FB7E86">
        <w:trPr>
          <w:gridBefore w:val="1"/>
          <w:wBefore w:w="10" w:type="dxa"/>
          <w:trHeight w:val="458"/>
          <w:ins w:id="9030" w:author="Author"/>
        </w:trPr>
        <w:tc>
          <w:tcPr>
            <w:tcW w:w="861" w:type="dxa"/>
            <w:vMerge/>
            <w:hideMark/>
          </w:tcPr>
          <w:p w14:paraId="5D5F6FA0" w14:textId="77777777" w:rsidR="00810F83" w:rsidRPr="000F6836" w:rsidRDefault="00810F83" w:rsidP="0006500B">
            <w:pPr>
              <w:spacing w:after="0"/>
              <w:jc w:val="center"/>
              <w:rPr>
                <w:ins w:id="9031" w:author="Author"/>
                <w:color w:val="000000"/>
                <w:lang w:val="en-GB"/>
              </w:rPr>
            </w:pPr>
          </w:p>
        </w:tc>
        <w:tc>
          <w:tcPr>
            <w:tcW w:w="2107" w:type="dxa"/>
            <w:vMerge/>
            <w:hideMark/>
          </w:tcPr>
          <w:p w14:paraId="314A3846" w14:textId="77777777" w:rsidR="00810F83" w:rsidRPr="000F6836" w:rsidRDefault="00810F83" w:rsidP="0006500B">
            <w:pPr>
              <w:spacing w:after="0"/>
              <w:rPr>
                <w:ins w:id="9032" w:author="Author"/>
                <w:color w:val="000000"/>
                <w:lang w:val="en-GB"/>
              </w:rPr>
            </w:pPr>
          </w:p>
        </w:tc>
        <w:tc>
          <w:tcPr>
            <w:tcW w:w="6246" w:type="dxa"/>
            <w:vMerge/>
          </w:tcPr>
          <w:p w14:paraId="075DA588" w14:textId="77777777" w:rsidR="00810F83" w:rsidRPr="000F6836" w:rsidRDefault="00810F83" w:rsidP="0006500B">
            <w:pPr>
              <w:spacing w:after="0"/>
              <w:rPr>
                <w:ins w:id="9033" w:author="Author"/>
                <w:color w:val="000000"/>
                <w:lang w:val="en-GB"/>
              </w:rPr>
            </w:pPr>
          </w:p>
        </w:tc>
      </w:tr>
      <w:tr w:rsidR="00810F83" w:rsidRPr="000F6836" w14:paraId="5DC5EA0B" w14:textId="77777777" w:rsidTr="009C4806">
        <w:trPr>
          <w:gridBefore w:val="1"/>
          <w:wBefore w:w="10" w:type="dxa"/>
          <w:trHeight w:val="698"/>
          <w:ins w:id="9034" w:author="Author"/>
        </w:trPr>
        <w:tc>
          <w:tcPr>
            <w:tcW w:w="861" w:type="dxa"/>
            <w:shd w:val="clear" w:color="auto" w:fill="auto"/>
          </w:tcPr>
          <w:p w14:paraId="66825543" w14:textId="77777777" w:rsidR="00810F83" w:rsidRPr="000F6836" w:rsidRDefault="00810F83" w:rsidP="0006500B">
            <w:pPr>
              <w:spacing w:after="0"/>
              <w:jc w:val="center"/>
              <w:rPr>
                <w:ins w:id="9035" w:author="Author"/>
                <w:color w:val="000000"/>
                <w:lang w:val="en-GB"/>
              </w:rPr>
            </w:pPr>
            <w:ins w:id="9036" w:author="Author">
              <w:r w:rsidRPr="000F6836">
                <w:rPr>
                  <w:color w:val="000000"/>
                  <w:lang w:val="en-GB"/>
                </w:rPr>
                <w:t>C0170</w:t>
              </w:r>
            </w:ins>
          </w:p>
        </w:tc>
        <w:tc>
          <w:tcPr>
            <w:tcW w:w="2107" w:type="dxa"/>
            <w:shd w:val="clear" w:color="auto" w:fill="auto"/>
          </w:tcPr>
          <w:p w14:paraId="310DD597" w14:textId="77777777" w:rsidR="00810F83" w:rsidRPr="000F6836" w:rsidRDefault="00810F83" w:rsidP="0006500B">
            <w:pPr>
              <w:rPr>
                <w:ins w:id="9037" w:author="Author"/>
                <w:color w:val="000000"/>
                <w:lang w:val="en-GB"/>
              </w:rPr>
            </w:pPr>
            <w:ins w:id="9038" w:author="Author">
              <w:r w:rsidRPr="000F6836">
                <w:rPr>
                  <w:color w:val="000000"/>
                  <w:lang w:val="en-GB"/>
                </w:rPr>
                <w:t>Maximum possible value of contingent liabilities</w:t>
              </w:r>
            </w:ins>
          </w:p>
        </w:tc>
        <w:tc>
          <w:tcPr>
            <w:tcW w:w="6246" w:type="dxa"/>
            <w:shd w:val="clear" w:color="auto" w:fill="auto"/>
          </w:tcPr>
          <w:p w14:paraId="7AC7CB0F" w14:textId="77777777" w:rsidR="00810F83" w:rsidRPr="000F6836" w:rsidRDefault="00810F83" w:rsidP="0006500B">
            <w:pPr>
              <w:spacing w:after="0"/>
              <w:rPr>
                <w:ins w:id="9039" w:author="Author"/>
                <w:color w:val="000000"/>
                <w:lang w:val="en-GB"/>
              </w:rPr>
            </w:pPr>
            <w:ins w:id="9040" w:author="Author">
              <w:r w:rsidRPr="000F6836">
                <w:rPr>
                  <w:lang w:val="en-GB"/>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the group’s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ins>
          </w:p>
        </w:tc>
      </w:tr>
      <w:tr w:rsidR="00810F83" w:rsidRPr="000F6836" w14:paraId="4B565A36" w14:textId="77777777" w:rsidTr="0006500B">
        <w:trPr>
          <w:gridBefore w:val="1"/>
          <w:wBefore w:w="10" w:type="dxa"/>
          <w:trHeight w:val="1164"/>
          <w:ins w:id="9041" w:author="Author"/>
        </w:trPr>
        <w:tc>
          <w:tcPr>
            <w:tcW w:w="861" w:type="dxa"/>
            <w:shd w:val="clear" w:color="auto" w:fill="auto"/>
          </w:tcPr>
          <w:p w14:paraId="0CB0A1E8" w14:textId="77777777" w:rsidR="00810F83" w:rsidRPr="000F6836" w:rsidRDefault="00810F83" w:rsidP="0006500B">
            <w:pPr>
              <w:spacing w:after="0"/>
              <w:jc w:val="center"/>
              <w:rPr>
                <w:ins w:id="9042" w:author="Author"/>
                <w:color w:val="000000"/>
                <w:lang w:val="en-GB"/>
              </w:rPr>
            </w:pPr>
            <w:ins w:id="9043" w:author="Author">
              <w:r w:rsidRPr="000F6836">
                <w:rPr>
                  <w:color w:val="000000"/>
                  <w:lang w:val="en-GB"/>
                </w:rPr>
                <w:t>C0180</w:t>
              </w:r>
            </w:ins>
          </w:p>
        </w:tc>
        <w:tc>
          <w:tcPr>
            <w:tcW w:w="2107" w:type="dxa"/>
            <w:shd w:val="clear" w:color="auto" w:fill="auto"/>
          </w:tcPr>
          <w:p w14:paraId="6F40090F" w14:textId="77777777" w:rsidR="00810F83" w:rsidRPr="000F6836" w:rsidRDefault="00810F83" w:rsidP="0006500B">
            <w:pPr>
              <w:rPr>
                <w:ins w:id="9044" w:author="Author"/>
                <w:color w:val="000000"/>
                <w:lang w:val="en-GB"/>
              </w:rPr>
            </w:pPr>
            <w:ins w:id="9045" w:author="Author">
              <w:r w:rsidRPr="000F6836">
                <w:rPr>
                  <w:color w:val="000000"/>
                  <w:lang w:val="en-GB"/>
                </w:rPr>
                <w:t>Value of guaranteed assets</w:t>
              </w:r>
            </w:ins>
          </w:p>
        </w:tc>
        <w:tc>
          <w:tcPr>
            <w:tcW w:w="6246" w:type="dxa"/>
            <w:shd w:val="clear" w:color="auto" w:fill="auto"/>
          </w:tcPr>
          <w:p w14:paraId="06A8851B" w14:textId="77777777" w:rsidR="00810F83" w:rsidRPr="000F6836" w:rsidRDefault="00810F83" w:rsidP="0006500B">
            <w:pPr>
              <w:rPr>
                <w:ins w:id="9046" w:author="Author"/>
                <w:lang w:val="en-GB"/>
              </w:rPr>
            </w:pPr>
            <w:ins w:id="9047" w:author="Author">
              <w:r w:rsidRPr="000F6836">
                <w:rPr>
                  <w:lang w:val="en-GB"/>
                </w:rPr>
                <w:t>Value of the guaranteed asset for which the guarantees are received.</w:t>
              </w:r>
            </w:ins>
          </w:p>
          <w:p w14:paraId="0A070BA4" w14:textId="77777777" w:rsidR="00810F83" w:rsidRPr="000F6836" w:rsidRDefault="00810F83" w:rsidP="0006500B">
            <w:pPr>
              <w:spacing w:after="0"/>
              <w:rPr>
                <w:ins w:id="9048" w:author="Author"/>
                <w:color w:val="000000"/>
                <w:lang w:val="en-GB"/>
              </w:rPr>
            </w:pPr>
            <w:ins w:id="9049" w:author="Author">
              <w:r w:rsidRPr="000F6836">
                <w:rPr>
                  <w:lang w:val="en-GB"/>
                </w:rPr>
                <w:t>Sectoral valuation principles may be relevant in this case.</w:t>
              </w:r>
            </w:ins>
          </w:p>
        </w:tc>
      </w:tr>
      <w:tr w:rsidR="00810F83" w:rsidRPr="000F6836" w14:paraId="67B57063" w14:textId="77777777" w:rsidTr="0006500B">
        <w:trPr>
          <w:gridBefore w:val="1"/>
          <w:wBefore w:w="10" w:type="dxa"/>
          <w:trHeight w:val="1222"/>
          <w:ins w:id="9050" w:author="Author"/>
        </w:trPr>
        <w:tc>
          <w:tcPr>
            <w:tcW w:w="861" w:type="dxa"/>
            <w:shd w:val="clear" w:color="auto" w:fill="auto"/>
          </w:tcPr>
          <w:p w14:paraId="4ACF95F8" w14:textId="77777777" w:rsidR="00810F83" w:rsidRPr="000F6836" w:rsidRDefault="00810F83" w:rsidP="0006500B">
            <w:pPr>
              <w:spacing w:after="0"/>
              <w:jc w:val="center"/>
              <w:rPr>
                <w:ins w:id="9051" w:author="Author"/>
                <w:color w:val="000000"/>
                <w:lang w:val="en-GB"/>
              </w:rPr>
            </w:pPr>
            <w:ins w:id="9052" w:author="Author">
              <w:r w:rsidRPr="000F6836">
                <w:rPr>
                  <w:color w:val="000000"/>
                  <w:lang w:val="en-GB"/>
                </w:rPr>
                <w:t>C0190</w:t>
              </w:r>
            </w:ins>
          </w:p>
        </w:tc>
        <w:tc>
          <w:tcPr>
            <w:tcW w:w="2107" w:type="dxa"/>
            <w:shd w:val="clear" w:color="auto" w:fill="auto"/>
          </w:tcPr>
          <w:p w14:paraId="18B92875" w14:textId="4FCBD75F" w:rsidR="00810F83" w:rsidRPr="000F6836" w:rsidRDefault="00810F83" w:rsidP="0006500B">
            <w:pPr>
              <w:rPr>
                <w:ins w:id="9053" w:author="Author"/>
                <w:color w:val="000000"/>
                <w:lang w:val="en-GB"/>
              </w:rPr>
            </w:pPr>
            <w:ins w:id="9054" w:author="Author">
              <w:r w:rsidRPr="000F6836">
                <w:rPr>
                  <w:color w:val="000000"/>
                  <w:lang w:val="en-GB"/>
                </w:rPr>
                <w:t xml:space="preserve">Revenues stemming from the </w:t>
              </w:r>
              <w:del w:id="9055" w:author="Author">
                <w:r w:rsidRPr="000F6836" w:rsidDel="00D367A3">
                  <w:rPr>
                    <w:color w:val="000000"/>
                    <w:lang w:val="en-GB"/>
                  </w:rPr>
                  <w:lastRenderedPageBreak/>
                  <w:delText>off balance</w:delText>
                </w:r>
              </w:del>
              <w:r w:rsidR="00D367A3" w:rsidRPr="000F6836">
                <w:rPr>
                  <w:color w:val="000000"/>
                  <w:lang w:val="en-GB"/>
                </w:rPr>
                <w:t>off-balance</w:t>
              </w:r>
              <w:r w:rsidRPr="000F6836">
                <w:rPr>
                  <w:color w:val="000000"/>
                  <w:lang w:val="en-GB"/>
                </w:rPr>
                <w:t xml:space="preserve"> sheet items</w:t>
              </w:r>
            </w:ins>
          </w:p>
        </w:tc>
        <w:tc>
          <w:tcPr>
            <w:tcW w:w="6246" w:type="dxa"/>
            <w:shd w:val="clear" w:color="auto" w:fill="auto"/>
          </w:tcPr>
          <w:p w14:paraId="1251D06C" w14:textId="77777777" w:rsidR="00810F83" w:rsidRPr="000F6836" w:rsidRDefault="00810F83" w:rsidP="0006500B">
            <w:pPr>
              <w:spacing w:after="0"/>
              <w:rPr>
                <w:ins w:id="9056" w:author="Author"/>
                <w:color w:val="000000"/>
                <w:lang w:val="en-GB"/>
              </w:rPr>
            </w:pPr>
            <w:ins w:id="9057" w:author="Author">
              <w:r w:rsidRPr="000F6836">
                <w:rPr>
                  <w:color w:val="000000"/>
                  <w:lang w:val="en-GB"/>
                </w:rPr>
                <w:lastRenderedPageBreak/>
                <w:t>Revenues associated to the provisions of the off-balance sheet transaction</w:t>
              </w:r>
            </w:ins>
          </w:p>
        </w:tc>
      </w:tr>
      <w:tr w:rsidR="00810F83" w:rsidRPr="000F6836" w14:paraId="763C4F86" w14:textId="77777777" w:rsidTr="0006500B">
        <w:trPr>
          <w:gridBefore w:val="1"/>
          <w:wBefore w:w="10" w:type="dxa"/>
          <w:trHeight w:val="1222"/>
          <w:ins w:id="9058" w:author="Author"/>
        </w:trPr>
        <w:tc>
          <w:tcPr>
            <w:tcW w:w="861" w:type="dxa"/>
            <w:shd w:val="clear" w:color="auto" w:fill="auto"/>
          </w:tcPr>
          <w:p w14:paraId="36A565CD" w14:textId="77777777" w:rsidR="00810F83" w:rsidRPr="000F6836" w:rsidRDefault="00810F83" w:rsidP="0006500B">
            <w:pPr>
              <w:spacing w:after="0"/>
              <w:jc w:val="center"/>
              <w:rPr>
                <w:ins w:id="9059" w:author="Author"/>
                <w:color w:val="000000"/>
                <w:lang w:val="en-GB"/>
              </w:rPr>
            </w:pPr>
            <w:ins w:id="9060" w:author="Author">
              <w:r w:rsidRPr="000F6836">
                <w:rPr>
                  <w:color w:val="000000"/>
                  <w:lang w:val="en-GB"/>
                </w:rPr>
                <w:t>C0200</w:t>
              </w:r>
            </w:ins>
          </w:p>
        </w:tc>
        <w:tc>
          <w:tcPr>
            <w:tcW w:w="2107" w:type="dxa"/>
            <w:shd w:val="clear" w:color="auto" w:fill="auto"/>
          </w:tcPr>
          <w:p w14:paraId="023F292A" w14:textId="77777777" w:rsidR="00810F83" w:rsidRPr="000F6836" w:rsidRDefault="00810F83" w:rsidP="0006500B">
            <w:pPr>
              <w:rPr>
                <w:ins w:id="9061" w:author="Author"/>
                <w:color w:val="000000"/>
                <w:lang w:val="en-GB"/>
              </w:rPr>
            </w:pPr>
            <w:ins w:id="9062" w:author="Author">
              <w:r w:rsidRPr="000F6836">
                <w:rPr>
                  <w:color w:val="000000"/>
                  <w:lang w:val="en-GB"/>
                </w:rPr>
                <w:t>Comments</w:t>
              </w:r>
            </w:ins>
          </w:p>
        </w:tc>
        <w:tc>
          <w:tcPr>
            <w:tcW w:w="6246" w:type="dxa"/>
            <w:shd w:val="clear" w:color="auto" w:fill="auto"/>
          </w:tcPr>
          <w:p w14:paraId="4C1AF2DE" w14:textId="77777777" w:rsidR="00810F83" w:rsidRPr="000F6836" w:rsidRDefault="00810F83" w:rsidP="0006500B">
            <w:pPr>
              <w:spacing w:after="0"/>
              <w:rPr>
                <w:ins w:id="9063" w:author="Author"/>
                <w:color w:val="000000"/>
                <w:lang w:val="en-GB"/>
              </w:rPr>
            </w:pPr>
            <w:ins w:id="9064" w:author="Author">
              <w:r w:rsidRPr="000F6836">
                <w:rPr>
                  <w:color w:val="000000"/>
                  <w:lang w:val="en-GB"/>
                </w:rPr>
                <w:t xml:space="preserve">Comments shall contain: </w:t>
              </w:r>
            </w:ins>
          </w:p>
          <w:p w14:paraId="40E41AD9" w14:textId="77777777" w:rsidR="00810F83" w:rsidRPr="000F6836" w:rsidRDefault="00810F83" w:rsidP="0006500B">
            <w:pPr>
              <w:pStyle w:val="ListParagraph"/>
              <w:numPr>
                <w:ilvl w:val="0"/>
                <w:numId w:val="36"/>
              </w:numPr>
              <w:contextualSpacing/>
              <w:rPr>
                <w:ins w:id="9065" w:author="Author"/>
                <w:rFonts w:ascii="Times New Roman" w:hAnsi="Times New Roman"/>
                <w:color w:val="000000"/>
                <w:lang w:eastAsia="en-GB"/>
              </w:rPr>
            </w:pPr>
            <w:ins w:id="9066" w:author="Author">
              <w:r w:rsidRPr="000F6836">
                <w:rPr>
                  <w:rFonts w:ascii="Times New Roman" w:hAnsi="Times New Roman"/>
                  <w:color w:val="000000"/>
                  <w:lang w:eastAsia="en-GB"/>
                </w:rPr>
                <w:t>a notification if the transaction has not been performed at arm’s length</w:t>
              </w:r>
            </w:ins>
          </w:p>
          <w:p w14:paraId="09E6CC67" w14:textId="77777777" w:rsidR="00810F83" w:rsidRPr="000F6836" w:rsidRDefault="00810F83" w:rsidP="0006500B">
            <w:pPr>
              <w:pStyle w:val="ListParagraph"/>
              <w:numPr>
                <w:ilvl w:val="0"/>
                <w:numId w:val="36"/>
              </w:numPr>
              <w:contextualSpacing/>
              <w:rPr>
                <w:ins w:id="9067" w:author="Author"/>
                <w:rFonts w:ascii="Times New Roman" w:hAnsi="Times New Roman"/>
              </w:rPr>
            </w:pPr>
            <w:ins w:id="9068" w:author="Author">
              <w:r w:rsidRPr="000F6836">
                <w:rPr>
                  <w:rFonts w:ascii="Times New Roman" w:hAnsi="Times New Roman"/>
                  <w:color w:val="000000"/>
                  <w:lang w:eastAsia="en-GB"/>
                </w:rPr>
                <w:t>any other relevant information regarding the economic nature of the operation</w:t>
              </w:r>
            </w:ins>
          </w:p>
        </w:tc>
      </w:tr>
    </w:tbl>
    <w:p w14:paraId="02C3CC28" w14:textId="77777777" w:rsidR="00810F83" w:rsidRPr="000F6836" w:rsidRDefault="00810F83" w:rsidP="00810F83">
      <w:pPr>
        <w:rPr>
          <w:ins w:id="9069" w:author="Author"/>
          <w:lang w:val="en-GB"/>
        </w:rPr>
      </w:pPr>
    </w:p>
    <w:p w14:paraId="2C7BD367" w14:textId="62C033DB" w:rsidR="00810F83" w:rsidRPr="000F6836" w:rsidRDefault="00810F83" w:rsidP="00810F83">
      <w:pPr>
        <w:pStyle w:val="ManualHeading2"/>
        <w:numPr>
          <w:ilvl w:val="0"/>
          <w:numId w:val="0"/>
        </w:numPr>
        <w:ind w:left="851" w:hanging="851"/>
        <w:rPr>
          <w:ins w:id="9070" w:author="Author"/>
          <w:lang w:val="en-GB"/>
        </w:rPr>
      </w:pPr>
      <w:ins w:id="9071" w:author="Author">
        <w:r w:rsidRPr="000F6836">
          <w:rPr>
            <w:i/>
            <w:lang w:val="en-GB"/>
          </w:rPr>
          <w:t>S.36.04 — IGT — Insurance and Reinsurance</w:t>
        </w:r>
      </w:ins>
    </w:p>
    <w:p w14:paraId="2569EB17" w14:textId="77777777" w:rsidR="00810F83" w:rsidRPr="000F6836" w:rsidRDefault="00810F83" w:rsidP="00810F83">
      <w:pPr>
        <w:rPr>
          <w:ins w:id="9072" w:author="Author"/>
          <w:lang w:val="en-GB"/>
        </w:rPr>
      </w:pPr>
      <w:ins w:id="9073" w:author="Author">
        <w:r w:rsidRPr="000F6836">
          <w:rPr>
            <w:i/>
            <w:lang w:val="en-GB"/>
          </w:rPr>
          <w:t>General comments:</w:t>
        </w:r>
      </w:ins>
    </w:p>
    <w:p w14:paraId="6B6CA593" w14:textId="77777777" w:rsidR="00810F83" w:rsidRPr="000F6836" w:rsidRDefault="00810F83" w:rsidP="00810F83">
      <w:pPr>
        <w:rPr>
          <w:ins w:id="9074" w:author="Author"/>
          <w:szCs w:val="20"/>
          <w:lang w:val="en-GB"/>
        </w:rPr>
      </w:pPr>
      <w:ins w:id="9075" w:author="Author">
        <w:r w:rsidRPr="000F6836">
          <w:rPr>
            <w:szCs w:val="20"/>
            <w:lang w:val="en-GB"/>
          </w:rPr>
          <w:t>This annex relates to information groups are requested to provide annually.</w:t>
        </w:r>
      </w:ins>
    </w:p>
    <w:p w14:paraId="4218D889" w14:textId="51F462E9" w:rsidR="00810F83" w:rsidRPr="000F6836" w:rsidRDefault="00810F83" w:rsidP="00810F83">
      <w:pPr>
        <w:rPr>
          <w:ins w:id="9076" w:author="Author"/>
          <w:szCs w:val="20"/>
          <w:lang w:val="en-GB"/>
        </w:rPr>
      </w:pPr>
      <w:ins w:id="9077" w:author="Author">
        <w:r w:rsidRPr="000F6836">
          <w:rPr>
            <w:szCs w:val="20"/>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ins>
    </w:p>
    <w:p w14:paraId="4E37DB68" w14:textId="77777777" w:rsidR="00810F83" w:rsidRPr="000F6836" w:rsidRDefault="00810F83" w:rsidP="00810F83">
      <w:pPr>
        <w:rPr>
          <w:ins w:id="9078" w:author="Author"/>
          <w:szCs w:val="20"/>
          <w:lang w:val="en-GB"/>
        </w:rPr>
      </w:pPr>
      <w:ins w:id="9079" w:author="Author">
        <w:r w:rsidRPr="000F6836">
          <w:rPr>
            <w:szCs w:val="20"/>
            <w:lang w:val="en-GB"/>
          </w:rPr>
          <w:t xml:space="preserve"> These include, but not limited to: </w:t>
        </w:r>
      </w:ins>
    </w:p>
    <w:p w14:paraId="4FE9043D" w14:textId="77777777" w:rsidR="00810F83" w:rsidRPr="000F6836" w:rsidRDefault="00810F83" w:rsidP="00810F83">
      <w:pPr>
        <w:pStyle w:val="ListParagraph"/>
        <w:numPr>
          <w:ilvl w:val="0"/>
          <w:numId w:val="37"/>
        </w:numPr>
        <w:suppressAutoHyphens/>
        <w:snapToGrid w:val="0"/>
        <w:spacing w:before="120" w:after="120"/>
        <w:contextualSpacing/>
        <w:jc w:val="both"/>
        <w:rPr>
          <w:ins w:id="9080" w:author="Author"/>
          <w:rFonts w:ascii="Times New Roman" w:hAnsi="Times New Roman"/>
          <w:sz w:val="24"/>
          <w:szCs w:val="24"/>
        </w:rPr>
      </w:pPr>
      <w:ins w:id="9081" w:author="Author">
        <w:r w:rsidRPr="000F6836">
          <w:rPr>
            <w:rFonts w:ascii="Times New Roman" w:hAnsi="Times New Roman"/>
            <w:sz w:val="24"/>
            <w:szCs w:val="24"/>
          </w:rPr>
          <w:t>Insurance contracts of entities within the scope of the group with insurance companies within the scope of the group</w:t>
        </w:r>
      </w:ins>
    </w:p>
    <w:p w14:paraId="395481BC" w14:textId="77777777" w:rsidR="00810F83" w:rsidRPr="000F6836" w:rsidRDefault="00810F83" w:rsidP="00810F83">
      <w:pPr>
        <w:pStyle w:val="ListParagraph"/>
        <w:numPr>
          <w:ilvl w:val="0"/>
          <w:numId w:val="37"/>
        </w:numPr>
        <w:suppressAutoHyphens/>
        <w:snapToGrid w:val="0"/>
        <w:spacing w:before="120" w:after="120"/>
        <w:contextualSpacing/>
        <w:jc w:val="both"/>
        <w:rPr>
          <w:ins w:id="9082" w:author="Author"/>
          <w:rFonts w:ascii="Times New Roman" w:hAnsi="Times New Roman"/>
          <w:sz w:val="24"/>
          <w:szCs w:val="24"/>
        </w:rPr>
      </w:pPr>
      <w:ins w:id="9083" w:author="Author">
        <w:r w:rsidRPr="000F6836">
          <w:rPr>
            <w:rFonts w:ascii="Times New Roman" w:hAnsi="Times New Roman"/>
            <w:sz w:val="24"/>
            <w:szCs w:val="24"/>
          </w:rPr>
          <w:t>reinsurance treaties between related undertakings of a group;</w:t>
        </w:r>
      </w:ins>
    </w:p>
    <w:p w14:paraId="7A01E083" w14:textId="77777777" w:rsidR="00810F83" w:rsidRPr="000F6836" w:rsidRDefault="00810F83" w:rsidP="00810F83">
      <w:pPr>
        <w:pStyle w:val="ListParagraph"/>
        <w:numPr>
          <w:ilvl w:val="0"/>
          <w:numId w:val="37"/>
        </w:numPr>
        <w:suppressAutoHyphens/>
        <w:snapToGrid w:val="0"/>
        <w:spacing w:before="120" w:after="120"/>
        <w:contextualSpacing/>
        <w:jc w:val="both"/>
        <w:rPr>
          <w:ins w:id="9084" w:author="Author"/>
          <w:rFonts w:ascii="Times New Roman" w:hAnsi="Times New Roman"/>
          <w:sz w:val="24"/>
          <w:szCs w:val="24"/>
        </w:rPr>
      </w:pPr>
      <w:ins w:id="9085" w:author="Author">
        <w:r w:rsidRPr="000F6836">
          <w:rPr>
            <w:rFonts w:ascii="Times New Roman" w:hAnsi="Times New Roman"/>
            <w:sz w:val="24"/>
            <w:szCs w:val="24"/>
          </w:rPr>
          <w:t xml:space="preserve">facultative reinsurance between related undertakings of a group; and </w:t>
        </w:r>
      </w:ins>
    </w:p>
    <w:p w14:paraId="350EEBEA" w14:textId="77777777" w:rsidR="00810F83" w:rsidRPr="000F6836" w:rsidRDefault="00810F83" w:rsidP="00810F83">
      <w:pPr>
        <w:pStyle w:val="ListParagraph"/>
        <w:numPr>
          <w:ilvl w:val="0"/>
          <w:numId w:val="37"/>
        </w:numPr>
        <w:suppressAutoHyphens/>
        <w:snapToGrid w:val="0"/>
        <w:spacing w:before="120" w:after="120"/>
        <w:contextualSpacing/>
        <w:jc w:val="both"/>
        <w:rPr>
          <w:ins w:id="9086" w:author="Author"/>
          <w:rFonts w:ascii="Times New Roman" w:hAnsi="Times New Roman"/>
          <w:sz w:val="24"/>
          <w:szCs w:val="24"/>
        </w:rPr>
      </w:pPr>
      <w:ins w:id="9087" w:author="Author">
        <w:r w:rsidRPr="000F6836">
          <w:rPr>
            <w:rFonts w:ascii="Times New Roman" w:hAnsi="Times New Roman"/>
            <w:sz w:val="24"/>
            <w:szCs w:val="24"/>
          </w:rPr>
          <w:t>any other transaction that results in transferring underwriting risk (insurance risk) between related undertakings of a group.</w:t>
        </w:r>
      </w:ins>
    </w:p>
    <w:p w14:paraId="5B4EC6B6" w14:textId="77777777" w:rsidR="00686166" w:rsidRPr="00686166" w:rsidRDefault="00686166" w:rsidP="00686166">
      <w:pPr>
        <w:tabs>
          <w:tab w:val="left" w:pos="459"/>
        </w:tabs>
        <w:snapToGrid w:val="0"/>
        <w:spacing w:after="0"/>
        <w:rPr>
          <w:ins w:id="9088" w:author="Author"/>
          <w:color w:val="000000"/>
          <w:szCs w:val="20"/>
          <w:lang w:val="en-GB"/>
        </w:rPr>
      </w:pPr>
      <w:ins w:id="9089" w:author="Author">
        <w:r w:rsidRPr="00686166">
          <w:rPr>
            <w:color w:val="000000"/>
            <w:szCs w:val="20"/>
            <w:lang w:val="en-GB"/>
          </w:rPr>
          <w:t xml:space="preserve">This template shall include intragroup transactions that were: </w:t>
        </w:r>
      </w:ins>
    </w:p>
    <w:p w14:paraId="782A106D" w14:textId="429CFE60" w:rsidR="00686166" w:rsidRPr="00BB06D9" w:rsidRDefault="00686166" w:rsidP="00BB06D9">
      <w:pPr>
        <w:pStyle w:val="ListParagraph"/>
        <w:numPr>
          <w:ilvl w:val="0"/>
          <w:numId w:val="37"/>
        </w:numPr>
        <w:suppressAutoHyphens/>
        <w:snapToGrid w:val="0"/>
        <w:spacing w:before="120" w:after="120"/>
        <w:contextualSpacing/>
        <w:jc w:val="both"/>
        <w:rPr>
          <w:ins w:id="9090" w:author="Author"/>
          <w:rFonts w:ascii="Times New Roman" w:hAnsi="Times New Roman"/>
          <w:sz w:val="24"/>
          <w:szCs w:val="24"/>
        </w:rPr>
      </w:pPr>
      <w:ins w:id="9091" w:author="Author">
        <w:r w:rsidRPr="00BB06D9">
          <w:rPr>
            <w:rFonts w:ascii="Times New Roman" w:hAnsi="Times New Roman"/>
            <w:sz w:val="24"/>
            <w:szCs w:val="24"/>
          </w:rPr>
          <w:t xml:space="preserve">in-force at the start of the reporting period. </w:t>
        </w:r>
      </w:ins>
    </w:p>
    <w:p w14:paraId="00C51D6A" w14:textId="36C40C62" w:rsidR="00686166" w:rsidRPr="00BB06D9" w:rsidRDefault="00686166" w:rsidP="00BB06D9">
      <w:pPr>
        <w:pStyle w:val="ListParagraph"/>
        <w:numPr>
          <w:ilvl w:val="0"/>
          <w:numId w:val="37"/>
        </w:numPr>
        <w:suppressAutoHyphens/>
        <w:snapToGrid w:val="0"/>
        <w:spacing w:before="120" w:after="120"/>
        <w:contextualSpacing/>
        <w:jc w:val="both"/>
        <w:rPr>
          <w:ins w:id="9092" w:author="Author"/>
          <w:rFonts w:ascii="Times New Roman" w:hAnsi="Times New Roman"/>
          <w:sz w:val="24"/>
          <w:szCs w:val="24"/>
        </w:rPr>
      </w:pPr>
      <w:ins w:id="9093" w:author="Author">
        <w:r w:rsidRPr="00BB06D9">
          <w:rPr>
            <w:rFonts w:ascii="Times New Roman" w:hAnsi="Times New Roman"/>
            <w:sz w:val="24"/>
            <w:szCs w:val="24"/>
          </w:rPr>
          <w:t xml:space="preserve">incepted during the reporting period and outstanding at the reporting date. </w:t>
        </w:r>
      </w:ins>
    </w:p>
    <w:p w14:paraId="250609B5" w14:textId="3C7743A0" w:rsidR="00686166" w:rsidRPr="00BB06D9" w:rsidRDefault="00686166" w:rsidP="00BB06D9">
      <w:pPr>
        <w:pStyle w:val="ListParagraph"/>
        <w:numPr>
          <w:ilvl w:val="0"/>
          <w:numId w:val="37"/>
        </w:numPr>
        <w:suppressAutoHyphens/>
        <w:snapToGrid w:val="0"/>
        <w:spacing w:before="120" w:after="120"/>
        <w:contextualSpacing/>
        <w:jc w:val="both"/>
        <w:rPr>
          <w:ins w:id="9094" w:author="Author"/>
          <w:rFonts w:ascii="Times New Roman" w:hAnsi="Times New Roman"/>
          <w:sz w:val="24"/>
          <w:szCs w:val="24"/>
        </w:rPr>
      </w:pPr>
      <w:ins w:id="9095" w:author="Author">
        <w:r w:rsidRPr="00BB06D9">
          <w:rPr>
            <w:rFonts w:ascii="Times New Roman" w:hAnsi="Times New Roman"/>
            <w:sz w:val="24"/>
            <w:szCs w:val="24"/>
          </w:rPr>
          <w:t xml:space="preserve">incepted and expired/matured during the reporting period.  </w:t>
        </w:r>
      </w:ins>
    </w:p>
    <w:p w14:paraId="73AF1FF2" w14:textId="77777777" w:rsidR="00686166" w:rsidRPr="00686166" w:rsidRDefault="00686166" w:rsidP="00686166">
      <w:pPr>
        <w:tabs>
          <w:tab w:val="left" w:pos="459"/>
        </w:tabs>
        <w:snapToGrid w:val="0"/>
        <w:spacing w:after="0"/>
        <w:rPr>
          <w:ins w:id="9096" w:author="Author"/>
          <w:color w:val="000000"/>
          <w:szCs w:val="20"/>
          <w:lang w:val="en-GB"/>
        </w:rPr>
      </w:pPr>
    </w:p>
    <w:p w14:paraId="20697F4A" w14:textId="77777777" w:rsidR="00686166" w:rsidRPr="00686166" w:rsidRDefault="00686166" w:rsidP="00686166">
      <w:pPr>
        <w:tabs>
          <w:tab w:val="left" w:pos="459"/>
        </w:tabs>
        <w:snapToGrid w:val="0"/>
        <w:spacing w:after="0"/>
        <w:rPr>
          <w:ins w:id="9097" w:author="Author"/>
          <w:color w:val="000000"/>
          <w:szCs w:val="20"/>
          <w:lang w:val="en-GB"/>
        </w:rPr>
      </w:pPr>
      <w:ins w:id="9098" w:author="Author">
        <w:r w:rsidRPr="00686166">
          <w:rPr>
            <w:color w:val="000000"/>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0A44F933" w14:textId="77777777" w:rsidR="00686166" w:rsidRPr="00686166" w:rsidRDefault="00686166" w:rsidP="00686166">
      <w:pPr>
        <w:tabs>
          <w:tab w:val="left" w:pos="459"/>
        </w:tabs>
        <w:snapToGrid w:val="0"/>
        <w:spacing w:after="0"/>
        <w:rPr>
          <w:ins w:id="9099" w:author="Author"/>
          <w:color w:val="000000"/>
          <w:szCs w:val="20"/>
          <w:lang w:val="en-GB"/>
        </w:rPr>
      </w:pPr>
      <w:ins w:id="9100" w:author="Author">
        <w:r w:rsidRPr="00686166">
          <w:rPr>
            <w:color w:val="000000"/>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1318DFAA" w14:textId="77777777" w:rsidR="00686166" w:rsidRPr="00686166" w:rsidRDefault="00686166" w:rsidP="00686166">
      <w:pPr>
        <w:tabs>
          <w:tab w:val="left" w:pos="459"/>
        </w:tabs>
        <w:snapToGrid w:val="0"/>
        <w:spacing w:after="0"/>
        <w:rPr>
          <w:ins w:id="9101" w:author="Author"/>
          <w:color w:val="000000"/>
          <w:szCs w:val="20"/>
          <w:lang w:val="en-GB"/>
        </w:rPr>
      </w:pPr>
      <w:ins w:id="9102" w:author="Author">
        <w:r w:rsidRPr="00686166">
          <w:rPr>
            <w:color w:val="000000"/>
            <w:szCs w:val="20"/>
            <w:lang w:val="en-GB"/>
          </w:rPr>
          <w:t>Any element added to significant intragroup transactions shall be reported as a separate intragroup transaction,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3C4930D5" w14:textId="77777777" w:rsidR="00686166" w:rsidRPr="00686166" w:rsidRDefault="00686166" w:rsidP="00686166">
      <w:pPr>
        <w:tabs>
          <w:tab w:val="left" w:pos="459"/>
        </w:tabs>
        <w:snapToGrid w:val="0"/>
        <w:spacing w:after="0"/>
        <w:rPr>
          <w:ins w:id="9103" w:author="Author"/>
          <w:color w:val="000000"/>
          <w:szCs w:val="20"/>
          <w:lang w:val="en-GB"/>
        </w:rPr>
      </w:pPr>
      <w:ins w:id="9104" w:author="Author">
        <w:r w:rsidRPr="00686166">
          <w:rPr>
            <w:color w:val="000000"/>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187D4042" w14:textId="601423F5" w:rsidR="00810F83" w:rsidRDefault="00686166" w:rsidP="00686166">
      <w:pPr>
        <w:tabs>
          <w:tab w:val="left" w:pos="459"/>
        </w:tabs>
        <w:snapToGrid w:val="0"/>
        <w:spacing w:after="0"/>
        <w:rPr>
          <w:ins w:id="9105" w:author="Author"/>
          <w:color w:val="000000"/>
          <w:szCs w:val="20"/>
          <w:lang w:val="en-GB"/>
        </w:rPr>
      </w:pPr>
      <w:ins w:id="9106" w:author="Author">
        <w:r w:rsidRPr="00686166">
          <w:rPr>
            <w:color w:val="000000"/>
            <w:szCs w:val="20"/>
            <w:lang w:val="en-GB"/>
          </w:rPr>
          <w:lastRenderedPageBreak/>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7FB45DDE" w14:textId="77777777" w:rsidR="00690542" w:rsidRPr="000F6836" w:rsidRDefault="00690542" w:rsidP="00686166">
      <w:pPr>
        <w:tabs>
          <w:tab w:val="left" w:pos="459"/>
        </w:tabs>
        <w:snapToGrid w:val="0"/>
        <w:spacing w:after="0"/>
        <w:rPr>
          <w:ins w:id="9107" w:author="Author"/>
          <w:color w:val="000000"/>
          <w:szCs w:val="20"/>
          <w:lang w:val="en-GB"/>
        </w:rPr>
      </w:pPr>
    </w:p>
    <w:tbl>
      <w:tblPr>
        <w:tblW w:w="8627" w:type="dxa"/>
        <w:tblInd w:w="98" w:type="dxa"/>
        <w:tblLook w:val="04A0" w:firstRow="1" w:lastRow="0" w:firstColumn="1" w:lastColumn="0" w:noHBand="0" w:noVBand="1"/>
      </w:tblPr>
      <w:tblGrid>
        <w:gridCol w:w="1509"/>
        <w:gridCol w:w="1509"/>
        <w:gridCol w:w="5609"/>
      </w:tblGrid>
      <w:tr w:rsidR="00810F83" w:rsidRPr="000F6836" w14:paraId="368838A1" w14:textId="77777777" w:rsidTr="0006500B">
        <w:trPr>
          <w:trHeight w:val="337"/>
          <w:ins w:id="9108" w:author="Author"/>
        </w:trPr>
        <w:tc>
          <w:tcPr>
            <w:tcW w:w="1509" w:type="dxa"/>
            <w:tcBorders>
              <w:top w:val="single" w:sz="4" w:space="0" w:color="auto"/>
              <w:left w:val="single" w:sz="4" w:space="0" w:color="auto"/>
              <w:bottom w:val="single" w:sz="4" w:space="0" w:color="auto"/>
              <w:right w:val="single" w:sz="4" w:space="0" w:color="auto"/>
            </w:tcBorders>
          </w:tcPr>
          <w:p w14:paraId="1816EC0F" w14:textId="77777777" w:rsidR="00810F83" w:rsidRPr="000F6836" w:rsidRDefault="00810F83" w:rsidP="0006500B">
            <w:pPr>
              <w:spacing w:after="0"/>
              <w:rPr>
                <w:ins w:id="9109" w:author="Author"/>
                <w:color w:val="000000"/>
                <w:lang w:val="en-GB"/>
              </w:rPr>
            </w:pPr>
            <w:ins w:id="9110" w:author="Author">
              <w:r w:rsidRPr="000F6836">
                <w:rPr>
                  <w:b/>
                  <w:bCs/>
                  <w:lang w:val="en-GB"/>
                </w:rPr>
                <w:t>ITEM</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26ACB3F" w14:textId="77777777" w:rsidR="00810F83" w:rsidRPr="000F6836" w:rsidRDefault="00810F83" w:rsidP="0006500B">
            <w:pPr>
              <w:spacing w:after="0"/>
              <w:rPr>
                <w:ins w:id="9111" w:author="Author"/>
                <w:color w:val="000000"/>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6041AE3" w14:textId="77777777" w:rsidR="00810F83" w:rsidRPr="000F6836" w:rsidRDefault="00810F83" w:rsidP="0006500B">
            <w:pPr>
              <w:spacing w:after="0"/>
              <w:rPr>
                <w:ins w:id="9112" w:author="Author"/>
                <w:color w:val="000000"/>
                <w:lang w:val="en-GB"/>
              </w:rPr>
            </w:pPr>
            <w:ins w:id="9113" w:author="Author">
              <w:r w:rsidRPr="000F6836">
                <w:rPr>
                  <w:b/>
                  <w:bCs/>
                  <w:lang w:val="en-GB"/>
                </w:rPr>
                <w:t>INSTRUCTIONS</w:t>
              </w:r>
            </w:ins>
          </w:p>
        </w:tc>
      </w:tr>
      <w:tr w:rsidR="00810F83" w:rsidRPr="000F6836" w14:paraId="502367C6" w14:textId="77777777" w:rsidTr="0006500B">
        <w:trPr>
          <w:trHeight w:val="570"/>
          <w:ins w:id="9114" w:author="Author"/>
        </w:trPr>
        <w:tc>
          <w:tcPr>
            <w:tcW w:w="1509" w:type="dxa"/>
            <w:tcBorders>
              <w:top w:val="single" w:sz="4" w:space="0" w:color="auto"/>
              <w:left w:val="single" w:sz="4" w:space="0" w:color="auto"/>
              <w:bottom w:val="single" w:sz="4" w:space="0" w:color="auto"/>
              <w:right w:val="single" w:sz="4" w:space="0" w:color="auto"/>
            </w:tcBorders>
          </w:tcPr>
          <w:p w14:paraId="22F13AE0" w14:textId="77777777" w:rsidR="00810F83" w:rsidRPr="000F6836" w:rsidRDefault="00810F83" w:rsidP="0006500B">
            <w:pPr>
              <w:rPr>
                <w:ins w:id="9115" w:author="Author"/>
                <w:color w:val="000000"/>
                <w:lang w:val="en-GB"/>
              </w:rPr>
            </w:pPr>
            <w:ins w:id="9116" w:author="Author">
              <w:r w:rsidRPr="000F6836">
                <w:rPr>
                  <w:color w:val="000000"/>
                  <w:lang w:val="en-GB"/>
                </w:rPr>
                <w:t>C0010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B6C7AAB" w14:textId="08DB10BA" w:rsidR="00810F83" w:rsidRPr="000F6836" w:rsidRDefault="00810F83" w:rsidP="0006500B">
            <w:pPr>
              <w:rPr>
                <w:ins w:id="9117" w:author="Author"/>
                <w:color w:val="000000"/>
                <w:lang w:val="en-GB"/>
              </w:rPr>
            </w:pPr>
            <w:ins w:id="9118" w:author="Author">
              <w:r w:rsidRPr="000F6836">
                <w:rPr>
                  <w:color w:val="000000"/>
                  <w:lang w:val="en-GB"/>
                </w:rPr>
                <w:t>ID of</w:t>
              </w:r>
              <w:r w:rsidR="00F53D55" w:rsidRPr="000F6836">
                <w:rPr>
                  <w:color w:val="000000"/>
                  <w:lang w:val="en-GB"/>
                </w:rPr>
                <w:t xml:space="preserve"> the</w:t>
              </w:r>
              <w:r w:rsidRPr="000F6836">
                <w:rPr>
                  <w:color w:val="000000"/>
                  <w:lang w:val="en-GB"/>
                </w:rPr>
                <w:t xml:space="preserve"> intragroup transaction</w:t>
              </w:r>
            </w:ins>
          </w:p>
        </w:tc>
        <w:tc>
          <w:tcPr>
            <w:tcW w:w="5609" w:type="dxa"/>
            <w:tcBorders>
              <w:top w:val="single" w:sz="4" w:space="0" w:color="auto"/>
              <w:left w:val="nil"/>
              <w:bottom w:val="single" w:sz="4" w:space="0" w:color="auto"/>
              <w:right w:val="single" w:sz="4" w:space="0" w:color="auto"/>
            </w:tcBorders>
            <w:shd w:val="clear" w:color="auto" w:fill="auto"/>
            <w:hideMark/>
          </w:tcPr>
          <w:p w14:paraId="2BAABD0D" w14:textId="4FCF85B0" w:rsidR="00810F83" w:rsidRPr="000F6836" w:rsidRDefault="00810F83" w:rsidP="00256F6B">
            <w:pPr>
              <w:spacing w:after="0"/>
              <w:rPr>
                <w:ins w:id="9119" w:author="Author"/>
                <w:color w:val="000000"/>
                <w:lang w:val="en-GB"/>
              </w:rPr>
            </w:pPr>
            <w:ins w:id="9120" w:author="Author">
              <w:r w:rsidRPr="000F6836">
                <w:rPr>
                  <w:color w:val="000000"/>
                  <w:lang w:val="en-GB"/>
                </w:rPr>
                <w:t xml:space="preserve">Unique internal identification code for each intragroup transaction. It shall </w:t>
              </w:r>
              <w:del w:id="9121" w:author="Author">
                <w:r w:rsidRPr="000F6836" w:rsidDel="00256F6B">
                  <w:rPr>
                    <w:color w:val="000000"/>
                    <w:lang w:val="en-GB"/>
                  </w:rPr>
                  <w:delText xml:space="preserve"> </w:delText>
                </w:r>
              </w:del>
              <w:r w:rsidRPr="000F6836">
                <w:rPr>
                  <w:color w:val="000000"/>
                  <w:lang w:val="en-GB"/>
                </w:rPr>
                <w:t>be consistent over time.</w:t>
              </w:r>
            </w:ins>
          </w:p>
        </w:tc>
      </w:tr>
      <w:tr w:rsidR="00810F83" w:rsidRPr="000F6836" w14:paraId="07FC4D3D" w14:textId="77777777" w:rsidTr="0006500B">
        <w:trPr>
          <w:trHeight w:val="855"/>
          <w:ins w:id="9122" w:author="Author"/>
        </w:trPr>
        <w:tc>
          <w:tcPr>
            <w:tcW w:w="1509" w:type="dxa"/>
            <w:tcBorders>
              <w:top w:val="single" w:sz="4" w:space="0" w:color="auto"/>
              <w:left w:val="single" w:sz="4" w:space="0" w:color="auto"/>
              <w:bottom w:val="single" w:sz="4" w:space="0" w:color="auto"/>
              <w:right w:val="single" w:sz="4" w:space="0" w:color="auto"/>
            </w:tcBorders>
          </w:tcPr>
          <w:p w14:paraId="7950FEC7" w14:textId="77777777" w:rsidR="00810F83" w:rsidRPr="000F6836" w:rsidRDefault="00810F83" w:rsidP="0006500B">
            <w:pPr>
              <w:rPr>
                <w:ins w:id="9123" w:author="Author"/>
                <w:color w:val="000000"/>
                <w:lang w:val="en-GB"/>
              </w:rPr>
            </w:pPr>
            <w:ins w:id="9124" w:author="Author">
              <w:r w:rsidRPr="000F6836">
                <w:rPr>
                  <w:color w:val="000000"/>
                  <w:lang w:val="en-GB"/>
                </w:rPr>
                <w:t>C0020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34B0F0E" w14:textId="1049C096" w:rsidR="00810F83" w:rsidRPr="000F6836" w:rsidRDefault="00810F83" w:rsidP="0006500B">
            <w:pPr>
              <w:rPr>
                <w:ins w:id="9125" w:author="Author"/>
                <w:color w:val="000000"/>
                <w:lang w:val="en-GB"/>
              </w:rPr>
            </w:pPr>
            <w:ins w:id="9126" w:author="Author">
              <w:r w:rsidRPr="000F6836">
                <w:rPr>
                  <w:color w:val="000000"/>
                  <w:lang w:val="en-GB"/>
                </w:rPr>
                <w:t>Insured party</w:t>
              </w:r>
              <w:r w:rsidR="00A10EE7" w:rsidRPr="000F6836">
                <w:rPr>
                  <w:color w:val="000000"/>
                  <w:lang w:val="en-GB"/>
                </w:rPr>
                <w:t xml:space="preserve"> </w:t>
              </w:r>
              <w:r w:rsidRPr="000F6836">
                <w:rPr>
                  <w:color w:val="000000"/>
                  <w:lang w:val="en-GB"/>
                </w:rPr>
                <w:t>/</w:t>
              </w:r>
            </w:ins>
            <w:r w:rsidR="00923BA9">
              <w:rPr>
                <w:color w:val="000000"/>
                <w:lang w:val="en-GB"/>
              </w:rPr>
              <w:t xml:space="preserve"> </w:t>
            </w:r>
            <w:ins w:id="9127" w:author="Author">
              <w:r w:rsidRPr="000F6836">
                <w:rPr>
                  <w:color w:val="000000"/>
                  <w:lang w:val="en-GB"/>
                </w:rPr>
                <w:t>Cedent name</w:t>
              </w:r>
            </w:ins>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618D622D" w14:textId="77777777" w:rsidR="00810F83" w:rsidRPr="000F6836" w:rsidRDefault="00810F83" w:rsidP="0006500B">
            <w:pPr>
              <w:spacing w:after="0"/>
              <w:rPr>
                <w:ins w:id="9128" w:author="Author"/>
                <w:color w:val="000000"/>
                <w:lang w:val="en-GB"/>
              </w:rPr>
            </w:pPr>
            <w:ins w:id="9129" w:author="Author">
              <w:r w:rsidRPr="000F6836">
                <w:rPr>
                  <w:color w:val="000000"/>
                  <w:lang w:val="en-GB"/>
                </w:rPr>
                <w:t>Legal name of the entity that has transferred the underwriting risk to another insurer or reinsurer within the group.</w:t>
              </w:r>
            </w:ins>
          </w:p>
        </w:tc>
      </w:tr>
      <w:tr w:rsidR="00810F83" w:rsidRPr="000F6836" w14:paraId="553C2E0B" w14:textId="77777777" w:rsidTr="0006500B">
        <w:trPr>
          <w:trHeight w:val="1140"/>
          <w:ins w:id="9130" w:author="Author"/>
        </w:trPr>
        <w:tc>
          <w:tcPr>
            <w:tcW w:w="1509" w:type="dxa"/>
            <w:tcBorders>
              <w:top w:val="single" w:sz="4" w:space="0" w:color="auto"/>
              <w:left w:val="single" w:sz="4" w:space="0" w:color="auto"/>
              <w:bottom w:val="nil"/>
              <w:right w:val="single" w:sz="4" w:space="0" w:color="auto"/>
            </w:tcBorders>
          </w:tcPr>
          <w:p w14:paraId="752BDE6B" w14:textId="77777777" w:rsidR="00810F83" w:rsidRPr="000F6836" w:rsidRDefault="00810F83" w:rsidP="0006500B">
            <w:pPr>
              <w:rPr>
                <w:ins w:id="9131" w:author="Author"/>
                <w:color w:val="000000"/>
                <w:lang w:val="en-GB"/>
              </w:rPr>
            </w:pPr>
            <w:ins w:id="9132" w:author="Author">
              <w:r w:rsidRPr="000F6836">
                <w:rPr>
                  <w:color w:val="000000"/>
                  <w:lang w:val="en-GB"/>
                </w:rPr>
                <w:t>C0030</w:t>
              </w:r>
            </w:ins>
          </w:p>
        </w:tc>
        <w:tc>
          <w:tcPr>
            <w:tcW w:w="1509" w:type="dxa"/>
            <w:tcBorders>
              <w:top w:val="single" w:sz="4" w:space="0" w:color="auto"/>
              <w:left w:val="single" w:sz="4" w:space="0" w:color="auto"/>
              <w:bottom w:val="nil"/>
              <w:right w:val="single" w:sz="4" w:space="0" w:color="auto"/>
            </w:tcBorders>
            <w:shd w:val="clear" w:color="auto" w:fill="auto"/>
            <w:hideMark/>
          </w:tcPr>
          <w:p w14:paraId="2F00B718" w14:textId="59BF65ED" w:rsidR="00810F83" w:rsidRPr="000F6836" w:rsidRDefault="00810F83" w:rsidP="0006500B">
            <w:pPr>
              <w:rPr>
                <w:ins w:id="9133" w:author="Author"/>
                <w:color w:val="000000"/>
                <w:lang w:val="en-GB"/>
              </w:rPr>
            </w:pPr>
            <w:ins w:id="9134" w:author="Author">
              <w:r w:rsidRPr="000F6836">
                <w:rPr>
                  <w:color w:val="000000"/>
                  <w:lang w:val="en-GB"/>
                </w:rPr>
                <w:t>Identification code for 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hideMark/>
          </w:tcPr>
          <w:p w14:paraId="497CCFE3" w14:textId="195C459D" w:rsidR="00810F83" w:rsidRPr="000F6836" w:rsidRDefault="00810F83" w:rsidP="0006500B">
            <w:pPr>
              <w:spacing w:after="0"/>
              <w:rPr>
                <w:ins w:id="9135" w:author="Author"/>
                <w:lang w:val="en-GB"/>
              </w:rPr>
            </w:pPr>
            <w:ins w:id="9136" w:author="Author">
              <w:r w:rsidRPr="000F6836">
                <w:rPr>
                  <w:color w:val="000000"/>
                  <w:lang w:val="en-GB"/>
                </w:rPr>
                <w:t xml:space="preserve">The unique identification code attached to the investor/buyer/transferee </w:t>
              </w:r>
              <w:r w:rsidRPr="000F6836">
                <w:rPr>
                  <w:lang w:val="en-GB"/>
                </w:rPr>
                <w:t>by this order of priority</w:t>
              </w:r>
              <w:del w:id="9137" w:author="Author">
                <w:r w:rsidRPr="000F6836" w:rsidDel="008B36D8">
                  <w:rPr>
                    <w:lang w:val="en-GB"/>
                  </w:rPr>
                  <w:delText xml:space="preserve"> if existent</w:delText>
                </w:r>
              </w:del>
              <w:r w:rsidRPr="000F6836">
                <w:rPr>
                  <w:lang w:val="en-GB"/>
                </w:rPr>
                <w:t xml:space="preserve">: </w:t>
              </w:r>
            </w:ins>
          </w:p>
          <w:p w14:paraId="54400BD5" w14:textId="3586673D" w:rsidR="00810F83" w:rsidRPr="000F6836" w:rsidRDefault="00810F83" w:rsidP="0006500B">
            <w:pPr>
              <w:spacing w:after="0"/>
              <w:rPr>
                <w:ins w:id="9138" w:author="Author"/>
                <w:lang w:val="en-GB"/>
              </w:rPr>
            </w:pPr>
            <w:ins w:id="9139" w:author="Author">
              <w:r w:rsidRPr="000F6836">
                <w:rPr>
                  <w:lang w:val="en-GB"/>
                </w:rP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3812D873" w14:textId="057A53C3" w:rsidR="00810F83" w:rsidRPr="000F6836" w:rsidRDefault="00810F83" w:rsidP="0006500B">
            <w:pPr>
              <w:spacing w:after="0"/>
              <w:rPr>
                <w:ins w:id="9140" w:author="Author"/>
                <w:lang w:val="en-GB"/>
              </w:rPr>
            </w:pPr>
            <w:ins w:id="9141"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6068719" w14:textId="77777777" w:rsidR="00810F83" w:rsidRPr="000F6836" w:rsidRDefault="00810F83" w:rsidP="0006500B">
            <w:pPr>
              <w:spacing w:after="0"/>
              <w:rPr>
                <w:ins w:id="9142" w:author="Author"/>
                <w:lang w:val="en-GB"/>
              </w:rPr>
            </w:pPr>
            <w:ins w:id="9143" w:author="Author">
              <w:r w:rsidRPr="000F6836">
                <w:rPr>
                  <w:lang w:val="en-GB"/>
                </w:rPr>
                <w:t xml:space="preserve">Specific code: </w:t>
              </w:r>
            </w:ins>
          </w:p>
          <w:p w14:paraId="0379A353" w14:textId="0240F0CC" w:rsidR="00810F83" w:rsidRPr="000F6836" w:rsidRDefault="00810F83" w:rsidP="0006500B">
            <w:pPr>
              <w:spacing w:after="0"/>
              <w:rPr>
                <w:ins w:id="9144" w:author="Author"/>
                <w:lang w:val="en-GB"/>
              </w:rPr>
            </w:pPr>
            <w:ins w:id="9145"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39E4D0A9" w14:textId="77777777" w:rsidR="00A877E1" w:rsidRDefault="00810F83" w:rsidP="0006500B">
            <w:pPr>
              <w:spacing w:after="0"/>
              <w:rPr>
                <w:ins w:id="9146" w:author="Author"/>
                <w:lang w:val="en-GB"/>
              </w:rPr>
            </w:pPr>
            <w:ins w:id="9147" w:author="Author">
              <w:r w:rsidRPr="000F6836">
                <w:rPr>
                  <w:lang w:val="en-GB"/>
                </w:rPr>
                <w:t xml:space="preserve">- For non-EEA undertakings and non-regulated undertakings within the group, identification code shall be provided by the group. </w:t>
              </w:r>
            </w:ins>
          </w:p>
          <w:p w14:paraId="6C7B6770" w14:textId="40EC0767" w:rsidR="00810F83" w:rsidRPr="000F6836" w:rsidRDefault="00810F83" w:rsidP="0006500B">
            <w:pPr>
              <w:spacing w:after="0"/>
              <w:rPr>
                <w:ins w:id="9148" w:author="Author"/>
                <w:color w:val="000000"/>
                <w:lang w:val="en-GB"/>
              </w:rPr>
            </w:pPr>
            <w:ins w:id="9149"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810F83" w:rsidRPr="000F6836" w14:paraId="3E7D3983" w14:textId="77777777" w:rsidTr="0006500B">
        <w:trPr>
          <w:trHeight w:val="1140"/>
          <w:ins w:id="9150" w:author="Author"/>
        </w:trPr>
        <w:tc>
          <w:tcPr>
            <w:tcW w:w="1509" w:type="dxa"/>
            <w:tcBorders>
              <w:top w:val="single" w:sz="4" w:space="0" w:color="auto"/>
              <w:left w:val="single" w:sz="4" w:space="0" w:color="auto"/>
              <w:bottom w:val="nil"/>
              <w:right w:val="single" w:sz="4" w:space="0" w:color="auto"/>
            </w:tcBorders>
          </w:tcPr>
          <w:p w14:paraId="00BF4DAB" w14:textId="77777777" w:rsidR="00810F83" w:rsidRPr="000F6836" w:rsidRDefault="00810F83" w:rsidP="0006500B">
            <w:pPr>
              <w:jc w:val="left"/>
              <w:rPr>
                <w:ins w:id="9151" w:author="Author"/>
                <w:lang w:val="en-GB"/>
              </w:rPr>
            </w:pPr>
            <w:ins w:id="9152" w:author="Author">
              <w:r w:rsidRPr="000F6836">
                <w:rPr>
                  <w:lang w:val="en-GB"/>
                </w:rPr>
                <w:t>C0031</w:t>
              </w:r>
            </w:ins>
          </w:p>
        </w:tc>
        <w:tc>
          <w:tcPr>
            <w:tcW w:w="1509" w:type="dxa"/>
            <w:tcBorders>
              <w:top w:val="single" w:sz="4" w:space="0" w:color="auto"/>
              <w:left w:val="single" w:sz="4" w:space="0" w:color="auto"/>
              <w:bottom w:val="nil"/>
              <w:right w:val="single" w:sz="4" w:space="0" w:color="auto"/>
            </w:tcBorders>
            <w:shd w:val="clear" w:color="auto" w:fill="auto"/>
          </w:tcPr>
          <w:p w14:paraId="46133B4A" w14:textId="4C364716" w:rsidR="00810F83" w:rsidRPr="000F6836" w:rsidRDefault="00810F83" w:rsidP="0006500B">
            <w:pPr>
              <w:jc w:val="left"/>
              <w:rPr>
                <w:ins w:id="9153" w:author="Author"/>
                <w:color w:val="000000"/>
                <w:lang w:val="en-GB"/>
              </w:rPr>
            </w:pPr>
            <w:ins w:id="9154" w:author="Author">
              <w:r w:rsidRPr="000F6836">
                <w:rPr>
                  <w:lang w:val="en-GB"/>
                </w:rPr>
                <w:t xml:space="preserve">Type of code for </w:t>
              </w:r>
              <w:r w:rsidRPr="000F6836">
                <w:rPr>
                  <w:color w:val="000000"/>
                  <w:lang w:val="en-GB"/>
                </w:rPr>
                <w:t>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6AD65921" w14:textId="77777777" w:rsidR="00810F83" w:rsidRPr="000F6836" w:rsidRDefault="00810F83" w:rsidP="0006500B">
            <w:pPr>
              <w:spacing w:after="0"/>
              <w:rPr>
                <w:ins w:id="9155" w:author="Author"/>
                <w:color w:val="000000"/>
                <w:lang w:val="en-GB"/>
              </w:rPr>
            </w:pPr>
            <w:ins w:id="9156" w:author="Author">
              <w:r w:rsidRPr="000F6836">
                <w:rPr>
                  <w:color w:val="000000"/>
                  <w:lang w:val="en-GB"/>
                </w:rPr>
                <w:t>Type of ID Code used for the “Identification code for investor / lender” item. One of the options in the following closed list shall be used:</w:t>
              </w:r>
            </w:ins>
          </w:p>
          <w:p w14:paraId="3C2624B9" w14:textId="77777777" w:rsidR="00810F83" w:rsidRPr="000F6836" w:rsidRDefault="00810F83" w:rsidP="0006500B">
            <w:pPr>
              <w:spacing w:after="0"/>
              <w:rPr>
                <w:ins w:id="9157" w:author="Author"/>
                <w:color w:val="000000"/>
                <w:lang w:val="en-GB"/>
              </w:rPr>
            </w:pPr>
            <w:ins w:id="9158" w:author="Author">
              <w:r w:rsidRPr="000F6836">
                <w:rPr>
                  <w:color w:val="000000"/>
                  <w:lang w:val="en-GB"/>
                </w:rPr>
                <w:t xml:space="preserve">1 – LEI </w:t>
              </w:r>
            </w:ins>
          </w:p>
          <w:p w14:paraId="1E5BB00A" w14:textId="77777777" w:rsidR="00810F83" w:rsidRPr="000F6836" w:rsidRDefault="00810F83" w:rsidP="0006500B">
            <w:pPr>
              <w:spacing w:after="0"/>
              <w:rPr>
                <w:ins w:id="9159" w:author="Author"/>
                <w:color w:val="000000"/>
                <w:lang w:val="en-GB"/>
              </w:rPr>
            </w:pPr>
            <w:ins w:id="9160" w:author="Author">
              <w:r w:rsidRPr="000F6836">
                <w:rPr>
                  <w:color w:val="000000"/>
                  <w:lang w:val="en-GB"/>
                </w:rPr>
                <w:t>2 – Specific code</w:t>
              </w:r>
            </w:ins>
          </w:p>
        </w:tc>
      </w:tr>
      <w:tr w:rsidR="00810F83" w:rsidRPr="000F6836" w14:paraId="416063E7" w14:textId="77777777" w:rsidTr="0006500B">
        <w:trPr>
          <w:trHeight w:val="855"/>
          <w:ins w:id="9161" w:author="Author"/>
        </w:trPr>
        <w:tc>
          <w:tcPr>
            <w:tcW w:w="1509" w:type="dxa"/>
            <w:tcBorders>
              <w:top w:val="single" w:sz="4" w:space="0" w:color="auto"/>
              <w:left w:val="single" w:sz="4" w:space="0" w:color="auto"/>
              <w:bottom w:val="nil"/>
              <w:right w:val="single" w:sz="4" w:space="0" w:color="auto"/>
            </w:tcBorders>
          </w:tcPr>
          <w:p w14:paraId="6514342C" w14:textId="77777777" w:rsidR="00810F83" w:rsidRPr="000F6836" w:rsidRDefault="00810F83" w:rsidP="0006500B">
            <w:pPr>
              <w:rPr>
                <w:ins w:id="9162" w:author="Author"/>
                <w:color w:val="000000"/>
                <w:lang w:val="en-GB"/>
              </w:rPr>
            </w:pPr>
            <w:ins w:id="9163" w:author="Author">
              <w:r w:rsidRPr="000F6836">
                <w:rPr>
                  <w:color w:val="000000"/>
                  <w:lang w:val="en-GB"/>
                </w:rPr>
                <w:lastRenderedPageBreak/>
                <w:t>C0040</w:t>
              </w:r>
            </w:ins>
          </w:p>
        </w:tc>
        <w:tc>
          <w:tcPr>
            <w:tcW w:w="1509" w:type="dxa"/>
            <w:tcBorders>
              <w:top w:val="single" w:sz="4" w:space="0" w:color="auto"/>
              <w:left w:val="single" w:sz="4" w:space="0" w:color="auto"/>
              <w:bottom w:val="nil"/>
              <w:right w:val="single" w:sz="4" w:space="0" w:color="auto"/>
            </w:tcBorders>
            <w:shd w:val="clear" w:color="auto" w:fill="auto"/>
          </w:tcPr>
          <w:p w14:paraId="5322772A" w14:textId="011D2554" w:rsidR="00810F83" w:rsidRPr="000F6836" w:rsidRDefault="00810F83" w:rsidP="0006500B">
            <w:pPr>
              <w:rPr>
                <w:ins w:id="9164" w:author="Author"/>
                <w:color w:val="000000"/>
                <w:lang w:val="en-GB"/>
              </w:rPr>
            </w:pPr>
            <w:ins w:id="9165" w:author="Author">
              <w:r w:rsidRPr="000F6836">
                <w:rPr>
                  <w:color w:val="000000"/>
                  <w:lang w:val="en-GB"/>
                </w:rPr>
                <w:t>Sector of the insured party</w:t>
              </w:r>
              <w:r w:rsidR="00A10EE7" w:rsidRPr="000F6836">
                <w:rPr>
                  <w:color w:val="000000"/>
                  <w:lang w:val="en-GB"/>
                </w:rPr>
                <w:t xml:space="preserve"> </w:t>
              </w:r>
              <w:r w:rsidRPr="000F6836">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6C4277C6" w14:textId="3E695423" w:rsidR="00810F83" w:rsidRPr="000F6836" w:rsidRDefault="00810F83" w:rsidP="0006500B">
            <w:pPr>
              <w:spacing w:after="0"/>
              <w:rPr>
                <w:ins w:id="9166" w:author="Author"/>
                <w:color w:val="000000"/>
                <w:lang w:val="en-GB"/>
              </w:rPr>
            </w:pPr>
            <w:ins w:id="9167" w:author="Author">
              <w:r w:rsidRPr="000F6836">
                <w:rPr>
                  <w:color w:val="000000"/>
                  <w:lang w:val="en-GB"/>
                </w:rPr>
                <w:t>If the insured party / cedent is part of financial sector within the meaning of article 2 (8) of Directive 2002/87/EC, indicate: “banking sector”, “insurance</w:t>
              </w:r>
              <w:r w:rsidR="001F46B1" w:rsidRPr="000F6836">
                <w:rPr>
                  <w:color w:val="000000"/>
                  <w:lang w:val="en-GB"/>
                </w:rPr>
                <w:t xml:space="preserve"> and reinsurance</w:t>
              </w:r>
              <w:r w:rsidRPr="000F6836">
                <w:rPr>
                  <w:color w:val="000000"/>
                  <w:lang w:val="en-GB"/>
                </w:rPr>
                <w:t xml:space="preserve"> sector” “investments services sector”.</w:t>
              </w:r>
            </w:ins>
          </w:p>
          <w:p w14:paraId="25762B1B" w14:textId="3082BDBC" w:rsidR="00810F83" w:rsidRPr="000F6836" w:rsidRDefault="00810F83" w:rsidP="0006500B">
            <w:pPr>
              <w:spacing w:after="0"/>
              <w:rPr>
                <w:ins w:id="9168" w:author="Author"/>
                <w:color w:val="000000"/>
                <w:lang w:val="en-GB"/>
              </w:rPr>
            </w:pPr>
            <w:ins w:id="9169" w:author="Author">
              <w:r w:rsidRPr="000F6836">
                <w:rPr>
                  <w:color w:val="000000"/>
                  <w:lang w:val="en-GB"/>
                </w:rPr>
                <w:t>If the insured party / cedent is not part of financial sector within the meaning of article 2 (8) indicate: “other undertaking of the group”.</w:t>
              </w:r>
            </w:ins>
          </w:p>
        </w:tc>
      </w:tr>
      <w:tr w:rsidR="00810F83" w:rsidRPr="000F6836" w14:paraId="7CAFBFF7" w14:textId="77777777" w:rsidTr="0006500B">
        <w:trPr>
          <w:trHeight w:val="855"/>
          <w:ins w:id="9170" w:author="Author"/>
        </w:trPr>
        <w:tc>
          <w:tcPr>
            <w:tcW w:w="1509" w:type="dxa"/>
            <w:tcBorders>
              <w:top w:val="single" w:sz="4" w:space="0" w:color="auto"/>
              <w:left w:val="single" w:sz="4" w:space="0" w:color="auto"/>
              <w:bottom w:val="nil"/>
              <w:right w:val="single" w:sz="4" w:space="0" w:color="auto"/>
            </w:tcBorders>
          </w:tcPr>
          <w:p w14:paraId="29E57E7E" w14:textId="77777777" w:rsidR="00810F83" w:rsidRPr="000F6836" w:rsidRDefault="00810F83" w:rsidP="0006500B">
            <w:pPr>
              <w:rPr>
                <w:ins w:id="9171" w:author="Author"/>
                <w:color w:val="000000"/>
                <w:lang w:val="en-GB"/>
              </w:rPr>
            </w:pPr>
            <w:ins w:id="9172" w:author="Author">
              <w:r w:rsidRPr="000F6836">
                <w:rPr>
                  <w:color w:val="000000"/>
                  <w:lang w:val="en-GB"/>
                </w:rPr>
                <w:t>C0050</w:t>
              </w:r>
            </w:ins>
          </w:p>
        </w:tc>
        <w:tc>
          <w:tcPr>
            <w:tcW w:w="1509" w:type="dxa"/>
            <w:tcBorders>
              <w:top w:val="single" w:sz="4" w:space="0" w:color="auto"/>
              <w:left w:val="single" w:sz="4" w:space="0" w:color="auto"/>
              <w:bottom w:val="nil"/>
              <w:right w:val="single" w:sz="4" w:space="0" w:color="auto"/>
            </w:tcBorders>
            <w:shd w:val="clear" w:color="auto" w:fill="auto"/>
            <w:hideMark/>
          </w:tcPr>
          <w:p w14:paraId="64327EFD" w14:textId="233CFA7B" w:rsidR="00810F83" w:rsidRPr="000F6836" w:rsidRDefault="00810F83" w:rsidP="0006500B">
            <w:pPr>
              <w:rPr>
                <w:ins w:id="9173" w:author="Author"/>
                <w:color w:val="000000"/>
                <w:lang w:val="en-GB"/>
              </w:rPr>
            </w:pPr>
            <w:ins w:id="9174" w:author="Author">
              <w:r w:rsidRPr="000F6836">
                <w:rPr>
                  <w:color w:val="000000"/>
                  <w:lang w:val="en-GB"/>
                </w:rPr>
                <w:t>Insurer</w:t>
              </w:r>
              <w:r w:rsidR="00A10EE7" w:rsidRPr="000F6836">
                <w:rPr>
                  <w:color w:val="000000"/>
                  <w:lang w:val="en-GB"/>
                </w:rPr>
                <w:t xml:space="preserve"> </w:t>
              </w:r>
              <w:r w:rsidRPr="000F6836">
                <w:rPr>
                  <w:color w:val="000000"/>
                  <w:lang w:val="en-GB"/>
                </w:rPr>
                <w:t>/ Reinsurer name</w:t>
              </w:r>
            </w:ins>
          </w:p>
        </w:tc>
        <w:tc>
          <w:tcPr>
            <w:tcW w:w="5609" w:type="dxa"/>
            <w:tcBorders>
              <w:top w:val="single" w:sz="4" w:space="0" w:color="auto"/>
              <w:left w:val="nil"/>
              <w:bottom w:val="nil"/>
              <w:right w:val="single" w:sz="4" w:space="0" w:color="auto"/>
            </w:tcBorders>
            <w:shd w:val="clear" w:color="auto" w:fill="auto"/>
            <w:hideMark/>
          </w:tcPr>
          <w:p w14:paraId="003E9A3D" w14:textId="77777777" w:rsidR="00810F83" w:rsidRPr="000F6836" w:rsidRDefault="00810F83" w:rsidP="0006500B">
            <w:pPr>
              <w:spacing w:after="0"/>
              <w:rPr>
                <w:ins w:id="9175" w:author="Author"/>
                <w:color w:val="000000"/>
                <w:lang w:val="en-GB"/>
              </w:rPr>
            </w:pPr>
            <w:ins w:id="9176" w:author="Author">
              <w:r w:rsidRPr="000F6836">
                <w:rPr>
                  <w:color w:val="000000"/>
                  <w:lang w:val="en-GB"/>
                </w:rPr>
                <w:t>Legal name of the insurer/ reinsurer to whom the underwriting risk has been transferred.</w:t>
              </w:r>
            </w:ins>
          </w:p>
        </w:tc>
      </w:tr>
      <w:tr w:rsidR="00810F83" w:rsidRPr="000F6836" w14:paraId="1F11A641" w14:textId="77777777" w:rsidTr="0006500B">
        <w:trPr>
          <w:trHeight w:val="1140"/>
          <w:ins w:id="9177" w:author="Author"/>
        </w:trPr>
        <w:tc>
          <w:tcPr>
            <w:tcW w:w="1509" w:type="dxa"/>
            <w:tcBorders>
              <w:top w:val="single" w:sz="4" w:space="0" w:color="auto"/>
              <w:left w:val="single" w:sz="4" w:space="0" w:color="auto"/>
              <w:bottom w:val="nil"/>
              <w:right w:val="single" w:sz="4" w:space="0" w:color="auto"/>
            </w:tcBorders>
          </w:tcPr>
          <w:p w14:paraId="7D647491" w14:textId="77777777" w:rsidR="00810F83" w:rsidRPr="000F6836" w:rsidRDefault="00810F83" w:rsidP="0006500B">
            <w:pPr>
              <w:rPr>
                <w:ins w:id="9178" w:author="Author"/>
                <w:color w:val="000000"/>
                <w:lang w:val="en-GB"/>
              </w:rPr>
            </w:pPr>
            <w:ins w:id="9179" w:author="Author">
              <w:r w:rsidRPr="000F6836">
                <w:rPr>
                  <w:color w:val="000000"/>
                  <w:lang w:val="en-GB"/>
                </w:rPr>
                <w:t>C0060</w:t>
              </w:r>
            </w:ins>
          </w:p>
        </w:tc>
        <w:tc>
          <w:tcPr>
            <w:tcW w:w="1509" w:type="dxa"/>
            <w:tcBorders>
              <w:top w:val="single" w:sz="4" w:space="0" w:color="auto"/>
              <w:left w:val="single" w:sz="4" w:space="0" w:color="auto"/>
              <w:bottom w:val="nil"/>
              <w:right w:val="single" w:sz="4" w:space="0" w:color="auto"/>
            </w:tcBorders>
            <w:shd w:val="clear" w:color="auto" w:fill="auto"/>
            <w:hideMark/>
          </w:tcPr>
          <w:p w14:paraId="11D8E76C" w14:textId="754EDB89" w:rsidR="00810F83" w:rsidRPr="000F6836" w:rsidRDefault="00810F83" w:rsidP="0006500B">
            <w:pPr>
              <w:rPr>
                <w:ins w:id="9180" w:author="Author"/>
                <w:color w:val="000000"/>
                <w:lang w:val="en-GB"/>
              </w:rPr>
            </w:pPr>
            <w:ins w:id="9181" w:author="Author">
              <w:r w:rsidRPr="000F6836">
                <w:rPr>
                  <w:color w:val="000000"/>
                  <w:lang w:val="en-GB"/>
                </w:rPr>
                <w:t>Identification code of insurer</w:t>
              </w:r>
              <w:r w:rsidR="00A10EE7" w:rsidRPr="000F6836">
                <w:rPr>
                  <w:color w:val="000000"/>
                  <w:lang w:val="en-GB"/>
                </w:rPr>
                <w:t xml:space="preserve"> </w:t>
              </w:r>
              <w:r w:rsidRPr="000F6836">
                <w:rPr>
                  <w:color w:val="000000"/>
                  <w:lang w:val="en-GB"/>
                </w:rPr>
                <w:t>/ reinsurer</w:t>
              </w:r>
            </w:ins>
          </w:p>
        </w:tc>
        <w:tc>
          <w:tcPr>
            <w:tcW w:w="5609" w:type="dxa"/>
            <w:tcBorders>
              <w:top w:val="single" w:sz="4" w:space="0" w:color="auto"/>
              <w:left w:val="nil"/>
              <w:bottom w:val="nil"/>
              <w:right w:val="single" w:sz="4" w:space="0" w:color="auto"/>
            </w:tcBorders>
            <w:shd w:val="clear" w:color="auto" w:fill="auto"/>
            <w:hideMark/>
          </w:tcPr>
          <w:p w14:paraId="4932E0BE" w14:textId="562C3879" w:rsidR="00810F83" w:rsidRPr="000F6836" w:rsidRDefault="00810F83" w:rsidP="0006500B">
            <w:pPr>
              <w:spacing w:after="0"/>
              <w:rPr>
                <w:ins w:id="9182" w:author="Author"/>
                <w:lang w:val="en-GB"/>
              </w:rPr>
            </w:pPr>
            <w:ins w:id="9183" w:author="Author">
              <w:r w:rsidRPr="000F6836">
                <w:rPr>
                  <w:color w:val="000000"/>
                  <w:lang w:val="en-GB"/>
                </w:rPr>
                <w:t xml:space="preserve">The unique identification code attached to the investor/buyer/transferee </w:t>
              </w:r>
              <w:r w:rsidRPr="000F6836">
                <w:rPr>
                  <w:lang w:val="en-GB"/>
                </w:rPr>
                <w:t>by this order of priority</w:t>
              </w:r>
              <w:del w:id="9184" w:author="Author">
                <w:r w:rsidRPr="000F6836" w:rsidDel="008B36D8">
                  <w:rPr>
                    <w:lang w:val="en-GB"/>
                  </w:rPr>
                  <w:delText xml:space="preserve"> if existent</w:delText>
                </w:r>
              </w:del>
              <w:r w:rsidRPr="000F6836">
                <w:rPr>
                  <w:lang w:val="en-GB"/>
                </w:rPr>
                <w:t xml:space="preserve">: </w:t>
              </w:r>
              <w:r w:rsidRPr="000F6836">
                <w:rPr>
                  <w:lang w:val="en-GB"/>
                </w:rPr>
                <w:br/>
                <w:t>- Legal Entity Identifier (LEI)</w:t>
              </w:r>
              <w:r w:rsidR="00A877E1" w:rsidRPr="000F6836">
                <w:rPr>
                  <w:lang w:val="en-GB"/>
                </w:rPr>
                <w:t xml:space="preserve"> mandatory if existing</w:t>
              </w:r>
              <w:r w:rsidRPr="000F6836">
                <w:rPr>
                  <w:lang w:val="en-GB"/>
                </w:rPr>
                <w:t xml:space="preserve">; </w:t>
              </w:r>
            </w:ins>
          </w:p>
          <w:p w14:paraId="3FE4AFF1" w14:textId="08473BFA" w:rsidR="00810F83" w:rsidRPr="000F6836" w:rsidRDefault="00810F83" w:rsidP="0006500B">
            <w:pPr>
              <w:spacing w:after="0"/>
              <w:rPr>
                <w:ins w:id="9185" w:author="Author"/>
                <w:lang w:val="en-GB"/>
              </w:rPr>
            </w:pPr>
            <w:ins w:id="9186"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433E7F00" w14:textId="77777777" w:rsidR="00810F83" w:rsidRPr="000F6836" w:rsidRDefault="00810F83" w:rsidP="0006500B">
            <w:pPr>
              <w:spacing w:after="0"/>
              <w:rPr>
                <w:ins w:id="9187" w:author="Author"/>
                <w:lang w:val="en-GB"/>
              </w:rPr>
            </w:pPr>
            <w:ins w:id="9188" w:author="Author">
              <w:r w:rsidRPr="000F6836">
                <w:rPr>
                  <w:lang w:val="en-GB"/>
                </w:rPr>
                <w:t xml:space="preserve">Specific code: </w:t>
              </w:r>
            </w:ins>
          </w:p>
          <w:p w14:paraId="4F9B03A8" w14:textId="1513D671" w:rsidR="00810F83" w:rsidRPr="000F6836" w:rsidRDefault="00810F83" w:rsidP="0006500B">
            <w:pPr>
              <w:spacing w:after="0"/>
              <w:rPr>
                <w:ins w:id="9189" w:author="Author"/>
                <w:lang w:val="en-GB"/>
              </w:rPr>
            </w:pPr>
            <w:ins w:id="9190" w:author="Author">
              <w:r w:rsidRPr="000F6836">
                <w:rPr>
                  <w:lang w:val="en-GB"/>
                </w:rPr>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511ECE38" w14:textId="77777777" w:rsidR="00A877E1" w:rsidRDefault="00810F83" w:rsidP="0006500B">
            <w:pPr>
              <w:spacing w:after="0"/>
              <w:rPr>
                <w:ins w:id="9191" w:author="Author"/>
                <w:lang w:val="en-GB"/>
              </w:rPr>
            </w:pPr>
            <w:ins w:id="9192" w:author="Author">
              <w:r w:rsidRPr="000F6836">
                <w:rPr>
                  <w:lang w:val="en-GB"/>
                </w:rPr>
                <w:t xml:space="preserve">- For non-EEA undertakings and non-regulated undertakings within the group, identification code shall be provided by the group. </w:t>
              </w:r>
            </w:ins>
          </w:p>
          <w:p w14:paraId="08E82A03" w14:textId="63510BA1" w:rsidR="00810F83" w:rsidRPr="000F6836" w:rsidDel="00A877E1" w:rsidRDefault="00810F83">
            <w:pPr>
              <w:spacing w:after="0"/>
              <w:rPr>
                <w:ins w:id="9193" w:author="Author"/>
                <w:del w:id="9194" w:author="Author"/>
                <w:lang w:val="en-GB"/>
              </w:rPr>
            </w:pPr>
            <w:ins w:id="9195" w:author="Author">
              <w:r w:rsidRPr="000F6836">
                <w:rPr>
                  <w:lang w:val="en-GB"/>
                </w:rPr>
                <w:t xml:space="preserve">When allocating an identification code to each non-EEA or non-regulated undertaking, the group shall comply with the following format in a consistent manner: </w:t>
              </w:r>
            </w:ins>
          </w:p>
          <w:p w14:paraId="4DA070BB" w14:textId="77777777" w:rsidR="00810F83" w:rsidRPr="000F6836" w:rsidRDefault="00810F83" w:rsidP="00A877E1">
            <w:pPr>
              <w:spacing w:after="0"/>
              <w:rPr>
                <w:ins w:id="9196" w:author="Author"/>
                <w:color w:val="000000"/>
                <w:lang w:val="en-GB"/>
              </w:rPr>
            </w:pPr>
            <w:ins w:id="9197" w:author="Author">
              <w:r w:rsidRPr="000F6836">
                <w:rPr>
                  <w:lang w:val="en-GB"/>
                </w:rPr>
                <w:t xml:space="preserve"> identification code of the parent undertaking + </w:t>
              </w:r>
              <w:r w:rsidRPr="000F6836">
                <w:rPr>
                  <w:lang w:val="en-GB"/>
                </w:rPr>
                <w:br/>
                <w:t xml:space="preserve"> ISO 3166-1 alpha-2 code of the country of the undertaking + </w:t>
              </w:r>
              <w:r w:rsidRPr="000F6836">
                <w:rPr>
                  <w:lang w:val="en-GB"/>
                </w:rPr>
                <w:br/>
                <w:t xml:space="preserve"> 5 digits</w:t>
              </w:r>
            </w:ins>
          </w:p>
        </w:tc>
      </w:tr>
      <w:tr w:rsidR="00810F83" w:rsidRPr="000F6836" w14:paraId="6DFB1D5A" w14:textId="77777777" w:rsidTr="00F4229A">
        <w:trPr>
          <w:trHeight w:val="458"/>
          <w:ins w:id="9198" w:author="Author"/>
        </w:trPr>
        <w:tc>
          <w:tcPr>
            <w:tcW w:w="1509" w:type="dxa"/>
            <w:tcBorders>
              <w:top w:val="single" w:sz="4" w:space="0" w:color="auto"/>
              <w:left w:val="single" w:sz="4" w:space="0" w:color="auto"/>
              <w:bottom w:val="nil"/>
              <w:right w:val="single" w:sz="4" w:space="0" w:color="auto"/>
            </w:tcBorders>
          </w:tcPr>
          <w:p w14:paraId="0323C9CF" w14:textId="77777777" w:rsidR="00810F83" w:rsidRPr="000F6836" w:rsidRDefault="00810F83" w:rsidP="0006500B">
            <w:pPr>
              <w:rPr>
                <w:ins w:id="9199" w:author="Author"/>
                <w:lang w:val="en-GB"/>
              </w:rPr>
            </w:pPr>
            <w:ins w:id="9200" w:author="Author">
              <w:r w:rsidRPr="000F6836">
                <w:rPr>
                  <w:lang w:val="en-GB"/>
                </w:rPr>
                <w:t>C0061</w:t>
              </w:r>
            </w:ins>
          </w:p>
        </w:tc>
        <w:tc>
          <w:tcPr>
            <w:tcW w:w="1509" w:type="dxa"/>
            <w:tcBorders>
              <w:top w:val="single" w:sz="4" w:space="0" w:color="auto"/>
              <w:left w:val="single" w:sz="4" w:space="0" w:color="auto"/>
              <w:bottom w:val="nil"/>
              <w:right w:val="single" w:sz="4" w:space="0" w:color="auto"/>
            </w:tcBorders>
            <w:shd w:val="clear" w:color="auto" w:fill="auto"/>
          </w:tcPr>
          <w:p w14:paraId="0F01B489" w14:textId="77777777" w:rsidR="00810F83" w:rsidRPr="000F6836" w:rsidRDefault="00810F83" w:rsidP="0006500B">
            <w:pPr>
              <w:rPr>
                <w:ins w:id="9201" w:author="Author"/>
                <w:color w:val="000000"/>
                <w:lang w:val="en-GB"/>
              </w:rPr>
            </w:pPr>
            <w:ins w:id="9202" w:author="Author">
              <w:r w:rsidRPr="000F6836">
                <w:rPr>
                  <w:lang w:val="en-GB"/>
                </w:rPr>
                <w:t xml:space="preserve">Type of code of </w:t>
              </w:r>
              <w:r w:rsidRPr="000F6836">
                <w:rPr>
                  <w:color w:val="000000"/>
                  <w:lang w:val="en-GB"/>
                </w:rPr>
                <w:t>insurer/ reinsurer</w:t>
              </w:r>
            </w:ins>
          </w:p>
        </w:tc>
        <w:tc>
          <w:tcPr>
            <w:tcW w:w="5609" w:type="dxa"/>
            <w:tcBorders>
              <w:top w:val="single" w:sz="4" w:space="0" w:color="auto"/>
              <w:left w:val="nil"/>
              <w:bottom w:val="nil"/>
              <w:right w:val="single" w:sz="4" w:space="0" w:color="auto"/>
            </w:tcBorders>
            <w:shd w:val="clear" w:color="auto" w:fill="auto"/>
          </w:tcPr>
          <w:p w14:paraId="4F77B74D" w14:textId="77777777" w:rsidR="00810F83" w:rsidRPr="000F6836" w:rsidRDefault="00810F83" w:rsidP="0006500B">
            <w:pPr>
              <w:spacing w:after="0"/>
              <w:rPr>
                <w:ins w:id="9203" w:author="Author"/>
                <w:color w:val="000000"/>
                <w:lang w:val="en-GB"/>
              </w:rPr>
            </w:pPr>
            <w:ins w:id="9204" w:author="Author">
              <w:r w:rsidRPr="000F6836">
                <w:rPr>
                  <w:color w:val="000000"/>
                  <w:lang w:val="en-GB"/>
                </w:rPr>
                <w:t>Type of ID Code used for the “Identification code of insurer/ reinsurer” item. One of the options in the following closed list shall be used:</w:t>
              </w:r>
            </w:ins>
          </w:p>
          <w:p w14:paraId="3EBFD30C" w14:textId="77777777" w:rsidR="00810F83" w:rsidRPr="000F6836" w:rsidRDefault="00810F83" w:rsidP="0006500B">
            <w:pPr>
              <w:spacing w:after="0"/>
              <w:rPr>
                <w:ins w:id="9205" w:author="Author"/>
                <w:color w:val="000000"/>
                <w:lang w:val="en-GB"/>
              </w:rPr>
            </w:pPr>
            <w:ins w:id="9206" w:author="Author">
              <w:r w:rsidRPr="000F6836">
                <w:rPr>
                  <w:color w:val="000000"/>
                  <w:lang w:val="en-GB"/>
                </w:rPr>
                <w:t xml:space="preserve">1 – LEI </w:t>
              </w:r>
            </w:ins>
          </w:p>
          <w:p w14:paraId="60105789" w14:textId="77777777" w:rsidR="00810F83" w:rsidRPr="000F6836" w:rsidRDefault="00810F83" w:rsidP="0006500B">
            <w:pPr>
              <w:spacing w:after="0"/>
              <w:rPr>
                <w:ins w:id="9207" w:author="Author"/>
                <w:color w:val="000000"/>
                <w:lang w:val="en-GB"/>
              </w:rPr>
            </w:pPr>
            <w:ins w:id="9208" w:author="Author">
              <w:r w:rsidRPr="000F6836">
                <w:rPr>
                  <w:color w:val="000000"/>
                  <w:lang w:val="en-GB"/>
                </w:rPr>
                <w:t>2 – Specific code</w:t>
              </w:r>
            </w:ins>
          </w:p>
        </w:tc>
      </w:tr>
      <w:tr w:rsidR="00810F83" w:rsidRPr="000F6836" w14:paraId="681EE7BE" w14:textId="77777777" w:rsidTr="0006500B">
        <w:trPr>
          <w:trHeight w:val="855"/>
          <w:ins w:id="9209" w:author="Author"/>
        </w:trPr>
        <w:tc>
          <w:tcPr>
            <w:tcW w:w="1509" w:type="dxa"/>
            <w:tcBorders>
              <w:top w:val="single" w:sz="4" w:space="0" w:color="auto"/>
              <w:left w:val="single" w:sz="4" w:space="0" w:color="auto"/>
              <w:bottom w:val="single" w:sz="4" w:space="0" w:color="auto"/>
              <w:right w:val="single" w:sz="4" w:space="0" w:color="auto"/>
            </w:tcBorders>
          </w:tcPr>
          <w:p w14:paraId="55A1E5D4" w14:textId="77777777" w:rsidR="00810F83" w:rsidRPr="000F6836" w:rsidRDefault="00810F83" w:rsidP="0006500B">
            <w:pPr>
              <w:rPr>
                <w:ins w:id="9210" w:author="Author"/>
                <w:color w:val="000000"/>
                <w:lang w:val="en-GB"/>
              </w:rPr>
            </w:pPr>
            <w:ins w:id="9211" w:author="Author">
              <w:r w:rsidRPr="000F6836">
                <w:rPr>
                  <w:color w:val="000000"/>
                  <w:lang w:val="en-GB"/>
                </w:rPr>
                <w:t>C0070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EFAD1A7" w14:textId="4A8320CB" w:rsidR="00810F83" w:rsidRPr="000F6836" w:rsidRDefault="00810F83" w:rsidP="0006500B">
            <w:pPr>
              <w:rPr>
                <w:ins w:id="9212" w:author="Author"/>
                <w:color w:val="000000"/>
                <w:lang w:val="en-GB"/>
              </w:rPr>
            </w:pPr>
            <w:ins w:id="9213" w:author="Author">
              <w:r w:rsidRPr="000F6836">
                <w:rPr>
                  <w:color w:val="000000"/>
                  <w:lang w:val="en-GB"/>
                </w:rPr>
                <w:t>Sector of the insurer</w:t>
              </w:r>
              <w:r w:rsidR="00A10EE7" w:rsidRPr="000F6836">
                <w:rPr>
                  <w:color w:val="000000"/>
                  <w:lang w:val="en-GB"/>
                </w:rPr>
                <w:t xml:space="preserve"> </w:t>
              </w:r>
              <w:r w:rsidRPr="000F6836">
                <w:rPr>
                  <w:color w:val="000000"/>
                  <w:lang w:val="en-GB"/>
                </w:rPr>
                <w:t>/ reinsurer</w:t>
              </w:r>
            </w:ins>
          </w:p>
        </w:tc>
        <w:tc>
          <w:tcPr>
            <w:tcW w:w="5609" w:type="dxa"/>
            <w:tcBorders>
              <w:top w:val="single" w:sz="4" w:space="0" w:color="auto"/>
              <w:left w:val="nil"/>
              <w:bottom w:val="single" w:sz="4" w:space="0" w:color="auto"/>
              <w:right w:val="single" w:sz="4" w:space="0" w:color="auto"/>
            </w:tcBorders>
            <w:shd w:val="clear" w:color="auto" w:fill="auto"/>
          </w:tcPr>
          <w:p w14:paraId="3749D321" w14:textId="3EA1E140" w:rsidR="00810F83" w:rsidRPr="000F6836" w:rsidRDefault="00810F83" w:rsidP="0006500B">
            <w:pPr>
              <w:spacing w:after="0"/>
              <w:rPr>
                <w:ins w:id="9214" w:author="Author"/>
                <w:color w:val="000000"/>
                <w:lang w:val="en-GB"/>
              </w:rPr>
            </w:pPr>
            <w:ins w:id="9215" w:author="Author">
              <w:r w:rsidRPr="000F6836">
                <w:rPr>
                  <w:color w:val="000000"/>
                  <w:lang w:val="en-GB"/>
                </w:rPr>
                <w:t>Financial sector of the provider within the meaning of article 2 (8) of Directive 2002/87/EC, i.e., “insurance</w:t>
              </w:r>
              <w:r w:rsidR="009C38A9" w:rsidRPr="000F6836">
                <w:rPr>
                  <w:color w:val="000000"/>
                  <w:lang w:val="en-GB"/>
                </w:rPr>
                <w:t xml:space="preserve"> and reinsurance</w:t>
              </w:r>
              <w:r w:rsidRPr="000F6836">
                <w:rPr>
                  <w:color w:val="000000"/>
                  <w:lang w:val="en-GB"/>
                </w:rPr>
                <w:t xml:space="preserve"> sector” .</w:t>
              </w:r>
            </w:ins>
          </w:p>
          <w:p w14:paraId="26355C33" w14:textId="77777777" w:rsidR="00810F83" w:rsidRPr="000F6836" w:rsidRDefault="00810F83" w:rsidP="0006500B">
            <w:pPr>
              <w:spacing w:after="0"/>
              <w:rPr>
                <w:ins w:id="9216" w:author="Author"/>
                <w:color w:val="000000"/>
                <w:lang w:val="en-GB"/>
              </w:rPr>
            </w:pPr>
            <w:ins w:id="9217" w:author="Author">
              <w:r w:rsidRPr="000F6836">
                <w:rPr>
                  <w:color w:val="000000"/>
                  <w:lang w:val="en-GB"/>
                </w:rPr>
                <w:t>This column has been kept to be  aligned with the templates used at financial conglomerate level.</w:t>
              </w:r>
            </w:ins>
          </w:p>
        </w:tc>
      </w:tr>
      <w:tr w:rsidR="00810F83" w:rsidRPr="000F6836" w14:paraId="3A00D04E" w14:textId="77777777" w:rsidTr="0006500B">
        <w:trPr>
          <w:trHeight w:val="855"/>
          <w:ins w:id="9218" w:author="Author"/>
        </w:trPr>
        <w:tc>
          <w:tcPr>
            <w:tcW w:w="1509" w:type="dxa"/>
            <w:tcBorders>
              <w:top w:val="single" w:sz="4" w:space="0" w:color="auto"/>
              <w:left w:val="single" w:sz="4" w:space="0" w:color="auto"/>
              <w:bottom w:val="single" w:sz="4" w:space="0" w:color="auto"/>
              <w:right w:val="single" w:sz="4" w:space="0" w:color="auto"/>
            </w:tcBorders>
          </w:tcPr>
          <w:p w14:paraId="04AD4E5A" w14:textId="77777777" w:rsidR="00810F83" w:rsidRPr="000F6836" w:rsidRDefault="00810F83" w:rsidP="0006500B">
            <w:pPr>
              <w:rPr>
                <w:ins w:id="9219" w:author="Author"/>
                <w:color w:val="000000"/>
                <w:lang w:val="en-GB"/>
              </w:rPr>
            </w:pPr>
            <w:ins w:id="9220" w:author="Author">
              <w:r w:rsidRPr="000F6836">
                <w:rPr>
                  <w:color w:val="000000"/>
                  <w:lang w:val="en-GB"/>
                </w:rPr>
                <w:t>C0080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7A37C82" w14:textId="77777777" w:rsidR="00810F83" w:rsidRPr="000F6836" w:rsidRDefault="00810F83" w:rsidP="0006500B">
            <w:pPr>
              <w:rPr>
                <w:ins w:id="9221" w:author="Author"/>
                <w:color w:val="000000"/>
                <w:lang w:val="en-GB"/>
              </w:rPr>
            </w:pPr>
            <w:ins w:id="9222" w:author="Author">
              <w:r w:rsidRPr="000F6836">
                <w:rPr>
                  <w:color w:val="000000"/>
                  <w:lang w:val="en-GB"/>
                </w:rPr>
                <w:t>Indirect transactions</w:t>
              </w:r>
            </w:ins>
          </w:p>
        </w:tc>
        <w:tc>
          <w:tcPr>
            <w:tcW w:w="5609" w:type="dxa"/>
            <w:tcBorders>
              <w:top w:val="single" w:sz="4" w:space="0" w:color="auto"/>
              <w:left w:val="nil"/>
              <w:bottom w:val="single" w:sz="4" w:space="0" w:color="auto"/>
              <w:right w:val="single" w:sz="4" w:space="0" w:color="auto"/>
            </w:tcBorders>
            <w:shd w:val="clear" w:color="auto" w:fill="auto"/>
          </w:tcPr>
          <w:p w14:paraId="25EC4857" w14:textId="1ECDA132" w:rsidR="00810F83" w:rsidRPr="000F6836" w:rsidRDefault="00810F83" w:rsidP="0006500B">
            <w:pPr>
              <w:spacing w:after="0"/>
              <w:rPr>
                <w:ins w:id="9223" w:author="Author"/>
                <w:lang w:val="en-GB"/>
              </w:rPr>
            </w:pPr>
            <w:ins w:id="9224" w:author="Author">
              <w:r w:rsidRPr="000F6836">
                <w:rPr>
                  <w:lang w:val="en-GB"/>
                </w:rPr>
                <w:t>If reported intragroup transaction is part of an indirect transaction (cf. General comments supra), report the “ID of intragroup transaction” (C0010) of the related transaction in this cell</w:t>
              </w:r>
              <w:del w:id="9225" w:author="Author">
                <w:r w:rsidRPr="000F6836" w:rsidDel="007C0986">
                  <w:rPr>
                    <w:lang w:val="en-GB"/>
                  </w:rPr>
                  <w:delText xml:space="preserve"> </w:delText>
                </w:r>
              </w:del>
              <w:r w:rsidRPr="000F6836">
                <w:rPr>
                  <w:lang w:val="en-GB"/>
                </w:rPr>
                <w:t>.</w:t>
              </w:r>
              <w:r w:rsidR="007C0986" w:rsidRPr="000F6836">
                <w:rPr>
                  <w:lang w:val="en-GB"/>
                </w:rPr>
                <w:t xml:space="preserve"> If more than two transactions are </w:t>
              </w:r>
              <w:r w:rsidR="007C0986" w:rsidRPr="000F6836">
                <w:rPr>
                  <w:lang w:val="en-GB"/>
                </w:rPr>
                <w:lastRenderedPageBreak/>
                <w:t>related, the ID code of the first related transaction needs to be reported as a reference to link all interconnected transactions.</w:t>
              </w:r>
            </w:ins>
          </w:p>
          <w:p w14:paraId="74A00586" w14:textId="77777777" w:rsidR="00810F83" w:rsidRPr="000F6836" w:rsidRDefault="00810F83" w:rsidP="0006500B">
            <w:pPr>
              <w:spacing w:after="0"/>
              <w:rPr>
                <w:ins w:id="9226" w:author="Author"/>
                <w:lang w:val="en-GB"/>
              </w:rPr>
            </w:pPr>
            <w:ins w:id="9227" w:author="Author">
              <w:r w:rsidRPr="000F6836">
                <w:rPr>
                  <w:lang w:val="en-GB"/>
                </w:rPr>
                <w:t xml:space="preserve">If the reported intragroup transaction is not part of an indirect transaction, indicate No. </w:t>
              </w:r>
            </w:ins>
          </w:p>
        </w:tc>
      </w:tr>
      <w:tr w:rsidR="00810F83" w:rsidRPr="000F6836" w14:paraId="6E34518B" w14:textId="77777777" w:rsidTr="0006500B">
        <w:trPr>
          <w:trHeight w:val="570"/>
          <w:ins w:id="9228" w:author="Author"/>
        </w:trPr>
        <w:tc>
          <w:tcPr>
            <w:tcW w:w="1509" w:type="dxa"/>
            <w:tcBorders>
              <w:top w:val="single" w:sz="4" w:space="0" w:color="auto"/>
              <w:left w:val="single" w:sz="4" w:space="0" w:color="auto"/>
              <w:bottom w:val="single" w:sz="4" w:space="0" w:color="auto"/>
              <w:right w:val="single" w:sz="4" w:space="0" w:color="auto"/>
            </w:tcBorders>
          </w:tcPr>
          <w:p w14:paraId="4C440618" w14:textId="77777777" w:rsidR="00810F83" w:rsidRPr="000F6836" w:rsidRDefault="00810F83" w:rsidP="0006500B">
            <w:pPr>
              <w:rPr>
                <w:ins w:id="9229" w:author="Author"/>
                <w:color w:val="000000"/>
                <w:lang w:val="en-GB"/>
              </w:rPr>
            </w:pPr>
            <w:ins w:id="9230" w:author="Author">
              <w:r w:rsidRPr="000F6836">
                <w:rPr>
                  <w:color w:val="000000"/>
                  <w:lang w:val="en-GB"/>
                </w:rPr>
                <w:lastRenderedPageBreak/>
                <w:t>C0090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8AAA4AD" w14:textId="77777777" w:rsidR="00810F83" w:rsidRPr="000F6836" w:rsidRDefault="00810F83" w:rsidP="0006500B">
            <w:pPr>
              <w:rPr>
                <w:ins w:id="9231" w:author="Author"/>
                <w:color w:val="000000"/>
                <w:lang w:val="en-GB"/>
              </w:rPr>
            </w:pPr>
            <w:ins w:id="9232" w:author="Author">
              <w:r w:rsidRPr="000F6836">
                <w:rPr>
                  <w:color w:val="000000"/>
                  <w:lang w:val="en-GB"/>
                </w:rPr>
                <w:t>Single economic operation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57C7881" w14:textId="28534D6A" w:rsidR="00810F83" w:rsidRPr="000F6836" w:rsidRDefault="00810F83" w:rsidP="0006500B">
            <w:pPr>
              <w:spacing w:after="0"/>
              <w:rPr>
                <w:ins w:id="9233" w:author="Author"/>
                <w:lang w:val="en-GB"/>
              </w:rPr>
            </w:pPr>
            <w:ins w:id="9234" w:author="Author">
              <w:r w:rsidRPr="000F6836">
                <w:rPr>
                  <w:lang w:val="en-GB"/>
                </w:rPr>
                <w:t>If the reported intragroup transaction is part of single economic operation (cf. General comments supra),</w:t>
              </w:r>
              <w:r w:rsidR="007C0986" w:rsidRPr="000F6836">
                <w:rPr>
                  <w:lang w:val="en-GB"/>
                </w:rPr>
                <w:t xml:space="preserve"> </w:t>
              </w:r>
              <w:r w:rsidRPr="000F6836">
                <w:rPr>
                  <w:lang w:val="en-GB"/>
                </w:rPr>
                <w:t>report the “ID of intragroup transaction” (C0010) of the related transaction in this cell</w:t>
              </w:r>
              <w:r w:rsidR="007C0986" w:rsidRPr="000F6836">
                <w:rPr>
                  <w:lang w:val="en-GB"/>
                </w:rPr>
                <w:t>. If more than two transactions are related, the ID code of the first related transaction needs to be reported as a reference to link all interconnected transactions.</w:t>
              </w:r>
              <w:del w:id="9235" w:author="Author">
                <w:r w:rsidRPr="000F6836" w:rsidDel="007C0986">
                  <w:rPr>
                    <w:lang w:val="en-GB"/>
                  </w:rPr>
                  <w:delText xml:space="preserve"> .</w:delText>
                </w:r>
              </w:del>
            </w:ins>
          </w:p>
          <w:p w14:paraId="4327F023" w14:textId="77777777" w:rsidR="00810F83" w:rsidRPr="000F6836" w:rsidRDefault="00810F83" w:rsidP="0006500B">
            <w:pPr>
              <w:spacing w:after="0"/>
              <w:rPr>
                <w:ins w:id="9236" w:author="Author"/>
                <w:lang w:val="en-GB"/>
              </w:rPr>
            </w:pPr>
            <w:ins w:id="9237" w:author="Author">
              <w:r w:rsidRPr="000F6836">
                <w:rPr>
                  <w:lang w:val="en-GB"/>
                </w:rPr>
                <w:t>If the reported intragroup transaction is not part of single economic operation, indicate No</w:t>
              </w:r>
            </w:ins>
          </w:p>
        </w:tc>
      </w:tr>
      <w:tr w:rsidR="00810F83" w:rsidRPr="000F6836" w14:paraId="4BC387A4" w14:textId="77777777" w:rsidTr="0006500B">
        <w:trPr>
          <w:trHeight w:val="1071"/>
          <w:ins w:id="9238" w:author="Author"/>
        </w:trPr>
        <w:tc>
          <w:tcPr>
            <w:tcW w:w="1509" w:type="dxa"/>
            <w:tcBorders>
              <w:top w:val="single" w:sz="4" w:space="0" w:color="auto"/>
              <w:left w:val="single" w:sz="4" w:space="0" w:color="auto"/>
              <w:bottom w:val="nil"/>
              <w:right w:val="single" w:sz="4" w:space="0" w:color="auto"/>
            </w:tcBorders>
          </w:tcPr>
          <w:p w14:paraId="682931BD" w14:textId="77777777" w:rsidR="00810F83" w:rsidRPr="000F6836" w:rsidRDefault="00810F83" w:rsidP="0006500B">
            <w:pPr>
              <w:rPr>
                <w:ins w:id="9239" w:author="Author"/>
                <w:color w:val="000000"/>
                <w:lang w:val="en-GB"/>
              </w:rPr>
            </w:pPr>
            <w:ins w:id="9240" w:author="Author">
              <w:r w:rsidRPr="000F6836">
                <w:rPr>
                  <w:color w:val="000000"/>
                  <w:lang w:val="en-GB"/>
                </w:rPr>
                <w:t>C0100</w:t>
              </w:r>
            </w:ins>
          </w:p>
        </w:tc>
        <w:tc>
          <w:tcPr>
            <w:tcW w:w="1509" w:type="dxa"/>
            <w:tcBorders>
              <w:top w:val="single" w:sz="4" w:space="0" w:color="auto"/>
              <w:left w:val="single" w:sz="4" w:space="0" w:color="auto"/>
              <w:bottom w:val="nil"/>
              <w:right w:val="single" w:sz="4" w:space="0" w:color="auto"/>
            </w:tcBorders>
            <w:shd w:val="clear" w:color="auto" w:fill="auto"/>
            <w:hideMark/>
          </w:tcPr>
          <w:p w14:paraId="0F65FD66" w14:textId="77777777" w:rsidR="00810F83" w:rsidRPr="000F6836" w:rsidRDefault="00810F83" w:rsidP="0006500B">
            <w:pPr>
              <w:rPr>
                <w:ins w:id="9241" w:author="Author"/>
                <w:color w:val="000000"/>
                <w:lang w:val="en-GB"/>
              </w:rPr>
            </w:pPr>
            <w:ins w:id="9242" w:author="Author">
              <w:r w:rsidRPr="000F6836">
                <w:rPr>
                  <w:color w:val="000000"/>
                  <w:lang w:val="en-GB"/>
                </w:rPr>
                <w:t>Type of  transaction</w:t>
              </w:r>
            </w:ins>
          </w:p>
        </w:tc>
        <w:tc>
          <w:tcPr>
            <w:tcW w:w="5609" w:type="dxa"/>
            <w:tcBorders>
              <w:top w:val="single" w:sz="4" w:space="0" w:color="auto"/>
              <w:left w:val="nil"/>
              <w:bottom w:val="nil"/>
              <w:right w:val="single" w:sz="4" w:space="0" w:color="auto"/>
            </w:tcBorders>
            <w:shd w:val="clear" w:color="auto" w:fill="auto"/>
          </w:tcPr>
          <w:p w14:paraId="56B6EE72" w14:textId="2A6D06B3" w:rsidR="00810F83" w:rsidRPr="000F6836" w:rsidRDefault="00810F83" w:rsidP="0006500B">
            <w:pPr>
              <w:spacing w:after="0"/>
              <w:rPr>
                <w:ins w:id="9243" w:author="Author"/>
                <w:color w:val="000000"/>
                <w:lang w:val="en-GB"/>
              </w:rPr>
            </w:pPr>
            <w:ins w:id="9244" w:author="Author">
              <w:r w:rsidRPr="000F6836">
                <w:rPr>
                  <w:color w:val="000000"/>
                  <w:lang w:val="en-GB"/>
                </w:rPr>
                <w:t>Identify the type</w:t>
              </w:r>
              <w:r w:rsidR="0098355D" w:rsidRPr="000F6836">
                <w:rPr>
                  <w:color w:val="000000"/>
                  <w:lang w:val="en-GB"/>
                </w:rPr>
                <w:t xml:space="preserve"> of</w:t>
              </w:r>
              <w:r w:rsidRPr="000F6836">
                <w:rPr>
                  <w:color w:val="000000"/>
                  <w:lang w:val="en-GB"/>
                </w:rPr>
                <w:t xml:space="preserve"> contract/treaty. The following close list shall be used:</w:t>
              </w:r>
            </w:ins>
          </w:p>
          <w:p w14:paraId="42E674B0" w14:textId="77777777" w:rsidR="00810F83" w:rsidRPr="000F6836" w:rsidRDefault="00810F83" w:rsidP="0006500B">
            <w:pPr>
              <w:spacing w:after="0"/>
              <w:rPr>
                <w:ins w:id="9245" w:author="Author"/>
                <w:color w:val="000000"/>
                <w:lang w:val="en-GB"/>
              </w:rPr>
            </w:pPr>
            <w:ins w:id="9246" w:author="Author">
              <w:r w:rsidRPr="000F6836">
                <w:rPr>
                  <w:color w:val="000000"/>
                  <w:lang w:val="en-GB"/>
                </w:rPr>
                <w:t>1 - insurance</w:t>
              </w:r>
            </w:ins>
          </w:p>
          <w:p w14:paraId="1E1765A5" w14:textId="77777777" w:rsidR="00810F83" w:rsidRPr="000F6836" w:rsidRDefault="00810F83" w:rsidP="0006500B">
            <w:pPr>
              <w:spacing w:after="0"/>
              <w:rPr>
                <w:ins w:id="9247" w:author="Author"/>
                <w:color w:val="000000"/>
                <w:lang w:val="en-GB"/>
              </w:rPr>
            </w:pPr>
            <w:ins w:id="9248" w:author="Author">
              <w:r w:rsidRPr="000F6836">
                <w:rPr>
                  <w:color w:val="000000"/>
                  <w:lang w:val="en-GB"/>
                </w:rPr>
                <w:t>2 - reinsurance</w:t>
              </w:r>
            </w:ins>
          </w:p>
          <w:p w14:paraId="02A33F64" w14:textId="77777777" w:rsidR="00810F83" w:rsidRPr="000F6836" w:rsidRDefault="00810F83" w:rsidP="0006500B">
            <w:pPr>
              <w:spacing w:after="0"/>
              <w:rPr>
                <w:ins w:id="9249" w:author="Author"/>
                <w:lang w:val="en-GB"/>
              </w:rPr>
            </w:pPr>
          </w:p>
        </w:tc>
      </w:tr>
      <w:tr w:rsidR="00810F83" w:rsidRPr="000F6836" w14:paraId="53A6659D" w14:textId="77777777" w:rsidTr="0006500B">
        <w:trPr>
          <w:trHeight w:val="570"/>
          <w:ins w:id="9250" w:author="Author"/>
        </w:trPr>
        <w:tc>
          <w:tcPr>
            <w:tcW w:w="1509" w:type="dxa"/>
            <w:tcBorders>
              <w:top w:val="single" w:sz="4" w:space="0" w:color="auto"/>
              <w:left w:val="single" w:sz="4" w:space="0" w:color="auto"/>
              <w:bottom w:val="single" w:sz="4" w:space="0" w:color="auto"/>
              <w:right w:val="single" w:sz="4" w:space="0" w:color="auto"/>
            </w:tcBorders>
          </w:tcPr>
          <w:p w14:paraId="27376DC8" w14:textId="77777777" w:rsidR="00810F83" w:rsidRPr="000F6836" w:rsidRDefault="00810F83" w:rsidP="0006500B">
            <w:pPr>
              <w:rPr>
                <w:ins w:id="9251" w:author="Author"/>
                <w:color w:val="000000"/>
                <w:lang w:val="en-GB"/>
              </w:rPr>
            </w:pPr>
            <w:ins w:id="9252" w:author="Author">
              <w:r w:rsidRPr="000F6836">
                <w:rPr>
                  <w:color w:val="000000"/>
                  <w:lang w:val="en-GB"/>
                </w:rPr>
                <w:t>C0110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B81D3B5" w14:textId="77777777" w:rsidR="00810F83" w:rsidRPr="000F6836" w:rsidRDefault="00810F83" w:rsidP="0006500B">
            <w:pPr>
              <w:rPr>
                <w:ins w:id="9253" w:author="Author"/>
                <w:color w:val="000000"/>
                <w:lang w:val="en-GB"/>
              </w:rPr>
            </w:pPr>
            <w:ins w:id="9254" w:author="Author">
              <w:r w:rsidRPr="000F6836">
                <w:rPr>
                  <w:color w:val="000000"/>
                  <w:lang w:val="en-GB"/>
                </w:rPr>
                <w:t>Transaction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1EA3AD55" w14:textId="77777777" w:rsidR="00810F83" w:rsidRPr="000F6836" w:rsidRDefault="00810F83" w:rsidP="0006500B">
            <w:pPr>
              <w:spacing w:after="0"/>
              <w:rPr>
                <w:ins w:id="9255" w:author="Author"/>
                <w:color w:val="000000"/>
                <w:lang w:val="en-GB"/>
              </w:rPr>
            </w:pPr>
            <w:ins w:id="9256" w:author="Author">
              <w:r w:rsidRPr="000F6836">
                <w:rPr>
                  <w:color w:val="000000"/>
                  <w:lang w:val="en-GB"/>
                </w:rPr>
                <w:t xml:space="preserve">If C100 = reinsurance, then identify the type of reinsurance contract/treaty. The following close list shall be used: </w:t>
              </w:r>
              <w:r w:rsidRPr="000F6836">
                <w:rPr>
                  <w:color w:val="000000"/>
                  <w:lang w:val="en-GB"/>
                </w:rPr>
                <w:br/>
                <w:t>1 - quota share</w:t>
              </w:r>
            </w:ins>
          </w:p>
          <w:p w14:paraId="083D62E9" w14:textId="77777777" w:rsidR="00810F83" w:rsidRPr="000F6836" w:rsidRDefault="00810F83" w:rsidP="0006500B">
            <w:pPr>
              <w:spacing w:after="0"/>
              <w:rPr>
                <w:ins w:id="9257" w:author="Author"/>
                <w:color w:val="000000"/>
                <w:lang w:val="en-GB"/>
              </w:rPr>
            </w:pPr>
            <w:ins w:id="9258" w:author="Author">
              <w:r w:rsidRPr="000F6836">
                <w:rPr>
                  <w:color w:val="000000"/>
                  <w:lang w:val="en-GB"/>
                </w:rPr>
                <w:t>2 - variable quota share</w:t>
              </w:r>
            </w:ins>
          </w:p>
          <w:p w14:paraId="36082DA2" w14:textId="77777777" w:rsidR="00810F83" w:rsidRPr="000F6836" w:rsidRDefault="00810F83" w:rsidP="0006500B">
            <w:pPr>
              <w:spacing w:after="0"/>
              <w:rPr>
                <w:ins w:id="9259" w:author="Author"/>
                <w:color w:val="000000"/>
                <w:lang w:val="en-GB"/>
              </w:rPr>
            </w:pPr>
            <w:ins w:id="9260" w:author="Author">
              <w:r w:rsidRPr="000F6836">
                <w:rPr>
                  <w:color w:val="000000"/>
                  <w:lang w:val="en-GB"/>
                </w:rPr>
                <w:t>3 – surplus</w:t>
              </w:r>
            </w:ins>
          </w:p>
          <w:p w14:paraId="72CB6109" w14:textId="77777777" w:rsidR="00810F83" w:rsidRPr="000F6836" w:rsidRDefault="00810F83" w:rsidP="0006500B">
            <w:pPr>
              <w:spacing w:after="0"/>
              <w:rPr>
                <w:ins w:id="9261" w:author="Author"/>
                <w:color w:val="000000"/>
                <w:lang w:val="en-GB"/>
              </w:rPr>
            </w:pPr>
            <w:ins w:id="9262" w:author="Author">
              <w:r w:rsidRPr="000F6836">
                <w:rPr>
                  <w:color w:val="000000"/>
                  <w:lang w:val="en-GB"/>
                </w:rPr>
                <w:t>4 - excess of loss (per event and per risk)</w:t>
              </w:r>
            </w:ins>
          </w:p>
          <w:p w14:paraId="7F569784" w14:textId="77777777" w:rsidR="00810F83" w:rsidRPr="000F6836" w:rsidRDefault="00810F83" w:rsidP="0006500B">
            <w:pPr>
              <w:spacing w:after="0"/>
              <w:rPr>
                <w:ins w:id="9263" w:author="Author"/>
                <w:color w:val="000000"/>
                <w:lang w:val="en-GB"/>
              </w:rPr>
            </w:pPr>
            <w:ins w:id="9264" w:author="Author">
              <w:r w:rsidRPr="000F6836">
                <w:rPr>
                  <w:color w:val="000000"/>
                  <w:lang w:val="en-GB"/>
                </w:rPr>
                <w:t>5 - excess of loss (per risk)</w:t>
              </w:r>
            </w:ins>
          </w:p>
          <w:p w14:paraId="37FFAFE5" w14:textId="77777777" w:rsidR="00810F83" w:rsidRPr="000F6836" w:rsidRDefault="00810F83" w:rsidP="0006500B">
            <w:pPr>
              <w:spacing w:after="0"/>
              <w:rPr>
                <w:ins w:id="9265" w:author="Author"/>
                <w:color w:val="000000"/>
                <w:lang w:val="en-GB"/>
              </w:rPr>
            </w:pPr>
            <w:ins w:id="9266" w:author="Author">
              <w:r w:rsidRPr="000F6836">
                <w:rPr>
                  <w:color w:val="000000"/>
                  <w:lang w:val="en-GB"/>
                </w:rPr>
                <w:t>6 - excess of loss (per event)</w:t>
              </w:r>
            </w:ins>
          </w:p>
          <w:p w14:paraId="670BB14A" w14:textId="77777777" w:rsidR="00810F83" w:rsidRPr="000F6836" w:rsidRDefault="00810F83" w:rsidP="0006500B">
            <w:pPr>
              <w:spacing w:after="0"/>
              <w:rPr>
                <w:ins w:id="9267" w:author="Author"/>
                <w:color w:val="000000"/>
                <w:lang w:val="en-GB"/>
              </w:rPr>
            </w:pPr>
            <w:ins w:id="9268" w:author="Author">
              <w:r w:rsidRPr="000F6836">
                <w:rPr>
                  <w:color w:val="000000"/>
                  <w:lang w:val="en-GB"/>
                </w:rPr>
                <w:t xml:space="preserve">7 - excess of loss “back-up” (protection </w:t>
              </w:r>
              <w:r w:rsidRPr="000F6836">
                <w:rPr>
                  <w:lang w:val="en-GB"/>
                </w:rPr>
                <w:t>against follow-on events which certain catastrophes can cause such as flooding or fire</w:t>
              </w:r>
              <w:r w:rsidRPr="000F6836">
                <w:rPr>
                  <w:color w:val="000000"/>
                  <w:lang w:val="en-GB"/>
                </w:rPr>
                <w:t>)</w:t>
              </w:r>
            </w:ins>
          </w:p>
          <w:p w14:paraId="469D6090" w14:textId="77777777" w:rsidR="00810F83" w:rsidRPr="000F6836" w:rsidRDefault="00810F83" w:rsidP="0006500B">
            <w:pPr>
              <w:spacing w:after="0"/>
              <w:rPr>
                <w:ins w:id="9269" w:author="Author"/>
                <w:color w:val="000000"/>
                <w:lang w:val="en-GB"/>
              </w:rPr>
            </w:pPr>
            <w:ins w:id="9270" w:author="Author">
              <w:r w:rsidRPr="000F6836">
                <w:rPr>
                  <w:color w:val="000000"/>
                  <w:lang w:val="en-GB"/>
                </w:rPr>
                <w:t>8 - excess of loss with basis risk</w:t>
              </w:r>
            </w:ins>
          </w:p>
          <w:p w14:paraId="1E8E57BF" w14:textId="77777777" w:rsidR="00810F83" w:rsidRPr="000F6836" w:rsidRDefault="00810F83" w:rsidP="0006500B">
            <w:pPr>
              <w:spacing w:after="0"/>
              <w:rPr>
                <w:ins w:id="9271" w:author="Author"/>
                <w:color w:val="000000"/>
                <w:lang w:val="en-GB"/>
              </w:rPr>
            </w:pPr>
            <w:ins w:id="9272" w:author="Author">
              <w:r w:rsidRPr="000F6836">
                <w:rPr>
                  <w:color w:val="000000"/>
                  <w:lang w:val="en-GB"/>
                </w:rPr>
                <w:t>9 - reinstatement cover</w:t>
              </w:r>
            </w:ins>
          </w:p>
          <w:p w14:paraId="55C8EF49" w14:textId="77777777" w:rsidR="00810F83" w:rsidRPr="000F6836" w:rsidRDefault="00810F83" w:rsidP="0006500B">
            <w:pPr>
              <w:spacing w:after="0"/>
              <w:rPr>
                <w:ins w:id="9273" w:author="Author"/>
                <w:color w:val="000000"/>
                <w:lang w:val="en-GB"/>
              </w:rPr>
            </w:pPr>
            <w:ins w:id="9274" w:author="Author">
              <w:r w:rsidRPr="000F6836">
                <w:rPr>
                  <w:color w:val="000000"/>
                  <w:lang w:val="en-GB"/>
                </w:rPr>
                <w:t>10 - aggregate excess of loss</w:t>
              </w:r>
            </w:ins>
          </w:p>
          <w:p w14:paraId="1890A681" w14:textId="77777777" w:rsidR="00810F83" w:rsidRPr="000F6836" w:rsidRDefault="00810F83" w:rsidP="0006500B">
            <w:pPr>
              <w:spacing w:after="0"/>
              <w:rPr>
                <w:ins w:id="9275" w:author="Author"/>
                <w:color w:val="000000"/>
                <w:lang w:val="en-GB"/>
              </w:rPr>
            </w:pPr>
            <w:ins w:id="9276" w:author="Author">
              <w:r w:rsidRPr="000F6836">
                <w:rPr>
                  <w:color w:val="000000"/>
                  <w:lang w:val="en-GB"/>
                </w:rPr>
                <w:t>11 - unlimited excess of loss</w:t>
              </w:r>
            </w:ins>
          </w:p>
          <w:p w14:paraId="00505452" w14:textId="77777777" w:rsidR="00810F83" w:rsidRPr="000F6836" w:rsidRDefault="00810F83" w:rsidP="0006500B">
            <w:pPr>
              <w:spacing w:after="0"/>
              <w:rPr>
                <w:ins w:id="9277" w:author="Author"/>
                <w:color w:val="000000"/>
                <w:lang w:val="en-GB"/>
              </w:rPr>
            </w:pPr>
            <w:ins w:id="9278" w:author="Author">
              <w:r w:rsidRPr="000F6836">
                <w:rPr>
                  <w:color w:val="000000"/>
                  <w:lang w:val="en-GB"/>
                </w:rPr>
                <w:t>12 - stop loss</w:t>
              </w:r>
            </w:ins>
          </w:p>
          <w:p w14:paraId="24BF7CC5" w14:textId="77777777" w:rsidR="00810F83" w:rsidRPr="000F6836" w:rsidRDefault="00810F83" w:rsidP="0006500B">
            <w:pPr>
              <w:spacing w:after="0"/>
              <w:rPr>
                <w:ins w:id="9279" w:author="Author"/>
                <w:color w:val="000000"/>
                <w:lang w:val="en-GB"/>
              </w:rPr>
            </w:pPr>
            <w:ins w:id="9280" w:author="Author">
              <w:r w:rsidRPr="000F6836">
                <w:rPr>
                  <w:color w:val="000000"/>
                  <w:lang w:val="en-GB"/>
                </w:rPr>
                <w:t>13 - other proportional treaties</w:t>
              </w:r>
            </w:ins>
          </w:p>
          <w:p w14:paraId="61226722" w14:textId="77777777" w:rsidR="00810F83" w:rsidRPr="000F6836" w:rsidRDefault="00810F83" w:rsidP="0006500B">
            <w:pPr>
              <w:spacing w:after="0"/>
              <w:rPr>
                <w:ins w:id="9281" w:author="Author"/>
                <w:color w:val="000000"/>
                <w:lang w:val="en-GB"/>
              </w:rPr>
            </w:pPr>
            <w:ins w:id="9282" w:author="Author">
              <w:r w:rsidRPr="000F6836">
                <w:rPr>
                  <w:color w:val="000000"/>
                  <w:lang w:val="en-GB"/>
                </w:rPr>
                <w:t>14 - other non-proportional treaties</w:t>
              </w:r>
            </w:ins>
          </w:p>
          <w:p w14:paraId="7FDB7C35" w14:textId="77777777" w:rsidR="00810F83" w:rsidRPr="000F6836" w:rsidRDefault="00810F83" w:rsidP="0006500B">
            <w:pPr>
              <w:spacing w:after="0"/>
              <w:rPr>
                <w:ins w:id="9283" w:author="Author"/>
                <w:color w:val="000000"/>
                <w:lang w:val="en-GB"/>
              </w:rPr>
            </w:pPr>
            <w:ins w:id="9284" w:author="Author">
              <w:r w:rsidRPr="000F6836">
                <w:rPr>
                  <w:color w:val="000000"/>
                  <w:lang w:val="en-GB"/>
                </w:rPr>
                <w:t>15 – Financial reinsurance</w:t>
              </w:r>
            </w:ins>
          </w:p>
          <w:p w14:paraId="2238FCEF" w14:textId="77777777" w:rsidR="00810F83" w:rsidRPr="000F6836" w:rsidRDefault="00810F83" w:rsidP="0006500B">
            <w:pPr>
              <w:spacing w:after="0"/>
              <w:rPr>
                <w:ins w:id="9285" w:author="Author"/>
                <w:color w:val="000000"/>
                <w:lang w:val="en-GB"/>
              </w:rPr>
            </w:pPr>
            <w:ins w:id="9286" w:author="Author">
              <w:r w:rsidRPr="000F6836">
                <w:rPr>
                  <w:color w:val="000000"/>
                  <w:lang w:val="en-GB"/>
                </w:rPr>
                <w:t>16 - Facultative proportional</w:t>
              </w:r>
            </w:ins>
          </w:p>
          <w:p w14:paraId="7F4C2414" w14:textId="77777777" w:rsidR="00810F83" w:rsidRPr="000F6836" w:rsidRDefault="00810F83" w:rsidP="0006500B">
            <w:pPr>
              <w:spacing w:after="0"/>
              <w:rPr>
                <w:ins w:id="9287" w:author="Author"/>
                <w:lang w:val="en-GB"/>
              </w:rPr>
            </w:pPr>
            <w:ins w:id="9288" w:author="Author">
              <w:r w:rsidRPr="000F6836">
                <w:rPr>
                  <w:color w:val="000000"/>
                  <w:lang w:val="en-GB"/>
                </w:rPr>
                <w:t>17 - Facultative non-proportional</w:t>
              </w:r>
            </w:ins>
          </w:p>
          <w:p w14:paraId="27110981" w14:textId="77777777" w:rsidR="00810F83" w:rsidRPr="000F6836" w:rsidRDefault="00810F83" w:rsidP="0006500B">
            <w:pPr>
              <w:spacing w:after="0"/>
              <w:rPr>
                <w:ins w:id="9289" w:author="Author"/>
                <w:color w:val="000000"/>
                <w:lang w:val="en-GB"/>
              </w:rPr>
            </w:pPr>
            <w:ins w:id="9290" w:author="Author">
              <w:r w:rsidRPr="000F6836">
                <w:rPr>
                  <w:lang w:val="en-GB"/>
                </w:rPr>
                <w:lastRenderedPageBreak/>
                <w:t>Other proportional treaties (code 13) and Other non-proportional treaties (code 14) can be used for hybrid types of reinsurance treaties.</w:t>
              </w:r>
            </w:ins>
          </w:p>
        </w:tc>
      </w:tr>
      <w:tr w:rsidR="00810F83" w:rsidRPr="000F6836" w14:paraId="36280748" w14:textId="77777777" w:rsidTr="0006500B">
        <w:trPr>
          <w:trHeight w:val="794"/>
          <w:ins w:id="9291" w:author="Author"/>
        </w:trPr>
        <w:tc>
          <w:tcPr>
            <w:tcW w:w="1509" w:type="dxa"/>
            <w:tcBorders>
              <w:top w:val="single" w:sz="4" w:space="0" w:color="auto"/>
              <w:left w:val="single" w:sz="4" w:space="0" w:color="auto"/>
              <w:bottom w:val="single" w:sz="4" w:space="0" w:color="auto"/>
              <w:right w:val="single" w:sz="4" w:space="0" w:color="auto"/>
            </w:tcBorders>
          </w:tcPr>
          <w:p w14:paraId="31952A60" w14:textId="77777777" w:rsidR="00810F83" w:rsidRPr="000F6836" w:rsidRDefault="00810F83" w:rsidP="0006500B">
            <w:pPr>
              <w:rPr>
                <w:ins w:id="9292" w:author="Author"/>
                <w:color w:val="000000"/>
                <w:lang w:val="en-GB"/>
              </w:rPr>
            </w:pPr>
            <w:ins w:id="9293" w:author="Author">
              <w:r w:rsidRPr="000F6836">
                <w:rPr>
                  <w:color w:val="000000"/>
                  <w:lang w:val="en-GB"/>
                </w:rPr>
                <w:lastRenderedPageBreak/>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28785C2" w14:textId="77777777" w:rsidR="00810F83" w:rsidRPr="000F6836" w:rsidRDefault="00810F83" w:rsidP="0006500B">
            <w:pPr>
              <w:rPr>
                <w:ins w:id="9294" w:author="Author"/>
                <w:color w:val="000000"/>
                <w:lang w:val="en-GB"/>
              </w:rPr>
            </w:pPr>
            <w:ins w:id="9295" w:author="Author">
              <w:r w:rsidRPr="000F6836">
                <w:rPr>
                  <w:color w:val="000000"/>
                  <w:lang w:val="en-GB"/>
                </w:rPr>
                <w:t>Starting date</w:t>
              </w:r>
            </w:ins>
          </w:p>
        </w:tc>
        <w:tc>
          <w:tcPr>
            <w:tcW w:w="5609" w:type="dxa"/>
            <w:tcBorders>
              <w:top w:val="single" w:sz="4" w:space="0" w:color="auto"/>
              <w:left w:val="nil"/>
              <w:bottom w:val="single" w:sz="4" w:space="0" w:color="auto"/>
              <w:right w:val="single" w:sz="4" w:space="0" w:color="auto"/>
            </w:tcBorders>
            <w:shd w:val="clear" w:color="auto" w:fill="auto"/>
          </w:tcPr>
          <w:p w14:paraId="642337FE" w14:textId="77777777" w:rsidR="00810F83" w:rsidRPr="000F6836" w:rsidRDefault="00810F83" w:rsidP="0006500B">
            <w:pPr>
              <w:spacing w:after="0"/>
              <w:rPr>
                <w:ins w:id="9296" w:author="Author"/>
                <w:color w:val="000000"/>
                <w:lang w:val="en-GB"/>
              </w:rPr>
            </w:pPr>
            <w:ins w:id="9297" w:author="Author">
              <w:r w:rsidRPr="000F6836">
                <w:rPr>
                  <w:lang w:val="en-GB"/>
                </w:rPr>
                <w:t xml:space="preserve">Identify the ISO 8601 (yyyy-mm-dd) code of the </w:t>
              </w:r>
              <w:r w:rsidRPr="000F6836">
                <w:rPr>
                  <w:color w:val="000000"/>
                  <w:lang w:val="en-GB"/>
                </w:rPr>
                <w:t>date of commencement of the specific reinsurance contract/treaty.</w:t>
              </w:r>
            </w:ins>
          </w:p>
        </w:tc>
      </w:tr>
      <w:tr w:rsidR="00810F83" w:rsidRPr="000F6836" w14:paraId="1CB4A6A3" w14:textId="77777777" w:rsidTr="0006500B">
        <w:trPr>
          <w:trHeight w:val="855"/>
          <w:ins w:id="9298" w:author="Author"/>
        </w:trPr>
        <w:tc>
          <w:tcPr>
            <w:tcW w:w="1509" w:type="dxa"/>
            <w:tcBorders>
              <w:top w:val="single" w:sz="4" w:space="0" w:color="auto"/>
              <w:left w:val="single" w:sz="4" w:space="0" w:color="auto"/>
              <w:bottom w:val="single" w:sz="4" w:space="0" w:color="auto"/>
              <w:right w:val="single" w:sz="4" w:space="0" w:color="auto"/>
            </w:tcBorders>
          </w:tcPr>
          <w:p w14:paraId="38AC203C" w14:textId="77777777" w:rsidR="00810F83" w:rsidRPr="000F6836" w:rsidRDefault="00810F83" w:rsidP="0006500B">
            <w:pPr>
              <w:rPr>
                <w:ins w:id="9299" w:author="Author"/>
                <w:color w:val="000000"/>
                <w:lang w:val="en-GB"/>
              </w:rPr>
            </w:pPr>
            <w:ins w:id="9300" w:author="Author">
              <w:r w:rsidRPr="000F6836">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E5D77C9" w14:textId="77777777" w:rsidR="00810F83" w:rsidRPr="000F6836" w:rsidRDefault="00810F83" w:rsidP="0006500B">
            <w:pPr>
              <w:rPr>
                <w:ins w:id="9301" w:author="Author"/>
                <w:color w:val="000000"/>
                <w:lang w:val="en-GB"/>
              </w:rPr>
            </w:pPr>
            <w:ins w:id="9302" w:author="Author">
              <w:r w:rsidRPr="000F6836">
                <w:rPr>
                  <w:color w:val="000000"/>
                  <w:lang w:val="en-GB"/>
                </w:rPr>
                <w:t>Expiry date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2C939A1" w14:textId="77777777" w:rsidR="00810F83" w:rsidRPr="000F6836" w:rsidRDefault="00810F83" w:rsidP="0006500B">
            <w:pPr>
              <w:spacing w:after="0"/>
              <w:rPr>
                <w:ins w:id="9303" w:author="Author"/>
                <w:color w:val="000000"/>
                <w:lang w:val="en-GB"/>
              </w:rPr>
            </w:pPr>
            <w:ins w:id="9304" w:author="Author">
              <w:r w:rsidRPr="000F6836">
                <w:rPr>
                  <w:lang w:val="en-GB"/>
                </w:rPr>
                <w:t xml:space="preserve">Identify the ISO 8601 (yyyy-mm-dd) code of the </w:t>
              </w:r>
              <w:r w:rsidRPr="000F6836">
                <w:rPr>
                  <w:color w:val="000000"/>
                  <w:lang w:val="en-GB"/>
                </w:rPr>
                <w:t>expiry date of the specific reinsurance contract/treaty (i.e. the last date the specific reinsurance contract/treaty is in force). This item is not reported if there is no expiry date (for example, contract is continuous and ends by one of the parties giving notice).</w:t>
              </w:r>
            </w:ins>
          </w:p>
        </w:tc>
      </w:tr>
      <w:tr w:rsidR="00810F83" w:rsidRPr="000F6836" w14:paraId="3600A779" w14:textId="77777777" w:rsidTr="0006500B">
        <w:trPr>
          <w:trHeight w:val="274"/>
          <w:ins w:id="9305" w:author="Author"/>
        </w:trPr>
        <w:tc>
          <w:tcPr>
            <w:tcW w:w="1509" w:type="dxa"/>
            <w:tcBorders>
              <w:top w:val="single" w:sz="4" w:space="0" w:color="auto"/>
              <w:left w:val="single" w:sz="4" w:space="0" w:color="auto"/>
              <w:bottom w:val="nil"/>
              <w:right w:val="single" w:sz="4" w:space="0" w:color="auto"/>
            </w:tcBorders>
          </w:tcPr>
          <w:p w14:paraId="59698A30" w14:textId="77777777" w:rsidR="00810F83" w:rsidRPr="000F6836" w:rsidRDefault="00810F83" w:rsidP="0006500B">
            <w:pPr>
              <w:rPr>
                <w:ins w:id="9306" w:author="Author"/>
                <w:color w:val="000000"/>
                <w:lang w:val="en-GB"/>
              </w:rPr>
            </w:pPr>
            <w:ins w:id="9307" w:author="Author">
              <w:r w:rsidRPr="000F6836">
                <w:rPr>
                  <w:color w:val="000000"/>
                  <w:lang w:val="en-GB"/>
                </w:rPr>
                <w:t>C0140</w:t>
              </w:r>
            </w:ins>
          </w:p>
        </w:tc>
        <w:tc>
          <w:tcPr>
            <w:tcW w:w="1509" w:type="dxa"/>
            <w:tcBorders>
              <w:top w:val="single" w:sz="4" w:space="0" w:color="auto"/>
              <w:left w:val="single" w:sz="4" w:space="0" w:color="auto"/>
              <w:bottom w:val="nil"/>
              <w:right w:val="single" w:sz="4" w:space="0" w:color="auto"/>
            </w:tcBorders>
            <w:shd w:val="clear" w:color="auto" w:fill="auto"/>
            <w:hideMark/>
          </w:tcPr>
          <w:p w14:paraId="40E73E83" w14:textId="77777777" w:rsidR="00810F83" w:rsidRPr="000F6836" w:rsidRDefault="00810F83" w:rsidP="0006500B">
            <w:pPr>
              <w:rPr>
                <w:ins w:id="9308" w:author="Author"/>
                <w:color w:val="000000"/>
                <w:lang w:val="en-GB"/>
              </w:rPr>
            </w:pPr>
            <w:ins w:id="9309" w:author="Author">
              <w:r w:rsidRPr="000F6836">
                <w:rPr>
                  <w:color w:val="000000"/>
                  <w:lang w:val="en-GB"/>
                </w:rPr>
                <w:t>Currency of transaction</w:t>
              </w:r>
            </w:ins>
          </w:p>
        </w:tc>
        <w:tc>
          <w:tcPr>
            <w:tcW w:w="5609" w:type="dxa"/>
            <w:tcBorders>
              <w:top w:val="single" w:sz="4" w:space="0" w:color="auto"/>
              <w:left w:val="nil"/>
              <w:bottom w:val="nil"/>
              <w:right w:val="single" w:sz="4" w:space="0" w:color="auto"/>
            </w:tcBorders>
            <w:shd w:val="clear" w:color="auto" w:fill="auto"/>
          </w:tcPr>
          <w:p w14:paraId="0255F0B9" w14:textId="77777777" w:rsidR="00810F83" w:rsidRPr="000F6836" w:rsidRDefault="00810F83" w:rsidP="0006500B">
            <w:pPr>
              <w:spacing w:after="0"/>
              <w:rPr>
                <w:ins w:id="9310" w:author="Author"/>
                <w:color w:val="000000"/>
                <w:lang w:val="en-GB"/>
              </w:rPr>
            </w:pPr>
            <w:ins w:id="9311" w:author="Author">
              <w:r w:rsidRPr="000F6836">
                <w:rPr>
                  <w:lang w:val="en-GB"/>
                </w:rPr>
                <w:t>Identify the ISO 4217 alphabetic code of the</w:t>
              </w:r>
              <w:r w:rsidRPr="000F6836">
                <w:rPr>
                  <w:color w:val="000000"/>
                  <w:lang w:val="en-GB"/>
                </w:rPr>
                <w:t xml:space="preserve"> currency of payments for the specific reinsurance contract/treaty.</w:t>
              </w:r>
            </w:ins>
          </w:p>
        </w:tc>
      </w:tr>
      <w:tr w:rsidR="00810F83" w:rsidRPr="000F6836" w14:paraId="6AF957CA" w14:textId="77777777" w:rsidTr="0006500B">
        <w:trPr>
          <w:trHeight w:val="1304"/>
          <w:ins w:id="9312" w:author="Author"/>
        </w:trPr>
        <w:tc>
          <w:tcPr>
            <w:tcW w:w="1509" w:type="dxa"/>
            <w:tcBorders>
              <w:top w:val="single" w:sz="4" w:space="0" w:color="auto"/>
              <w:left w:val="single" w:sz="4" w:space="0" w:color="auto"/>
              <w:bottom w:val="single" w:sz="4" w:space="0" w:color="auto"/>
              <w:right w:val="single" w:sz="4" w:space="0" w:color="auto"/>
            </w:tcBorders>
          </w:tcPr>
          <w:p w14:paraId="5225A4A0" w14:textId="77777777" w:rsidR="00810F83" w:rsidRPr="000F6836" w:rsidRDefault="00810F83" w:rsidP="0006500B">
            <w:pPr>
              <w:rPr>
                <w:ins w:id="9313" w:author="Author"/>
                <w:color w:val="000000"/>
                <w:lang w:val="en-GB"/>
              </w:rPr>
            </w:pPr>
            <w:ins w:id="9314" w:author="Author">
              <w:r w:rsidRPr="000F6836">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296C8A" w14:textId="77777777" w:rsidR="00810F83" w:rsidRPr="000F6836" w:rsidRDefault="00810F83" w:rsidP="0006500B">
            <w:pPr>
              <w:rPr>
                <w:ins w:id="9315" w:author="Author"/>
                <w:color w:val="000000"/>
                <w:lang w:val="en-GB"/>
              </w:rPr>
            </w:pPr>
            <w:ins w:id="9316" w:author="Author">
              <w:r w:rsidRPr="000F6836">
                <w:rPr>
                  <w:color w:val="000000"/>
                  <w:lang w:val="en-GB"/>
                </w:rPr>
                <w:t>Maximum cover by transaction</w:t>
              </w:r>
            </w:ins>
          </w:p>
        </w:tc>
        <w:tc>
          <w:tcPr>
            <w:tcW w:w="5609" w:type="dxa"/>
            <w:tcBorders>
              <w:top w:val="single" w:sz="4" w:space="0" w:color="auto"/>
              <w:left w:val="nil"/>
              <w:bottom w:val="single" w:sz="4" w:space="0" w:color="auto"/>
              <w:right w:val="single" w:sz="4" w:space="0" w:color="auto"/>
            </w:tcBorders>
            <w:shd w:val="clear" w:color="auto" w:fill="auto"/>
          </w:tcPr>
          <w:p w14:paraId="15359884" w14:textId="77777777" w:rsidR="00810F83" w:rsidRPr="000F6836" w:rsidRDefault="00810F83" w:rsidP="0006500B">
            <w:pPr>
              <w:spacing w:after="0"/>
              <w:rPr>
                <w:ins w:id="9317" w:author="Author"/>
                <w:color w:val="000000"/>
                <w:lang w:val="en-GB"/>
              </w:rPr>
            </w:pPr>
            <w:ins w:id="9318" w:author="Author">
              <w:r w:rsidRPr="000F6836">
                <w:rPr>
                  <w:color w:val="000000"/>
                  <w:lang w:val="en-GB"/>
                </w:rPr>
                <w:t xml:space="preserve">For quota share or a surplus treaty, 100% of the maximum amount that has been set for the entire contract/treaty is stated here (e.g. €10million).  In case of unlimited cover “-1” shall be filled in here. </w:t>
              </w:r>
            </w:ins>
          </w:p>
          <w:p w14:paraId="4428C423" w14:textId="77777777" w:rsidR="00810F83" w:rsidRPr="000F6836" w:rsidRDefault="00810F83" w:rsidP="0006500B">
            <w:pPr>
              <w:spacing w:after="0"/>
              <w:rPr>
                <w:ins w:id="9319" w:author="Author"/>
                <w:color w:val="000000"/>
                <w:lang w:val="en-GB"/>
              </w:rPr>
            </w:pPr>
            <w:ins w:id="9320" w:author="Author">
              <w:r w:rsidRPr="000F6836">
                <w:rPr>
                  <w:color w:val="000000"/>
                  <w:lang w:val="en-GB"/>
                </w:rPr>
                <w:t>This item has to be reported in the currency of the transaction.</w:t>
              </w:r>
            </w:ins>
          </w:p>
        </w:tc>
      </w:tr>
      <w:tr w:rsidR="00810F83" w:rsidRPr="000F6836" w14:paraId="6B15BA52" w14:textId="77777777" w:rsidTr="0006500B">
        <w:trPr>
          <w:trHeight w:val="274"/>
          <w:ins w:id="9321" w:author="Author"/>
        </w:trPr>
        <w:tc>
          <w:tcPr>
            <w:tcW w:w="1509" w:type="dxa"/>
            <w:tcBorders>
              <w:top w:val="single" w:sz="4" w:space="0" w:color="auto"/>
              <w:left w:val="single" w:sz="4" w:space="0" w:color="auto"/>
              <w:bottom w:val="single" w:sz="4" w:space="0" w:color="auto"/>
              <w:right w:val="single" w:sz="4" w:space="0" w:color="auto"/>
            </w:tcBorders>
          </w:tcPr>
          <w:p w14:paraId="7AA9E1DB" w14:textId="77777777" w:rsidR="00810F83" w:rsidRPr="000F6836" w:rsidRDefault="00810F83" w:rsidP="0006500B">
            <w:pPr>
              <w:rPr>
                <w:ins w:id="9322" w:author="Author"/>
                <w:color w:val="000000"/>
                <w:lang w:val="en-GB"/>
              </w:rPr>
            </w:pPr>
            <w:ins w:id="9323" w:author="Author">
              <w:r w:rsidRPr="000F6836">
                <w:rPr>
                  <w:color w:val="000000"/>
                  <w:lang w:val="en-GB"/>
                </w:rPr>
                <w:t>C0160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24A89F7" w14:textId="77777777" w:rsidR="00810F83" w:rsidRPr="000F6836" w:rsidRDefault="00810F83" w:rsidP="0006500B">
            <w:pPr>
              <w:rPr>
                <w:ins w:id="9324" w:author="Author"/>
                <w:color w:val="000000"/>
                <w:lang w:val="en-GB"/>
              </w:rPr>
            </w:pPr>
            <w:ins w:id="9325" w:author="Author">
              <w:r w:rsidRPr="000F6836">
                <w:rPr>
                  <w:color w:val="000000"/>
                  <w:lang w:val="en-GB"/>
                </w:rPr>
                <w:t>Net Receivables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09BA8DD" w14:textId="77777777" w:rsidR="00810F83" w:rsidRPr="000F6836" w:rsidRDefault="00810F83" w:rsidP="0006500B">
            <w:pPr>
              <w:spacing w:after="0"/>
              <w:rPr>
                <w:ins w:id="9326" w:author="Author"/>
                <w:color w:val="000000" w:themeColor="text1"/>
                <w:lang w:val="en-GB"/>
              </w:rPr>
            </w:pPr>
            <w:ins w:id="9327" w:author="Author">
              <w:r w:rsidRPr="000F6836">
                <w:rPr>
                  <w:color w:val="000000" w:themeColor="text1"/>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ins>
          </w:p>
          <w:p w14:paraId="4EAA01D9" w14:textId="77777777" w:rsidR="00810F83" w:rsidRPr="000F6836" w:rsidRDefault="00810F83" w:rsidP="0006500B">
            <w:pPr>
              <w:spacing w:after="0"/>
              <w:rPr>
                <w:ins w:id="9328" w:author="Author"/>
                <w:color w:val="000000" w:themeColor="text1"/>
                <w:lang w:val="en-GB"/>
              </w:rPr>
            </w:pPr>
            <w:ins w:id="9329" w:author="Author">
              <w:r w:rsidRPr="000F6836">
                <w:rPr>
                  <w:color w:val="000000" w:themeColor="text1"/>
                  <w:lang w:val="en-GB"/>
                </w:rPr>
                <w:t>This item has to be reported in the currency of the group.</w:t>
              </w:r>
            </w:ins>
          </w:p>
        </w:tc>
      </w:tr>
      <w:tr w:rsidR="00CE4C6A" w:rsidRPr="000F6836" w14:paraId="262BE08A" w14:textId="77777777" w:rsidTr="0006500B">
        <w:trPr>
          <w:trHeight w:val="274"/>
          <w:ins w:id="9330" w:author="Author"/>
        </w:trPr>
        <w:tc>
          <w:tcPr>
            <w:tcW w:w="1509" w:type="dxa"/>
            <w:tcBorders>
              <w:top w:val="single" w:sz="4" w:space="0" w:color="auto"/>
              <w:left w:val="single" w:sz="4" w:space="0" w:color="auto"/>
              <w:bottom w:val="single" w:sz="4" w:space="0" w:color="auto"/>
              <w:right w:val="single" w:sz="4" w:space="0" w:color="auto"/>
            </w:tcBorders>
          </w:tcPr>
          <w:p w14:paraId="431C07CE" w14:textId="163B493F" w:rsidR="00CE4C6A" w:rsidRPr="000F6836" w:rsidRDefault="00CE4C6A" w:rsidP="00CE4C6A">
            <w:pPr>
              <w:rPr>
                <w:ins w:id="9331" w:author="Author"/>
                <w:color w:val="000000"/>
                <w:lang w:val="en-GB"/>
              </w:rPr>
            </w:pPr>
            <w:ins w:id="9332" w:author="Author">
              <w:r w:rsidRPr="000F6836">
                <w:rPr>
                  <w:color w:val="000000"/>
                  <w:lang w:val="en-GB"/>
                </w:rPr>
                <w:t>C0170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644AA5" w14:textId="211AE609" w:rsidR="00CE4C6A" w:rsidRPr="000F6836" w:rsidRDefault="00CE4C6A" w:rsidP="00CE4C6A">
            <w:pPr>
              <w:rPr>
                <w:ins w:id="9333" w:author="Author"/>
                <w:color w:val="000000"/>
                <w:lang w:val="en-GB"/>
              </w:rPr>
            </w:pPr>
            <w:ins w:id="9334" w:author="Author">
              <w:r w:rsidRPr="000F6836">
                <w:rPr>
                  <w:color w:val="000000"/>
                  <w:lang w:val="en-GB"/>
                </w:rPr>
                <w:t xml:space="preserve">Total reinsurance recoverables </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061A36D" w14:textId="77777777" w:rsidR="00CE4C6A" w:rsidRPr="000F6836" w:rsidRDefault="00CE4C6A" w:rsidP="00CE4C6A">
            <w:pPr>
              <w:spacing w:after="0"/>
              <w:rPr>
                <w:ins w:id="9335" w:author="Author"/>
                <w:color w:val="000000" w:themeColor="text1"/>
                <w:lang w:val="en-GB"/>
              </w:rPr>
            </w:pPr>
            <w:ins w:id="9336" w:author="Author">
              <w:r w:rsidRPr="000F6836">
                <w:rPr>
                  <w:color w:val="000000" w:themeColor="text1"/>
                  <w:lang w:val="en-GB"/>
                </w:rPr>
                <w:t xml:space="preserve">Total amount due from the reinsurer at the reporting date which include: </w:t>
              </w:r>
            </w:ins>
          </w:p>
          <w:p w14:paraId="6CC77ABD" w14:textId="77777777" w:rsidR="00CE4C6A" w:rsidRPr="000F6836" w:rsidRDefault="00CE4C6A" w:rsidP="00CE4C6A">
            <w:pPr>
              <w:spacing w:after="0"/>
              <w:rPr>
                <w:ins w:id="9337" w:author="Author"/>
                <w:color w:val="000000" w:themeColor="text1"/>
                <w:lang w:val="en-GB"/>
              </w:rPr>
            </w:pPr>
            <w:ins w:id="9338" w:author="Author">
              <w:r w:rsidRPr="000F6836">
                <w:rPr>
                  <w:color w:val="000000" w:themeColor="text1"/>
                  <w:lang w:val="en-GB"/>
                </w:rPr>
                <w:t xml:space="preserve">Premium provision for part of the future reinsurance premium which has already been paid to the reinsurer; </w:t>
              </w:r>
            </w:ins>
          </w:p>
          <w:p w14:paraId="3BBCA576" w14:textId="77777777" w:rsidR="00CE4C6A" w:rsidRPr="000F6836" w:rsidRDefault="00CE4C6A" w:rsidP="00CE4C6A">
            <w:pPr>
              <w:spacing w:after="0"/>
              <w:rPr>
                <w:ins w:id="9339" w:author="Author"/>
                <w:color w:val="000000" w:themeColor="text1"/>
                <w:lang w:val="en-GB"/>
              </w:rPr>
            </w:pPr>
            <w:ins w:id="9340" w:author="Author">
              <w:r w:rsidRPr="000F6836">
                <w:rPr>
                  <w:color w:val="000000" w:themeColor="text1"/>
                  <w:lang w:val="en-GB"/>
                </w:rPr>
                <w:t xml:space="preserve">Claims provision for claims outstanding for insurer which have to be paid by the reinsurer; and/or  </w:t>
              </w:r>
            </w:ins>
          </w:p>
          <w:p w14:paraId="1390697F" w14:textId="5EA3E751" w:rsidR="00CE4C6A" w:rsidRPr="000F6836" w:rsidRDefault="00CE4C6A" w:rsidP="00CE4C6A">
            <w:pPr>
              <w:spacing w:after="0"/>
              <w:rPr>
                <w:ins w:id="9341" w:author="Author"/>
                <w:color w:val="000000" w:themeColor="text1"/>
                <w:lang w:val="en-GB"/>
              </w:rPr>
            </w:pPr>
            <w:ins w:id="9342" w:author="Author">
              <w:r w:rsidRPr="000F6836">
                <w:rPr>
                  <w:color w:val="000000" w:themeColor="text1"/>
                  <w:lang w:val="en-GB"/>
                </w:rPr>
                <w:t>Technical provisions for the amount reflecting the share of the reinsurer in the gross technical provisions. This item has to be reported in the reporting currency of the group.</w:t>
              </w:r>
            </w:ins>
          </w:p>
        </w:tc>
      </w:tr>
      <w:tr w:rsidR="00CE4C6A" w:rsidRPr="000F6836" w14:paraId="60ED83EF" w14:textId="77777777" w:rsidTr="0006500B">
        <w:trPr>
          <w:trHeight w:val="274"/>
          <w:ins w:id="9343" w:author="Author"/>
        </w:trPr>
        <w:tc>
          <w:tcPr>
            <w:tcW w:w="1509" w:type="dxa"/>
            <w:tcBorders>
              <w:top w:val="single" w:sz="4" w:space="0" w:color="auto"/>
              <w:left w:val="single" w:sz="4" w:space="0" w:color="auto"/>
              <w:bottom w:val="single" w:sz="4" w:space="0" w:color="auto"/>
              <w:right w:val="single" w:sz="4" w:space="0" w:color="auto"/>
            </w:tcBorders>
          </w:tcPr>
          <w:p w14:paraId="16B2347B" w14:textId="61083E4E" w:rsidR="00CE4C6A" w:rsidRPr="000F6836" w:rsidRDefault="00CE4C6A" w:rsidP="00CE4C6A">
            <w:pPr>
              <w:rPr>
                <w:ins w:id="9344" w:author="Author"/>
                <w:color w:val="000000"/>
                <w:lang w:val="en-GB"/>
              </w:rPr>
            </w:pPr>
            <w:ins w:id="9345" w:author="Author">
              <w:r w:rsidRPr="000F6836">
                <w:rPr>
                  <w:color w:val="000000"/>
                  <w:lang w:val="en-GB"/>
                </w:rPr>
                <w:t>C0180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6DAD92B" w14:textId="77777777" w:rsidR="00CE4C6A" w:rsidRPr="000F6836" w:rsidRDefault="00CE4C6A" w:rsidP="00CE4C6A">
            <w:pPr>
              <w:rPr>
                <w:ins w:id="9346" w:author="Author"/>
                <w:color w:val="000000" w:themeColor="text1"/>
                <w:lang w:val="en-GB"/>
              </w:rPr>
            </w:pPr>
            <w:ins w:id="9347" w:author="Author">
              <w:r w:rsidRPr="000F6836">
                <w:rPr>
                  <w:color w:val="000000" w:themeColor="text1"/>
                  <w:lang w:val="en-GB"/>
                </w:rPr>
                <w:t>Reinsurance technical result (for reinsurance)</w:t>
              </w:r>
            </w:ins>
          </w:p>
          <w:p w14:paraId="4D941811" w14:textId="267B64E8" w:rsidR="00CE4C6A" w:rsidRPr="000F6836" w:rsidRDefault="00CE4C6A" w:rsidP="00CE4C6A">
            <w:pPr>
              <w:rPr>
                <w:ins w:id="9348" w:author="Author"/>
                <w:color w:val="000000"/>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62DE1C1" w14:textId="77777777" w:rsidR="00CE4C6A" w:rsidRPr="000F6836" w:rsidRDefault="00CE4C6A" w:rsidP="00CE4C6A">
            <w:pPr>
              <w:pStyle w:val="CommentText"/>
              <w:rPr>
                <w:ins w:id="9349" w:author="Author"/>
                <w:rFonts w:eastAsia="Times New Roman"/>
                <w:color w:val="000000" w:themeColor="text1"/>
                <w:sz w:val="24"/>
                <w:szCs w:val="24"/>
                <w:lang w:val="en-GB"/>
              </w:rPr>
            </w:pPr>
            <w:ins w:id="9350" w:author="Author">
              <w:r w:rsidRPr="000F6836">
                <w:rPr>
                  <w:rFonts w:eastAsia="Times New Roman"/>
                  <w:color w:val="000000" w:themeColor="text1"/>
                  <w:sz w:val="24"/>
                  <w:szCs w:val="24"/>
                  <w:lang w:val="en-GB"/>
                </w:rPr>
                <w:t>Reinsurance result (for reinsured entity):</w:t>
              </w:r>
            </w:ins>
          </w:p>
          <w:p w14:paraId="393A8B92" w14:textId="559DF54F" w:rsidR="00CE4C6A" w:rsidRPr="000F6836" w:rsidRDefault="00CE4C6A" w:rsidP="00CE4C6A">
            <w:pPr>
              <w:pStyle w:val="CommentText"/>
              <w:rPr>
                <w:ins w:id="9351" w:author="Author"/>
                <w:rFonts w:eastAsia="Times New Roman"/>
                <w:color w:val="000000" w:themeColor="text1"/>
                <w:sz w:val="24"/>
                <w:szCs w:val="24"/>
                <w:lang w:val="en-GB"/>
              </w:rPr>
            </w:pPr>
            <w:ins w:id="9352" w:author="Author">
              <w:r w:rsidRPr="000F6836">
                <w:rPr>
                  <w:rFonts w:eastAsia="Times New Roman"/>
                  <w:color w:val="000000" w:themeColor="text1"/>
                  <w:sz w:val="24"/>
                  <w:szCs w:val="24"/>
                  <w:lang w:val="en-GB"/>
                </w:rPr>
                <w:t xml:space="preserve">Total reinsurance commissions received by reinsured entity </w:t>
              </w:r>
              <w:del w:id="9353"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less</w:t>
              </w:r>
              <w:r w:rsidR="00DF7662" w:rsidRPr="000F6836">
                <w:rPr>
                  <w:rFonts w:eastAsia="Times New Roman"/>
                  <w:color w:val="000000" w:themeColor="text1"/>
                  <w:sz w:val="24"/>
                  <w:szCs w:val="24"/>
                  <w:lang w:val="en-GB"/>
                </w:rPr>
                <w:t xml:space="preserve"> </w:t>
              </w:r>
              <w:del w:id="9354"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Gross reinsurance premiums paid by reinsured entity</w:t>
              </w:r>
              <w:del w:id="9355" w:author="Author">
                <w:r w:rsidRPr="000F6836" w:rsidDel="00DF7662">
                  <w:rPr>
                    <w:rFonts w:eastAsia="Times New Roman"/>
                    <w:color w:val="000000" w:themeColor="text1"/>
                    <w:sz w:val="24"/>
                    <w:szCs w:val="24"/>
                    <w:lang w:val="en-GB"/>
                  </w:rPr>
                  <w:delText xml:space="preserve"> </w:delText>
                </w: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 xml:space="preserve">plus </w:t>
              </w:r>
              <w:del w:id="9356" w:author="Author">
                <w:r w:rsidRPr="000F6836" w:rsidDel="00DF7662">
                  <w:rPr>
                    <w:rFonts w:eastAsia="Times New Roman"/>
                    <w:color w:val="000000" w:themeColor="text1"/>
                    <w:sz w:val="24"/>
                    <w:szCs w:val="24"/>
                    <w:lang w:val="en-GB"/>
                  </w:rPr>
                  <w:br/>
                </w:r>
              </w:del>
              <w:r w:rsidRPr="000F6836">
                <w:rPr>
                  <w:rFonts w:eastAsia="Times New Roman"/>
                  <w:color w:val="000000" w:themeColor="text1"/>
                  <w:sz w:val="24"/>
                  <w:szCs w:val="24"/>
                  <w:lang w:val="en-GB"/>
                </w:rPr>
                <w:t>Claims paid by reinsurer during the reporting period</w:t>
              </w:r>
              <w:r w:rsidRPr="000F6836">
                <w:rPr>
                  <w:rFonts w:eastAsia="Times New Roman"/>
                  <w:color w:val="000000" w:themeColor="text1"/>
                  <w:sz w:val="24"/>
                  <w:szCs w:val="24"/>
                  <w:lang w:val="en-GB"/>
                </w:rPr>
                <w:br/>
              </w:r>
              <w:r w:rsidRPr="000F6836">
                <w:rPr>
                  <w:rFonts w:eastAsia="Times New Roman"/>
                  <w:color w:val="000000" w:themeColor="text1"/>
                  <w:sz w:val="24"/>
                  <w:szCs w:val="24"/>
                  <w:lang w:val="en-GB"/>
                </w:rPr>
                <w:lastRenderedPageBreak/>
                <w:t>plus</w:t>
              </w:r>
              <w:r w:rsidRPr="000F6836">
                <w:rPr>
                  <w:rFonts w:eastAsia="Times New Roman"/>
                  <w:color w:val="000000" w:themeColor="text1"/>
                  <w:sz w:val="24"/>
                  <w:szCs w:val="24"/>
                  <w:lang w:val="en-GB"/>
                </w:rPr>
                <w:br/>
                <w:t xml:space="preserve">Total reinsurance recoverables at the end of the reporting period </w:t>
              </w:r>
              <w:r w:rsidRPr="000F6836">
                <w:rPr>
                  <w:rFonts w:eastAsia="Times New Roman"/>
                  <w:color w:val="000000" w:themeColor="text1"/>
                  <w:sz w:val="24"/>
                  <w:szCs w:val="24"/>
                  <w:lang w:val="en-GB"/>
                </w:rPr>
                <w:br/>
                <w:t>less</w:t>
              </w:r>
              <w:r w:rsidRPr="000F6836">
                <w:rPr>
                  <w:rFonts w:eastAsia="Times New Roman"/>
                  <w:color w:val="000000" w:themeColor="text1"/>
                  <w:sz w:val="24"/>
                  <w:szCs w:val="24"/>
                  <w:lang w:val="en-GB"/>
                </w:rPr>
                <w:br/>
                <w:t>Total reinsurance recoverables at the start of the reporting period.</w:t>
              </w:r>
            </w:ins>
          </w:p>
          <w:p w14:paraId="16092D71" w14:textId="77777777" w:rsidR="00CE4C6A" w:rsidRPr="000F6836" w:rsidRDefault="00CE4C6A" w:rsidP="00CE4C6A">
            <w:pPr>
              <w:spacing w:after="0"/>
              <w:ind w:left="-29"/>
              <w:rPr>
                <w:ins w:id="9357" w:author="Author"/>
                <w:color w:val="000000" w:themeColor="text1"/>
                <w:lang w:val="en-GB"/>
              </w:rPr>
            </w:pPr>
          </w:p>
          <w:p w14:paraId="456C25A8" w14:textId="438901D2" w:rsidR="00CE4C6A" w:rsidRPr="000F6836" w:rsidRDefault="00CE4C6A" w:rsidP="00CE4C6A">
            <w:pPr>
              <w:spacing w:after="0"/>
              <w:rPr>
                <w:ins w:id="9358" w:author="Author"/>
                <w:color w:val="000000" w:themeColor="text1"/>
                <w:lang w:val="en-GB"/>
              </w:rPr>
            </w:pPr>
            <w:ins w:id="9359" w:author="Author">
              <w:r w:rsidRPr="000F6836">
                <w:rPr>
                  <w:color w:val="000000" w:themeColor="text1"/>
                  <w:lang w:val="en-GB"/>
                </w:rPr>
                <w:t>This item has to be reported in the reporting currency of the group.</w:t>
              </w:r>
            </w:ins>
          </w:p>
        </w:tc>
      </w:tr>
      <w:tr w:rsidR="00CE4C6A" w:rsidRPr="000F6836" w14:paraId="60CEE7CA" w14:textId="77777777" w:rsidTr="0006500B">
        <w:trPr>
          <w:trHeight w:val="1020"/>
          <w:ins w:id="9360" w:author="Author"/>
        </w:trPr>
        <w:tc>
          <w:tcPr>
            <w:tcW w:w="1509" w:type="dxa"/>
            <w:tcBorders>
              <w:top w:val="single" w:sz="4" w:space="0" w:color="auto"/>
              <w:left w:val="single" w:sz="4" w:space="0" w:color="auto"/>
              <w:bottom w:val="single" w:sz="4" w:space="0" w:color="auto"/>
              <w:right w:val="single" w:sz="4" w:space="0" w:color="auto"/>
            </w:tcBorders>
          </w:tcPr>
          <w:p w14:paraId="3B99C97C" w14:textId="4B10E86B" w:rsidR="00CE4C6A" w:rsidRPr="000F6836" w:rsidRDefault="00CE4C6A" w:rsidP="00CE4C6A">
            <w:pPr>
              <w:rPr>
                <w:ins w:id="9361" w:author="Author"/>
                <w:color w:val="000000" w:themeColor="text1"/>
                <w:lang w:val="en-GB"/>
              </w:rPr>
            </w:pPr>
            <w:ins w:id="9362" w:author="Author">
              <w:r w:rsidRPr="000F6836">
                <w:rPr>
                  <w:color w:val="000000" w:themeColor="text1"/>
                  <w:lang w:val="en-GB"/>
                </w:rPr>
                <w:lastRenderedPageBreak/>
                <w:t>C019</w:t>
              </w:r>
              <w:del w:id="9363" w:author="Author">
                <w:r w:rsidRPr="000F6836" w:rsidDel="00CE4C6A">
                  <w:rPr>
                    <w:color w:val="000000" w:themeColor="text1"/>
                    <w:lang w:val="en-GB"/>
                  </w:rPr>
                  <w:delText>7</w:delText>
                </w:r>
              </w:del>
              <w:r w:rsidRPr="000F6836">
                <w:rPr>
                  <w:color w:val="000000" w:themeColor="text1"/>
                  <w:lang w:val="en-GB"/>
                </w:rPr>
                <w:t>0</w:t>
              </w:r>
            </w:ins>
          </w:p>
          <w:p w14:paraId="15D370E4" w14:textId="77777777" w:rsidR="00CE4C6A" w:rsidRPr="000F6836" w:rsidRDefault="00CE4C6A" w:rsidP="00CE4C6A">
            <w:pPr>
              <w:rPr>
                <w:ins w:id="9364" w:author="Author"/>
                <w:color w:val="000000" w:themeColor="text1"/>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B9EA24F" w14:textId="77777777" w:rsidR="00CE4C6A" w:rsidRPr="000F6836" w:rsidRDefault="00CE4C6A" w:rsidP="00CE4C6A">
            <w:pPr>
              <w:rPr>
                <w:ins w:id="9365" w:author="Author"/>
                <w:color w:val="000000" w:themeColor="text1"/>
                <w:lang w:val="en-GB"/>
              </w:rPr>
            </w:pPr>
            <w:ins w:id="9366" w:author="Author">
              <w:r w:rsidRPr="000F6836">
                <w:rPr>
                  <w:color w:val="000000" w:themeColor="text1"/>
                  <w:lang w:val="en-GB"/>
                </w:rPr>
                <w:t>Premiums (for insurance)</w:t>
              </w:r>
            </w:ins>
          </w:p>
          <w:p w14:paraId="3FC5957A" w14:textId="77777777" w:rsidR="00CE4C6A" w:rsidRPr="000F6836" w:rsidRDefault="00CE4C6A" w:rsidP="00CE4C6A">
            <w:pPr>
              <w:rPr>
                <w:ins w:id="9367" w:author="Author"/>
                <w:color w:val="000000" w:themeColor="text1"/>
                <w:lang w:val="en-GB"/>
              </w:rPr>
            </w:pPr>
          </w:p>
        </w:tc>
        <w:tc>
          <w:tcPr>
            <w:tcW w:w="5609" w:type="dxa"/>
            <w:tcBorders>
              <w:top w:val="single" w:sz="4" w:space="0" w:color="auto"/>
              <w:left w:val="nil"/>
              <w:bottom w:val="single" w:sz="4" w:space="0" w:color="auto"/>
              <w:right w:val="single" w:sz="4" w:space="0" w:color="auto"/>
            </w:tcBorders>
            <w:shd w:val="clear" w:color="auto" w:fill="auto"/>
          </w:tcPr>
          <w:p w14:paraId="1A044F00" w14:textId="77777777" w:rsidR="00CE4C6A" w:rsidRPr="000F6836" w:rsidRDefault="00CE4C6A" w:rsidP="00CE4C6A">
            <w:pPr>
              <w:pStyle w:val="CommentText"/>
              <w:rPr>
                <w:ins w:id="9368" w:author="Author"/>
                <w:rFonts w:eastAsia="Times New Roman"/>
                <w:color w:val="000000" w:themeColor="text1"/>
                <w:sz w:val="24"/>
                <w:szCs w:val="24"/>
                <w:lang w:val="en-GB"/>
              </w:rPr>
            </w:pPr>
            <w:ins w:id="9369" w:author="Author">
              <w:r w:rsidRPr="000F6836">
                <w:rPr>
                  <w:rFonts w:eastAsia="Times New Roman"/>
                  <w:color w:val="000000" w:themeColor="text1"/>
                  <w:sz w:val="24"/>
                  <w:szCs w:val="24"/>
                  <w:lang w:val="en-GB"/>
                </w:rPr>
                <w:t xml:space="preserve">Total amount of gross written premiums as defined in article 1(11) of Delegated Regulation (EU) 2015/35. </w:t>
              </w:r>
            </w:ins>
          </w:p>
          <w:p w14:paraId="32577922" w14:textId="77777777" w:rsidR="00CE4C6A" w:rsidRPr="000F6836" w:rsidRDefault="00CE4C6A" w:rsidP="00CE4C6A">
            <w:pPr>
              <w:pStyle w:val="CommentText"/>
              <w:rPr>
                <w:ins w:id="9370" w:author="Author"/>
                <w:rFonts w:eastAsia="Times New Roman"/>
                <w:color w:val="000000" w:themeColor="text1"/>
                <w:sz w:val="24"/>
                <w:szCs w:val="24"/>
                <w:lang w:val="en-GB"/>
              </w:rPr>
            </w:pPr>
            <w:ins w:id="9371" w:author="Author">
              <w:r w:rsidRPr="000F6836">
                <w:rPr>
                  <w:rFonts w:eastAsia="Times New Roman"/>
                  <w:color w:val="000000" w:themeColor="text1"/>
                  <w:sz w:val="24"/>
                  <w:szCs w:val="24"/>
                  <w:lang w:val="en-GB"/>
                </w:rPr>
                <w:t>For annuities stemming from non-life this cell is not applicable.</w:t>
              </w:r>
            </w:ins>
          </w:p>
        </w:tc>
      </w:tr>
      <w:tr w:rsidR="00CE4C6A" w:rsidRPr="000F6836" w14:paraId="49619EAA" w14:textId="77777777" w:rsidTr="0006500B">
        <w:trPr>
          <w:trHeight w:val="1020"/>
          <w:ins w:id="9372" w:author="Author"/>
        </w:trPr>
        <w:tc>
          <w:tcPr>
            <w:tcW w:w="1509" w:type="dxa"/>
            <w:tcBorders>
              <w:top w:val="single" w:sz="4" w:space="0" w:color="auto"/>
              <w:left w:val="single" w:sz="4" w:space="0" w:color="auto"/>
              <w:bottom w:val="single" w:sz="4" w:space="0" w:color="auto"/>
              <w:right w:val="single" w:sz="4" w:space="0" w:color="auto"/>
            </w:tcBorders>
          </w:tcPr>
          <w:p w14:paraId="10367207" w14:textId="48CD4FA4" w:rsidR="00CE4C6A" w:rsidRPr="000F6836" w:rsidRDefault="00CE4C6A" w:rsidP="00CE4C6A">
            <w:pPr>
              <w:rPr>
                <w:ins w:id="9373" w:author="Author"/>
                <w:color w:val="000000" w:themeColor="text1"/>
                <w:lang w:val="en-GB"/>
              </w:rPr>
            </w:pPr>
            <w:ins w:id="9374" w:author="Author">
              <w:r w:rsidRPr="000F6836">
                <w:rPr>
                  <w:color w:val="000000" w:themeColor="text1"/>
                  <w:lang w:val="en-GB"/>
                </w:rPr>
                <w:t>C0200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3C13722" w14:textId="16453E33" w:rsidR="00CE4C6A" w:rsidRPr="000F6836" w:rsidRDefault="00CE4C6A" w:rsidP="00CE4C6A">
            <w:pPr>
              <w:rPr>
                <w:ins w:id="9375" w:author="Author"/>
                <w:color w:val="000000" w:themeColor="text1"/>
                <w:lang w:val="en-GB"/>
              </w:rPr>
            </w:pPr>
            <w:ins w:id="9376" w:author="Author">
              <w:r w:rsidRPr="000F6836">
                <w:rPr>
                  <w:color w:val="000000" w:themeColor="text1"/>
                  <w:lang w:val="en-GB"/>
                </w:rPr>
                <w:t>Claims (for insurance)</w:t>
              </w:r>
            </w:ins>
          </w:p>
        </w:tc>
        <w:tc>
          <w:tcPr>
            <w:tcW w:w="5609" w:type="dxa"/>
            <w:tcBorders>
              <w:top w:val="single" w:sz="4" w:space="0" w:color="auto"/>
              <w:left w:val="nil"/>
              <w:bottom w:val="single" w:sz="4" w:space="0" w:color="auto"/>
              <w:right w:val="single" w:sz="4" w:space="0" w:color="auto"/>
            </w:tcBorders>
            <w:shd w:val="clear" w:color="auto" w:fill="auto"/>
          </w:tcPr>
          <w:p w14:paraId="766CDCDA" w14:textId="472E49DA" w:rsidR="00CE4C6A" w:rsidRPr="000F6836" w:rsidRDefault="00CE4C6A" w:rsidP="00CE4C6A">
            <w:pPr>
              <w:pStyle w:val="CommentText"/>
              <w:rPr>
                <w:ins w:id="9377" w:author="Author"/>
                <w:rFonts w:eastAsia="Times New Roman"/>
                <w:color w:val="000000" w:themeColor="text1"/>
                <w:sz w:val="24"/>
                <w:szCs w:val="24"/>
                <w:lang w:val="en-GB"/>
              </w:rPr>
            </w:pPr>
            <w:ins w:id="9378" w:author="Author">
              <w:r w:rsidRPr="000F6836">
                <w:rPr>
                  <w:color w:val="000000" w:themeColor="text1"/>
                  <w:sz w:val="24"/>
                  <w:lang w:val="en-GB"/>
                </w:rPr>
                <w:t>Total amount of gross claims paid during the year, including claims management expenses</w:t>
              </w:r>
            </w:ins>
          </w:p>
        </w:tc>
      </w:tr>
      <w:tr w:rsidR="00CE4C6A" w:rsidRPr="000F6836" w14:paraId="09B12893" w14:textId="77777777" w:rsidTr="0006500B">
        <w:trPr>
          <w:trHeight w:val="1020"/>
          <w:ins w:id="9379" w:author="Author"/>
        </w:trPr>
        <w:tc>
          <w:tcPr>
            <w:tcW w:w="1509" w:type="dxa"/>
            <w:tcBorders>
              <w:top w:val="single" w:sz="4" w:space="0" w:color="auto"/>
              <w:left w:val="single" w:sz="4" w:space="0" w:color="auto"/>
              <w:bottom w:val="single" w:sz="4" w:space="0" w:color="auto"/>
              <w:right w:val="single" w:sz="4" w:space="0" w:color="auto"/>
            </w:tcBorders>
          </w:tcPr>
          <w:p w14:paraId="3AAD773E" w14:textId="05B34F87" w:rsidR="00CE4C6A" w:rsidRPr="000F6836" w:rsidRDefault="00CE4C6A" w:rsidP="00CE4C6A">
            <w:pPr>
              <w:rPr>
                <w:ins w:id="9380" w:author="Author"/>
                <w:color w:val="000000" w:themeColor="text1"/>
                <w:lang w:val="en-GB"/>
              </w:rPr>
            </w:pPr>
            <w:ins w:id="9381" w:author="Author">
              <w:r w:rsidRPr="000F6836">
                <w:rPr>
                  <w:color w:val="000000" w:themeColor="text1"/>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BC44D15" w14:textId="6D8CB9B3" w:rsidR="00CE4C6A" w:rsidRPr="000F6836" w:rsidRDefault="00CE4C6A" w:rsidP="00CE4C6A">
            <w:pPr>
              <w:rPr>
                <w:ins w:id="9382" w:author="Author"/>
                <w:color w:val="000000" w:themeColor="text1"/>
                <w:lang w:val="en-GB"/>
              </w:rPr>
            </w:pPr>
            <w:ins w:id="9383" w:author="Author">
              <w:r w:rsidRPr="000F6836">
                <w:rPr>
                  <w:color w:val="000000" w:themeColor="text1"/>
                  <w:lang w:val="en-GB"/>
                </w:rPr>
                <w:t>Line of business</w:t>
              </w:r>
            </w:ins>
          </w:p>
        </w:tc>
        <w:tc>
          <w:tcPr>
            <w:tcW w:w="5609" w:type="dxa"/>
            <w:tcBorders>
              <w:top w:val="single" w:sz="4" w:space="0" w:color="auto"/>
              <w:left w:val="nil"/>
              <w:bottom w:val="single" w:sz="4" w:space="0" w:color="auto"/>
              <w:right w:val="single" w:sz="4" w:space="0" w:color="auto"/>
            </w:tcBorders>
            <w:shd w:val="clear" w:color="auto" w:fill="auto"/>
          </w:tcPr>
          <w:p w14:paraId="44341B02" w14:textId="77777777" w:rsidR="00CE4C6A" w:rsidRPr="000F6836" w:rsidRDefault="00CE4C6A" w:rsidP="00CE4C6A">
            <w:pPr>
              <w:pStyle w:val="CommentText"/>
              <w:rPr>
                <w:ins w:id="9384" w:author="Author"/>
                <w:rFonts w:eastAsia="Times New Roman"/>
                <w:color w:val="000000" w:themeColor="text1"/>
                <w:sz w:val="24"/>
                <w:szCs w:val="24"/>
                <w:lang w:val="en-GB"/>
              </w:rPr>
            </w:pPr>
            <w:ins w:id="9385" w:author="Author">
              <w:r w:rsidRPr="000F6836">
                <w:rPr>
                  <w:rFonts w:eastAsia="Times New Roman"/>
                  <w:color w:val="000000" w:themeColor="text1"/>
                  <w:sz w:val="24"/>
                  <w:szCs w:val="24"/>
                  <w:lang w:val="en-GB"/>
                </w:rPr>
                <w:t xml:space="preserve">Identify the line of business, as defined in Annex I to Delegated Regulation (EU) 2015/35, being reinsured. </w:t>
              </w:r>
            </w:ins>
          </w:p>
          <w:p w14:paraId="1DFCE8D5" w14:textId="77777777" w:rsidR="00CE4C6A" w:rsidRPr="000F6836" w:rsidRDefault="00CE4C6A" w:rsidP="00CE4C6A">
            <w:pPr>
              <w:pStyle w:val="CommentText"/>
              <w:rPr>
                <w:ins w:id="9386" w:author="Author"/>
                <w:rFonts w:eastAsia="Times New Roman"/>
                <w:color w:val="000000" w:themeColor="text1"/>
                <w:sz w:val="24"/>
                <w:szCs w:val="24"/>
                <w:lang w:val="en-GB"/>
              </w:rPr>
            </w:pPr>
            <w:ins w:id="9387" w:author="Author">
              <w:r w:rsidRPr="000F6836">
                <w:rPr>
                  <w:rFonts w:eastAsia="Times New Roman"/>
                  <w:color w:val="000000" w:themeColor="text1"/>
                  <w:sz w:val="24"/>
                  <w:szCs w:val="24"/>
                  <w:lang w:val="en-GB"/>
                </w:rPr>
                <w:t xml:space="preserve">The following close list shall be used: </w:t>
              </w:r>
            </w:ins>
          </w:p>
          <w:p w14:paraId="0A7CE356" w14:textId="77777777" w:rsidR="00CE4C6A" w:rsidRPr="000F6836" w:rsidRDefault="00CE4C6A" w:rsidP="00CE4C6A">
            <w:pPr>
              <w:pStyle w:val="CommentText"/>
              <w:rPr>
                <w:ins w:id="9388" w:author="Author"/>
                <w:rFonts w:eastAsia="Times New Roman"/>
                <w:color w:val="000000" w:themeColor="text1"/>
                <w:sz w:val="24"/>
                <w:szCs w:val="24"/>
                <w:lang w:val="en-GB"/>
              </w:rPr>
            </w:pPr>
            <w:ins w:id="9389" w:author="Author">
              <w:r w:rsidRPr="000F6836">
                <w:rPr>
                  <w:rFonts w:eastAsia="Times New Roman"/>
                  <w:color w:val="000000" w:themeColor="text1"/>
                  <w:sz w:val="24"/>
                  <w:szCs w:val="24"/>
                  <w:lang w:val="en-GB"/>
                </w:rPr>
                <w:t xml:space="preserve">1 — Medical expense insurance </w:t>
              </w:r>
            </w:ins>
          </w:p>
          <w:p w14:paraId="742A174E" w14:textId="77777777" w:rsidR="00CE4C6A" w:rsidRPr="000F6836" w:rsidRDefault="00CE4C6A" w:rsidP="00CE4C6A">
            <w:pPr>
              <w:pStyle w:val="CommentText"/>
              <w:rPr>
                <w:ins w:id="9390" w:author="Author"/>
                <w:rFonts w:eastAsia="Times New Roman"/>
                <w:color w:val="000000" w:themeColor="text1"/>
                <w:sz w:val="24"/>
                <w:szCs w:val="24"/>
                <w:lang w:val="en-GB"/>
              </w:rPr>
            </w:pPr>
            <w:ins w:id="9391" w:author="Author">
              <w:r w:rsidRPr="000F6836">
                <w:rPr>
                  <w:rFonts w:eastAsia="Times New Roman"/>
                  <w:color w:val="000000" w:themeColor="text1"/>
                  <w:sz w:val="24"/>
                  <w:szCs w:val="24"/>
                  <w:lang w:val="en-GB"/>
                </w:rPr>
                <w:t xml:space="preserve">2 — Income protection insurance </w:t>
              </w:r>
            </w:ins>
          </w:p>
          <w:p w14:paraId="0DCD0CF7" w14:textId="77777777" w:rsidR="00CE4C6A" w:rsidRPr="000F6836" w:rsidRDefault="00CE4C6A" w:rsidP="00CE4C6A">
            <w:pPr>
              <w:pStyle w:val="CommentText"/>
              <w:rPr>
                <w:ins w:id="9392" w:author="Author"/>
                <w:rFonts w:eastAsia="Times New Roman"/>
                <w:color w:val="000000" w:themeColor="text1"/>
                <w:sz w:val="24"/>
                <w:szCs w:val="24"/>
                <w:lang w:val="en-GB"/>
              </w:rPr>
            </w:pPr>
            <w:ins w:id="9393" w:author="Author">
              <w:r w:rsidRPr="000F6836">
                <w:rPr>
                  <w:rFonts w:eastAsia="Times New Roman"/>
                  <w:color w:val="000000" w:themeColor="text1"/>
                  <w:sz w:val="24"/>
                  <w:szCs w:val="24"/>
                  <w:lang w:val="en-GB"/>
                </w:rPr>
                <w:t xml:space="preserve">3 — Workers' compensation insurance </w:t>
              </w:r>
            </w:ins>
          </w:p>
          <w:p w14:paraId="0E771C80" w14:textId="77777777" w:rsidR="00CE4C6A" w:rsidRPr="000F6836" w:rsidRDefault="00CE4C6A" w:rsidP="00CE4C6A">
            <w:pPr>
              <w:pStyle w:val="CommentText"/>
              <w:rPr>
                <w:ins w:id="9394" w:author="Author"/>
                <w:rFonts w:eastAsia="Times New Roman"/>
                <w:color w:val="000000" w:themeColor="text1"/>
                <w:sz w:val="24"/>
                <w:szCs w:val="24"/>
                <w:lang w:val="en-GB"/>
              </w:rPr>
            </w:pPr>
            <w:ins w:id="9395" w:author="Author">
              <w:r w:rsidRPr="000F6836">
                <w:rPr>
                  <w:rFonts w:eastAsia="Times New Roman"/>
                  <w:color w:val="000000" w:themeColor="text1"/>
                  <w:sz w:val="24"/>
                  <w:szCs w:val="24"/>
                  <w:lang w:val="en-GB"/>
                </w:rPr>
                <w:t xml:space="preserve">4 — Motor vehicle liability insurance </w:t>
              </w:r>
            </w:ins>
          </w:p>
          <w:p w14:paraId="0A8D19E5" w14:textId="77777777" w:rsidR="00CE4C6A" w:rsidRPr="000F6836" w:rsidRDefault="00CE4C6A" w:rsidP="00CE4C6A">
            <w:pPr>
              <w:pStyle w:val="CommentText"/>
              <w:rPr>
                <w:ins w:id="9396" w:author="Author"/>
                <w:rFonts w:eastAsia="Times New Roman"/>
                <w:color w:val="000000" w:themeColor="text1"/>
                <w:sz w:val="24"/>
                <w:szCs w:val="24"/>
                <w:lang w:val="en-GB"/>
              </w:rPr>
            </w:pPr>
            <w:ins w:id="9397" w:author="Author">
              <w:r w:rsidRPr="000F6836">
                <w:rPr>
                  <w:rFonts w:eastAsia="Times New Roman"/>
                  <w:color w:val="000000" w:themeColor="text1"/>
                  <w:sz w:val="24"/>
                  <w:szCs w:val="24"/>
                  <w:lang w:val="en-GB"/>
                </w:rPr>
                <w:t xml:space="preserve">5 — Other motor insurance </w:t>
              </w:r>
            </w:ins>
          </w:p>
          <w:p w14:paraId="62270CED" w14:textId="77777777" w:rsidR="00CE4C6A" w:rsidRPr="000F6836" w:rsidRDefault="00CE4C6A" w:rsidP="00CE4C6A">
            <w:pPr>
              <w:pStyle w:val="CommentText"/>
              <w:rPr>
                <w:ins w:id="9398" w:author="Author"/>
                <w:rFonts w:eastAsia="Times New Roman"/>
                <w:color w:val="000000" w:themeColor="text1"/>
                <w:sz w:val="24"/>
                <w:szCs w:val="24"/>
                <w:lang w:val="en-GB"/>
              </w:rPr>
            </w:pPr>
            <w:ins w:id="9399" w:author="Author">
              <w:r w:rsidRPr="000F6836">
                <w:rPr>
                  <w:rFonts w:eastAsia="Times New Roman"/>
                  <w:color w:val="000000" w:themeColor="text1"/>
                  <w:sz w:val="24"/>
                  <w:szCs w:val="24"/>
                  <w:lang w:val="en-GB"/>
                </w:rPr>
                <w:t xml:space="preserve">6 — Marine, aviation and transport insurance </w:t>
              </w:r>
            </w:ins>
          </w:p>
          <w:p w14:paraId="0F27DCC8" w14:textId="77777777" w:rsidR="00CE4C6A" w:rsidRPr="000F6836" w:rsidRDefault="00CE4C6A" w:rsidP="00CE4C6A">
            <w:pPr>
              <w:pStyle w:val="CommentText"/>
              <w:rPr>
                <w:ins w:id="9400" w:author="Author"/>
                <w:rFonts w:eastAsia="Times New Roman"/>
                <w:color w:val="000000" w:themeColor="text1"/>
                <w:sz w:val="24"/>
                <w:szCs w:val="24"/>
                <w:lang w:val="en-GB"/>
              </w:rPr>
            </w:pPr>
            <w:ins w:id="9401" w:author="Author">
              <w:r w:rsidRPr="000F6836">
                <w:rPr>
                  <w:rFonts w:eastAsia="Times New Roman"/>
                  <w:color w:val="000000" w:themeColor="text1"/>
                  <w:sz w:val="24"/>
                  <w:szCs w:val="24"/>
                  <w:lang w:val="en-GB"/>
                </w:rPr>
                <w:t xml:space="preserve">7 — Fire and other damage to property insurance </w:t>
              </w:r>
            </w:ins>
          </w:p>
          <w:p w14:paraId="074DA1BA" w14:textId="77777777" w:rsidR="00CE4C6A" w:rsidRPr="000F6836" w:rsidRDefault="00CE4C6A" w:rsidP="00CE4C6A">
            <w:pPr>
              <w:pStyle w:val="CommentText"/>
              <w:rPr>
                <w:ins w:id="9402" w:author="Author"/>
                <w:rFonts w:eastAsia="Times New Roman"/>
                <w:color w:val="000000" w:themeColor="text1"/>
                <w:sz w:val="24"/>
                <w:szCs w:val="24"/>
                <w:lang w:val="en-GB"/>
              </w:rPr>
            </w:pPr>
            <w:ins w:id="9403" w:author="Author">
              <w:r w:rsidRPr="000F6836">
                <w:rPr>
                  <w:rFonts w:eastAsia="Times New Roman"/>
                  <w:color w:val="000000" w:themeColor="text1"/>
                  <w:sz w:val="24"/>
                  <w:szCs w:val="24"/>
                  <w:lang w:val="en-GB"/>
                </w:rPr>
                <w:t xml:space="preserve">8 — General liability insurance </w:t>
              </w:r>
            </w:ins>
          </w:p>
          <w:p w14:paraId="48421178" w14:textId="77777777" w:rsidR="00CE4C6A" w:rsidRPr="000F6836" w:rsidRDefault="00CE4C6A" w:rsidP="00CE4C6A">
            <w:pPr>
              <w:pStyle w:val="CommentText"/>
              <w:rPr>
                <w:ins w:id="9404" w:author="Author"/>
                <w:rFonts w:eastAsia="Times New Roman"/>
                <w:color w:val="000000" w:themeColor="text1"/>
                <w:sz w:val="24"/>
                <w:szCs w:val="24"/>
                <w:lang w:val="en-GB"/>
              </w:rPr>
            </w:pPr>
            <w:ins w:id="9405" w:author="Author">
              <w:r w:rsidRPr="000F6836">
                <w:rPr>
                  <w:rFonts w:eastAsia="Times New Roman"/>
                  <w:color w:val="000000" w:themeColor="text1"/>
                  <w:sz w:val="24"/>
                  <w:szCs w:val="24"/>
                  <w:lang w:val="en-GB"/>
                </w:rPr>
                <w:t xml:space="preserve">9 — Credit and suretyship insurance </w:t>
              </w:r>
            </w:ins>
          </w:p>
          <w:p w14:paraId="29A50B93" w14:textId="77777777" w:rsidR="00CE4C6A" w:rsidRPr="000F6836" w:rsidRDefault="00CE4C6A" w:rsidP="00CE4C6A">
            <w:pPr>
              <w:pStyle w:val="CommentText"/>
              <w:rPr>
                <w:ins w:id="9406" w:author="Author"/>
                <w:rFonts w:eastAsia="Times New Roman"/>
                <w:color w:val="000000" w:themeColor="text1"/>
                <w:sz w:val="24"/>
                <w:szCs w:val="24"/>
                <w:lang w:val="en-GB"/>
              </w:rPr>
            </w:pPr>
            <w:ins w:id="9407" w:author="Author">
              <w:r w:rsidRPr="000F6836">
                <w:rPr>
                  <w:rFonts w:eastAsia="Times New Roman"/>
                  <w:color w:val="000000" w:themeColor="text1"/>
                  <w:sz w:val="24"/>
                  <w:szCs w:val="24"/>
                  <w:lang w:val="en-GB"/>
                </w:rPr>
                <w:t xml:space="preserve">10 — Legal expenses insurance </w:t>
              </w:r>
            </w:ins>
          </w:p>
          <w:p w14:paraId="3BB9DE38" w14:textId="77777777" w:rsidR="00CE4C6A" w:rsidRPr="000F6836" w:rsidRDefault="00CE4C6A" w:rsidP="00CE4C6A">
            <w:pPr>
              <w:pStyle w:val="CommentText"/>
              <w:rPr>
                <w:ins w:id="9408" w:author="Author"/>
                <w:rFonts w:eastAsia="Times New Roman"/>
                <w:color w:val="000000" w:themeColor="text1"/>
                <w:sz w:val="24"/>
                <w:szCs w:val="24"/>
                <w:lang w:val="en-GB"/>
              </w:rPr>
            </w:pPr>
            <w:ins w:id="9409" w:author="Author">
              <w:r w:rsidRPr="000F6836">
                <w:rPr>
                  <w:rFonts w:eastAsia="Times New Roman"/>
                  <w:color w:val="000000" w:themeColor="text1"/>
                  <w:sz w:val="24"/>
                  <w:szCs w:val="24"/>
                  <w:lang w:val="en-GB"/>
                </w:rPr>
                <w:t xml:space="preserve">11 — Assistance </w:t>
              </w:r>
            </w:ins>
          </w:p>
          <w:p w14:paraId="648EDFAF" w14:textId="77777777" w:rsidR="00CE4C6A" w:rsidRPr="000F6836" w:rsidRDefault="00CE4C6A" w:rsidP="00CE4C6A">
            <w:pPr>
              <w:pStyle w:val="CommentText"/>
              <w:rPr>
                <w:ins w:id="9410" w:author="Author"/>
                <w:rFonts w:eastAsia="Times New Roman"/>
                <w:color w:val="000000" w:themeColor="text1"/>
                <w:sz w:val="24"/>
                <w:szCs w:val="24"/>
                <w:lang w:val="en-GB"/>
              </w:rPr>
            </w:pPr>
            <w:ins w:id="9411" w:author="Author">
              <w:r w:rsidRPr="000F6836">
                <w:rPr>
                  <w:rFonts w:eastAsia="Times New Roman"/>
                  <w:color w:val="000000" w:themeColor="text1"/>
                  <w:sz w:val="24"/>
                  <w:szCs w:val="24"/>
                  <w:lang w:val="en-GB"/>
                </w:rPr>
                <w:t xml:space="preserve">12 — Miscellaneous financial loss </w:t>
              </w:r>
            </w:ins>
          </w:p>
          <w:p w14:paraId="58283881" w14:textId="77777777" w:rsidR="00CE4C6A" w:rsidRPr="000F6836" w:rsidRDefault="00CE4C6A" w:rsidP="00CE4C6A">
            <w:pPr>
              <w:pStyle w:val="CommentText"/>
              <w:rPr>
                <w:ins w:id="9412" w:author="Author"/>
                <w:rFonts w:eastAsia="Times New Roman"/>
                <w:color w:val="000000" w:themeColor="text1"/>
                <w:sz w:val="24"/>
                <w:szCs w:val="24"/>
                <w:lang w:val="en-GB"/>
              </w:rPr>
            </w:pPr>
            <w:ins w:id="9413" w:author="Author">
              <w:r w:rsidRPr="000F6836">
                <w:rPr>
                  <w:rFonts w:eastAsia="Times New Roman"/>
                  <w:color w:val="000000" w:themeColor="text1"/>
                  <w:sz w:val="24"/>
                  <w:szCs w:val="24"/>
                  <w:lang w:val="en-GB"/>
                </w:rPr>
                <w:t xml:space="preserve">13 — Proportional medical expense reinsurance </w:t>
              </w:r>
            </w:ins>
          </w:p>
          <w:p w14:paraId="1A0C9757" w14:textId="77777777" w:rsidR="00CE4C6A" w:rsidRPr="000F6836" w:rsidRDefault="00CE4C6A" w:rsidP="00CE4C6A">
            <w:pPr>
              <w:pStyle w:val="CommentText"/>
              <w:rPr>
                <w:ins w:id="9414" w:author="Author"/>
                <w:rFonts w:eastAsia="Times New Roman"/>
                <w:color w:val="000000" w:themeColor="text1"/>
                <w:sz w:val="24"/>
                <w:szCs w:val="24"/>
                <w:lang w:val="en-GB"/>
              </w:rPr>
            </w:pPr>
            <w:ins w:id="9415" w:author="Author">
              <w:r w:rsidRPr="000F6836">
                <w:rPr>
                  <w:rFonts w:eastAsia="Times New Roman"/>
                  <w:color w:val="000000" w:themeColor="text1"/>
                  <w:sz w:val="24"/>
                  <w:szCs w:val="24"/>
                  <w:lang w:val="en-GB"/>
                </w:rPr>
                <w:t xml:space="preserve">14 — Proportional income protection reinsurance </w:t>
              </w:r>
            </w:ins>
          </w:p>
          <w:p w14:paraId="70169C59" w14:textId="77777777" w:rsidR="00CE4C6A" w:rsidRPr="000F6836" w:rsidRDefault="00CE4C6A" w:rsidP="00CE4C6A">
            <w:pPr>
              <w:pStyle w:val="CommentText"/>
              <w:rPr>
                <w:ins w:id="9416" w:author="Author"/>
                <w:rFonts w:eastAsia="Times New Roman"/>
                <w:color w:val="000000" w:themeColor="text1"/>
                <w:sz w:val="24"/>
                <w:szCs w:val="24"/>
                <w:lang w:val="en-GB"/>
              </w:rPr>
            </w:pPr>
            <w:ins w:id="9417" w:author="Author">
              <w:r w:rsidRPr="000F6836">
                <w:rPr>
                  <w:rFonts w:eastAsia="Times New Roman"/>
                  <w:color w:val="000000" w:themeColor="text1"/>
                  <w:sz w:val="24"/>
                  <w:szCs w:val="24"/>
                  <w:lang w:val="en-GB"/>
                </w:rPr>
                <w:t>15 — Proportional workers' compensation reinsurance</w:t>
              </w:r>
            </w:ins>
          </w:p>
          <w:p w14:paraId="2E7907EE" w14:textId="77777777" w:rsidR="00CE4C6A" w:rsidRPr="000F6836" w:rsidRDefault="00CE4C6A" w:rsidP="00CE4C6A">
            <w:pPr>
              <w:pStyle w:val="CommentText"/>
              <w:rPr>
                <w:ins w:id="9418" w:author="Author"/>
                <w:rFonts w:eastAsia="Times New Roman"/>
                <w:color w:val="000000" w:themeColor="text1"/>
                <w:sz w:val="24"/>
                <w:szCs w:val="24"/>
                <w:lang w:val="en-GB"/>
              </w:rPr>
            </w:pPr>
            <w:ins w:id="9419" w:author="Author">
              <w:r w:rsidRPr="000F6836">
                <w:rPr>
                  <w:rFonts w:eastAsia="Times New Roman"/>
                  <w:color w:val="000000" w:themeColor="text1"/>
                  <w:sz w:val="24"/>
                  <w:szCs w:val="24"/>
                  <w:lang w:val="en-GB"/>
                </w:rPr>
                <w:t xml:space="preserve">16 — Proportional motor vehicle liability reinsurance </w:t>
              </w:r>
            </w:ins>
          </w:p>
          <w:p w14:paraId="74320A34" w14:textId="77777777" w:rsidR="00CE4C6A" w:rsidRPr="000F6836" w:rsidRDefault="00CE4C6A" w:rsidP="00CE4C6A">
            <w:pPr>
              <w:pStyle w:val="CommentText"/>
              <w:rPr>
                <w:ins w:id="9420" w:author="Author"/>
                <w:rFonts w:eastAsia="Times New Roman"/>
                <w:color w:val="000000" w:themeColor="text1"/>
                <w:sz w:val="24"/>
                <w:szCs w:val="24"/>
                <w:lang w:val="en-GB"/>
              </w:rPr>
            </w:pPr>
            <w:ins w:id="9421" w:author="Author">
              <w:r w:rsidRPr="000F6836">
                <w:rPr>
                  <w:rFonts w:eastAsia="Times New Roman"/>
                  <w:color w:val="000000" w:themeColor="text1"/>
                  <w:sz w:val="24"/>
                  <w:szCs w:val="24"/>
                  <w:lang w:val="en-GB"/>
                </w:rPr>
                <w:t xml:space="preserve">17 — Proportional other motor reinsurance </w:t>
              </w:r>
            </w:ins>
          </w:p>
          <w:p w14:paraId="3EBE5770" w14:textId="77777777" w:rsidR="00CE4C6A" w:rsidRPr="000F6836" w:rsidRDefault="00CE4C6A" w:rsidP="00CE4C6A">
            <w:pPr>
              <w:pStyle w:val="CommentText"/>
              <w:rPr>
                <w:ins w:id="9422" w:author="Author"/>
                <w:rFonts w:eastAsia="Times New Roman"/>
                <w:color w:val="000000" w:themeColor="text1"/>
                <w:sz w:val="24"/>
                <w:szCs w:val="24"/>
                <w:lang w:val="en-GB"/>
              </w:rPr>
            </w:pPr>
            <w:ins w:id="9423" w:author="Author">
              <w:r w:rsidRPr="000F6836">
                <w:rPr>
                  <w:rFonts w:eastAsia="Times New Roman"/>
                  <w:color w:val="000000" w:themeColor="text1"/>
                  <w:sz w:val="24"/>
                  <w:szCs w:val="24"/>
                  <w:lang w:val="en-GB"/>
                </w:rPr>
                <w:t xml:space="preserve">18 — Proportional marine, aviation and transport reinsurance </w:t>
              </w:r>
            </w:ins>
          </w:p>
          <w:p w14:paraId="272D48EB" w14:textId="77777777" w:rsidR="00CE4C6A" w:rsidRPr="000F6836" w:rsidRDefault="00CE4C6A" w:rsidP="00CE4C6A">
            <w:pPr>
              <w:pStyle w:val="CommentText"/>
              <w:rPr>
                <w:ins w:id="9424" w:author="Author"/>
                <w:rFonts w:eastAsia="Times New Roman"/>
                <w:color w:val="000000" w:themeColor="text1"/>
                <w:sz w:val="24"/>
                <w:szCs w:val="24"/>
                <w:lang w:val="en-GB"/>
              </w:rPr>
            </w:pPr>
            <w:ins w:id="9425" w:author="Author">
              <w:r w:rsidRPr="000F6836">
                <w:rPr>
                  <w:rFonts w:eastAsia="Times New Roman"/>
                  <w:color w:val="000000" w:themeColor="text1"/>
                  <w:sz w:val="24"/>
                  <w:szCs w:val="24"/>
                  <w:lang w:val="en-GB"/>
                </w:rPr>
                <w:lastRenderedPageBreak/>
                <w:t xml:space="preserve">19 — Proportional fire and other damage to property reinsurance </w:t>
              </w:r>
            </w:ins>
          </w:p>
          <w:p w14:paraId="0F532210" w14:textId="77777777" w:rsidR="00CE4C6A" w:rsidRPr="000F6836" w:rsidRDefault="00CE4C6A" w:rsidP="00CE4C6A">
            <w:pPr>
              <w:pStyle w:val="CommentText"/>
              <w:rPr>
                <w:ins w:id="9426" w:author="Author"/>
                <w:rFonts w:eastAsia="Times New Roman"/>
                <w:color w:val="000000" w:themeColor="text1"/>
                <w:sz w:val="24"/>
                <w:szCs w:val="24"/>
                <w:lang w:val="en-GB"/>
              </w:rPr>
            </w:pPr>
            <w:ins w:id="9427" w:author="Author">
              <w:r w:rsidRPr="000F6836">
                <w:rPr>
                  <w:rFonts w:eastAsia="Times New Roman"/>
                  <w:color w:val="000000" w:themeColor="text1"/>
                  <w:sz w:val="24"/>
                  <w:szCs w:val="24"/>
                  <w:lang w:val="en-GB"/>
                </w:rPr>
                <w:t xml:space="preserve">20 — Proportional general liability reinsurance </w:t>
              </w:r>
            </w:ins>
          </w:p>
          <w:p w14:paraId="034E6641" w14:textId="77777777" w:rsidR="00CE4C6A" w:rsidRPr="000F6836" w:rsidRDefault="00CE4C6A" w:rsidP="00CE4C6A">
            <w:pPr>
              <w:pStyle w:val="CommentText"/>
              <w:rPr>
                <w:ins w:id="9428" w:author="Author"/>
                <w:rFonts w:eastAsia="Times New Roman"/>
                <w:color w:val="000000" w:themeColor="text1"/>
                <w:sz w:val="24"/>
                <w:szCs w:val="24"/>
                <w:lang w:val="en-GB"/>
              </w:rPr>
            </w:pPr>
            <w:ins w:id="9429" w:author="Author">
              <w:r w:rsidRPr="000F6836">
                <w:rPr>
                  <w:rFonts w:eastAsia="Times New Roman"/>
                  <w:color w:val="000000" w:themeColor="text1"/>
                  <w:sz w:val="24"/>
                  <w:szCs w:val="24"/>
                  <w:lang w:val="en-GB"/>
                </w:rPr>
                <w:t xml:space="preserve">21 — Proportional credit and suretyship reinsurance </w:t>
              </w:r>
            </w:ins>
          </w:p>
          <w:p w14:paraId="71B5860E" w14:textId="77777777" w:rsidR="00CE4C6A" w:rsidRPr="000F6836" w:rsidRDefault="00CE4C6A" w:rsidP="00CE4C6A">
            <w:pPr>
              <w:pStyle w:val="CommentText"/>
              <w:rPr>
                <w:ins w:id="9430" w:author="Author"/>
                <w:rFonts w:eastAsia="Times New Roman"/>
                <w:color w:val="000000" w:themeColor="text1"/>
                <w:sz w:val="24"/>
                <w:szCs w:val="24"/>
                <w:lang w:val="en-GB"/>
              </w:rPr>
            </w:pPr>
            <w:ins w:id="9431" w:author="Author">
              <w:r w:rsidRPr="000F6836">
                <w:rPr>
                  <w:rFonts w:eastAsia="Times New Roman"/>
                  <w:color w:val="000000" w:themeColor="text1"/>
                  <w:sz w:val="24"/>
                  <w:szCs w:val="24"/>
                  <w:lang w:val="en-GB"/>
                </w:rPr>
                <w:t xml:space="preserve">22 — Proportional legal expenses reinsurance </w:t>
              </w:r>
            </w:ins>
          </w:p>
          <w:p w14:paraId="5BE4BB00" w14:textId="77777777" w:rsidR="00CE4C6A" w:rsidRPr="000F6836" w:rsidRDefault="00CE4C6A" w:rsidP="00CE4C6A">
            <w:pPr>
              <w:pStyle w:val="CommentText"/>
              <w:rPr>
                <w:ins w:id="9432" w:author="Author"/>
                <w:rFonts w:eastAsia="Times New Roman"/>
                <w:color w:val="000000" w:themeColor="text1"/>
                <w:sz w:val="24"/>
                <w:szCs w:val="24"/>
                <w:lang w:val="en-GB"/>
              </w:rPr>
            </w:pPr>
            <w:ins w:id="9433" w:author="Author">
              <w:r w:rsidRPr="000F6836">
                <w:rPr>
                  <w:rFonts w:eastAsia="Times New Roman"/>
                  <w:color w:val="000000" w:themeColor="text1"/>
                  <w:sz w:val="24"/>
                  <w:szCs w:val="24"/>
                  <w:lang w:val="en-GB"/>
                </w:rPr>
                <w:t xml:space="preserve">23 — Proportional assistance reinsurance </w:t>
              </w:r>
            </w:ins>
          </w:p>
          <w:p w14:paraId="70E6DFC4" w14:textId="77777777" w:rsidR="00CE4C6A" w:rsidRPr="000F6836" w:rsidRDefault="00CE4C6A" w:rsidP="00CE4C6A">
            <w:pPr>
              <w:pStyle w:val="CommentText"/>
              <w:rPr>
                <w:ins w:id="9434" w:author="Author"/>
                <w:rFonts w:eastAsia="Times New Roman"/>
                <w:color w:val="000000" w:themeColor="text1"/>
                <w:sz w:val="24"/>
                <w:szCs w:val="24"/>
                <w:lang w:val="en-GB"/>
              </w:rPr>
            </w:pPr>
            <w:ins w:id="9435" w:author="Author">
              <w:r w:rsidRPr="000F6836">
                <w:rPr>
                  <w:rFonts w:eastAsia="Times New Roman"/>
                  <w:color w:val="000000" w:themeColor="text1"/>
                  <w:sz w:val="24"/>
                  <w:szCs w:val="24"/>
                  <w:lang w:val="en-GB"/>
                </w:rPr>
                <w:t xml:space="preserve">24 — Proportional miscellaneous financial loss reinsurance </w:t>
              </w:r>
            </w:ins>
          </w:p>
          <w:p w14:paraId="64234A34" w14:textId="77777777" w:rsidR="00CE4C6A" w:rsidRPr="000F6836" w:rsidRDefault="00CE4C6A" w:rsidP="00CE4C6A">
            <w:pPr>
              <w:pStyle w:val="CommentText"/>
              <w:rPr>
                <w:ins w:id="9436" w:author="Author"/>
                <w:rFonts w:eastAsia="Times New Roman"/>
                <w:color w:val="000000" w:themeColor="text1"/>
                <w:sz w:val="24"/>
                <w:szCs w:val="24"/>
                <w:lang w:val="en-GB"/>
              </w:rPr>
            </w:pPr>
            <w:ins w:id="9437" w:author="Author">
              <w:r w:rsidRPr="000F6836">
                <w:rPr>
                  <w:rFonts w:eastAsia="Times New Roman"/>
                  <w:color w:val="000000" w:themeColor="text1"/>
                  <w:sz w:val="24"/>
                  <w:szCs w:val="24"/>
                  <w:lang w:val="en-GB"/>
                </w:rPr>
                <w:t xml:space="preserve">25 — Non–proportional health reinsurance </w:t>
              </w:r>
            </w:ins>
          </w:p>
          <w:p w14:paraId="38E28B3A" w14:textId="77777777" w:rsidR="00CE4C6A" w:rsidRPr="000F6836" w:rsidRDefault="00CE4C6A" w:rsidP="00CE4C6A">
            <w:pPr>
              <w:pStyle w:val="CommentText"/>
              <w:rPr>
                <w:ins w:id="9438" w:author="Author"/>
                <w:rFonts w:eastAsia="Times New Roman"/>
                <w:color w:val="000000" w:themeColor="text1"/>
                <w:sz w:val="24"/>
                <w:szCs w:val="24"/>
                <w:lang w:val="en-GB"/>
              </w:rPr>
            </w:pPr>
            <w:ins w:id="9439" w:author="Author">
              <w:r w:rsidRPr="000F6836">
                <w:rPr>
                  <w:rFonts w:eastAsia="Times New Roman"/>
                  <w:color w:val="000000" w:themeColor="text1"/>
                  <w:sz w:val="24"/>
                  <w:szCs w:val="24"/>
                  <w:lang w:val="en-GB"/>
                </w:rPr>
                <w:t xml:space="preserve">26 — Non–proportional casualty reinsurance </w:t>
              </w:r>
            </w:ins>
          </w:p>
          <w:p w14:paraId="6603FDD8" w14:textId="77777777" w:rsidR="00CE4C6A" w:rsidRPr="000F6836" w:rsidRDefault="00CE4C6A" w:rsidP="00CE4C6A">
            <w:pPr>
              <w:pStyle w:val="CommentText"/>
              <w:rPr>
                <w:ins w:id="9440" w:author="Author"/>
                <w:rFonts w:eastAsia="Times New Roman"/>
                <w:color w:val="000000" w:themeColor="text1"/>
                <w:sz w:val="24"/>
                <w:szCs w:val="24"/>
                <w:lang w:val="en-GB"/>
              </w:rPr>
            </w:pPr>
            <w:ins w:id="9441" w:author="Author">
              <w:r w:rsidRPr="000F6836">
                <w:rPr>
                  <w:rFonts w:eastAsia="Times New Roman"/>
                  <w:color w:val="000000" w:themeColor="text1"/>
                  <w:sz w:val="24"/>
                  <w:szCs w:val="24"/>
                  <w:lang w:val="en-GB"/>
                </w:rPr>
                <w:t xml:space="preserve">27 — Non–proportional marine, aviation and transport reinsurance </w:t>
              </w:r>
            </w:ins>
          </w:p>
          <w:p w14:paraId="422E3623" w14:textId="77777777" w:rsidR="00CE4C6A" w:rsidRPr="000F6836" w:rsidRDefault="00CE4C6A" w:rsidP="00CE4C6A">
            <w:pPr>
              <w:pStyle w:val="CommentText"/>
              <w:rPr>
                <w:ins w:id="9442" w:author="Author"/>
                <w:rFonts w:eastAsia="Times New Roman"/>
                <w:color w:val="000000" w:themeColor="text1"/>
                <w:sz w:val="24"/>
                <w:szCs w:val="24"/>
                <w:lang w:val="en-GB"/>
              </w:rPr>
            </w:pPr>
            <w:ins w:id="9443" w:author="Author">
              <w:r w:rsidRPr="000F6836">
                <w:rPr>
                  <w:rFonts w:eastAsia="Times New Roman"/>
                  <w:color w:val="000000" w:themeColor="text1"/>
                  <w:sz w:val="24"/>
                  <w:szCs w:val="24"/>
                  <w:lang w:val="en-GB"/>
                </w:rPr>
                <w:t xml:space="preserve">28 — Non–proportional property reinsurance </w:t>
              </w:r>
            </w:ins>
          </w:p>
          <w:p w14:paraId="01DFC16C" w14:textId="77777777" w:rsidR="00CE4C6A" w:rsidRPr="000F6836" w:rsidRDefault="00CE4C6A" w:rsidP="00CE4C6A">
            <w:pPr>
              <w:pStyle w:val="CommentText"/>
              <w:rPr>
                <w:ins w:id="9444" w:author="Author"/>
                <w:rFonts w:eastAsia="Times New Roman"/>
                <w:color w:val="000000" w:themeColor="text1"/>
                <w:sz w:val="24"/>
                <w:szCs w:val="24"/>
                <w:lang w:val="en-GB"/>
              </w:rPr>
            </w:pPr>
            <w:ins w:id="9445" w:author="Author">
              <w:r w:rsidRPr="000F6836">
                <w:rPr>
                  <w:rFonts w:eastAsia="Times New Roman"/>
                  <w:color w:val="000000" w:themeColor="text1"/>
                  <w:sz w:val="24"/>
                  <w:szCs w:val="24"/>
                  <w:lang w:val="en-GB"/>
                </w:rPr>
                <w:t xml:space="preserve">29 — Insurance with profit participation </w:t>
              </w:r>
            </w:ins>
          </w:p>
          <w:p w14:paraId="000C0482" w14:textId="77777777" w:rsidR="00CE4C6A" w:rsidRPr="000F6836" w:rsidRDefault="00CE4C6A" w:rsidP="00CE4C6A">
            <w:pPr>
              <w:pStyle w:val="CommentText"/>
              <w:rPr>
                <w:ins w:id="9446" w:author="Author"/>
                <w:rFonts w:eastAsia="Times New Roman"/>
                <w:color w:val="000000" w:themeColor="text1"/>
                <w:sz w:val="24"/>
                <w:szCs w:val="24"/>
                <w:lang w:val="en-GB"/>
              </w:rPr>
            </w:pPr>
            <w:ins w:id="9447" w:author="Author">
              <w:r w:rsidRPr="000F6836">
                <w:rPr>
                  <w:rFonts w:eastAsia="Times New Roman"/>
                  <w:color w:val="000000" w:themeColor="text1"/>
                  <w:sz w:val="24"/>
                  <w:szCs w:val="24"/>
                  <w:lang w:val="en-GB"/>
                </w:rPr>
                <w:t xml:space="preserve">30 — Index–linked and unit–linked insurance </w:t>
              </w:r>
            </w:ins>
          </w:p>
          <w:p w14:paraId="6815B283" w14:textId="77777777" w:rsidR="00CE4C6A" w:rsidRPr="000F6836" w:rsidRDefault="00CE4C6A" w:rsidP="00CE4C6A">
            <w:pPr>
              <w:pStyle w:val="CommentText"/>
              <w:rPr>
                <w:ins w:id="9448" w:author="Author"/>
                <w:rFonts w:eastAsia="Times New Roman"/>
                <w:color w:val="000000" w:themeColor="text1"/>
                <w:sz w:val="24"/>
                <w:szCs w:val="24"/>
                <w:lang w:val="en-GB"/>
              </w:rPr>
            </w:pPr>
            <w:ins w:id="9449" w:author="Author">
              <w:r w:rsidRPr="000F6836">
                <w:rPr>
                  <w:rFonts w:eastAsia="Times New Roman"/>
                  <w:color w:val="000000" w:themeColor="text1"/>
                  <w:sz w:val="24"/>
                  <w:szCs w:val="24"/>
                  <w:lang w:val="en-GB"/>
                </w:rPr>
                <w:t xml:space="preserve">31 — Other life insurance </w:t>
              </w:r>
            </w:ins>
          </w:p>
          <w:p w14:paraId="236E40C6" w14:textId="77777777" w:rsidR="00CE4C6A" w:rsidRPr="000F6836" w:rsidRDefault="00CE4C6A" w:rsidP="00CE4C6A">
            <w:pPr>
              <w:pStyle w:val="CommentText"/>
              <w:rPr>
                <w:ins w:id="9450" w:author="Author"/>
                <w:rFonts w:eastAsia="Times New Roman"/>
                <w:color w:val="000000" w:themeColor="text1"/>
                <w:sz w:val="24"/>
                <w:szCs w:val="24"/>
                <w:lang w:val="en-GB"/>
              </w:rPr>
            </w:pPr>
            <w:ins w:id="9451" w:author="Author">
              <w:r w:rsidRPr="000F6836">
                <w:rPr>
                  <w:rFonts w:eastAsia="Times New Roman"/>
                  <w:color w:val="000000" w:themeColor="text1"/>
                  <w:sz w:val="24"/>
                  <w:szCs w:val="24"/>
                  <w:lang w:val="en-GB"/>
                </w:rPr>
                <w:t xml:space="preserve">32 — Annuities stemming from non–life insurance contracts and relating to health insurance obligations </w:t>
              </w:r>
            </w:ins>
          </w:p>
          <w:p w14:paraId="57B7B821" w14:textId="77777777" w:rsidR="00CE4C6A" w:rsidRPr="000F6836" w:rsidRDefault="00CE4C6A" w:rsidP="00CE4C6A">
            <w:pPr>
              <w:pStyle w:val="CommentText"/>
              <w:rPr>
                <w:ins w:id="9452" w:author="Author"/>
                <w:rFonts w:eastAsia="Times New Roman"/>
                <w:color w:val="000000" w:themeColor="text1"/>
                <w:sz w:val="24"/>
                <w:szCs w:val="24"/>
                <w:lang w:val="en-GB"/>
              </w:rPr>
            </w:pPr>
            <w:ins w:id="9453" w:author="Author">
              <w:r w:rsidRPr="000F6836">
                <w:rPr>
                  <w:rFonts w:eastAsia="Times New Roman"/>
                  <w:color w:val="000000" w:themeColor="text1"/>
                  <w:sz w:val="24"/>
                  <w:szCs w:val="24"/>
                  <w:lang w:val="en-GB"/>
                </w:rPr>
                <w:t xml:space="preserve">33 — Annuities stemming from non–life insurance contracts and relating to insurance obligations other than health insurance obligations </w:t>
              </w:r>
            </w:ins>
          </w:p>
          <w:p w14:paraId="3E1FBFC7" w14:textId="77777777" w:rsidR="00CE4C6A" w:rsidRPr="000F6836" w:rsidRDefault="00CE4C6A" w:rsidP="00CE4C6A">
            <w:pPr>
              <w:pStyle w:val="CommentText"/>
              <w:rPr>
                <w:ins w:id="9454" w:author="Author"/>
                <w:rFonts w:eastAsia="Times New Roman"/>
                <w:color w:val="000000" w:themeColor="text1"/>
                <w:sz w:val="24"/>
                <w:szCs w:val="24"/>
                <w:lang w:val="en-GB"/>
              </w:rPr>
            </w:pPr>
            <w:ins w:id="9455" w:author="Author">
              <w:r w:rsidRPr="000F6836">
                <w:rPr>
                  <w:rFonts w:eastAsia="Times New Roman"/>
                  <w:color w:val="000000" w:themeColor="text1"/>
                  <w:sz w:val="24"/>
                  <w:szCs w:val="24"/>
                  <w:lang w:val="en-GB"/>
                </w:rPr>
                <w:t xml:space="preserve">34 — Life reinsurance </w:t>
              </w:r>
            </w:ins>
          </w:p>
          <w:p w14:paraId="630CFD72" w14:textId="77777777" w:rsidR="00CE4C6A" w:rsidRPr="000F6836" w:rsidRDefault="00CE4C6A" w:rsidP="00CE4C6A">
            <w:pPr>
              <w:pStyle w:val="CommentText"/>
              <w:rPr>
                <w:ins w:id="9456" w:author="Author"/>
                <w:rFonts w:eastAsia="Times New Roman"/>
                <w:color w:val="000000" w:themeColor="text1"/>
                <w:sz w:val="24"/>
                <w:szCs w:val="24"/>
                <w:lang w:val="en-GB"/>
              </w:rPr>
            </w:pPr>
            <w:ins w:id="9457" w:author="Author">
              <w:r w:rsidRPr="000F6836">
                <w:rPr>
                  <w:rFonts w:eastAsia="Times New Roman"/>
                  <w:color w:val="000000" w:themeColor="text1"/>
                  <w:sz w:val="24"/>
                  <w:szCs w:val="24"/>
                  <w:lang w:val="en-GB"/>
                </w:rPr>
                <w:t xml:space="preserve">35 — Health insurance </w:t>
              </w:r>
            </w:ins>
          </w:p>
          <w:p w14:paraId="24CDE404" w14:textId="09055055" w:rsidR="00CE4C6A" w:rsidRPr="000F6836" w:rsidRDefault="00CE4C6A" w:rsidP="00CE4C6A">
            <w:pPr>
              <w:pStyle w:val="CommentText"/>
              <w:rPr>
                <w:ins w:id="9458" w:author="Author"/>
                <w:color w:val="000000" w:themeColor="text1"/>
                <w:sz w:val="24"/>
                <w:lang w:val="en-GB"/>
              </w:rPr>
            </w:pPr>
            <w:ins w:id="9459" w:author="Author">
              <w:r w:rsidRPr="000F6836">
                <w:rPr>
                  <w:rFonts w:eastAsia="Times New Roman"/>
                  <w:color w:val="000000" w:themeColor="text1"/>
                  <w:sz w:val="24"/>
                  <w:szCs w:val="24"/>
                  <w:lang w:val="en-GB"/>
                </w:rPr>
                <w:t>36 — Health reinsurance If a reinsurance arrangement covers more than one line of business, then select the most significant line of business from the list above.</w:t>
              </w:r>
            </w:ins>
          </w:p>
        </w:tc>
      </w:tr>
      <w:tr w:rsidR="00CE4C6A" w:rsidRPr="000F6836" w14:paraId="782BD261" w14:textId="77777777" w:rsidTr="0006500B">
        <w:trPr>
          <w:trHeight w:val="1381"/>
          <w:ins w:id="9460" w:author="Author"/>
        </w:trPr>
        <w:tc>
          <w:tcPr>
            <w:tcW w:w="1509" w:type="dxa"/>
            <w:tcBorders>
              <w:top w:val="single" w:sz="4" w:space="0" w:color="auto"/>
              <w:left w:val="single" w:sz="4" w:space="0" w:color="auto"/>
              <w:bottom w:val="single" w:sz="4" w:space="0" w:color="auto"/>
              <w:right w:val="single" w:sz="4" w:space="0" w:color="auto"/>
            </w:tcBorders>
          </w:tcPr>
          <w:p w14:paraId="7C9F136F" w14:textId="5F6EF881" w:rsidR="00CE4C6A" w:rsidRPr="000F6836" w:rsidRDefault="00CE4C6A" w:rsidP="00CE4C6A">
            <w:pPr>
              <w:rPr>
                <w:ins w:id="9461" w:author="Author"/>
                <w:color w:val="000000"/>
                <w:lang w:val="en-GB"/>
              </w:rPr>
            </w:pPr>
            <w:ins w:id="9462" w:author="Author">
              <w:r w:rsidRPr="000F6836">
                <w:rPr>
                  <w:color w:val="000000"/>
                  <w:lang w:val="en-GB"/>
                </w:rPr>
                <w:lastRenderedPageBreak/>
                <w:t>C022</w:t>
              </w:r>
              <w:del w:id="9463" w:author="Author">
                <w:r w:rsidRPr="000F6836" w:rsidDel="00CE4C6A">
                  <w:rPr>
                    <w:color w:val="000000"/>
                    <w:lang w:val="en-GB"/>
                  </w:rPr>
                  <w:delText>18</w:delText>
                </w:r>
              </w:del>
              <w:r w:rsidRPr="000F6836">
                <w:rPr>
                  <w:color w:val="000000"/>
                  <w:lang w:val="en-GB"/>
                </w:rPr>
                <w:t>0</w:t>
              </w:r>
            </w:ins>
          </w:p>
          <w:p w14:paraId="7DB98E78" w14:textId="77777777" w:rsidR="00CE4C6A" w:rsidRPr="000F6836" w:rsidRDefault="00CE4C6A" w:rsidP="00CE4C6A">
            <w:pPr>
              <w:rPr>
                <w:ins w:id="9464" w:author="Author"/>
                <w:color w:val="000000"/>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29B8941" w14:textId="77777777" w:rsidR="00CE4C6A" w:rsidRPr="000F6836" w:rsidRDefault="00CE4C6A" w:rsidP="00CE4C6A">
            <w:pPr>
              <w:rPr>
                <w:ins w:id="9465" w:author="Author"/>
                <w:color w:val="000000"/>
                <w:lang w:val="en-GB"/>
              </w:rPr>
            </w:pPr>
            <w:ins w:id="9466" w:author="Author">
              <w:r w:rsidRPr="000F6836">
                <w:rPr>
                  <w:color w:val="000000"/>
                  <w:lang w:val="en-GB"/>
                </w:rPr>
                <w:t>Comments</w:t>
              </w:r>
            </w:ins>
          </w:p>
        </w:tc>
        <w:tc>
          <w:tcPr>
            <w:tcW w:w="5609" w:type="dxa"/>
            <w:tcBorders>
              <w:top w:val="single" w:sz="4" w:space="0" w:color="auto"/>
              <w:left w:val="nil"/>
              <w:bottom w:val="single" w:sz="4" w:space="0" w:color="auto"/>
              <w:right w:val="single" w:sz="4" w:space="0" w:color="auto"/>
            </w:tcBorders>
            <w:shd w:val="clear" w:color="auto" w:fill="auto"/>
          </w:tcPr>
          <w:p w14:paraId="33ED5F9A" w14:textId="77777777" w:rsidR="00CE4C6A" w:rsidRPr="000F6836" w:rsidRDefault="00CE4C6A" w:rsidP="00CE4C6A">
            <w:pPr>
              <w:spacing w:after="0"/>
              <w:rPr>
                <w:ins w:id="9467" w:author="Author"/>
                <w:color w:val="000000"/>
                <w:lang w:val="en-GB"/>
              </w:rPr>
            </w:pPr>
            <w:ins w:id="9468" w:author="Author">
              <w:r w:rsidRPr="000F6836">
                <w:rPr>
                  <w:color w:val="000000"/>
                  <w:lang w:val="en-GB"/>
                </w:rPr>
                <w:t xml:space="preserve">Comments shall contain: </w:t>
              </w:r>
            </w:ins>
          </w:p>
          <w:p w14:paraId="34795A62" w14:textId="77777777" w:rsidR="00CE4C6A" w:rsidRPr="000F6836" w:rsidRDefault="00CE4C6A" w:rsidP="00CE4C6A">
            <w:pPr>
              <w:pStyle w:val="ListParagraph"/>
              <w:numPr>
                <w:ilvl w:val="0"/>
                <w:numId w:val="36"/>
              </w:numPr>
              <w:contextualSpacing/>
              <w:rPr>
                <w:ins w:id="9469" w:author="Author"/>
                <w:rFonts w:ascii="Times New Roman" w:hAnsi="Times New Roman"/>
                <w:color w:val="000000"/>
                <w:sz w:val="24"/>
                <w:szCs w:val="24"/>
                <w:lang w:eastAsia="en-GB"/>
              </w:rPr>
            </w:pPr>
            <w:ins w:id="9470" w:author="Author">
              <w:r w:rsidRPr="000F6836">
                <w:rPr>
                  <w:rFonts w:ascii="Times New Roman" w:hAnsi="Times New Roman"/>
                  <w:color w:val="000000"/>
                  <w:sz w:val="24"/>
                  <w:szCs w:val="24"/>
                  <w:lang w:eastAsia="en-GB"/>
                </w:rPr>
                <w:t>a notification if the transaction has not been performed at arm’s length</w:t>
              </w:r>
            </w:ins>
          </w:p>
          <w:p w14:paraId="2E8D275C" w14:textId="0C6A000C" w:rsidR="00CE4C6A" w:rsidRPr="000F6836" w:rsidRDefault="00CE4C6A" w:rsidP="00CE4C6A">
            <w:pPr>
              <w:pStyle w:val="ListParagraph"/>
              <w:numPr>
                <w:ilvl w:val="0"/>
                <w:numId w:val="36"/>
              </w:numPr>
              <w:contextualSpacing/>
              <w:rPr>
                <w:ins w:id="9471" w:author="Author"/>
                <w:rFonts w:ascii="Times New Roman" w:hAnsi="Times New Roman"/>
                <w:color w:val="000000"/>
                <w:sz w:val="24"/>
                <w:szCs w:val="24"/>
                <w:lang w:eastAsia="en-GB"/>
              </w:rPr>
            </w:pPr>
            <w:ins w:id="9472" w:author="Author">
              <w:r w:rsidRPr="000F6836">
                <w:rPr>
                  <w:rFonts w:ascii="Times New Roman" w:hAnsi="Times New Roman"/>
                  <w:color w:val="000000"/>
                  <w:sz w:val="24"/>
                  <w:szCs w:val="24"/>
                  <w:lang w:eastAsia="en-GB"/>
                </w:rPr>
                <w:t>any other relevant information regarding the economic nature of the operation</w:t>
              </w:r>
            </w:ins>
          </w:p>
        </w:tc>
      </w:tr>
    </w:tbl>
    <w:p w14:paraId="64574AD5" w14:textId="77777777" w:rsidR="0024437C" w:rsidRPr="000F6836" w:rsidRDefault="0024437C" w:rsidP="00810F83">
      <w:pPr>
        <w:rPr>
          <w:lang w:val="en-GB"/>
        </w:rPr>
      </w:pPr>
    </w:p>
    <w:p w14:paraId="62C07CD3" w14:textId="41E41E9E" w:rsidR="00930B9A" w:rsidRPr="000F6836" w:rsidRDefault="00930B9A" w:rsidP="00930B9A">
      <w:pPr>
        <w:pStyle w:val="ManualHeading2"/>
        <w:numPr>
          <w:ilvl w:val="0"/>
          <w:numId w:val="0"/>
        </w:numPr>
        <w:ind w:left="851" w:hanging="851"/>
        <w:rPr>
          <w:ins w:id="9473" w:author="Author"/>
          <w:lang w:val="en-GB"/>
        </w:rPr>
      </w:pPr>
      <w:ins w:id="9474" w:author="Author">
        <w:r w:rsidRPr="000F6836">
          <w:rPr>
            <w:i/>
            <w:lang w:val="en-GB"/>
          </w:rPr>
          <w:t>S.36.05 — IGT —</w:t>
        </w:r>
        <w:r w:rsidR="004E1180" w:rsidRPr="000F6836">
          <w:rPr>
            <w:i/>
            <w:lang w:val="en-GB"/>
          </w:rPr>
          <w:t xml:space="preserve"> </w:t>
        </w:r>
        <w:r w:rsidR="00C170C3" w:rsidRPr="000F6836">
          <w:rPr>
            <w:i/>
            <w:lang w:val="en-GB"/>
          </w:rPr>
          <w:t>P&amp;L</w:t>
        </w:r>
      </w:ins>
    </w:p>
    <w:p w14:paraId="0D819282" w14:textId="77777777" w:rsidR="00930B9A" w:rsidRPr="000F6836" w:rsidRDefault="00930B9A" w:rsidP="00930B9A">
      <w:pPr>
        <w:rPr>
          <w:ins w:id="9475" w:author="Author"/>
          <w:lang w:val="en-GB"/>
        </w:rPr>
      </w:pPr>
      <w:ins w:id="9476" w:author="Author">
        <w:r w:rsidRPr="000F6836">
          <w:rPr>
            <w:i/>
            <w:lang w:val="en-GB"/>
          </w:rPr>
          <w:t>General comments:</w:t>
        </w:r>
      </w:ins>
    </w:p>
    <w:p w14:paraId="2D167FC3" w14:textId="77777777" w:rsidR="00175DC8" w:rsidRPr="000F6836" w:rsidRDefault="00175DC8" w:rsidP="00175DC8">
      <w:pPr>
        <w:rPr>
          <w:ins w:id="9477" w:author="Author"/>
          <w:szCs w:val="20"/>
          <w:lang w:val="en-GB"/>
        </w:rPr>
      </w:pPr>
      <w:ins w:id="9478" w:author="Author">
        <w:r w:rsidRPr="000F6836">
          <w:rPr>
            <w:szCs w:val="20"/>
            <w:lang w:val="en-GB"/>
          </w:rPr>
          <w:t>This annex relates to information the groups are requested to provide annually.</w:t>
        </w:r>
      </w:ins>
    </w:p>
    <w:p w14:paraId="53301F20" w14:textId="77777777" w:rsidR="00175DC8" w:rsidRPr="000F6836" w:rsidRDefault="00175DC8" w:rsidP="00175DC8">
      <w:pPr>
        <w:rPr>
          <w:ins w:id="9479" w:author="Author"/>
          <w:lang w:val="en-GB"/>
        </w:rPr>
      </w:pPr>
      <w:ins w:id="9480" w:author="Author">
        <w:r w:rsidRPr="000F6836">
          <w:rPr>
            <w:szCs w:val="20"/>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w:t>
        </w:r>
        <w:r w:rsidRPr="000F6836">
          <w:rPr>
            <w:lang w:val="en-GB"/>
          </w:rPr>
          <w:t>intragroup transaction</w:t>
        </w:r>
        <w:r w:rsidRPr="000F6836">
          <w:rPr>
            <w:szCs w:val="20"/>
            <w:lang w:val="en-GB"/>
          </w:rPr>
          <w:t xml:space="preserve">s or transactions required to be reported in all </w:t>
        </w:r>
        <w:r w:rsidRPr="000F6836">
          <w:rPr>
            <w:lang w:val="en-GB"/>
          </w:rPr>
          <w:t xml:space="preserve">circumstances. These include, but not limited to: </w:t>
        </w:r>
      </w:ins>
    </w:p>
    <w:p w14:paraId="7826ECCF" w14:textId="77777777" w:rsidR="00175DC8" w:rsidRPr="000F6836" w:rsidRDefault="00175DC8" w:rsidP="00175DC8">
      <w:pPr>
        <w:pStyle w:val="ListParagraph"/>
        <w:numPr>
          <w:ilvl w:val="0"/>
          <w:numId w:val="37"/>
        </w:numPr>
        <w:suppressAutoHyphens/>
        <w:snapToGrid w:val="0"/>
        <w:spacing w:before="120" w:after="120"/>
        <w:contextualSpacing/>
        <w:jc w:val="both"/>
        <w:rPr>
          <w:ins w:id="9481" w:author="Author"/>
          <w:rFonts w:ascii="Times New Roman" w:hAnsi="Times New Roman"/>
          <w:sz w:val="24"/>
          <w:szCs w:val="24"/>
        </w:rPr>
      </w:pPr>
      <w:ins w:id="9482" w:author="Author">
        <w:r w:rsidRPr="000F6836">
          <w:rPr>
            <w:rFonts w:ascii="Times New Roman" w:hAnsi="Times New Roman"/>
            <w:sz w:val="24"/>
            <w:szCs w:val="24"/>
          </w:rPr>
          <w:lastRenderedPageBreak/>
          <w:t>Fees;</w:t>
        </w:r>
      </w:ins>
    </w:p>
    <w:p w14:paraId="0857A768" w14:textId="77777777" w:rsidR="00175DC8" w:rsidRPr="000F6836" w:rsidRDefault="00175DC8" w:rsidP="00175DC8">
      <w:pPr>
        <w:pStyle w:val="ListParagraph"/>
        <w:numPr>
          <w:ilvl w:val="0"/>
          <w:numId w:val="37"/>
        </w:numPr>
        <w:suppressAutoHyphens/>
        <w:snapToGrid w:val="0"/>
        <w:spacing w:before="120" w:after="120"/>
        <w:contextualSpacing/>
        <w:jc w:val="both"/>
        <w:rPr>
          <w:ins w:id="9483" w:author="Author"/>
          <w:rFonts w:ascii="Times New Roman" w:hAnsi="Times New Roman"/>
          <w:sz w:val="24"/>
          <w:szCs w:val="24"/>
        </w:rPr>
      </w:pPr>
      <w:ins w:id="9484" w:author="Author">
        <w:r w:rsidRPr="000F6836">
          <w:rPr>
            <w:rFonts w:ascii="Times New Roman" w:hAnsi="Times New Roman"/>
            <w:sz w:val="24"/>
            <w:szCs w:val="24"/>
          </w:rPr>
          <w:t xml:space="preserve">Commissions; </w:t>
        </w:r>
      </w:ins>
    </w:p>
    <w:p w14:paraId="25BDEAF8" w14:textId="77777777" w:rsidR="00175DC8" w:rsidRPr="000F6836" w:rsidRDefault="00175DC8" w:rsidP="00175DC8">
      <w:pPr>
        <w:pStyle w:val="ListParagraph"/>
        <w:numPr>
          <w:ilvl w:val="0"/>
          <w:numId w:val="37"/>
        </w:numPr>
        <w:suppressAutoHyphens/>
        <w:snapToGrid w:val="0"/>
        <w:spacing w:before="120" w:after="120"/>
        <w:contextualSpacing/>
        <w:jc w:val="both"/>
        <w:rPr>
          <w:ins w:id="9485" w:author="Author"/>
          <w:rFonts w:ascii="Times New Roman" w:hAnsi="Times New Roman"/>
          <w:sz w:val="24"/>
          <w:szCs w:val="24"/>
        </w:rPr>
      </w:pPr>
      <w:ins w:id="9486" w:author="Author">
        <w:r w:rsidRPr="000F6836">
          <w:rPr>
            <w:rFonts w:ascii="Times New Roman" w:hAnsi="Times New Roman"/>
            <w:sz w:val="24"/>
            <w:szCs w:val="24"/>
          </w:rPr>
          <w:t>Interests;</w:t>
        </w:r>
      </w:ins>
    </w:p>
    <w:p w14:paraId="01EBE9B0" w14:textId="466A35AE" w:rsidR="00175DC8" w:rsidRPr="000F6836" w:rsidRDefault="00175DC8" w:rsidP="00175DC8">
      <w:pPr>
        <w:pStyle w:val="ListParagraph"/>
        <w:numPr>
          <w:ilvl w:val="0"/>
          <w:numId w:val="37"/>
        </w:numPr>
        <w:suppressAutoHyphens/>
        <w:snapToGrid w:val="0"/>
        <w:spacing w:before="120" w:after="120"/>
        <w:contextualSpacing/>
        <w:jc w:val="both"/>
        <w:rPr>
          <w:ins w:id="9487" w:author="Author"/>
          <w:rFonts w:ascii="Times New Roman" w:hAnsi="Times New Roman"/>
          <w:sz w:val="24"/>
          <w:szCs w:val="24"/>
        </w:rPr>
      </w:pPr>
      <w:ins w:id="9488" w:author="Author">
        <w:r w:rsidRPr="000F6836">
          <w:rPr>
            <w:rFonts w:ascii="Times New Roman" w:hAnsi="Times New Roman"/>
            <w:sz w:val="24"/>
            <w:szCs w:val="24"/>
          </w:rPr>
          <w:t>Dividends</w:t>
        </w:r>
        <w:r w:rsidR="00BB06D9">
          <w:rPr>
            <w:rFonts w:ascii="Times New Roman" w:hAnsi="Times New Roman"/>
            <w:sz w:val="24"/>
            <w:szCs w:val="24"/>
          </w:rPr>
          <w:t>;</w:t>
        </w:r>
        <w:del w:id="9489" w:author="Author">
          <w:r w:rsidRPr="000F6836" w:rsidDel="00BB06D9">
            <w:rPr>
              <w:rFonts w:ascii="Times New Roman" w:hAnsi="Times New Roman"/>
              <w:sz w:val="24"/>
              <w:szCs w:val="24"/>
            </w:rPr>
            <w:delText>.</w:delText>
          </w:r>
        </w:del>
      </w:ins>
    </w:p>
    <w:p w14:paraId="7EA181A9" w14:textId="739A24E8" w:rsidR="00013234" w:rsidRPr="000F6836" w:rsidRDefault="00013234" w:rsidP="00013234">
      <w:pPr>
        <w:pStyle w:val="ListParagraph"/>
        <w:numPr>
          <w:ilvl w:val="0"/>
          <w:numId w:val="37"/>
        </w:numPr>
        <w:suppressAutoHyphens/>
        <w:snapToGrid w:val="0"/>
        <w:spacing w:before="120" w:after="120"/>
        <w:contextualSpacing/>
        <w:jc w:val="both"/>
        <w:rPr>
          <w:ins w:id="9490" w:author="Author"/>
          <w:rFonts w:ascii="Times New Roman" w:hAnsi="Times New Roman"/>
          <w:sz w:val="24"/>
          <w:szCs w:val="24"/>
        </w:rPr>
      </w:pPr>
      <w:ins w:id="9491" w:author="Author">
        <w:r w:rsidRPr="000F6836">
          <w:rPr>
            <w:rFonts w:ascii="Times New Roman" w:hAnsi="Times New Roman"/>
            <w:sz w:val="24"/>
            <w:szCs w:val="24"/>
          </w:rPr>
          <w:t>Costs</w:t>
        </w:r>
        <w:r w:rsidR="002B7A87" w:rsidRPr="000F6836">
          <w:rPr>
            <w:rFonts w:ascii="Times New Roman" w:hAnsi="Times New Roman"/>
            <w:sz w:val="24"/>
            <w:szCs w:val="24"/>
          </w:rPr>
          <w:t xml:space="preserve"> or revenues</w:t>
        </w:r>
        <w:r w:rsidRPr="000F6836">
          <w:rPr>
            <w:rFonts w:ascii="Times New Roman" w:hAnsi="Times New Roman"/>
            <w:sz w:val="24"/>
            <w:szCs w:val="24"/>
          </w:rPr>
          <w:t xml:space="preserve"> from</w:t>
        </w:r>
        <w:r w:rsidR="006977C1" w:rsidRPr="000F6836">
          <w:rPr>
            <w:rFonts w:ascii="Times New Roman" w:hAnsi="Times New Roman"/>
            <w:sz w:val="24"/>
            <w:szCs w:val="24"/>
          </w:rPr>
          <w:t xml:space="preserve"> intragroup outsourcing,</w:t>
        </w:r>
        <w:r w:rsidRPr="000F6836">
          <w:rPr>
            <w:rFonts w:ascii="Times New Roman" w:hAnsi="Times New Roman"/>
            <w:sz w:val="24"/>
            <w:szCs w:val="24"/>
          </w:rPr>
          <w:t xml:space="preserve"> internal</w:t>
        </w:r>
        <w:r w:rsidR="006977C1" w:rsidRPr="000F6836">
          <w:rPr>
            <w:rFonts w:ascii="Times New Roman" w:hAnsi="Times New Roman"/>
            <w:sz w:val="24"/>
            <w:szCs w:val="24"/>
          </w:rPr>
          <w:t xml:space="preserve"> cost</w:t>
        </w:r>
        <w:r w:rsidRPr="000F6836">
          <w:rPr>
            <w:rFonts w:ascii="Times New Roman" w:hAnsi="Times New Roman"/>
            <w:sz w:val="24"/>
            <w:szCs w:val="24"/>
          </w:rPr>
          <w:t xml:space="preserve"> sharing or rental agreements</w:t>
        </w:r>
        <w:r w:rsidR="00BB06D9">
          <w:rPr>
            <w:rFonts w:ascii="Times New Roman" w:hAnsi="Times New Roman"/>
            <w:sz w:val="24"/>
            <w:szCs w:val="24"/>
          </w:rPr>
          <w:t>.</w:t>
        </w:r>
      </w:ins>
    </w:p>
    <w:p w14:paraId="5270C440" w14:textId="77777777" w:rsidR="00175DC8" w:rsidRPr="000F6836" w:rsidRDefault="00175DC8" w:rsidP="00175DC8">
      <w:pPr>
        <w:suppressAutoHyphens/>
        <w:snapToGrid w:val="0"/>
        <w:contextualSpacing/>
        <w:rPr>
          <w:ins w:id="9492" w:author="Author"/>
          <w:lang w:val="en-GB"/>
        </w:rPr>
      </w:pPr>
      <w:ins w:id="9493" w:author="Author">
        <w:r w:rsidRPr="000F6836">
          <w:rPr>
            <w:lang w:val="en-GB"/>
          </w:rPr>
          <w:t xml:space="preserve">Intragroup outsourcing or internal cost sharing leading to significant intragroup transactions shall be reported. </w:t>
        </w:r>
      </w:ins>
    </w:p>
    <w:p w14:paraId="4B25B7C0" w14:textId="77777777" w:rsidR="00175DC8" w:rsidRPr="000F6836" w:rsidRDefault="00175DC8" w:rsidP="00175DC8">
      <w:pPr>
        <w:suppressAutoHyphens/>
        <w:snapToGrid w:val="0"/>
        <w:contextualSpacing/>
        <w:rPr>
          <w:ins w:id="9494" w:author="Author"/>
          <w:lang w:val="en-GB"/>
        </w:rPr>
      </w:pPr>
    </w:p>
    <w:p w14:paraId="01070BD5" w14:textId="02560BA1" w:rsidR="00175DC8" w:rsidRPr="000F6836" w:rsidRDefault="00175DC8" w:rsidP="00175DC8">
      <w:pPr>
        <w:suppressAutoHyphens/>
        <w:snapToGrid w:val="0"/>
        <w:ind w:left="28" w:firstLine="5"/>
        <w:rPr>
          <w:lang w:val="en-GB"/>
        </w:rPr>
      </w:pPr>
      <w:ins w:id="9495" w:author="Author">
        <w:r w:rsidRPr="000F6836">
          <w:rPr>
            <w:lang w:val="en-GB"/>
          </w:rPr>
          <w:t xml:space="preserve">Although interest, dividends </w:t>
        </w:r>
        <w:del w:id="9496" w:author="Author">
          <w:r w:rsidRPr="000F6836" w:rsidDel="008A2D74">
            <w:rPr>
              <w:lang w:val="en-GB"/>
            </w:rPr>
            <w:delText xml:space="preserve">and premiums </w:delText>
          </w:r>
        </w:del>
        <w:r w:rsidRPr="000F6836">
          <w:rPr>
            <w:lang w:val="en-GB"/>
          </w:rPr>
          <w:t xml:space="preserve">are reported in S.36.01, S.36.02 </w:t>
        </w:r>
        <w:del w:id="9497" w:author="Author">
          <w:r w:rsidRPr="000F6836" w:rsidDel="008A2D74">
            <w:rPr>
              <w:lang w:val="en-GB"/>
            </w:rPr>
            <w:delText xml:space="preserve">and S36.04 </w:delText>
          </w:r>
        </w:del>
        <w:r w:rsidRPr="000F6836">
          <w:rPr>
            <w:lang w:val="en-GB"/>
          </w:rPr>
          <w:t xml:space="preserve">they have to be reported additionally in </w:t>
        </w:r>
        <w:r w:rsidR="00C170C3" w:rsidRPr="000F6836">
          <w:rPr>
            <w:lang w:val="en-GB"/>
          </w:rPr>
          <w:t>S.36</w:t>
        </w:r>
        <w:r w:rsidRPr="000F6836">
          <w:rPr>
            <w:lang w:val="en-GB"/>
          </w:rPr>
          <w:t xml:space="preserve">.05 P&amp;L. </w:t>
        </w:r>
      </w:ins>
    </w:p>
    <w:p w14:paraId="41E5FE30" w14:textId="77777777" w:rsidR="00686166" w:rsidRPr="00686166" w:rsidRDefault="00686166" w:rsidP="00686166">
      <w:pPr>
        <w:rPr>
          <w:ins w:id="9498" w:author="Author"/>
          <w:color w:val="000000"/>
          <w:szCs w:val="20"/>
          <w:lang w:val="en-GB"/>
        </w:rPr>
      </w:pPr>
      <w:ins w:id="9499" w:author="Author">
        <w:r w:rsidRPr="00686166">
          <w:rPr>
            <w:color w:val="000000"/>
            <w:szCs w:val="20"/>
            <w:lang w:val="en-GB"/>
          </w:rPr>
          <w:t xml:space="preserve">This template shall include intragroup transactions that were: </w:t>
        </w:r>
      </w:ins>
    </w:p>
    <w:p w14:paraId="2F555074" w14:textId="61375F3D" w:rsidR="00686166" w:rsidRPr="00BB06D9" w:rsidRDefault="00686166" w:rsidP="00BB06D9">
      <w:pPr>
        <w:pStyle w:val="ListParagraph"/>
        <w:numPr>
          <w:ilvl w:val="0"/>
          <w:numId w:val="37"/>
        </w:numPr>
        <w:suppressAutoHyphens/>
        <w:snapToGrid w:val="0"/>
        <w:spacing w:before="120" w:after="120"/>
        <w:contextualSpacing/>
        <w:jc w:val="both"/>
        <w:rPr>
          <w:ins w:id="9500" w:author="Author"/>
          <w:rFonts w:ascii="Times New Roman" w:hAnsi="Times New Roman"/>
          <w:sz w:val="24"/>
          <w:szCs w:val="24"/>
        </w:rPr>
      </w:pPr>
      <w:ins w:id="9501" w:author="Author">
        <w:r w:rsidRPr="00BB06D9">
          <w:rPr>
            <w:rFonts w:ascii="Times New Roman" w:hAnsi="Times New Roman"/>
            <w:sz w:val="24"/>
            <w:szCs w:val="24"/>
          </w:rPr>
          <w:t xml:space="preserve">in-force at the start of the reporting period. </w:t>
        </w:r>
      </w:ins>
    </w:p>
    <w:p w14:paraId="76FC43E2" w14:textId="4DBC3EC4" w:rsidR="00686166" w:rsidRPr="00BB06D9" w:rsidRDefault="00686166" w:rsidP="00BB06D9">
      <w:pPr>
        <w:pStyle w:val="ListParagraph"/>
        <w:numPr>
          <w:ilvl w:val="0"/>
          <w:numId w:val="37"/>
        </w:numPr>
        <w:suppressAutoHyphens/>
        <w:snapToGrid w:val="0"/>
        <w:spacing w:before="120" w:after="120"/>
        <w:contextualSpacing/>
        <w:jc w:val="both"/>
        <w:rPr>
          <w:ins w:id="9502" w:author="Author"/>
          <w:rFonts w:ascii="Times New Roman" w:hAnsi="Times New Roman"/>
          <w:sz w:val="24"/>
          <w:szCs w:val="24"/>
        </w:rPr>
      </w:pPr>
      <w:ins w:id="9503" w:author="Author">
        <w:r w:rsidRPr="00BB06D9">
          <w:rPr>
            <w:rFonts w:ascii="Times New Roman" w:hAnsi="Times New Roman"/>
            <w:sz w:val="24"/>
            <w:szCs w:val="24"/>
          </w:rPr>
          <w:t xml:space="preserve">incepted during the reporting period and outstanding at the reporting date. </w:t>
        </w:r>
      </w:ins>
    </w:p>
    <w:p w14:paraId="46C53BD3" w14:textId="0123498B" w:rsidR="00686166" w:rsidRPr="00BB06D9" w:rsidRDefault="00686166" w:rsidP="00BB06D9">
      <w:pPr>
        <w:pStyle w:val="ListParagraph"/>
        <w:numPr>
          <w:ilvl w:val="0"/>
          <w:numId w:val="37"/>
        </w:numPr>
        <w:suppressAutoHyphens/>
        <w:snapToGrid w:val="0"/>
        <w:spacing w:before="120" w:after="120"/>
        <w:contextualSpacing/>
        <w:jc w:val="both"/>
        <w:rPr>
          <w:ins w:id="9504" w:author="Author"/>
          <w:rFonts w:ascii="Times New Roman" w:hAnsi="Times New Roman"/>
          <w:sz w:val="24"/>
          <w:szCs w:val="24"/>
        </w:rPr>
      </w:pPr>
      <w:ins w:id="9505" w:author="Author">
        <w:r w:rsidRPr="00BB06D9">
          <w:rPr>
            <w:rFonts w:ascii="Times New Roman" w:hAnsi="Times New Roman"/>
            <w:sz w:val="24"/>
            <w:szCs w:val="24"/>
          </w:rPr>
          <w:t xml:space="preserve">incepted and expired/matured during the reporting period.  </w:t>
        </w:r>
      </w:ins>
    </w:p>
    <w:p w14:paraId="1794D7E9" w14:textId="77777777" w:rsidR="00686166" w:rsidRPr="00686166" w:rsidRDefault="00686166" w:rsidP="00686166">
      <w:pPr>
        <w:rPr>
          <w:ins w:id="9506" w:author="Author"/>
          <w:color w:val="000000"/>
          <w:szCs w:val="20"/>
          <w:lang w:val="en-GB"/>
        </w:rPr>
      </w:pPr>
    </w:p>
    <w:p w14:paraId="442BB958" w14:textId="77777777" w:rsidR="00686166" w:rsidRPr="00686166" w:rsidRDefault="00686166" w:rsidP="00686166">
      <w:pPr>
        <w:rPr>
          <w:ins w:id="9507" w:author="Author"/>
          <w:color w:val="000000"/>
          <w:szCs w:val="20"/>
          <w:lang w:val="en-GB"/>
        </w:rPr>
      </w:pPr>
      <w:ins w:id="9508" w:author="Author">
        <w:r w:rsidRPr="00686166">
          <w:rPr>
            <w:color w:val="000000"/>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5C724B8B" w14:textId="77777777" w:rsidR="00686166" w:rsidRPr="00686166" w:rsidRDefault="00686166" w:rsidP="00686166">
      <w:pPr>
        <w:rPr>
          <w:ins w:id="9509" w:author="Author"/>
          <w:color w:val="000000"/>
          <w:szCs w:val="20"/>
          <w:lang w:val="en-GB"/>
        </w:rPr>
      </w:pPr>
      <w:ins w:id="9510" w:author="Author">
        <w:r w:rsidRPr="00686166">
          <w:rPr>
            <w:color w:val="000000"/>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27C906E3" w14:textId="77777777" w:rsidR="00686166" w:rsidRPr="00686166" w:rsidRDefault="00686166" w:rsidP="00686166">
      <w:pPr>
        <w:rPr>
          <w:ins w:id="9511" w:author="Author"/>
          <w:color w:val="000000"/>
          <w:szCs w:val="20"/>
          <w:lang w:val="en-GB"/>
        </w:rPr>
      </w:pPr>
      <w:ins w:id="9512" w:author="Author">
        <w:r w:rsidRPr="00686166">
          <w:rPr>
            <w:color w:val="000000"/>
            <w:szCs w:val="20"/>
            <w:lang w:val="en-GB"/>
          </w:rPr>
          <w:t>Any element added to significant intragroup transactions shall be reported as a separate intragroup transaction,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661A01D0" w14:textId="77777777" w:rsidR="00686166" w:rsidRPr="00686166" w:rsidRDefault="00686166" w:rsidP="00686166">
      <w:pPr>
        <w:rPr>
          <w:ins w:id="9513" w:author="Author"/>
          <w:color w:val="000000"/>
          <w:szCs w:val="20"/>
          <w:lang w:val="en-GB"/>
        </w:rPr>
      </w:pPr>
      <w:ins w:id="9514" w:author="Author">
        <w:r w:rsidRPr="00686166">
          <w:rPr>
            <w:color w:val="000000"/>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5CD20C1A" w14:textId="0EC4701E" w:rsidR="00175DC8" w:rsidRPr="000F6836" w:rsidRDefault="00686166" w:rsidP="00686166">
      <w:pPr>
        <w:rPr>
          <w:ins w:id="9515" w:author="Author"/>
          <w:color w:val="000000"/>
          <w:szCs w:val="20"/>
          <w:lang w:val="en-GB"/>
        </w:rPr>
      </w:pPr>
      <w:ins w:id="9516" w:author="Author">
        <w:r w:rsidRPr="00686166">
          <w:rPr>
            <w:color w:val="000000"/>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DE7E70" w:rsidRPr="000F6836" w14:paraId="6288D8D7" w14:textId="77777777" w:rsidTr="00902DCD">
        <w:trPr>
          <w:trHeight w:val="337"/>
          <w:ins w:id="9517" w:author="Author"/>
        </w:trPr>
        <w:tc>
          <w:tcPr>
            <w:tcW w:w="1509" w:type="dxa"/>
          </w:tcPr>
          <w:p w14:paraId="1A851D5C" w14:textId="74D435ED" w:rsidR="00DE7E70" w:rsidRPr="000F6836" w:rsidRDefault="00DE7E70" w:rsidP="00DE7E70">
            <w:pPr>
              <w:spacing w:after="0"/>
              <w:rPr>
                <w:ins w:id="9518" w:author="Author"/>
                <w:color w:val="000000"/>
                <w:lang w:val="en-GB"/>
              </w:rPr>
            </w:pPr>
            <w:ins w:id="9519" w:author="Author">
              <w:r w:rsidRPr="000F6836">
                <w:rPr>
                  <w:b/>
                  <w:bCs/>
                  <w:lang w:val="en-GB"/>
                </w:rPr>
                <w:t>ITEM</w:t>
              </w:r>
            </w:ins>
          </w:p>
        </w:tc>
        <w:tc>
          <w:tcPr>
            <w:tcW w:w="1509" w:type="dxa"/>
            <w:shd w:val="clear" w:color="auto" w:fill="auto"/>
          </w:tcPr>
          <w:p w14:paraId="53BBF7C9" w14:textId="55B2F521" w:rsidR="00DE7E70" w:rsidRPr="000F6836" w:rsidRDefault="00DE7E70" w:rsidP="00DE7E70">
            <w:pPr>
              <w:spacing w:after="0"/>
              <w:rPr>
                <w:ins w:id="9520" w:author="Author"/>
                <w:color w:val="000000"/>
                <w:lang w:val="en-GB"/>
              </w:rPr>
            </w:pPr>
          </w:p>
        </w:tc>
        <w:tc>
          <w:tcPr>
            <w:tcW w:w="5605" w:type="dxa"/>
            <w:shd w:val="clear" w:color="auto" w:fill="auto"/>
          </w:tcPr>
          <w:p w14:paraId="2A38DD27" w14:textId="70F1FB97" w:rsidR="00DE7E70" w:rsidRPr="000F6836" w:rsidRDefault="00DE7E70" w:rsidP="00DE7E70">
            <w:pPr>
              <w:spacing w:after="0"/>
              <w:jc w:val="center"/>
              <w:rPr>
                <w:ins w:id="9521" w:author="Author"/>
                <w:color w:val="000000"/>
                <w:lang w:val="en-GB"/>
              </w:rPr>
            </w:pPr>
            <w:ins w:id="9522" w:author="Author">
              <w:r w:rsidRPr="000F6836">
                <w:rPr>
                  <w:b/>
                  <w:bCs/>
                  <w:lang w:val="en-GB"/>
                </w:rPr>
                <w:t>INSTRUCTIONS</w:t>
              </w:r>
            </w:ins>
          </w:p>
        </w:tc>
      </w:tr>
      <w:tr w:rsidR="00DE7E70" w:rsidRPr="000F6836" w14:paraId="71E76911" w14:textId="77777777" w:rsidTr="00902DCD">
        <w:trPr>
          <w:trHeight w:val="570"/>
          <w:ins w:id="9523" w:author="Author"/>
        </w:trPr>
        <w:tc>
          <w:tcPr>
            <w:tcW w:w="1509" w:type="dxa"/>
          </w:tcPr>
          <w:p w14:paraId="10D28F9F" w14:textId="0C25B93D" w:rsidR="00DE7E70" w:rsidRPr="000F6836" w:rsidRDefault="00DE7E70" w:rsidP="00DE7E70">
            <w:pPr>
              <w:rPr>
                <w:ins w:id="9524" w:author="Author"/>
                <w:color w:val="000000"/>
                <w:lang w:val="en-GB"/>
              </w:rPr>
            </w:pPr>
            <w:ins w:id="9525" w:author="Author">
              <w:r w:rsidRPr="000F6836">
                <w:rPr>
                  <w:color w:val="000000"/>
                  <w:lang w:val="en-GB"/>
                </w:rPr>
                <w:t>C0010</w:t>
              </w:r>
            </w:ins>
          </w:p>
        </w:tc>
        <w:tc>
          <w:tcPr>
            <w:tcW w:w="1509" w:type="dxa"/>
            <w:shd w:val="clear" w:color="auto" w:fill="auto"/>
            <w:hideMark/>
          </w:tcPr>
          <w:p w14:paraId="36F3885F" w14:textId="31242694" w:rsidR="00DE7E70" w:rsidRPr="000F6836" w:rsidRDefault="00DE7E70" w:rsidP="00DE7E70">
            <w:pPr>
              <w:rPr>
                <w:ins w:id="9526" w:author="Author"/>
                <w:color w:val="000000"/>
                <w:lang w:val="en-GB"/>
              </w:rPr>
            </w:pPr>
            <w:ins w:id="9527" w:author="Author">
              <w:r w:rsidRPr="000F6836">
                <w:rPr>
                  <w:color w:val="000000"/>
                  <w:lang w:val="en-GB"/>
                </w:rPr>
                <w:t>ID of intragroup transaction</w:t>
              </w:r>
            </w:ins>
          </w:p>
        </w:tc>
        <w:tc>
          <w:tcPr>
            <w:tcW w:w="5605" w:type="dxa"/>
            <w:shd w:val="clear" w:color="auto" w:fill="auto"/>
            <w:hideMark/>
          </w:tcPr>
          <w:p w14:paraId="61AAD62D" w14:textId="75D1D6EA" w:rsidR="00DE7E70" w:rsidRPr="000F6836" w:rsidRDefault="00DE7E70" w:rsidP="00DE7E70">
            <w:pPr>
              <w:spacing w:after="0"/>
              <w:rPr>
                <w:ins w:id="9528" w:author="Author"/>
                <w:color w:val="000000"/>
                <w:lang w:val="en-GB"/>
              </w:rPr>
            </w:pPr>
            <w:ins w:id="9529" w:author="Author">
              <w:r w:rsidRPr="000F6836">
                <w:rPr>
                  <w:color w:val="000000"/>
                  <w:lang w:val="en-GB"/>
                </w:rPr>
                <w:t>Unique internal identification code for each intragroup transaction. It shall be consistent over time. In case related to transactions already mentioned, use</w:t>
              </w:r>
              <w:del w:id="9530" w:author="Author">
                <w:r w:rsidRPr="000F6836" w:rsidDel="00AB1729">
                  <w:rPr>
                    <w:color w:val="000000"/>
                    <w:lang w:val="en-GB"/>
                  </w:rPr>
                  <w:delText>d</w:delText>
                </w:r>
              </w:del>
              <w:r w:rsidRPr="000F6836">
                <w:rPr>
                  <w:color w:val="000000"/>
                  <w:lang w:val="en-GB"/>
                </w:rPr>
                <w:t xml:space="preserve"> the same ID.</w:t>
              </w:r>
            </w:ins>
          </w:p>
        </w:tc>
      </w:tr>
      <w:tr w:rsidR="00DE7E70" w:rsidRPr="000F6836" w14:paraId="72BFD0A7" w14:textId="77777777" w:rsidTr="00902DCD">
        <w:trPr>
          <w:trHeight w:val="855"/>
          <w:ins w:id="9531" w:author="Author"/>
        </w:trPr>
        <w:tc>
          <w:tcPr>
            <w:tcW w:w="1509" w:type="dxa"/>
          </w:tcPr>
          <w:p w14:paraId="5178FAA9" w14:textId="1E40219E" w:rsidR="00DE7E70" w:rsidRPr="000F6836" w:rsidRDefault="00DE7E70" w:rsidP="00DE7E70">
            <w:pPr>
              <w:rPr>
                <w:ins w:id="9532" w:author="Author"/>
                <w:color w:val="000000"/>
                <w:lang w:val="en-GB"/>
              </w:rPr>
            </w:pPr>
            <w:ins w:id="9533" w:author="Author">
              <w:r w:rsidRPr="000F6836">
                <w:rPr>
                  <w:color w:val="000000"/>
                  <w:lang w:val="en-GB"/>
                </w:rPr>
                <w:lastRenderedPageBreak/>
                <w:t>C0020</w:t>
              </w:r>
            </w:ins>
          </w:p>
        </w:tc>
        <w:tc>
          <w:tcPr>
            <w:tcW w:w="1509" w:type="dxa"/>
            <w:shd w:val="clear" w:color="auto" w:fill="auto"/>
            <w:hideMark/>
          </w:tcPr>
          <w:p w14:paraId="55B6A085" w14:textId="3680DF33" w:rsidR="00DE7E70" w:rsidRPr="000F6836" w:rsidRDefault="00DE7E70" w:rsidP="00DE7E70">
            <w:pPr>
              <w:rPr>
                <w:ins w:id="9534" w:author="Author"/>
                <w:color w:val="000000"/>
                <w:lang w:val="en-GB"/>
              </w:rPr>
            </w:pPr>
            <w:ins w:id="9535" w:author="Author">
              <w:r w:rsidRPr="000F6836">
                <w:rPr>
                  <w:color w:val="000000"/>
                  <w:lang w:val="en-GB"/>
                </w:rPr>
                <w:t>Revenue side name</w:t>
              </w:r>
            </w:ins>
          </w:p>
        </w:tc>
        <w:tc>
          <w:tcPr>
            <w:tcW w:w="5605" w:type="dxa"/>
            <w:shd w:val="clear" w:color="auto" w:fill="auto"/>
            <w:hideMark/>
          </w:tcPr>
          <w:p w14:paraId="53BC1D60" w14:textId="5252E377" w:rsidR="00DE7E70" w:rsidRPr="000F6836" w:rsidRDefault="00DE7E70" w:rsidP="00DE7E70">
            <w:pPr>
              <w:spacing w:after="0"/>
              <w:rPr>
                <w:ins w:id="9536" w:author="Author"/>
                <w:color w:val="000000"/>
                <w:lang w:val="en-GB"/>
              </w:rPr>
            </w:pPr>
            <w:ins w:id="9537" w:author="Author">
              <w:r w:rsidRPr="000F6836">
                <w:rPr>
                  <w:color w:val="000000"/>
                  <w:lang w:val="en-GB"/>
                </w:rPr>
                <w:t>Legal name of the entity that received the revenue from another entity within the group.</w:t>
              </w:r>
            </w:ins>
          </w:p>
        </w:tc>
      </w:tr>
      <w:tr w:rsidR="00DE7E70" w:rsidRPr="000F6836" w14:paraId="25034ABD" w14:textId="77777777" w:rsidTr="00902DCD">
        <w:trPr>
          <w:trHeight w:val="1140"/>
          <w:ins w:id="9538" w:author="Author"/>
        </w:trPr>
        <w:tc>
          <w:tcPr>
            <w:tcW w:w="1509" w:type="dxa"/>
          </w:tcPr>
          <w:p w14:paraId="6D3F39F2" w14:textId="1D5676AE" w:rsidR="00DE7E70" w:rsidRPr="000F6836" w:rsidRDefault="00DE7E70" w:rsidP="00DE7E70">
            <w:pPr>
              <w:rPr>
                <w:ins w:id="9539" w:author="Author"/>
                <w:color w:val="000000"/>
                <w:lang w:val="en-GB"/>
              </w:rPr>
            </w:pPr>
            <w:ins w:id="9540" w:author="Author">
              <w:r w:rsidRPr="000F6836">
                <w:rPr>
                  <w:color w:val="000000"/>
                  <w:lang w:val="en-GB"/>
                </w:rPr>
                <w:t>C0030</w:t>
              </w:r>
            </w:ins>
          </w:p>
        </w:tc>
        <w:tc>
          <w:tcPr>
            <w:tcW w:w="1509" w:type="dxa"/>
            <w:shd w:val="clear" w:color="auto" w:fill="auto"/>
            <w:hideMark/>
          </w:tcPr>
          <w:p w14:paraId="43B47C45" w14:textId="146EFCDB" w:rsidR="00DE7E70" w:rsidRPr="000F6836" w:rsidRDefault="00DE7E70" w:rsidP="00DE7E70">
            <w:pPr>
              <w:rPr>
                <w:ins w:id="9541" w:author="Author"/>
                <w:color w:val="000000"/>
                <w:lang w:val="en-GB"/>
              </w:rPr>
            </w:pPr>
            <w:ins w:id="9542" w:author="Author">
              <w:r w:rsidRPr="000F6836">
                <w:rPr>
                  <w:color w:val="000000"/>
                  <w:lang w:val="en-GB"/>
                </w:rPr>
                <w:t>Identification code  for revenue side</w:t>
              </w:r>
            </w:ins>
          </w:p>
        </w:tc>
        <w:tc>
          <w:tcPr>
            <w:tcW w:w="5605" w:type="dxa"/>
            <w:shd w:val="clear" w:color="auto" w:fill="auto"/>
            <w:hideMark/>
          </w:tcPr>
          <w:p w14:paraId="51BDCDC7" w14:textId="73EC8E8A" w:rsidR="00DE7E70" w:rsidRPr="000F6836" w:rsidRDefault="00DE7E70" w:rsidP="00DE7E70">
            <w:pPr>
              <w:spacing w:after="0"/>
              <w:rPr>
                <w:ins w:id="9543" w:author="Author"/>
                <w:lang w:val="en-GB"/>
              </w:rPr>
            </w:pPr>
            <w:ins w:id="9544" w:author="Author">
              <w:r w:rsidRPr="000F6836">
                <w:rPr>
                  <w:color w:val="000000"/>
                  <w:lang w:val="en-GB"/>
                </w:rPr>
                <w:t xml:space="preserve">The unique identification code attached to the entity that received the revenue </w:t>
              </w:r>
              <w:r w:rsidRPr="000F6836">
                <w:rPr>
                  <w:lang w:val="en-GB"/>
                </w:rPr>
                <w:t>by this order of priority</w:t>
              </w:r>
              <w:del w:id="9545" w:author="Author">
                <w:r w:rsidRPr="000F6836" w:rsidDel="00A877E1">
                  <w:rPr>
                    <w:lang w:val="en-GB"/>
                  </w:rPr>
                  <w:delText xml:space="preserve"> if existent</w:delText>
                </w:r>
              </w:del>
              <w:r w:rsidRPr="000F6836">
                <w:rPr>
                  <w:lang w:val="en-GB"/>
                </w:rPr>
                <w:t xml:space="preserve">: </w:t>
              </w:r>
              <w:r w:rsidRPr="000F6836">
                <w:rPr>
                  <w:lang w:val="en-GB"/>
                </w:rPr>
                <w:br/>
                <w:t>- Legal Entity Identifier (LEI)</w:t>
              </w:r>
              <w:r w:rsidR="00A877E1">
                <w:rPr>
                  <w:lang w:val="en-GB"/>
                </w:rPr>
                <w:t xml:space="preserve"> </w:t>
              </w:r>
              <w:r w:rsidR="00A877E1" w:rsidRPr="000F6836">
                <w:rPr>
                  <w:lang w:val="en-GB"/>
                </w:rPr>
                <w:t>mandatory if existing</w:t>
              </w:r>
              <w:r w:rsidRPr="000F6836">
                <w:rPr>
                  <w:lang w:val="en-GB"/>
                </w:rPr>
                <w:t>;</w:t>
              </w:r>
            </w:ins>
          </w:p>
          <w:p w14:paraId="798C2E1F" w14:textId="3278D29C" w:rsidR="00DE7E70" w:rsidRPr="000F6836" w:rsidRDefault="00DE7E70" w:rsidP="00DE7E70">
            <w:pPr>
              <w:spacing w:after="0"/>
              <w:rPr>
                <w:ins w:id="9546" w:author="Author"/>
                <w:lang w:val="en-GB"/>
              </w:rPr>
            </w:pPr>
            <w:ins w:id="9547" w:author="Author">
              <w:r w:rsidRPr="000F6836">
                <w:rPr>
                  <w:lang w:val="en-GB"/>
                </w:rPr>
                <w:t>- Specific code</w:t>
              </w:r>
              <w:r w:rsidR="00A877E1">
                <w:rPr>
                  <w:lang w:val="en-GB"/>
                </w:rPr>
                <w:t xml:space="preserve"> </w:t>
              </w:r>
              <w:r w:rsidR="00A877E1" w:rsidRPr="000F6836">
                <w:rPr>
                  <w:lang w:val="en-GB"/>
                </w:rPr>
                <w:t>in case of absence of LEI code</w:t>
              </w:r>
              <w:r w:rsidR="00A877E1">
                <w:rPr>
                  <w:lang w:val="en-GB"/>
                </w:rPr>
                <w:t>.</w:t>
              </w:r>
            </w:ins>
          </w:p>
          <w:p w14:paraId="11D24B82" w14:textId="77777777" w:rsidR="00DE7E70" w:rsidRPr="000F6836" w:rsidRDefault="00DE7E70" w:rsidP="00DE7E70">
            <w:pPr>
              <w:spacing w:after="0"/>
              <w:rPr>
                <w:ins w:id="9548" w:author="Author"/>
                <w:lang w:val="en-GB"/>
              </w:rPr>
            </w:pPr>
            <w:ins w:id="9549" w:author="Author">
              <w:r w:rsidRPr="000F6836">
                <w:rPr>
                  <w:lang w:val="en-GB"/>
                </w:rPr>
                <w:t>Specific code:</w:t>
              </w:r>
            </w:ins>
          </w:p>
          <w:p w14:paraId="4BA77199" w14:textId="20952729" w:rsidR="00DE7E70" w:rsidRPr="00A877E1" w:rsidRDefault="00DE7E70" w:rsidP="00011FE6">
            <w:pPr>
              <w:pStyle w:val="ListParagraph"/>
              <w:numPr>
                <w:ilvl w:val="0"/>
                <w:numId w:val="85"/>
              </w:numPr>
              <w:ind w:left="36" w:firstLine="0"/>
              <w:rPr>
                <w:ins w:id="9550" w:author="Author"/>
              </w:rPr>
            </w:pPr>
            <w:ins w:id="9551" w:author="Author">
              <w:del w:id="9552" w:author="Author">
                <w:r w:rsidRPr="00A877E1" w:rsidDel="00A877E1">
                  <w:rPr>
                    <w:rFonts w:ascii="Times New Roman" w:eastAsiaTheme="minorEastAsia" w:hAnsi="Times New Roman" w:cs="Times New Roman"/>
                    <w:sz w:val="24"/>
                    <w:szCs w:val="24"/>
                    <w:lang w:eastAsia="en-GB"/>
                  </w:rPr>
                  <w:delText xml:space="preserve"> </w:delText>
                </w:r>
              </w:del>
              <w:r w:rsidRPr="00A877E1">
                <w:rPr>
                  <w:rFonts w:ascii="Times New Roman" w:eastAsiaTheme="minorEastAsia" w:hAnsi="Times New Roman" w:cs="Times New Roman"/>
                  <w:sz w:val="24"/>
                  <w:szCs w:val="24"/>
                  <w:lang w:eastAsia="en-GB"/>
                </w:rPr>
                <w:t xml:space="preserve">For EEA regulated undertakings </w:t>
              </w:r>
              <w:r w:rsidR="00A877E1" w:rsidRPr="00A877E1">
                <w:rPr>
                  <w:rFonts w:ascii="Times New Roman" w:eastAsiaTheme="minorEastAsia" w:hAnsi="Times New Roman" w:cs="Times New Roman"/>
                  <w:sz w:val="24"/>
                  <w:szCs w:val="24"/>
                  <w:lang w:eastAsia="en-GB"/>
                </w:rPr>
                <w:t xml:space="preserve">other than insurance and reinsurance </w:t>
              </w:r>
              <w:r w:rsidR="00A877E1" w:rsidRPr="00011FE6">
                <w:rPr>
                  <w:rFonts w:ascii="Times New Roman" w:eastAsiaTheme="minorEastAsia" w:hAnsi="Times New Roman" w:cs="Times New Roman"/>
                  <w:sz w:val="24"/>
                  <w:szCs w:val="24"/>
                  <w:lang w:eastAsia="en-GB"/>
                </w:rPr>
                <w:t xml:space="preserve">undertakings </w:t>
              </w:r>
              <w:r w:rsidRPr="00011FE6">
                <w:rPr>
                  <w:rFonts w:ascii="Times New Roman" w:eastAsiaTheme="minorEastAsia" w:hAnsi="Times New Roman" w:cs="Times New Roman"/>
                  <w:sz w:val="24"/>
                  <w:szCs w:val="24"/>
                  <w:lang w:eastAsia="en-GB"/>
                </w:rPr>
                <w:t>within the group: identification code used in the local market, attributed by the undertaking's competent supervisory authority;</w:t>
              </w:r>
            </w:ins>
          </w:p>
          <w:p w14:paraId="577C41E7" w14:textId="77777777" w:rsidR="00A877E1" w:rsidRDefault="00DE7E70" w:rsidP="00DE7E70">
            <w:pPr>
              <w:spacing w:after="0"/>
              <w:rPr>
                <w:ins w:id="9553" w:author="Author"/>
                <w:lang w:val="en-GB"/>
              </w:rPr>
            </w:pPr>
            <w:ins w:id="9554" w:author="Author">
              <w:r w:rsidRPr="000F6836">
                <w:rPr>
                  <w:lang w:val="en-GB"/>
                </w:rPr>
                <w:t xml:space="preserve">- For non-EEA undertakings and non-regulated undertakings within the group, identification code shall be provided by the group. </w:t>
              </w:r>
            </w:ins>
          </w:p>
          <w:p w14:paraId="1BE11585" w14:textId="60347513" w:rsidR="00DE7E70" w:rsidRPr="00EE31C6" w:rsidRDefault="00DE7E70" w:rsidP="00DE7E70">
            <w:pPr>
              <w:spacing w:after="0"/>
              <w:rPr>
                <w:ins w:id="9555" w:author="Author"/>
                <w:lang w:val="en-GB"/>
              </w:rPr>
            </w:pPr>
            <w:ins w:id="9556"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DE7E70" w:rsidRPr="000F6836" w14:paraId="61CEE6FB" w14:textId="77777777" w:rsidTr="00FB7E86">
        <w:trPr>
          <w:trHeight w:val="556"/>
          <w:ins w:id="9557" w:author="Author"/>
        </w:trPr>
        <w:tc>
          <w:tcPr>
            <w:tcW w:w="1509" w:type="dxa"/>
          </w:tcPr>
          <w:p w14:paraId="49308169" w14:textId="1913A13E" w:rsidR="00DE7E70" w:rsidRPr="000F6836" w:rsidRDefault="00DE7E70" w:rsidP="00DE7E70">
            <w:pPr>
              <w:jc w:val="left"/>
              <w:rPr>
                <w:ins w:id="9558" w:author="Author"/>
                <w:color w:val="000000"/>
                <w:lang w:val="en-GB"/>
              </w:rPr>
            </w:pPr>
            <w:ins w:id="9559" w:author="Author">
              <w:r w:rsidRPr="000F6836">
                <w:rPr>
                  <w:color w:val="000000"/>
                  <w:lang w:val="en-GB"/>
                </w:rPr>
                <w:t>C0031</w:t>
              </w:r>
            </w:ins>
          </w:p>
        </w:tc>
        <w:tc>
          <w:tcPr>
            <w:tcW w:w="1509" w:type="dxa"/>
            <w:shd w:val="clear" w:color="auto" w:fill="auto"/>
          </w:tcPr>
          <w:p w14:paraId="0A56E9B7" w14:textId="479312F5" w:rsidR="00DE7E70" w:rsidRPr="000F6836" w:rsidRDefault="00DE7E70" w:rsidP="00DE7E70">
            <w:pPr>
              <w:jc w:val="left"/>
              <w:rPr>
                <w:ins w:id="9560" w:author="Author"/>
                <w:color w:val="000000"/>
                <w:lang w:val="en-GB"/>
              </w:rPr>
            </w:pPr>
            <w:ins w:id="9561" w:author="Author">
              <w:r w:rsidRPr="000F6836">
                <w:rPr>
                  <w:color w:val="000000"/>
                  <w:lang w:val="en-GB"/>
                </w:rPr>
                <w:t>Type of code for revenue side</w:t>
              </w:r>
            </w:ins>
          </w:p>
        </w:tc>
        <w:tc>
          <w:tcPr>
            <w:tcW w:w="5605" w:type="dxa"/>
            <w:shd w:val="clear" w:color="auto" w:fill="auto"/>
          </w:tcPr>
          <w:p w14:paraId="0A565710" w14:textId="6AF65282" w:rsidR="00DE7E70" w:rsidRPr="000F6836" w:rsidRDefault="00DE7E70" w:rsidP="00DE7E70">
            <w:pPr>
              <w:spacing w:after="0"/>
              <w:rPr>
                <w:ins w:id="9562" w:author="Author"/>
                <w:color w:val="000000"/>
                <w:lang w:val="en-GB"/>
              </w:rPr>
            </w:pPr>
            <w:ins w:id="9563" w:author="Author">
              <w:r w:rsidRPr="000F6836">
                <w:rPr>
                  <w:color w:val="000000"/>
                  <w:lang w:val="en-GB"/>
                </w:rPr>
                <w:t>Type of ID Code used for the “Identification code for revenue side” item. One of the options in the following closed list shall be used:</w:t>
              </w:r>
            </w:ins>
          </w:p>
          <w:p w14:paraId="2D56B08B" w14:textId="77777777" w:rsidR="00DE7E70" w:rsidRPr="000F6836" w:rsidRDefault="00DE7E70" w:rsidP="00DE7E70">
            <w:pPr>
              <w:spacing w:after="0"/>
              <w:rPr>
                <w:ins w:id="9564" w:author="Author"/>
                <w:color w:val="000000"/>
                <w:lang w:val="en-GB"/>
              </w:rPr>
            </w:pPr>
            <w:ins w:id="9565" w:author="Author">
              <w:r w:rsidRPr="000F6836">
                <w:rPr>
                  <w:color w:val="000000"/>
                  <w:lang w:val="en-GB"/>
                </w:rPr>
                <w:t xml:space="preserve">1 – LEI </w:t>
              </w:r>
            </w:ins>
          </w:p>
          <w:p w14:paraId="5D780E71" w14:textId="1BE003B1" w:rsidR="00DE7E70" w:rsidRPr="000F6836" w:rsidRDefault="00DE7E70" w:rsidP="00DE7E70">
            <w:pPr>
              <w:spacing w:after="0"/>
              <w:rPr>
                <w:ins w:id="9566" w:author="Author"/>
                <w:color w:val="000000"/>
                <w:lang w:val="en-GB"/>
              </w:rPr>
            </w:pPr>
            <w:ins w:id="9567" w:author="Author">
              <w:r w:rsidRPr="000F6836">
                <w:rPr>
                  <w:color w:val="000000"/>
                  <w:lang w:val="en-GB"/>
                </w:rPr>
                <w:t>2 – Specific code</w:t>
              </w:r>
            </w:ins>
          </w:p>
        </w:tc>
      </w:tr>
      <w:tr w:rsidR="00DE7E70" w:rsidRPr="000F6836" w14:paraId="37551D32" w14:textId="77777777" w:rsidTr="00902DCD">
        <w:trPr>
          <w:trHeight w:val="855"/>
          <w:ins w:id="9568" w:author="Author"/>
        </w:trPr>
        <w:tc>
          <w:tcPr>
            <w:tcW w:w="1509" w:type="dxa"/>
          </w:tcPr>
          <w:p w14:paraId="46D32EC3" w14:textId="211D8B8F" w:rsidR="00DE7E70" w:rsidRPr="000F6836" w:rsidRDefault="00DE7E70" w:rsidP="00DE7E70">
            <w:pPr>
              <w:rPr>
                <w:ins w:id="9569" w:author="Author"/>
                <w:color w:val="000000"/>
                <w:lang w:val="en-GB"/>
              </w:rPr>
            </w:pPr>
            <w:ins w:id="9570" w:author="Author">
              <w:r w:rsidRPr="000F6836">
                <w:rPr>
                  <w:color w:val="000000"/>
                  <w:lang w:val="en-GB"/>
                </w:rPr>
                <w:t>C0040</w:t>
              </w:r>
            </w:ins>
          </w:p>
        </w:tc>
        <w:tc>
          <w:tcPr>
            <w:tcW w:w="1509" w:type="dxa"/>
            <w:shd w:val="clear" w:color="auto" w:fill="auto"/>
          </w:tcPr>
          <w:p w14:paraId="59801488" w14:textId="15B89F96" w:rsidR="00DE7E70" w:rsidRPr="000F6836" w:rsidRDefault="00DE7E70" w:rsidP="00DE7E70">
            <w:pPr>
              <w:rPr>
                <w:ins w:id="9571" w:author="Author"/>
                <w:color w:val="000000"/>
                <w:lang w:val="en-GB"/>
              </w:rPr>
            </w:pPr>
            <w:ins w:id="9572" w:author="Author">
              <w:r w:rsidRPr="000F6836">
                <w:rPr>
                  <w:color w:val="000000"/>
                  <w:lang w:val="en-GB"/>
                </w:rPr>
                <w:t>Sector of the revenue side</w:t>
              </w:r>
            </w:ins>
          </w:p>
        </w:tc>
        <w:tc>
          <w:tcPr>
            <w:tcW w:w="5605" w:type="dxa"/>
            <w:shd w:val="clear" w:color="auto" w:fill="auto"/>
          </w:tcPr>
          <w:p w14:paraId="27778BF4" w14:textId="5C723674" w:rsidR="00DE7E70" w:rsidRPr="000F6836" w:rsidRDefault="00DE7E70" w:rsidP="00DE7E70">
            <w:pPr>
              <w:spacing w:after="0"/>
              <w:rPr>
                <w:ins w:id="9573" w:author="Author"/>
                <w:color w:val="000000"/>
                <w:lang w:val="en-GB"/>
              </w:rPr>
            </w:pPr>
            <w:ins w:id="9574" w:author="Author">
              <w:r w:rsidRPr="000F6836">
                <w:rPr>
                  <w:color w:val="000000"/>
                  <w:lang w:val="en-GB"/>
                </w:rPr>
                <w:t>If the entity that received the revenue from another entity within the group is part of financial sector within the meaning of article 2 (8) of Directive 2002/87/EC, indicate: “banking sector”, “insurance</w:t>
              </w:r>
              <w:r w:rsidR="00AB1729" w:rsidRPr="000F6836">
                <w:rPr>
                  <w:color w:val="000000"/>
                  <w:lang w:val="en-GB"/>
                </w:rPr>
                <w:t>/reinsurance</w:t>
              </w:r>
              <w:r w:rsidRPr="000F6836">
                <w:rPr>
                  <w:color w:val="000000"/>
                  <w:lang w:val="en-GB"/>
                </w:rPr>
                <w:t xml:space="preserve"> sector” “investments services sector”.</w:t>
              </w:r>
            </w:ins>
          </w:p>
          <w:p w14:paraId="43ABF7FA" w14:textId="5286B11F" w:rsidR="00DE7E70" w:rsidRPr="000F6836" w:rsidRDefault="00DE7E70" w:rsidP="00DE7E70">
            <w:pPr>
              <w:spacing w:after="0"/>
              <w:rPr>
                <w:ins w:id="9575" w:author="Author"/>
                <w:color w:val="000000"/>
                <w:lang w:val="en-GB"/>
              </w:rPr>
            </w:pPr>
            <w:ins w:id="9576" w:author="Author">
              <w:r w:rsidRPr="000F6836">
                <w:rPr>
                  <w:color w:val="000000"/>
                  <w:lang w:val="en-GB"/>
                </w:rPr>
                <w:t>If the entity that received the revenue from another entity within the group is not part of financial sector within the meaning of article 2 (8) indicate: “other undertaking of the group”.</w:t>
              </w:r>
            </w:ins>
          </w:p>
        </w:tc>
      </w:tr>
      <w:tr w:rsidR="00DE7E70" w:rsidRPr="000F6836" w14:paraId="3518AF04" w14:textId="77777777" w:rsidTr="00902DCD">
        <w:trPr>
          <w:trHeight w:val="855"/>
          <w:ins w:id="9577" w:author="Author"/>
        </w:trPr>
        <w:tc>
          <w:tcPr>
            <w:tcW w:w="1509" w:type="dxa"/>
          </w:tcPr>
          <w:p w14:paraId="0B5D328B" w14:textId="057FC418" w:rsidR="00DE7E70" w:rsidRPr="000F6836" w:rsidRDefault="00DE7E70" w:rsidP="00DE7E70">
            <w:pPr>
              <w:rPr>
                <w:ins w:id="9578" w:author="Author"/>
                <w:color w:val="000000"/>
                <w:lang w:val="en-GB"/>
              </w:rPr>
            </w:pPr>
            <w:ins w:id="9579" w:author="Author">
              <w:r w:rsidRPr="000F6836">
                <w:rPr>
                  <w:color w:val="000000"/>
                  <w:lang w:val="en-GB"/>
                </w:rPr>
                <w:t>C0050</w:t>
              </w:r>
            </w:ins>
          </w:p>
        </w:tc>
        <w:tc>
          <w:tcPr>
            <w:tcW w:w="1509" w:type="dxa"/>
            <w:shd w:val="clear" w:color="auto" w:fill="auto"/>
            <w:hideMark/>
          </w:tcPr>
          <w:p w14:paraId="574DC5CE" w14:textId="0C076B28" w:rsidR="00DE7E70" w:rsidRPr="000F6836" w:rsidRDefault="00DE7E70" w:rsidP="00DE7E70">
            <w:pPr>
              <w:rPr>
                <w:ins w:id="9580" w:author="Author"/>
                <w:color w:val="000000"/>
                <w:lang w:val="en-GB"/>
              </w:rPr>
            </w:pPr>
            <w:ins w:id="9581" w:author="Author">
              <w:r w:rsidRPr="000F6836">
                <w:rPr>
                  <w:color w:val="000000"/>
                  <w:lang w:val="en-GB"/>
                </w:rPr>
                <w:t>Expense side name</w:t>
              </w:r>
            </w:ins>
          </w:p>
        </w:tc>
        <w:tc>
          <w:tcPr>
            <w:tcW w:w="5605" w:type="dxa"/>
            <w:shd w:val="clear" w:color="auto" w:fill="auto"/>
            <w:hideMark/>
          </w:tcPr>
          <w:p w14:paraId="67FECD59" w14:textId="6162B6B5" w:rsidR="00DE7E70" w:rsidRPr="000F6836" w:rsidRDefault="00DE7E70" w:rsidP="00DE7E70">
            <w:pPr>
              <w:spacing w:after="0"/>
              <w:rPr>
                <w:ins w:id="9582" w:author="Author"/>
                <w:color w:val="000000"/>
                <w:lang w:val="en-GB"/>
              </w:rPr>
            </w:pPr>
            <w:ins w:id="9583" w:author="Author">
              <w:r w:rsidRPr="000F6836">
                <w:rPr>
                  <w:color w:val="000000"/>
                  <w:lang w:val="en-GB"/>
                </w:rPr>
                <w:t>Legal name of the entity that provided the revenue to another entity within the group.</w:t>
              </w:r>
            </w:ins>
          </w:p>
        </w:tc>
      </w:tr>
      <w:tr w:rsidR="00DE7E70" w:rsidRPr="000F6836" w14:paraId="51F15204" w14:textId="77777777" w:rsidTr="00902DCD">
        <w:trPr>
          <w:trHeight w:val="699"/>
          <w:ins w:id="9584" w:author="Author"/>
        </w:trPr>
        <w:tc>
          <w:tcPr>
            <w:tcW w:w="1509" w:type="dxa"/>
          </w:tcPr>
          <w:p w14:paraId="096E7973" w14:textId="119289B7" w:rsidR="00DE7E70" w:rsidRPr="000F6836" w:rsidRDefault="00DE7E70" w:rsidP="00DE7E70">
            <w:pPr>
              <w:rPr>
                <w:ins w:id="9585" w:author="Author"/>
                <w:color w:val="000000"/>
                <w:lang w:val="en-GB"/>
              </w:rPr>
            </w:pPr>
            <w:ins w:id="9586" w:author="Author">
              <w:r w:rsidRPr="000F6836">
                <w:rPr>
                  <w:color w:val="000000"/>
                  <w:lang w:val="en-GB"/>
                </w:rPr>
                <w:t>C0060</w:t>
              </w:r>
            </w:ins>
          </w:p>
        </w:tc>
        <w:tc>
          <w:tcPr>
            <w:tcW w:w="1509" w:type="dxa"/>
            <w:shd w:val="clear" w:color="auto" w:fill="auto"/>
            <w:hideMark/>
          </w:tcPr>
          <w:p w14:paraId="0EFF0492" w14:textId="29BFA6CA" w:rsidR="00DE7E70" w:rsidRPr="000F6836" w:rsidRDefault="00DE7E70" w:rsidP="00DE7E70">
            <w:pPr>
              <w:rPr>
                <w:ins w:id="9587" w:author="Author"/>
                <w:color w:val="000000"/>
                <w:lang w:val="en-GB"/>
              </w:rPr>
            </w:pPr>
            <w:ins w:id="9588" w:author="Author">
              <w:r w:rsidRPr="000F6836">
                <w:rPr>
                  <w:color w:val="000000"/>
                  <w:lang w:val="en-GB"/>
                </w:rPr>
                <w:t>Identification code for expense side</w:t>
              </w:r>
            </w:ins>
          </w:p>
        </w:tc>
        <w:tc>
          <w:tcPr>
            <w:tcW w:w="5605" w:type="dxa"/>
            <w:shd w:val="clear" w:color="auto" w:fill="auto"/>
            <w:hideMark/>
          </w:tcPr>
          <w:p w14:paraId="2A5D5136" w14:textId="286A5512" w:rsidR="00A877E1" w:rsidRDefault="00DE7E70" w:rsidP="00DE7E70">
            <w:pPr>
              <w:spacing w:after="0"/>
              <w:rPr>
                <w:ins w:id="9589" w:author="Author"/>
                <w:lang w:val="en-GB"/>
              </w:rPr>
            </w:pPr>
            <w:ins w:id="9590" w:author="Author">
              <w:r w:rsidRPr="000F6836">
                <w:rPr>
                  <w:color w:val="000000"/>
                  <w:lang w:val="en-GB"/>
                </w:rPr>
                <w:t xml:space="preserve">The unique identification code attached the entity that provided the revenue </w:t>
              </w:r>
              <w:r w:rsidRPr="000F6836">
                <w:rPr>
                  <w:lang w:val="en-GB"/>
                </w:rPr>
                <w:t>by this order of priority</w:t>
              </w:r>
              <w:del w:id="9591" w:author="Author">
                <w:r w:rsidRPr="000F6836" w:rsidDel="00A877E1">
                  <w:rPr>
                    <w:lang w:val="en-GB"/>
                  </w:rPr>
                  <w:delText xml:space="preserve"> if existent</w:delText>
                </w:r>
              </w:del>
              <w:r w:rsidRPr="000F6836">
                <w:rPr>
                  <w:lang w:val="en-GB"/>
                </w:rPr>
                <w:t xml:space="preserve">: </w:t>
              </w:r>
              <w:r w:rsidRPr="000F6836">
                <w:rPr>
                  <w:lang w:val="en-GB"/>
                </w:rPr>
                <w:br/>
                <w:t>- Legal Entity Identifier (LEI)</w:t>
              </w:r>
              <w:r w:rsidR="00A877E1">
                <w:rPr>
                  <w:lang w:val="en-GB"/>
                </w:rPr>
                <w:t xml:space="preserve"> </w:t>
              </w:r>
              <w:r w:rsidR="00A877E1" w:rsidRPr="000F6836">
                <w:rPr>
                  <w:lang w:val="en-GB"/>
                </w:rPr>
                <w:t>mandatory if existing</w:t>
              </w:r>
              <w:r w:rsidRPr="000F6836">
                <w:rPr>
                  <w:lang w:val="en-GB"/>
                </w:rPr>
                <w:t xml:space="preserve">; </w:t>
              </w:r>
            </w:ins>
          </w:p>
          <w:p w14:paraId="24575947" w14:textId="374CBCE2" w:rsidR="00DE7E70" w:rsidRPr="000F6836" w:rsidRDefault="00DE7E70" w:rsidP="00DE7E70">
            <w:pPr>
              <w:spacing w:after="0"/>
              <w:rPr>
                <w:ins w:id="9592" w:author="Author"/>
                <w:lang w:val="en-GB"/>
              </w:rPr>
            </w:pPr>
            <w:ins w:id="9593" w:author="Author">
              <w:r w:rsidRPr="000F6836">
                <w:rPr>
                  <w:lang w:val="en-GB"/>
                </w:rPr>
                <w:t xml:space="preserve">- Specific code </w:t>
              </w:r>
              <w:r w:rsidR="00A877E1" w:rsidRPr="000F6836">
                <w:rPr>
                  <w:lang w:val="en-GB"/>
                </w:rPr>
                <w:t>in case of absence of LEI code</w:t>
              </w:r>
              <w:r w:rsidR="00A877E1">
                <w:rPr>
                  <w:lang w:val="en-GB"/>
                </w:rPr>
                <w:t>.</w:t>
              </w:r>
            </w:ins>
          </w:p>
          <w:p w14:paraId="152DCA1A" w14:textId="77777777" w:rsidR="002E7CE5" w:rsidRDefault="00DE7E70" w:rsidP="00DE7E70">
            <w:pPr>
              <w:spacing w:after="0"/>
              <w:rPr>
                <w:ins w:id="9594" w:author="Author"/>
                <w:lang w:val="en-GB"/>
              </w:rPr>
            </w:pPr>
            <w:ins w:id="9595" w:author="Author">
              <w:r w:rsidRPr="000F6836">
                <w:rPr>
                  <w:lang w:val="en-GB"/>
                </w:rPr>
                <w:t xml:space="preserve">Specific code: </w:t>
              </w:r>
            </w:ins>
          </w:p>
          <w:p w14:paraId="4608BE67" w14:textId="210BF4E0" w:rsidR="00DE7E70" w:rsidRPr="000F6836" w:rsidRDefault="00DE7E70" w:rsidP="00DE7E70">
            <w:pPr>
              <w:spacing w:after="0"/>
              <w:rPr>
                <w:ins w:id="9596" w:author="Author"/>
                <w:lang w:val="en-GB"/>
              </w:rPr>
            </w:pPr>
            <w:ins w:id="9597" w:author="Author">
              <w:r w:rsidRPr="000F6836">
                <w:rPr>
                  <w:lang w:val="en-GB"/>
                </w:rPr>
                <w:lastRenderedPageBreak/>
                <w:t xml:space="preserve">- For EEA regulated undertakings </w:t>
              </w:r>
              <w:r w:rsidR="00A877E1" w:rsidRPr="000F6836">
                <w:rPr>
                  <w:lang w:val="en-GB"/>
                </w:rPr>
                <w:t xml:space="preserve">other </w:t>
              </w:r>
              <w:r w:rsidR="00A877E1">
                <w:rPr>
                  <w:lang w:val="en-GB"/>
                </w:rPr>
                <w:t xml:space="preserve">than insurance and reinsurance undertakings </w:t>
              </w:r>
              <w:r w:rsidRPr="000F6836">
                <w:rPr>
                  <w:lang w:val="en-GB"/>
                </w:rPr>
                <w:t>within the group: identification code used in the local market, attributed by the undertaking's competent supervisory authority;</w:t>
              </w:r>
            </w:ins>
          </w:p>
          <w:p w14:paraId="618B44AA" w14:textId="77777777" w:rsidR="00A877E1" w:rsidRDefault="00DE7E70" w:rsidP="00DE7E70">
            <w:pPr>
              <w:spacing w:after="0"/>
              <w:rPr>
                <w:ins w:id="9598" w:author="Author"/>
                <w:lang w:val="en-GB"/>
              </w:rPr>
            </w:pPr>
            <w:ins w:id="9599" w:author="Author">
              <w:r w:rsidRPr="000F6836">
                <w:rPr>
                  <w:lang w:val="en-GB"/>
                </w:rPr>
                <w:t xml:space="preserve">- For non-EEA undertakings and non-regulated undertakings within the group, identification code shall be provided by the group. </w:t>
              </w:r>
            </w:ins>
          </w:p>
          <w:p w14:paraId="58DDD997" w14:textId="124E5122" w:rsidR="00DE7E70" w:rsidRPr="00EE31C6" w:rsidRDefault="00DE7E70" w:rsidP="00DE7E70">
            <w:pPr>
              <w:spacing w:after="0"/>
              <w:rPr>
                <w:ins w:id="9600" w:author="Author"/>
                <w:lang w:val="en-GB"/>
              </w:rPr>
            </w:pPr>
            <w:ins w:id="9601" w:author="Author">
              <w:r w:rsidRPr="000F6836">
                <w:rPr>
                  <w:lang w:val="en-GB"/>
                </w:rPr>
                <w:t>When allocating an identification code to each non-EEA or non-regulated undertaking, the group shall comply with the following format in a consistent manner: identification code of the parent undertaking + ISO 3166-1 alpha-2 code of the country of the undertaking + 5 digits</w:t>
              </w:r>
              <w:r w:rsidR="00EE31C6">
                <w:rPr>
                  <w:lang w:val="en-GB"/>
                </w:rPr>
                <w:t>.</w:t>
              </w:r>
            </w:ins>
          </w:p>
        </w:tc>
      </w:tr>
      <w:tr w:rsidR="00DE7E70" w:rsidRPr="000F6836" w14:paraId="7C39959F" w14:textId="77777777" w:rsidTr="00902DCD">
        <w:trPr>
          <w:trHeight w:val="699"/>
          <w:ins w:id="9602" w:author="Author"/>
        </w:trPr>
        <w:tc>
          <w:tcPr>
            <w:tcW w:w="1509" w:type="dxa"/>
          </w:tcPr>
          <w:p w14:paraId="49B018C2" w14:textId="3DB9DF69" w:rsidR="00DE7E70" w:rsidRPr="000F6836" w:rsidRDefault="00DE7E70" w:rsidP="00DE7E70">
            <w:pPr>
              <w:rPr>
                <w:ins w:id="9603" w:author="Author"/>
                <w:color w:val="000000"/>
                <w:lang w:val="en-GB"/>
              </w:rPr>
            </w:pPr>
            <w:ins w:id="9604" w:author="Author">
              <w:r w:rsidRPr="000F6836">
                <w:rPr>
                  <w:color w:val="000000"/>
                  <w:lang w:val="en-GB"/>
                </w:rPr>
                <w:lastRenderedPageBreak/>
                <w:t>C0061</w:t>
              </w:r>
            </w:ins>
          </w:p>
        </w:tc>
        <w:tc>
          <w:tcPr>
            <w:tcW w:w="1509" w:type="dxa"/>
            <w:shd w:val="clear" w:color="auto" w:fill="auto"/>
          </w:tcPr>
          <w:p w14:paraId="31E44D54" w14:textId="4EB5C147" w:rsidR="00DE7E70" w:rsidRPr="000F6836" w:rsidRDefault="00DE7E70" w:rsidP="00DE7E70">
            <w:pPr>
              <w:rPr>
                <w:ins w:id="9605" w:author="Author"/>
                <w:color w:val="000000"/>
                <w:lang w:val="en-GB"/>
              </w:rPr>
            </w:pPr>
            <w:ins w:id="9606" w:author="Author">
              <w:r w:rsidRPr="000F6836">
                <w:rPr>
                  <w:color w:val="000000"/>
                  <w:lang w:val="en-GB"/>
                </w:rPr>
                <w:t>Type of code for expense side</w:t>
              </w:r>
            </w:ins>
          </w:p>
        </w:tc>
        <w:tc>
          <w:tcPr>
            <w:tcW w:w="5605" w:type="dxa"/>
            <w:shd w:val="clear" w:color="auto" w:fill="auto"/>
          </w:tcPr>
          <w:p w14:paraId="641A905C" w14:textId="281A5AAD" w:rsidR="00DE7E70" w:rsidRPr="000F6836" w:rsidRDefault="00DE7E70" w:rsidP="00DE7E70">
            <w:pPr>
              <w:spacing w:after="0"/>
              <w:rPr>
                <w:ins w:id="9607" w:author="Author"/>
                <w:color w:val="000000"/>
                <w:lang w:val="en-GB"/>
              </w:rPr>
            </w:pPr>
            <w:ins w:id="9608" w:author="Author">
              <w:r w:rsidRPr="000F6836">
                <w:rPr>
                  <w:color w:val="000000"/>
                  <w:lang w:val="en-GB"/>
                </w:rPr>
                <w:t>Type of ID Code used for the “Identification code for expense side” item. One of the options in the following closed list shall be used:</w:t>
              </w:r>
            </w:ins>
          </w:p>
          <w:p w14:paraId="6A211174" w14:textId="77777777" w:rsidR="00DE7E70" w:rsidRPr="000F6836" w:rsidRDefault="00DE7E70" w:rsidP="00DE7E70">
            <w:pPr>
              <w:spacing w:after="0"/>
              <w:rPr>
                <w:ins w:id="9609" w:author="Author"/>
                <w:color w:val="000000"/>
                <w:lang w:val="en-GB"/>
              </w:rPr>
            </w:pPr>
            <w:ins w:id="9610" w:author="Author">
              <w:r w:rsidRPr="000F6836">
                <w:rPr>
                  <w:color w:val="000000"/>
                  <w:lang w:val="en-GB"/>
                </w:rPr>
                <w:t xml:space="preserve">1 – LEI </w:t>
              </w:r>
            </w:ins>
          </w:p>
          <w:p w14:paraId="6421B56A" w14:textId="66E1A25C" w:rsidR="00DE7E70" w:rsidRPr="000F6836" w:rsidRDefault="00DE7E70" w:rsidP="00DE7E70">
            <w:pPr>
              <w:spacing w:after="0"/>
              <w:rPr>
                <w:ins w:id="9611" w:author="Author"/>
                <w:color w:val="000000"/>
                <w:lang w:val="en-GB"/>
              </w:rPr>
            </w:pPr>
            <w:ins w:id="9612" w:author="Author">
              <w:r w:rsidRPr="000F6836">
                <w:rPr>
                  <w:color w:val="000000"/>
                  <w:lang w:val="en-GB"/>
                </w:rPr>
                <w:t>2 – Specific code</w:t>
              </w:r>
            </w:ins>
          </w:p>
        </w:tc>
      </w:tr>
      <w:tr w:rsidR="00DE7E70" w:rsidRPr="000F6836" w14:paraId="620A76B8" w14:textId="77777777" w:rsidTr="00902DCD">
        <w:trPr>
          <w:trHeight w:val="855"/>
          <w:ins w:id="9613" w:author="Author"/>
        </w:trPr>
        <w:tc>
          <w:tcPr>
            <w:tcW w:w="1509" w:type="dxa"/>
          </w:tcPr>
          <w:p w14:paraId="018895A6" w14:textId="1EBCA640" w:rsidR="00DE7E70" w:rsidRPr="000F6836" w:rsidRDefault="00DE7E70" w:rsidP="00DE7E70">
            <w:pPr>
              <w:rPr>
                <w:ins w:id="9614" w:author="Author"/>
                <w:color w:val="000000"/>
                <w:lang w:val="en-GB"/>
              </w:rPr>
            </w:pPr>
            <w:ins w:id="9615" w:author="Author">
              <w:r w:rsidRPr="000F6836">
                <w:rPr>
                  <w:color w:val="000000"/>
                  <w:lang w:val="en-GB"/>
                </w:rPr>
                <w:t>C0070</w:t>
              </w:r>
            </w:ins>
          </w:p>
        </w:tc>
        <w:tc>
          <w:tcPr>
            <w:tcW w:w="1509" w:type="dxa"/>
            <w:shd w:val="clear" w:color="auto" w:fill="auto"/>
          </w:tcPr>
          <w:p w14:paraId="482DE71A" w14:textId="7A77773B" w:rsidR="00DE7E70" w:rsidRPr="000F6836" w:rsidRDefault="00DE7E70" w:rsidP="00DE7E70">
            <w:pPr>
              <w:rPr>
                <w:ins w:id="9616" w:author="Author"/>
                <w:color w:val="000000"/>
                <w:lang w:val="en-GB"/>
              </w:rPr>
            </w:pPr>
            <w:ins w:id="9617" w:author="Author">
              <w:r w:rsidRPr="000F6836">
                <w:rPr>
                  <w:color w:val="000000"/>
                  <w:lang w:val="en-GB"/>
                </w:rPr>
                <w:t>Sector of the expense side</w:t>
              </w:r>
            </w:ins>
          </w:p>
        </w:tc>
        <w:tc>
          <w:tcPr>
            <w:tcW w:w="5605" w:type="dxa"/>
            <w:shd w:val="clear" w:color="auto" w:fill="auto"/>
          </w:tcPr>
          <w:p w14:paraId="563077C6" w14:textId="4A147BAD" w:rsidR="00DE7E70" w:rsidRPr="000F6836" w:rsidRDefault="00DE7E70" w:rsidP="00DE7E70">
            <w:pPr>
              <w:spacing w:after="0"/>
              <w:rPr>
                <w:ins w:id="9618" w:author="Author"/>
                <w:color w:val="000000"/>
                <w:lang w:val="en-GB"/>
              </w:rPr>
            </w:pPr>
            <w:ins w:id="9619" w:author="Author">
              <w:r w:rsidRPr="000F6836">
                <w:rPr>
                  <w:color w:val="000000"/>
                  <w:lang w:val="en-GB"/>
                </w:rPr>
                <w:t>If the entity that provided the revenue to another entity within the group is part of financial sector within the meaning of article 2 (8) of Directive 2002/87/EC, indicate: “banking sector”, “insurance</w:t>
              </w:r>
              <w:r w:rsidR="00EA6101" w:rsidRPr="000F6836">
                <w:rPr>
                  <w:color w:val="000000"/>
                  <w:lang w:val="en-GB"/>
                </w:rPr>
                <w:t xml:space="preserve"> and reinsurance</w:t>
              </w:r>
              <w:r w:rsidRPr="000F6836">
                <w:rPr>
                  <w:color w:val="000000"/>
                  <w:lang w:val="en-GB"/>
                </w:rPr>
                <w:t xml:space="preserve"> sector” “investments services sector”.</w:t>
              </w:r>
            </w:ins>
          </w:p>
          <w:p w14:paraId="0A25AA7F" w14:textId="1DF5E2B1" w:rsidR="00DE7E70" w:rsidRPr="000F6836" w:rsidRDefault="00DE7E70" w:rsidP="00DE7E70">
            <w:pPr>
              <w:spacing w:after="0"/>
              <w:rPr>
                <w:ins w:id="9620" w:author="Author"/>
                <w:color w:val="000000"/>
                <w:lang w:val="en-GB"/>
              </w:rPr>
            </w:pPr>
            <w:ins w:id="9621" w:author="Author">
              <w:r w:rsidRPr="000F6836">
                <w:rPr>
                  <w:color w:val="000000"/>
                  <w:lang w:val="en-GB"/>
                </w:rPr>
                <w:t>If the entity that provided the revenue to another entity within the group is not part of financial sector within the meaning of article 2 (8) indicate: “other undertaking of the group”.</w:t>
              </w:r>
            </w:ins>
          </w:p>
        </w:tc>
      </w:tr>
      <w:tr w:rsidR="00DE7E70" w:rsidRPr="000F6836" w14:paraId="0E477FF7" w14:textId="77777777" w:rsidTr="00902DCD">
        <w:trPr>
          <w:trHeight w:val="855"/>
          <w:ins w:id="9622" w:author="Author"/>
        </w:trPr>
        <w:tc>
          <w:tcPr>
            <w:tcW w:w="1509" w:type="dxa"/>
          </w:tcPr>
          <w:p w14:paraId="7EBD9B9B" w14:textId="46429654" w:rsidR="00DE7E70" w:rsidRPr="000F6836" w:rsidRDefault="00DE7E70" w:rsidP="00DE7E70">
            <w:pPr>
              <w:rPr>
                <w:ins w:id="9623" w:author="Author"/>
                <w:color w:val="000000"/>
                <w:lang w:val="en-GB"/>
              </w:rPr>
            </w:pPr>
            <w:ins w:id="9624" w:author="Author">
              <w:r w:rsidRPr="000F6836">
                <w:rPr>
                  <w:color w:val="000000"/>
                  <w:lang w:val="en-GB"/>
                </w:rPr>
                <w:t>C0080</w:t>
              </w:r>
            </w:ins>
          </w:p>
        </w:tc>
        <w:tc>
          <w:tcPr>
            <w:tcW w:w="1509" w:type="dxa"/>
            <w:shd w:val="clear" w:color="auto" w:fill="auto"/>
          </w:tcPr>
          <w:p w14:paraId="46794D9B" w14:textId="3C5693F5" w:rsidR="00DE7E70" w:rsidRPr="000F6836" w:rsidRDefault="00DE7E70" w:rsidP="00DE7E70">
            <w:pPr>
              <w:rPr>
                <w:ins w:id="9625" w:author="Author"/>
                <w:color w:val="000000"/>
                <w:lang w:val="en-GB"/>
              </w:rPr>
            </w:pPr>
            <w:ins w:id="9626" w:author="Author">
              <w:r w:rsidRPr="000F6836">
                <w:rPr>
                  <w:color w:val="000000"/>
                  <w:lang w:val="en-GB"/>
                </w:rPr>
                <w:t>Indirect transactions</w:t>
              </w:r>
              <w:del w:id="9627" w:author="Author">
                <w:r w:rsidRPr="000F6836" w:rsidDel="00C251AD">
                  <w:rPr>
                    <w:color w:val="000000"/>
                    <w:lang w:val="en-GB"/>
                  </w:rPr>
                  <w:delText xml:space="preserve"> </w:delText>
                </w:r>
              </w:del>
            </w:ins>
          </w:p>
        </w:tc>
        <w:tc>
          <w:tcPr>
            <w:tcW w:w="5605" w:type="dxa"/>
            <w:shd w:val="clear" w:color="auto" w:fill="auto"/>
          </w:tcPr>
          <w:p w14:paraId="277E8504" w14:textId="30DB0A6C" w:rsidR="00DE7E70" w:rsidRPr="000F6836" w:rsidDel="00AB1729" w:rsidRDefault="00DE7E70" w:rsidP="00DE7E70">
            <w:pPr>
              <w:spacing w:after="0"/>
              <w:rPr>
                <w:ins w:id="9628" w:author="Author"/>
                <w:del w:id="9629" w:author="Author"/>
                <w:lang w:val="en-GB"/>
              </w:rPr>
            </w:pPr>
            <w:ins w:id="9630" w:author="Author">
              <w:r w:rsidRPr="000F6836">
                <w:rPr>
                  <w:lang w:val="en-GB"/>
                </w:rPr>
                <w:t xml:space="preserve">If reported </w:t>
              </w:r>
              <w:r w:rsidRPr="000F6836">
                <w:rPr>
                  <w:color w:val="000000"/>
                  <w:lang w:val="en-GB"/>
                </w:rPr>
                <w:t>intra-group transaction</w:t>
              </w:r>
              <w:r w:rsidRPr="000F6836">
                <w:rPr>
                  <w:lang w:val="en-GB"/>
                </w:rPr>
                <w:t xml:space="preserve"> is part of an indirect transaction (cf. General comments supra), report the “ID of intragroup transaction” (</w:t>
              </w:r>
              <w:del w:id="9631" w:author="Author">
                <w:r w:rsidRPr="000F6836" w:rsidDel="00AB1729">
                  <w:rPr>
                    <w:lang w:val="en-GB"/>
                  </w:rPr>
                  <w:delText>F</w:delText>
                </w:r>
              </w:del>
              <w:r w:rsidRPr="000F6836">
                <w:rPr>
                  <w:lang w:val="en-GB"/>
                </w:rPr>
                <w:t>C0010) of the related transaction in this cell.</w:t>
              </w:r>
              <w:r w:rsidR="00AB1729" w:rsidRPr="000F6836">
                <w:rPr>
                  <w:lang w:val="en-GB"/>
                </w:rPr>
                <w:t xml:space="preserve"> If more than two transactions are related, the ID code of the first related transaction needs to be reported as a reference to link all interconnected transactions. </w:t>
              </w:r>
            </w:ins>
          </w:p>
          <w:p w14:paraId="3BC1A0ED" w14:textId="3AD0A459" w:rsidR="00DE7E70" w:rsidRPr="000F6836" w:rsidRDefault="00DE7E70" w:rsidP="00EE31C6">
            <w:pPr>
              <w:spacing w:after="0"/>
              <w:rPr>
                <w:ins w:id="9632" w:author="Author"/>
                <w:color w:val="000000"/>
                <w:lang w:val="en-GB"/>
              </w:rPr>
            </w:pPr>
            <w:ins w:id="9633" w:author="Author">
              <w:r w:rsidRPr="000F6836">
                <w:rPr>
                  <w:lang w:val="en-GB"/>
                </w:rPr>
                <w:t xml:space="preserve">If the reported </w:t>
              </w:r>
              <w:r w:rsidRPr="000F6836">
                <w:rPr>
                  <w:color w:val="000000"/>
                  <w:lang w:val="en-GB"/>
                </w:rPr>
                <w:t>intra-group transaction</w:t>
              </w:r>
              <w:r w:rsidRPr="000F6836">
                <w:rPr>
                  <w:lang w:val="en-GB"/>
                </w:rPr>
                <w:t xml:space="preserve"> is not part of an indirect transaction, indicate N</w:t>
              </w:r>
              <w:r w:rsidR="00552E30" w:rsidRPr="000F6836">
                <w:rPr>
                  <w:lang w:val="en-GB"/>
                </w:rPr>
                <w:t>o</w:t>
              </w:r>
              <w:r w:rsidRPr="000F6836">
                <w:rPr>
                  <w:lang w:val="en-GB"/>
                </w:rPr>
                <w:t xml:space="preserve">. </w:t>
              </w:r>
            </w:ins>
          </w:p>
        </w:tc>
      </w:tr>
      <w:tr w:rsidR="00DE7E70" w:rsidRPr="000F6836" w14:paraId="41F0DAAB" w14:textId="77777777" w:rsidTr="00902DCD">
        <w:trPr>
          <w:trHeight w:val="570"/>
          <w:ins w:id="9634" w:author="Author"/>
        </w:trPr>
        <w:tc>
          <w:tcPr>
            <w:tcW w:w="1509" w:type="dxa"/>
          </w:tcPr>
          <w:p w14:paraId="4C44D0D0" w14:textId="038DED62" w:rsidR="00DE7E70" w:rsidRPr="000F6836" w:rsidRDefault="00DE7E70" w:rsidP="00DE7E70">
            <w:pPr>
              <w:rPr>
                <w:ins w:id="9635" w:author="Author"/>
                <w:color w:val="000000"/>
                <w:lang w:val="en-GB"/>
              </w:rPr>
            </w:pPr>
            <w:ins w:id="9636" w:author="Author">
              <w:r w:rsidRPr="000F6836">
                <w:rPr>
                  <w:color w:val="000000"/>
                  <w:lang w:val="en-GB"/>
                </w:rPr>
                <w:t>C0090</w:t>
              </w:r>
            </w:ins>
          </w:p>
        </w:tc>
        <w:tc>
          <w:tcPr>
            <w:tcW w:w="1509" w:type="dxa"/>
            <w:shd w:val="clear" w:color="auto" w:fill="auto"/>
          </w:tcPr>
          <w:p w14:paraId="6804CE5E" w14:textId="01DAAEE2" w:rsidR="00DE7E70" w:rsidRPr="000F6836" w:rsidRDefault="00DE7E70" w:rsidP="00DE7E70">
            <w:pPr>
              <w:rPr>
                <w:ins w:id="9637" w:author="Author"/>
                <w:color w:val="000000"/>
                <w:lang w:val="en-GB"/>
              </w:rPr>
            </w:pPr>
            <w:ins w:id="9638" w:author="Author">
              <w:r w:rsidRPr="000F6836">
                <w:rPr>
                  <w:color w:val="000000"/>
                  <w:lang w:val="en-GB"/>
                </w:rPr>
                <w:t>Single economic operation</w:t>
              </w:r>
            </w:ins>
          </w:p>
        </w:tc>
        <w:tc>
          <w:tcPr>
            <w:tcW w:w="5605" w:type="dxa"/>
            <w:shd w:val="clear" w:color="auto" w:fill="auto"/>
          </w:tcPr>
          <w:p w14:paraId="5DD2A6C3" w14:textId="3029C20C" w:rsidR="00DE7E70" w:rsidRPr="000F6836" w:rsidRDefault="00DE7E70" w:rsidP="00DE7E70">
            <w:pPr>
              <w:spacing w:after="0"/>
              <w:rPr>
                <w:ins w:id="9639" w:author="Author"/>
                <w:lang w:val="en-GB"/>
              </w:rPr>
            </w:pPr>
            <w:ins w:id="9640" w:author="Author">
              <w:r w:rsidRPr="000F6836">
                <w:rPr>
                  <w:lang w:val="en-GB"/>
                </w:rPr>
                <w:t>If the reported intragroup transaction is part of single economic operation (cf. General comments supra),</w:t>
              </w:r>
              <w:r w:rsidR="00AB1729" w:rsidRPr="000F6836">
                <w:rPr>
                  <w:lang w:val="en-GB"/>
                </w:rPr>
                <w:t xml:space="preserve"> </w:t>
              </w:r>
              <w:r w:rsidRPr="000F6836">
                <w:rPr>
                  <w:lang w:val="en-GB"/>
                </w:rPr>
                <w:t>report the “ID of intragroup transaction” (</w:t>
              </w:r>
              <w:del w:id="9641" w:author="Author">
                <w:r w:rsidRPr="000F6836" w:rsidDel="001501E0">
                  <w:rPr>
                    <w:lang w:val="en-GB"/>
                  </w:rPr>
                  <w:delText>F</w:delText>
                </w:r>
              </w:del>
              <w:r w:rsidRPr="000F6836">
                <w:rPr>
                  <w:lang w:val="en-GB"/>
                </w:rPr>
                <w:t>C0010) of the related transaction in this cell.</w:t>
              </w:r>
              <w:r w:rsidR="00AB1729" w:rsidRPr="000F6836">
                <w:rPr>
                  <w:lang w:val="en-GB"/>
                </w:rPr>
                <w:t xml:space="preserve"> If more than two transactions are related, the ID code of the first related transaction needs to be reported as a reference to link all interconnected transactions.</w:t>
              </w:r>
            </w:ins>
          </w:p>
          <w:p w14:paraId="75546698" w14:textId="4D60796D" w:rsidR="00DE7E70" w:rsidRPr="000F6836" w:rsidRDefault="00DE7E70" w:rsidP="00DE7E70">
            <w:pPr>
              <w:spacing w:after="0"/>
              <w:rPr>
                <w:ins w:id="9642" w:author="Author"/>
                <w:lang w:val="en-GB"/>
              </w:rPr>
            </w:pPr>
            <w:ins w:id="9643" w:author="Author">
              <w:r w:rsidRPr="000F6836">
                <w:rPr>
                  <w:lang w:val="en-GB"/>
                </w:rPr>
                <w:t>If the reported intragroup transaction is not part of single economic operation, indicate NO</w:t>
              </w:r>
            </w:ins>
          </w:p>
        </w:tc>
      </w:tr>
      <w:tr w:rsidR="00DE7E70" w:rsidRPr="000F6836" w14:paraId="4B067B0A" w14:textId="77777777" w:rsidTr="00EE31C6">
        <w:trPr>
          <w:trHeight w:val="982"/>
          <w:ins w:id="9644" w:author="Author"/>
        </w:trPr>
        <w:tc>
          <w:tcPr>
            <w:tcW w:w="1509" w:type="dxa"/>
          </w:tcPr>
          <w:p w14:paraId="0D41BFD0" w14:textId="76D88C69" w:rsidR="00DE7E70" w:rsidRPr="000F6836" w:rsidRDefault="00DE7E70" w:rsidP="00DE7E70">
            <w:pPr>
              <w:rPr>
                <w:ins w:id="9645" w:author="Author"/>
                <w:color w:val="000000"/>
                <w:lang w:val="en-GB"/>
              </w:rPr>
            </w:pPr>
            <w:ins w:id="9646" w:author="Author">
              <w:r w:rsidRPr="000F6836">
                <w:rPr>
                  <w:color w:val="000000"/>
                  <w:lang w:val="en-GB"/>
                </w:rPr>
                <w:lastRenderedPageBreak/>
                <w:t>C0100</w:t>
              </w:r>
            </w:ins>
          </w:p>
        </w:tc>
        <w:tc>
          <w:tcPr>
            <w:tcW w:w="1509" w:type="dxa"/>
            <w:shd w:val="clear" w:color="auto" w:fill="auto"/>
            <w:hideMark/>
          </w:tcPr>
          <w:p w14:paraId="511F7BE5" w14:textId="77777777" w:rsidR="00AE55F7" w:rsidRPr="000F6836" w:rsidRDefault="00DE7E70" w:rsidP="00DE7E70">
            <w:pPr>
              <w:rPr>
                <w:ins w:id="9647" w:author="Author"/>
                <w:color w:val="000000"/>
                <w:lang w:val="en-GB"/>
              </w:rPr>
            </w:pPr>
            <w:ins w:id="9648" w:author="Author">
              <w:r w:rsidRPr="000F6836">
                <w:rPr>
                  <w:color w:val="000000"/>
                  <w:lang w:val="en-GB"/>
                </w:rPr>
                <w:t xml:space="preserve">Type of </w:t>
              </w:r>
              <w:r w:rsidR="00AE55F7" w:rsidRPr="000F6836">
                <w:rPr>
                  <w:color w:val="000000"/>
                  <w:lang w:val="en-GB"/>
                </w:rPr>
                <w:t>transaction</w:t>
              </w:r>
            </w:ins>
          </w:p>
          <w:p w14:paraId="500198ED" w14:textId="24CD1473" w:rsidR="00DE7E70" w:rsidRPr="000F6836" w:rsidRDefault="00DE7E70" w:rsidP="00DE7E70">
            <w:pPr>
              <w:rPr>
                <w:ins w:id="9649" w:author="Author"/>
                <w:color w:val="000000"/>
                <w:lang w:val="en-GB"/>
              </w:rPr>
            </w:pPr>
          </w:p>
        </w:tc>
        <w:tc>
          <w:tcPr>
            <w:tcW w:w="5605" w:type="dxa"/>
            <w:shd w:val="clear" w:color="auto" w:fill="auto"/>
          </w:tcPr>
          <w:p w14:paraId="13C61ECC" w14:textId="7D6FCDCA" w:rsidR="00DE7E70" w:rsidRPr="000F6836" w:rsidRDefault="00DE7E70" w:rsidP="00DE7E70">
            <w:pPr>
              <w:spacing w:after="0"/>
              <w:rPr>
                <w:ins w:id="9650" w:author="Author"/>
                <w:color w:val="000000"/>
                <w:lang w:val="en-GB"/>
              </w:rPr>
            </w:pPr>
            <w:ins w:id="9651" w:author="Author">
              <w:r w:rsidRPr="000F6836">
                <w:rPr>
                  <w:color w:val="000000"/>
                  <w:lang w:val="en-GB"/>
                </w:rPr>
                <w:t>Identify the type of the P&amp;L transaction. The following close list shall be used:</w:t>
              </w:r>
            </w:ins>
          </w:p>
          <w:p w14:paraId="329833E7" w14:textId="77777777" w:rsidR="00DE7E70" w:rsidRPr="000F6836" w:rsidRDefault="00DE7E70" w:rsidP="00DE7E70">
            <w:pPr>
              <w:spacing w:after="0"/>
              <w:rPr>
                <w:ins w:id="9652" w:author="Author"/>
                <w:color w:val="000000"/>
                <w:lang w:val="en-GB"/>
              </w:rPr>
            </w:pPr>
            <w:ins w:id="9653" w:author="Author">
              <w:r w:rsidRPr="000F6836">
                <w:rPr>
                  <w:color w:val="000000"/>
                  <w:lang w:val="en-GB"/>
                </w:rPr>
                <w:t xml:space="preserve">1 - Fees; </w:t>
              </w:r>
            </w:ins>
          </w:p>
          <w:p w14:paraId="140BFCD0" w14:textId="77777777" w:rsidR="00DE7E70" w:rsidRPr="000F6836" w:rsidRDefault="00DE7E70" w:rsidP="00DE7E70">
            <w:pPr>
              <w:spacing w:after="0"/>
              <w:rPr>
                <w:ins w:id="9654" w:author="Author"/>
                <w:color w:val="000000"/>
                <w:lang w:val="en-GB"/>
              </w:rPr>
            </w:pPr>
            <w:ins w:id="9655" w:author="Author">
              <w:r w:rsidRPr="000F6836">
                <w:rPr>
                  <w:color w:val="000000"/>
                  <w:lang w:val="en-GB"/>
                </w:rPr>
                <w:t>2 - Commission;</w:t>
              </w:r>
            </w:ins>
          </w:p>
          <w:p w14:paraId="2AEE6D83" w14:textId="77777777" w:rsidR="00DE7E70" w:rsidRPr="000F6836" w:rsidRDefault="00DE7E70" w:rsidP="00DE7E70">
            <w:pPr>
              <w:spacing w:after="0"/>
              <w:rPr>
                <w:ins w:id="9656" w:author="Author"/>
                <w:color w:val="000000"/>
                <w:lang w:val="en-GB"/>
              </w:rPr>
            </w:pPr>
            <w:ins w:id="9657" w:author="Author">
              <w:r w:rsidRPr="000F6836">
                <w:rPr>
                  <w:color w:val="000000"/>
                  <w:lang w:val="en-GB"/>
                </w:rPr>
                <w:t xml:space="preserve">3 - Interest; </w:t>
              </w:r>
            </w:ins>
          </w:p>
          <w:p w14:paraId="17EC0C0A" w14:textId="32BCD590" w:rsidR="00DE7E70" w:rsidRPr="000F6836" w:rsidRDefault="00DE7E70" w:rsidP="00DE7E70">
            <w:pPr>
              <w:spacing w:after="0"/>
              <w:rPr>
                <w:ins w:id="9658" w:author="Author"/>
                <w:color w:val="000000"/>
                <w:lang w:val="en-GB"/>
              </w:rPr>
            </w:pPr>
            <w:ins w:id="9659" w:author="Author">
              <w:r w:rsidRPr="000F6836">
                <w:rPr>
                  <w:color w:val="000000"/>
                  <w:lang w:val="en-GB"/>
                </w:rPr>
                <w:t xml:space="preserve">4 - Dividends; </w:t>
              </w:r>
            </w:ins>
          </w:p>
          <w:p w14:paraId="53ECE5E7" w14:textId="55525FB4" w:rsidR="004C0091" w:rsidRPr="000F6836" w:rsidDel="004C0091" w:rsidRDefault="004C0091" w:rsidP="00DE7E70">
            <w:pPr>
              <w:spacing w:after="0"/>
              <w:rPr>
                <w:del w:id="9660" w:author="Unknown"/>
                <w:color w:val="000000"/>
                <w:lang w:val="en-GB"/>
              </w:rPr>
            </w:pPr>
            <w:ins w:id="9661" w:author="Author">
              <w:r w:rsidRPr="000F6836">
                <w:rPr>
                  <w:color w:val="000000"/>
                  <w:lang w:val="en-GB"/>
                </w:rPr>
                <w:t>5.  Costs</w:t>
              </w:r>
              <w:r w:rsidR="006977C1" w:rsidRPr="000F6836">
                <w:rPr>
                  <w:color w:val="000000"/>
                  <w:lang w:val="en-GB"/>
                </w:rPr>
                <w:t xml:space="preserve"> or revenues</w:t>
              </w:r>
              <w:r w:rsidRPr="000F6836">
                <w:rPr>
                  <w:color w:val="000000"/>
                  <w:lang w:val="en-GB"/>
                </w:rPr>
                <w:t xml:space="preserve"> </w:t>
              </w:r>
            </w:ins>
          </w:p>
          <w:p w14:paraId="0E89797D" w14:textId="6965D18B" w:rsidR="00DE7E70" w:rsidRPr="000F6836" w:rsidRDefault="00DE7E70" w:rsidP="00DE7E70">
            <w:pPr>
              <w:spacing w:after="0"/>
              <w:rPr>
                <w:ins w:id="9662" w:author="Author"/>
                <w:color w:val="000000"/>
                <w:lang w:val="en-GB"/>
              </w:rPr>
            </w:pPr>
            <w:ins w:id="9663" w:author="Author">
              <w:del w:id="9664" w:author="Author">
                <w:r w:rsidRPr="000F6836" w:rsidDel="004C0091">
                  <w:rPr>
                    <w:color w:val="000000"/>
                    <w:lang w:val="en-GB"/>
                  </w:rPr>
                  <w:delText>5</w:delText>
                </w:r>
              </w:del>
              <w:r w:rsidR="004C0091" w:rsidRPr="000F6836">
                <w:rPr>
                  <w:color w:val="000000"/>
                  <w:lang w:val="en-GB"/>
                </w:rPr>
                <w:t>6</w:t>
              </w:r>
              <w:r w:rsidRPr="000F6836">
                <w:rPr>
                  <w:color w:val="000000"/>
                  <w:lang w:val="en-GB"/>
                </w:rPr>
                <w:t xml:space="preserve"> – Others</w:t>
              </w:r>
            </w:ins>
          </w:p>
        </w:tc>
      </w:tr>
      <w:tr w:rsidR="00DE7E70" w:rsidRPr="000F6836" w14:paraId="5790649A" w14:textId="77777777" w:rsidTr="00902DCD">
        <w:trPr>
          <w:trHeight w:val="570"/>
          <w:ins w:id="9665" w:author="Author"/>
        </w:trPr>
        <w:tc>
          <w:tcPr>
            <w:tcW w:w="1509" w:type="dxa"/>
          </w:tcPr>
          <w:p w14:paraId="4F5238BF" w14:textId="6C8F80BE" w:rsidR="00DE7E70" w:rsidRPr="000F6836" w:rsidRDefault="00DE7E70" w:rsidP="00DE7E70">
            <w:pPr>
              <w:rPr>
                <w:ins w:id="9666" w:author="Author"/>
                <w:color w:val="000000"/>
                <w:lang w:val="en-GB"/>
              </w:rPr>
            </w:pPr>
            <w:ins w:id="9667" w:author="Author">
              <w:r w:rsidRPr="000F6836">
                <w:rPr>
                  <w:color w:val="000000"/>
                  <w:lang w:val="en-GB"/>
                </w:rPr>
                <w:t>C0110</w:t>
              </w:r>
            </w:ins>
          </w:p>
        </w:tc>
        <w:tc>
          <w:tcPr>
            <w:tcW w:w="1509" w:type="dxa"/>
            <w:shd w:val="clear" w:color="auto" w:fill="auto"/>
            <w:hideMark/>
          </w:tcPr>
          <w:p w14:paraId="52AB052D" w14:textId="3E9E71AF" w:rsidR="00DE7E70" w:rsidRPr="000F6836" w:rsidRDefault="00AE55F7" w:rsidP="00DE7E70">
            <w:pPr>
              <w:rPr>
                <w:ins w:id="9668" w:author="Author"/>
                <w:color w:val="000000"/>
                <w:lang w:val="en-GB"/>
              </w:rPr>
            </w:pPr>
            <w:ins w:id="9669" w:author="Author">
              <w:r w:rsidRPr="000F6836">
                <w:rPr>
                  <w:color w:val="000000"/>
                  <w:lang w:val="en-GB"/>
                </w:rPr>
                <w:t>Transaction</w:t>
              </w:r>
            </w:ins>
          </w:p>
        </w:tc>
        <w:tc>
          <w:tcPr>
            <w:tcW w:w="5605" w:type="dxa"/>
            <w:shd w:val="clear" w:color="auto" w:fill="auto"/>
          </w:tcPr>
          <w:p w14:paraId="3E8C55B0" w14:textId="5EFB093C" w:rsidR="00DE7E70" w:rsidRPr="000F6836" w:rsidRDefault="00DE7E70" w:rsidP="00DE7E70">
            <w:pPr>
              <w:spacing w:after="0"/>
              <w:rPr>
                <w:ins w:id="9670" w:author="Author"/>
                <w:lang w:val="en-GB"/>
              </w:rPr>
            </w:pPr>
            <w:ins w:id="9671" w:author="Author">
              <w:r w:rsidRPr="000F6836">
                <w:rPr>
                  <w:lang w:val="en-GB"/>
                </w:rPr>
                <w:t xml:space="preserve">When applicable, instrument to which the revenue or the expense are linked. </w:t>
              </w:r>
            </w:ins>
          </w:p>
          <w:p w14:paraId="28C0250B" w14:textId="77777777" w:rsidR="00DE7E70" w:rsidRPr="000F6836" w:rsidRDefault="00DE7E70" w:rsidP="00DE7E70">
            <w:pPr>
              <w:spacing w:after="0"/>
              <w:rPr>
                <w:ins w:id="9672" w:author="Author"/>
                <w:color w:val="000000"/>
                <w:lang w:val="en-GB"/>
              </w:rPr>
            </w:pPr>
            <w:ins w:id="9673" w:author="Author">
              <w:r w:rsidRPr="000F6836">
                <w:rPr>
                  <w:color w:val="000000"/>
                  <w:lang w:val="en-GB"/>
                </w:rPr>
                <w:t>The following close list shall be used:</w:t>
              </w:r>
            </w:ins>
          </w:p>
          <w:p w14:paraId="6E59E43F" w14:textId="77777777" w:rsidR="00DE7E70" w:rsidRPr="000F6836" w:rsidRDefault="00DE7E70" w:rsidP="00DE7E70">
            <w:pPr>
              <w:spacing w:after="0"/>
              <w:rPr>
                <w:ins w:id="9674" w:author="Author"/>
                <w:lang w:val="en-GB"/>
              </w:rPr>
            </w:pPr>
            <w:ins w:id="9675" w:author="Author">
              <w:r w:rsidRPr="000F6836">
                <w:rPr>
                  <w:lang w:val="en-GB"/>
                </w:rPr>
                <w:t>1</w:t>
              </w:r>
              <w:r w:rsidRPr="000F6836">
                <w:rPr>
                  <w:color w:val="000000"/>
                  <w:lang w:val="en-GB"/>
                </w:rPr>
                <w:t xml:space="preserve"> - </w:t>
              </w:r>
              <w:r w:rsidRPr="000F6836">
                <w:rPr>
                  <w:lang w:val="en-GB"/>
                </w:rPr>
                <w:t xml:space="preserve">Bonds /Debt; </w:t>
              </w:r>
            </w:ins>
          </w:p>
          <w:p w14:paraId="09962925" w14:textId="77777777" w:rsidR="00DE7E70" w:rsidRPr="000F6836" w:rsidRDefault="00DE7E70" w:rsidP="00DE7E70">
            <w:pPr>
              <w:spacing w:after="0"/>
              <w:rPr>
                <w:ins w:id="9676" w:author="Author"/>
                <w:lang w:val="en-GB"/>
              </w:rPr>
            </w:pPr>
            <w:ins w:id="9677" w:author="Author">
              <w:r w:rsidRPr="000F6836">
                <w:rPr>
                  <w:lang w:val="en-GB"/>
                </w:rPr>
                <w:t>2</w:t>
              </w:r>
              <w:r w:rsidRPr="000F6836">
                <w:rPr>
                  <w:color w:val="000000"/>
                  <w:lang w:val="en-GB"/>
                </w:rPr>
                <w:t xml:space="preserve"> - </w:t>
              </w:r>
              <w:r w:rsidRPr="000F6836">
                <w:rPr>
                  <w:lang w:val="en-GB"/>
                </w:rPr>
                <w:t>Equity type;</w:t>
              </w:r>
            </w:ins>
          </w:p>
          <w:p w14:paraId="60B5256A" w14:textId="77777777" w:rsidR="00DE7E70" w:rsidRPr="000F6836" w:rsidRDefault="00DE7E70" w:rsidP="00DE7E70">
            <w:pPr>
              <w:spacing w:after="0"/>
              <w:rPr>
                <w:ins w:id="9678" w:author="Author"/>
                <w:lang w:val="en-GB"/>
              </w:rPr>
            </w:pPr>
            <w:ins w:id="9679" w:author="Author">
              <w:r w:rsidRPr="000F6836">
                <w:rPr>
                  <w:lang w:val="en-GB"/>
                </w:rPr>
                <w:t>3</w:t>
              </w:r>
              <w:r w:rsidRPr="000F6836">
                <w:rPr>
                  <w:color w:val="000000"/>
                  <w:lang w:val="en-GB"/>
                </w:rPr>
                <w:t xml:space="preserve"> - </w:t>
              </w:r>
              <w:r w:rsidRPr="000F6836">
                <w:rPr>
                  <w:lang w:val="en-GB"/>
                </w:rPr>
                <w:t>Other assets transfer</w:t>
              </w:r>
            </w:ins>
          </w:p>
          <w:p w14:paraId="20693D75" w14:textId="77777777" w:rsidR="00DE7E70" w:rsidRPr="000F6836" w:rsidRDefault="00DE7E70" w:rsidP="00DE7E70">
            <w:pPr>
              <w:spacing w:after="0"/>
              <w:rPr>
                <w:ins w:id="9680" w:author="Author"/>
                <w:lang w:val="en-GB"/>
              </w:rPr>
            </w:pPr>
            <w:ins w:id="9681" w:author="Author">
              <w:r w:rsidRPr="000F6836">
                <w:rPr>
                  <w:lang w:val="en-GB"/>
                </w:rPr>
                <w:t>4</w:t>
              </w:r>
              <w:r w:rsidRPr="000F6836">
                <w:rPr>
                  <w:color w:val="000000"/>
                  <w:lang w:val="en-GB"/>
                </w:rPr>
                <w:t xml:space="preserve"> - </w:t>
              </w:r>
              <w:r w:rsidRPr="000F6836">
                <w:rPr>
                  <w:lang w:val="en-GB"/>
                </w:rPr>
                <w:t>Derivative;</w:t>
              </w:r>
            </w:ins>
          </w:p>
          <w:p w14:paraId="00678534" w14:textId="77777777" w:rsidR="00DE7E70" w:rsidRPr="000F6836" w:rsidRDefault="00DE7E70" w:rsidP="00DE7E70">
            <w:pPr>
              <w:spacing w:after="0"/>
              <w:rPr>
                <w:ins w:id="9682" w:author="Author"/>
                <w:lang w:val="en-GB"/>
              </w:rPr>
            </w:pPr>
            <w:ins w:id="9683" w:author="Author">
              <w:r w:rsidRPr="000F6836">
                <w:rPr>
                  <w:lang w:val="en-GB"/>
                </w:rPr>
                <w:t>5</w:t>
              </w:r>
              <w:r w:rsidRPr="000F6836">
                <w:rPr>
                  <w:color w:val="000000"/>
                  <w:lang w:val="en-GB"/>
                </w:rPr>
                <w:t xml:space="preserve"> - </w:t>
              </w:r>
              <w:r w:rsidRPr="000F6836">
                <w:rPr>
                  <w:lang w:val="en-GB"/>
                </w:rPr>
                <w:t xml:space="preserve">Off-balance sheet item; </w:t>
              </w:r>
            </w:ins>
          </w:p>
          <w:p w14:paraId="1E6DCB3F" w14:textId="17DD4ACE" w:rsidR="00DE7E70" w:rsidRPr="000F6836" w:rsidRDefault="00DE7E70" w:rsidP="00DE7E70">
            <w:pPr>
              <w:spacing w:after="0"/>
              <w:rPr>
                <w:ins w:id="9684" w:author="Author"/>
                <w:lang w:val="en-GB"/>
              </w:rPr>
            </w:pPr>
            <w:ins w:id="9685" w:author="Author">
              <w:del w:id="9686" w:author="Author">
                <w:r w:rsidRPr="000F6836" w:rsidDel="00343713">
                  <w:rPr>
                    <w:lang w:val="en-GB"/>
                  </w:rPr>
                  <w:delText>6</w:delText>
                </w:r>
                <w:r w:rsidRPr="000F6836" w:rsidDel="00343713">
                  <w:rPr>
                    <w:color w:val="000000"/>
                    <w:lang w:val="en-GB"/>
                  </w:rPr>
                  <w:delText xml:space="preserve"> - </w:delText>
                </w:r>
                <w:r w:rsidRPr="000F6836" w:rsidDel="00343713">
                  <w:rPr>
                    <w:lang w:val="en-GB"/>
                  </w:rPr>
                  <w:delText>Insurance</w:delText>
                </w:r>
                <w:r w:rsidRPr="000F6836" w:rsidDel="00013234">
                  <w:rPr>
                    <w:lang w:val="en-GB"/>
                  </w:rPr>
                  <w:delText xml:space="preserve"> / reinsurance</w:delText>
                </w:r>
              </w:del>
              <w:r w:rsidRPr="000F6836">
                <w:rPr>
                  <w:lang w:val="en-GB"/>
                </w:rPr>
                <w:t>;</w:t>
              </w:r>
            </w:ins>
          </w:p>
          <w:p w14:paraId="61AA3009" w14:textId="11B59DAB" w:rsidR="004C0091" w:rsidRPr="000F6836" w:rsidRDefault="006561B9" w:rsidP="00DE7E70">
            <w:pPr>
              <w:spacing w:after="0"/>
              <w:rPr>
                <w:ins w:id="9687" w:author="Author"/>
                <w:color w:val="000000"/>
                <w:lang w:val="en-GB"/>
              </w:rPr>
            </w:pPr>
            <w:ins w:id="9688" w:author="Author">
              <w:r w:rsidRPr="000F6836">
                <w:rPr>
                  <w:lang w:val="en-GB"/>
                </w:rPr>
                <w:t>6</w:t>
              </w:r>
              <w:del w:id="9689" w:author="Author">
                <w:r w:rsidR="00DE7E70" w:rsidRPr="000F6836" w:rsidDel="006561B9">
                  <w:rPr>
                    <w:lang w:val="en-GB"/>
                  </w:rPr>
                  <w:delText>7</w:delText>
                </w:r>
              </w:del>
              <w:r w:rsidR="00DE7E70" w:rsidRPr="000F6836">
                <w:rPr>
                  <w:color w:val="000000"/>
                  <w:lang w:val="en-GB"/>
                </w:rPr>
                <w:t xml:space="preserve"> </w:t>
              </w:r>
              <w:del w:id="9690" w:author="Author">
                <w:r w:rsidR="00DE7E70" w:rsidRPr="000F6836" w:rsidDel="004C0091">
                  <w:rPr>
                    <w:color w:val="000000"/>
                    <w:lang w:val="en-GB"/>
                  </w:rPr>
                  <w:delText>-</w:delText>
                </w:r>
              </w:del>
              <w:r w:rsidR="00DE7E70" w:rsidRPr="000F6836">
                <w:rPr>
                  <w:color w:val="000000"/>
                  <w:lang w:val="en-GB"/>
                </w:rPr>
                <w:t xml:space="preserve"> </w:t>
              </w:r>
              <w:r w:rsidR="004C0091" w:rsidRPr="000F6836">
                <w:rPr>
                  <w:color w:val="000000"/>
                  <w:lang w:val="en-GB"/>
                </w:rPr>
                <w:t>Intragroup ou</w:t>
              </w:r>
              <w:r w:rsidR="001E13A7" w:rsidRPr="000F6836">
                <w:rPr>
                  <w:color w:val="000000"/>
                  <w:lang w:val="en-GB"/>
                </w:rPr>
                <w:t>tsourcing,</w:t>
              </w:r>
              <w:r w:rsidR="004C0091" w:rsidRPr="000F6836">
                <w:rPr>
                  <w:color w:val="000000"/>
                  <w:lang w:val="en-GB"/>
                </w:rPr>
                <w:t xml:space="preserve"> internal cost sharing or rental agreement</w:t>
              </w:r>
            </w:ins>
          </w:p>
          <w:p w14:paraId="28261214" w14:textId="38CE7052" w:rsidR="00DE7E70" w:rsidRPr="00FB7E86" w:rsidRDefault="006561B9" w:rsidP="00FB7E86">
            <w:pPr>
              <w:spacing w:after="0"/>
              <w:rPr>
                <w:ins w:id="9691" w:author="Author"/>
                <w:lang w:val="en-GB"/>
              </w:rPr>
            </w:pPr>
            <w:ins w:id="9692" w:author="Author">
              <w:r w:rsidRPr="000F6836">
                <w:rPr>
                  <w:color w:val="000000"/>
                  <w:lang w:val="en-GB"/>
                </w:rPr>
                <w:t>7</w:t>
              </w:r>
              <w:r w:rsidR="004C0091" w:rsidRPr="000F6836">
                <w:rPr>
                  <w:color w:val="000000"/>
                  <w:lang w:val="en-GB"/>
                </w:rPr>
                <w:t xml:space="preserve">- </w:t>
              </w:r>
              <w:r w:rsidR="00DE7E70" w:rsidRPr="000F6836">
                <w:rPr>
                  <w:lang w:val="en-GB"/>
                </w:rPr>
                <w:t>Others</w:t>
              </w:r>
            </w:ins>
          </w:p>
        </w:tc>
      </w:tr>
      <w:tr w:rsidR="00DE7E70" w:rsidRPr="000F6836" w14:paraId="3285E81F" w14:textId="77777777" w:rsidTr="00902DCD">
        <w:trPr>
          <w:trHeight w:val="736"/>
          <w:ins w:id="9693" w:author="Author"/>
        </w:trPr>
        <w:tc>
          <w:tcPr>
            <w:tcW w:w="1509" w:type="dxa"/>
          </w:tcPr>
          <w:p w14:paraId="6907B45E" w14:textId="584AE8BE" w:rsidR="00DE7E70" w:rsidRPr="000F6836" w:rsidRDefault="00DE7E70" w:rsidP="00DE7E70">
            <w:pPr>
              <w:rPr>
                <w:ins w:id="9694" w:author="Author"/>
                <w:color w:val="000000"/>
                <w:lang w:val="en-GB"/>
              </w:rPr>
            </w:pPr>
            <w:ins w:id="9695" w:author="Author">
              <w:r w:rsidRPr="000F6836">
                <w:rPr>
                  <w:color w:val="000000"/>
                  <w:lang w:val="en-GB"/>
                </w:rPr>
                <w:t>C0120</w:t>
              </w:r>
            </w:ins>
          </w:p>
        </w:tc>
        <w:tc>
          <w:tcPr>
            <w:tcW w:w="1509" w:type="dxa"/>
            <w:shd w:val="clear" w:color="auto" w:fill="auto"/>
            <w:hideMark/>
          </w:tcPr>
          <w:p w14:paraId="597051E5" w14:textId="3F0C8A53" w:rsidR="00DE7E70" w:rsidRPr="000F6836" w:rsidRDefault="00DE7E70" w:rsidP="00DE7E70">
            <w:pPr>
              <w:rPr>
                <w:ins w:id="9696" w:author="Author"/>
                <w:color w:val="000000"/>
                <w:lang w:val="en-GB"/>
              </w:rPr>
            </w:pPr>
            <w:ins w:id="9697" w:author="Author">
              <w:r w:rsidRPr="000F6836">
                <w:rPr>
                  <w:color w:val="000000"/>
                  <w:lang w:val="en-GB"/>
                </w:rPr>
                <w:t>Currency of transaction</w:t>
              </w:r>
            </w:ins>
          </w:p>
        </w:tc>
        <w:tc>
          <w:tcPr>
            <w:tcW w:w="5605" w:type="dxa"/>
            <w:shd w:val="clear" w:color="auto" w:fill="auto"/>
          </w:tcPr>
          <w:p w14:paraId="0EA38730" w14:textId="5ADDEEE1" w:rsidR="00DE7E70" w:rsidRPr="000F6836" w:rsidRDefault="00DE7E70" w:rsidP="00DE7E70">
            <w:pPr>
              <w:spacing w:after="0"/>
              <w:rPr>
                <w:ins w:id="9698" w:author="Author"/>
                <w:color w:val="000000"/>
                <w:lang w:val="en-GB"/>
              </w:rPr>
            </w:pPr>
            <w:ins w:id="9699" w:author="Author">
              <w:r w:rsidRPr="000F6836">
                <w:rPr>
                  <w:lang w:val="en-GB"/>
                </w:rPr>
                <w:t>Identify the ISO 4217 alphabetic code of the</w:t>
              </w:r>
              <w:r w:rsidRPr="000F6836">
                <w:rPr>
                  <w:color w:val="000000"/>
                  <w:lang w:val="en-GB"/>
                </w:rPr>
                <w:t xml:space="preserve"> currency of payments for the specific P&amp;L transaction</w:t>
              </w:r>
              <w:r w:rsidR="0091355F" w:rsidRPr="000F6836">
                <w:rPr>
                  <w:color w:val="000000"/>
                  <w:lang w:val="en-GB"/>
                </w:rPr>
                <w:t>.</w:t>
              </w:r>
            </w:ins>
          </w:p>
        </w:tc>
      </w:tr>
      <w:tr w:rsidR="00DE7E70" w:rsidRPr="000F6836" w14:paraId="741CD45C" w14:textId="77777777" w:rsidTr="00902DCD">
        <w:trPr>
          <w:trHeight w:val="855"/>
          <w:ins w:id="9700" w:author="Author"/>
        </w:trPr>
        <w:tc>
          <w:tcPr>
            <w:tcW w:w="1509" w:type="dxa"/>
          </w:tcPr>
          <w:p w14:paraId="5181052A" w14:textId="4CCF9445" w:rsidR="00DE7E70" w:rsidRPr="000F6836" w:rsidRDefault="00DE7E70" w:rsidP="00DE7E70">
            <w:pPr>
              <w:rPr>
                <w:ins w:id="9701" w:author="Author"/>
                <w:color w:val="000000"/>
                <w:lang w:val="en-GB"/>
              </w:rPr>
            </w:pPr>
            <w:ins w:id="9702" w:author="Author">
              <w:r w:rsidRPr="000F6836">
                <w:rPr>
                  <w:color w:val="000000"/>
                  <w:lang w:val="en-GB"/>
                </w:rPr>
                <w:t>C0130</w:t>
              </w:r>
            </w:ins>
          </w:p>
        </w:tc>
        <w:tc>
          <w:tcPr>
            <w:tcW w:w="1509" w:type="dxa"/>
            <w:shd w:val="clear" w:color="auto" w:fill="auto"/>
            <w:hideMark/>
          </w:tcPr>
          <w:p w14:paraId="5626C321" w14:textId="4C1F38B1" w:rsidR="00DE7E70" w:rsidRPr="000F6836" w:rsidRDefault="00DE7E70" w:rsidP="00DE7E70">
            <w:pPr>
              <w:rPr>
                <w:ins w:id="9703" w:author="Author"/>
                <w:color w:val="000000"/>
                <w:lang w:val="en-GB"/>
              </w:rPr>
            </w:pPr>
            <w:ins w:id="9704" w:author="Author">
              <w:r w:rsidRPr="000F6836">
                <w:rPr>
                  <w:color w:val="000000"/>
                  <w:lang w:val="en-GB"/>
                </w:rPr>
                <w:t>Transaction date</w:t>
              </w:r>
            </w:ins>
          </w:p>
        </w:tc>
        <w:tc>
          <w:tcPr>
            <w:tcW w:w="5605" w:type="dxa"/>
            <w:shd w:val="clear" w:color="auto" w:fill="auto"/>
          </w:tcPr>
          <w:p w14:paraId="55172615" w14:textId="4A05B6ED" w:rsidR="00DE7E70" w:rsidRPr="000F6836" w:rsidRDefault="00DE7E70" w:rsidP="00DE7E70">
            <w:pPr>
              <w:spacing w:after="0"/>
              <w:rPr>
                <w:ins w:id="9705" w:author="Author"/>
                <w:color w:val="000000"/>
                <w:lang w:val="en-GB"/>
              </w:rPr>
            </w:pPr>
            <w:ins w:id="9706" w:author="Author">
              <w:r w:rsidRPr="000F6836">
                <w:rPr>
                  <w:lang w:val="en-GB"/>
                </w:rPr>
                <w:t xml:space="preserve">Identify the ISO 8601 (yyyy-mm-dd) code of the </w:t>
              </w:r>
              <w:r w:rsidRPr="000F6836">
                <w:rPr>
                  <w:color w:val="000000"/>
                  <w:lang w:val="en-GB"/>
                </w:rPr>
                <w:t>date of commencement of the P&amp;L transaction.</w:t>
              </w:r>
            </w:ins>
          </w:p>
        </w:tc>
      </w:tr>
      <w:tr w:rsidR="00DE7E70" w:rsidRPr="000F6836" w14:paraId="6BDD8F65" w14:textId="77777777" w:rsidTr="00902DCD">
        <w:trPr>
          <w:trHeight w:val="274"/>
          <w:ins w:id="9707" w:author="Author"/>
        </w:trPr>
        <w:tc>
          <w:tcPr>
            <w:tcW w:w="1509" w:type="dxa"/>
          </w:tcPr>
          <w:p w14:paraId="01341FDD" w14:textId="5277ED56" w:rsidR="00DE7E70" w:rsidRPr="000F6836" w:rsidRDefault="00DE7E70" w:rsidP="00DE7E70">
            <w:pPr>
              <w:rPr>
                <w:ins w:id="9708" w:author="Author"/>
                <w:color w:val="000000"/>
                <w:lang w:val="en-GB"/>
              </w:rPr>
            </w:pPr>
            <w:ins w:id="9709" w:author="Author">
              <w:r w:rsidRPr="000F6836">
                <w:rPr>
                  <w:color w:val="000000"/>
                  <w:lang w:val="en-GB"/>
                </w:rPr>
                <w:t>C0140</w:t>
              </w:r>
            </w:ins>
          </w:p>
        </w:tc>
        <w:tc>
          <w:tcPr>
            <w:tcW w:w="1509" w:type="dxa"/>
            <w:shd w:val="clear" w:color="auto" w:fill="auto"/>
            <w:hideMark/>
          </w:tcPr>
          <w:p w14:paraId="110BBA5F" w14:textId="1D750FA8" w:rsidR="00DE7E70" w:rsidRPr="000F6836" w:rsidRDefault="00DE7E70" w:rsidP="00DE7E70">
            <w:pPr>
              <w:rPr>
                <w:ins w:id="9710" w:author="Author"/>
                <w:color w:val="000000"/>
                <w:lang w:val="en-GB"/>
              </w:rPr>
            </w:pPr>
            <w:ins w:id="9711" w:author="Author">
              <w:r w:rsidRPr="000F6836">
                <w:rPr>
                  <w:color w:val="000000"/>
                  <w:lang w:val="en-GB"/>
                </w:rPr>
                <w:t>Amount</w:t>
              </w:r>
              <w:del w:id="9712" w:author="Author">
                <w:r w:rsidRPr="000F6836" w:rsidDel="0091355F">
                  <w:rPr>
                    <w:color w:val="000000"/>
                    <w:lang w:val="en-GB"/>
                  </w:rPr>
                  <w:delText xml:space="preserve"> </w:delText>
                </w:r>
              </w:del>
            </w:ins>
          </w:p>
        </w:tc>
        <w:tc>
          <w:tcPr>
            <w:tcW w:w="5605" w:type="dxa"/>
            <w:shd w:val="clear" w:color="auto" w:fill="auto"/>
            <w:hideMark/>
          </w:tcPr>
          <w:p w14:paraId="449D9157" w14:textId="16CBD21C" w:rsidR="00DE7E70" w:rsidRPr="000F6836" w:rsidRDefault="00DE7E70" w:rsidP="000D3A80">
            <w:pPr>
              <w:spacing w:after="0"/>
              <w:rPr>
                <w:ins w:id="9713" w:author="Author"/>
                <w:color w:val="000000"/>
                <w:lang w:val="en-GB"/>
              </w:rPr>
            </w:pPr>
            <w:ins w:id="9714" w:author="Author">
              <w:r w:rsidRPr="000F6836">
                <w:rPr>
                  <w:color w:val="000000"/>
                  <w:lang w:val="en-GB"/>
                </w:rPr>
                <w:t xml:space="preserve">Amount of the transaction or price as per agreement/contract, reported in the reporting currency of the </w:t>
              </w:r>
              <w:del w:id="9715" w:author="Author">
                <w:r w:rsidRPr="000F6836" w:rsidDel="000D3A80">
                  <w:rPr>
                    <w:color w:val="000000"/>
                    <w:lang w:val="en-GB"/>
                  </w:rPr>
                  <w:delText>financial conglomerate</w:delText>
                </w:r>
              </w:del>
              <w:r w:rsidR="000D3A80" w:rsidRPr="000F6836">
                <w:rPr>
                  <w:color w:val="000000"/>
                  <w:lang w:val="en-GB"/>
                </w:rPr>
                <w:t>group</w:t>
              </w:r>
              <w:r w:rsidRPr="000F6836">
                <w:rPr>
                  <w:color w:val="000000"/>
                  <w:lang w:val="en-GB"/>
                </w:rPr>
                <w:t>.</w:t>
              </w:r>
            </w:ins>
          </w:p>
        </w:tc>
      </w:tr>
      <w:tr w:rsidR="00DE7E70" w:rsidRPr="000F6836" w14:paraId="72D4BFD5" w14:textId="77777777" w:rsidTr="00902DCD">
        <w:trPr>
          <w:trHeight w:val="274"/>
          <w:ins w:id="9716" w:author="Author"/>
        </w:trPr>
        <w:tc>
          <w:tcPr>
            <w:tcW w:w="1509" w:type="dxa"/>
          </w:tcPr>
          <w:p w14:paraId="2BDC7284" w14:textId="5DD8E703" w:rsidR="00DE7E70" w:rsidRPr="000F6836" w:rsidRDefault="00DE7E70" w:rsidP="00DE7E70">
            <w:pPr>
              <w:rPr>
                <w:ins w:id="9717" w:author="Author"/>
                <w:color w:val="000000"/>
                <w:lang w:val="en-GB"/>
              </w:rPr>
            </w:pPr>
            <w:ins w:id="9718" w:author="Author">
              <w:r w:rsidRPr="000F6836">
                <w:rPr>
                  <w:color w:val="000000"/>
                  <w:lang w:val="en-GB"/>
                </w:rPr>
                <w:t>C0150</w:t>
              </w:r>
            </w:ins>
          </w:p>
        </w:tc>
        <w:tc>
          <w:tcPr>
            <w:tcW w:w="1509" w:type="dxa"/>
            <w:shd w:val="clear" w:color="auto" w:fill="auto"/>
          </w:tcPr>
          <w:p w14:paraId="2DD2F8E6" w14:textId="01B5128E" w:rsidR="00DE7E70" w:rsidRPr="000F6836" w:rsidRDefault="00DE7E70" w:rsidP="00DE7E70">
            <w:pPr>
              <w:rPr>
                <w:ins w:id="9719" w:author="Author"/>
                <w:color w:val="000000"/>
                <w:lang w:val="en-GB"/>
              </w:rPr>
            </w:pPr>
            <w:ins w:id="9720" w:author="Author">
              <w:r w:rsidRPr="000F6836">
                <w:rPr>
                  <w:color w:val="000000"/>
                  <w:lang w:val="en-GB"/>
                </w:rPr>
                <w:t>Comments</w:t>
              </w:r>
            </w:ins>
          </w:p>
        </w:tc>
        <w:tc>
          <w:tcPr>
            <w:tcW w:w="5605" w:type="dxa"/>
            <w:shd w:val="clear" w:color="auto" w:fill="auto"/>
          </w:tcPr>
          <w:p w14:paraId="4223BAFD" w14:textId="2F88BD81" w:rsidR="00DE7E70" w:rsidRPr="000F6836" w:rsidRDefault="00DE7E70" w:rsidP="00DE7E70">
            <w:pPr>
              <w:spacing w:after="0"/>
              <w:rPr>
                <w:ins w:id="9721" w:author="Author"/>
                <w:color w:val="000000"/>
                <w:lang w:val="en-GB"/>
              </w:rPr>
            </w:pPr>
            <w:ins w:id="9722" w:author="Author">
              <w:r w:rsidRPr="000F6836">
                <w:rPr>
                  <w:color w:val="000000"/>
                  <w:lang w:val="en-GB"/>
                </w:rPr>
                <w:t xml:space="preserve">Comments shall contain: </w:t>
              </w:r>
            </w:ins>
          </w:p>
          <w:p w14:paraId="6FC95299" w14:textId="77777777" w:rsidR="00DE7E70" w:rsidRPr="000F6836" w:rsidRDefault="00DE7E70" w:rsidP="00DE7E70">
            <w:pPr>
              <w:pStyle w:val="ListParagraph"/>
              <w:numPr>
                <w:ilvl w:val="0"/>
                <w:numId w:val="36"/>
              </w:numPr>
              <w:contextualSpacing/>
              <w:rPr>
                <w:ins w:id="9723" w:author="Author"/>
                <w:rFonts w:ascii="Times New Roman" w:hAnsi="Times New Roman"/>
                <w:color w:val="000000"/>
                <w:sz w:val="24"/>
                <w:szCs w:val="24"/>
                <w:lang w:eastAsia="en-GB"/>
              </w:rPr>
            </w:pPr>
            <w:ins w:id="9724" w:author="Author">
              <w:r w:rsidRPr="000F6836">
                <w:rPr>
                  <w:rFonts w:ascii="Times New Roman" w:hAnsi="Times New Roman"/>
                  <w:color w:val="000000"/>
                  <w:sz w:val="24"/>
                  <w:szCs w:val="24"/>
                  <w:lang w:eastAsia="en-GB"/>
                </w:rPr>
                <w:t>a notification if the transaction has not been performed at arm’s length</w:t>
              </w:r>
            </w:ins>
          </w:p>
          <w:p w14:paraId="1972BDDB" w14:textId="77777777" w:rsidR="00DE7E70" w:rsidRPr="000F6836" w:rsidRDefault="00DE7E70" w:rsidP="00DE7E70">
            <w:pPr>
              <w:pStyle w:val="ListParagraph"/>
              <w:numPr>
                <w:ilvl w:val="0"/>
                <w:numId w:val="36"/>
              </w:numPr>
              <w:contextualSpacing/>
              <w:rPr>
                <w:ins w:id="9725" w:author="Author"/>
                <w:rFonts w:ascii="Times New Roman" w:hAnsi="Times New Roman"/>
                <w:color w:val="000000"/>
                <w:sz w:val="24"/>
                <w:szCs w:val="24"/>
                <w:lang w:eastAsia="en-GB"/>
              </w:rPr>
            </w:pPr>
            <w:ins w:id="9726" w:author="Author">
              <w:r w:rsidRPr="000F6836">
                <w:rPr>
                  <w:rFonts w:ascii="Times New Roman" w:hAnsi="Times New Roman"/>
                  <w:color w:val="000000"/>
                  <w:sz w:val="24"/>
                  <w:szCs w:val="24"/>
                  <w:lang w:eastAsia="en-GB"/>
                </w:rPr>
                <w:t>any other relevant information regarding the economic nature of the operation</w:t>
              </w:r>
            </w:ins>
          </w:p>
          <w:p w14:paraId="61EA4137" w14:textId="7D047851" w:rsidR="00DE7E70" w:rsidRPr="000F6836" w:rsidRDefault="00DE7E70" w:rsidP="00DE7E70">
            <w:pPr>
              <w:spacing w:before="0" w:after="0"/>
              <w:contextualSpacing/>
              <w:jc w:val="left"/>
              <w:rPr>
                <w:ins w:id="9727" w:author="Author"/>
                <w:color w:val="000000"/>
                <w:lang w:val="en-GB"/>
              </w:rPr>
            </w:pPr>
          </w:p>
        </w:tc>
      </w:tr>
    </w:tbl>
    <w:p w14:paraId="1B95A26D" w14:textId="6F132F4C" w:rsidR="00616968" w:rsidRPr="000F6836" w:rsidRDefault="00616968" w:rsidP="00616968">
      <w:pPr>
        <w:pStyle w:val="ManualHeading2"/>
        <w:numPr>
          <w:ilvl w:val="0"/>
          <w:numId w:val="0"/>
        </w:numPr>
        <w:ind w:left="851" w:hanging="851"/>
        <w:rPr>
          <w:lang w:val="en-GB"/>
        </w:rPr>
      </w:pPr>
      <w:bookmarkStart w:id="9728" w:name="_GoBack"/>
      <w:bookmarkEnd w:id="9728"/>
      <w:r w:rsidRPr="000F6836">
        <w:rPr>
          <w:i/>
          <w:lang w:val="en-GB"/>
        </w:rPr>
        <w:t>S.37.01 — Risk concentration</w:t>
      </w:r>
      <w:ins w:id="9729" w:author="Author">
        <w:r w:rsidR="00F17B3E" w:rsidRPr="000F6836">
          <w:rPr>
            <w:i/>
            <w:lang w:val="en-GB"/>
          </w:rPr>
          <w:t xml:space="preserve"> – Exposure to Counterparties</w:t>
        </w:r>
      </w:ins>
    </w:p>
    <w:p w14:paraId="5684E313" w14:textId="77777777" w:rsidR="00616968" w:rsidRPr="000F6836" w:rsidRDefault="00616968" w:rsidP="00616968">
      <w:pPr>
        <w:rPr>
          <w:lang w:val="en-GB"/>
        </w:rPr>
      </w:pPr>
      <w:r w:rsidRPr="000F6836">
        <w:rPr>
          <w:i/>
          <w:lang w:val="en-GB"/>
        </w:rPr>
        <w:t>General comments:</w:t>
      </w:r>
    </w:p>
    <w:p w14:paraId="3F73EF5C" w14:textId="77777777" w:rsidR="00F17B3E" w:rsidRPr="000F6836" w:rsidRDefault="00F17B3E" w:rsidP="009C4806">
      <w:pPr>
        <w:rPr>
          <w:ins w:id="9730" w:author="Author"/>
          <w:lang w:val="en-GB"/>
        </w:rPr>
      </w:pPr>
      <w:ins w:id="9731" w:author="Author">
        <w:r w:rsidRPr="000F6836">
          <w:rPr>
            <w:lang w:val="en-GB"/>
          </w:rPr>
          <w:t>This section relates to at least annually submission of information for groups.</w:t>
        </w:r>
      </w:ins>
    </w:p>
    <w:p w14:paraId="5DB2707D" w14:textId="77777777" w:rsidR="00F17B3E" w:rsidRPr="000F6836" w:rsidRDefault="00F17B3E" w:rsidP="00F17B3E">
      <w:pPr>
        <w:suppressAutoHyphens/>
        <w:snapToGrid w:val="0"/>
        <w:rPr>
          <w:ins w:id="9732" w:author="Author"/>
          <w:lang w:val="en-GB"/>
        </w:rPr>
      </w:pPr>
      <w:ins w:id="9733" w:author="Author">
        <w:r w:rsidRPr="000F6836">
          <w:rPr>
            <w:lang w:val="en-GB"/>
          </w:rPr>
          <w:t xml:space="preserve">This template shall include all significant risk concentrations between entities in scope of group supervision and third parties which can add up from the risk exposures mentioned in the </w:t>
        </w:r>
        <w:r w:rsidRPr="000F6836">
          <w:rPr>
            <w:lang w:val="en-GB"/>
          </w:rPr>
          <w:lastRenderedPageBreak/>
          <w:t>template irrespective of the choice of calculation method or whether sectoral solvency rules have been used for the purposes of the group solvency calculation.</w:t>
        </w:r>
        <w:del w:id="9734" w:author="Author">
          <w:r w:rsidRPr="000F6836" w:rsidDel="001C3AAC">
            <w:rPr>
              <w:lang w:val="en-GB"/>
            </w:rPr>
            <w:delText>.</w:delText>
          </w:r>
        </w:del>
      </w:ins>
    </w:p>
    <w:p w14:paraId="219263F9" w14:textId="77777777" w:rsidR="00F17B3E" w:rsidRPr="000F6836" w:rsidRDefault="00F17B3E" w:rsidP="00F17B3E">
      <w:pPr>
        <w:suppressAutoHyphens/>
        <w:snapToGrid w:val="0"/>
        <w:rPr>
          <w:ins w:id="9735" w:author="Author"/>
          <w:lang w:val="en-GB"/>
        </w:rPr>
      </w:pPr>
      <w:ins w:id="9736" w:author="Author">
        <w:r w:rsidRPr="000F6836">
          <w:rPr>
            <w:lang w:val="en-GB"/>
          </w:rPr>
          <w:t>The aim is to list the significant exposures (value of the exposures in each kind of instrument listed in the template) by single counterparty outside the scope of the group. If more than one entity of the group is involved, for each entity a separate line is necessary.</w:t>
        </w:r>
      </w:ins>
    </w:p>
    <w:p w14:paraId="3652C34C" w14:textId="77777777" w:rsidR="00F17B3E" w:rsidRPr="000F6836" w:rsidRDefault="00F17B3E" w:rsidP="00F17B3E">
      <w:pPr>
        <w:suppressAutoHyphens/>
        <w:snapToGrid w:val="0"/>
        <w:rPr>
          <w:ins w:id="9737" w:author="Author"/>
          <w:lang w:val="en-GB"/>
        </w:rPr>
      </w:pPr>
      <w:ins w:id="9738" w:author="Author">
        <w:r w:rsidRPr="000F6836">
          <w:rPr>
            <w:lang w:val="en-GB"/>
          </w:rPr>
          <w:t>It can be understood as the maximum possible exposure on a contractual basis and not necessarily be reflected on the balance sheet, on both gross basis and net basis taking into account any risk mitigation instruments or techniques. Thresholds are fixed by the group supervisor after consulting the group itself and the college.</w:t>
        </w:r>
      </w:ins>
    </w:p>
    <w:p w14:paraId="201B08FD" w14:textId="77777777" w:rsidR="00F17B3E" w:rsidRPr="000F6836" w:rsidRDefault="00F17B3E" w:rsidP="00F17B3E">
      <w:pPr>
        <w:suppressAutoHyphens/>
        <w:snapToGrid w:val="0"/>
        <w:rPr>
          <w:ins w:id="9739" w:author="Author"/>
          <w:lang w:val="en-GB"/>
        </w:rPr>
      </w:pPr>
      <w:ins w:id="9740" w:author="Author">
        <w:r w:rsidRPr="000F6836">
          <w:rPr>
            <w:lang w:val="en-GB"/>
          </w:rPr>
          <w:t>Data should be reported by legal entity.</w:t>
        </w:r>
        <w:del w:id="9741" w:author="Author">
          <w:r w:rsidRPr="000F6836" w:rsidDel="001C3AAC">
            <w:rPr>
              <w:lang w:val="en-GB"/>
            </w:rPr>
            <w:delText xml:space="preserve">  </w:delText>
          </w:r>
        </w:del>
      </w:ins>
    </w:p>
    <w:p w14:paraId="21E838E6" w14:textId="1E861A7A" w:rsidR="00F17B3E" w:rsidRPr="000F6836" w:rsidDel="00B027A5" w:rsidRDefault="00F17B3E" w:rsidP="00F17B3E">
      <w:pPr>
        <w:pStyle w:val="Default"/>
        <w:pBdr>
          <w:top w:val="single" w:sz="4" w:space="1" w:color="auto"/>
          <w:left w:val="single" w:sz="4" w:space="4" w:color="auto"/>
          <w:bottom w:val="single" w:sz="4" w:space="1" w:color="auto"/>
          <w:right w:val="single" w:sz="4" w:space="4" w:color="auto"/>
        </w:pBdr>
        <w:shd w:val="clear" w:color="auto" w:fill="E2EFD9" w:themeFill="accent6" w:themeFillTint="33"/>
        <w:rPr>
          <w:ins w:id="9742" w:author="Author"/>
          <w:del w:id="9743" w:author="Author"/>
          <w:lang w:eastAsia="en-US"/>
        </w:rPr>
      </w:pPr>
      <w:ins w:id="9744" w:author="Author">
        <w:del w:id="9745" w:author="Author">
          <w:r w:rsidRPr="000F6836" w:rsidDel="00B027A5">
            <w:rPr>
              <w:lang w:eastAsia="en-US"/>
            </w:rPr>
            <w:delText>Note to stakeholders:</w:delText>
          </w:r>
        </w:del>
      </w:ins>
    </w:p>
    <w:p w14:paraId="64DB8AD2" w14:textId="19B280AE" w:rsidR="00F17B3E" w:rsidRPr="000F6836" w:rsidDel="00B027A5" w:rsidRDefault="00F17B3E" w:rsidP="00F17B3E">
      <w:pPr>
        <w:pStyle w:val="Default"/>
        <w:pBdr>
          <w:top w:val="single" w:sz="4" w:space="1" w:color="auto"/>
          <w:left w:val="single" w:sz="4" w:space="4" w:color="auto"/>
          <w:bottom w:val="single" w:sz="4" w:space="1" w:color="auto"/>
          <w:right w:val="single" w:sz="4" w:space="4" w:color="auto"/>
        </w:pBdr>
        <w:shd w:val="clear" w:color="auto" w:fill="E2EFD9" w:themeFill="accent6" w:themeFillTint="33"/>
        <w:rPr>
          <w:ins w:id="9746" w:author="Author"/>
          <w:del w:id="9747" w:author="Author"/>
          <w:lang w:eastAsia="en-US"/>
        </w:rPr>
      </w:pPr>
      <w:ins w:id="9748" w:author="Author">
        <w:del w:id="9749" w:author="Author">
          <w:r w:rsidRPr="000F6836" w:rsidDel="00B027A5">
            <w:rPr>
              <w:lang w:eastAsia="en-US"/>
            </w:rPr>
            <w:delText>Please take into account the question and options presented in the Cover Note regarding how to best provide the information on Credit or insurance risk mitigation techniques for C0260 with regard to insurance exposures in case of non</w:delText>
          </w:r>
          <w:r w:rsidR="00257BFB" w:rsidRPr="000F6836" w:rsidDel="00B027A5">
            <w:rPr>
              <w:lang w:eastAsia="en-US"/>
            </w:rPr>
            <w:delText>-</w:delText>
          </w:r>
          <w:r w:rsidRPr="000F6836" w:rsidDel="00B027A5">
            <w:rPr>
              <w:lang w:eastAsia="en-US"/>
            </w:rPr>
            <w:delText xml:space="preserve"> proportional reinsurance encompassing more than one counterparty</w:delText>
          </w:r>
          <w:r w:rsidR="001C3AAC" w:rsidRPr="000F6836" w:rsidDel="00B027A5">
            <w:rPr>
              <w:lang w:eastAsia="en-US"/>
            </w:rPr>
            <w:delText>.</w:delText>
          </w:r>
        </w:del>
      </w:ins>
    </w:p>
    <w:p w14:paraId="55698E21" w14:textId="77777777" w:rsidR="00F17B3E" w:rsidRPr="000F6836" w:rsidRDefault="00F17B3E" w:rsidP="00F17B3E">
      <w:pPr>
        <w:adjustRightInd w:val="0"/>
        <w:spacing w:before="200" w:after="200"/>
        <w:jc w:val="center"/>
        <w:rPr>
          <w:ins w:id="9750" w:author="Author"/>
          <w:rFonts w:eastAsiaTheme="minorHAnsi"/>
          <w:color w:val="000000"/>
          <w:lang w:val="en-GB"/>
        </w:rPr>
      </w:pPr>
    </w:p>
    <w:tbl>
      <w:tblPr>
        <w:tblW w:w="9295" w:type="dxa"/>
        <w:tblInd w:w="98" w:type="dxa"/>
        <w:tblLook w:val="04A0" w:firstRow="1" w:lastRow="0" w:firstColumn="1" w:lastColumn="0" w:noHBand="0" w:noVBand="1"/>
      </w:tblPr>
      <w:tblGrid>
        <w:gridCol w:w="1501"/>
        <w:gridCol w:w="3003"/>
        <w:gridCol w:w="4791"/>
      </w:tblGrid>
      <w:tr w:rsidR="00DE7E70" w:rsidRPr="000F6836" w14:paraId="27BFA524" w14:textId="77777777" w:rsidTr="00902DCD">
        <w:trPr>
          <w:trHeight w:val="379"/>
          <w:ins w:id="9751" w:author="Author"/>
        </w:trPr>
        <w:tc>
          <w:tcPr>
            <w:tcW w:w="1656" w:type="dxa"/>
            <w:tcBorders>
              <w:top w:val="single" w:sz="4" w:space="0" w:color="auto"/>
              <w:left w:val="single" w:sz="4" w:space="0" w:color="auto"/>
              <w:bottom w:val="single" w:sz="4" w:space="0" w:color="auto"/>
              <w:right w:val="single" w:sz="4" w:space="0" w:color="auto"/>
            </w:tcBorders>
          </w:tcPr>
          <w:p w14:paraId="1F5264CE" w14:textId="75995A44" w:rsidR="00DE7E70" w:rsidRPr="000F6836" w:rsidRDefault="00DE7E70" w:rsidP="00DE7E70">
            <w:pPr>
              <w:spacing w:after="0"/>
              <w:jc w:val="center"/>
              <w:rPr>
                <w:ins w:id="9752" w:author="Author"/>
                <w:b/>
                <w:color w:val="000000"/>
                <w:szCs w:val="20"/>
                <w:lang w:val="en-GB"/>
              </w:rPr>
            </w:pPr>
            <w:ins w:id="9753" w:author="Author">
              <w:r w:rsidRPr="000F6836">
                <w:rPr>
                  <w:b/>
                  <w:color w:val="000000"/>
                  <w:szCs w:val="20"/>
                  <w:lang w:val="en-GB"/>
                </w:rPr>
                <w:t>Item</w:t>
              </w:r>
            </w:ins>
          </w:p>
        </w:tc>
        <w:tc>
          <w:tcPr>
            <w:tcW w:w="1656" w:type="dxa"/>
            <w:tcBorders>
              <w:top w:val="single" w:sz="4" w:space="0" w:color="auto"/>
              <w:left w:val="single" w:sz="4" w:space="0" w:color="auto"/>
              <w:bottom w:val="single" w:sz="4" w:space="0" w:color="auto"/>
              <w:right w:val="single" w:sz="4" w:space="0" w:color="auto"/>
            </w:tcBorders>
          </w:tcPr>
          <w:p w14:paraId="1F99FE9B" w14:textId="7F634B73" w:rsidR="00DE7E70" w:rsidRPr="000F6836" w:rsidRDefault="00DE7E70" w:rsidP="00DE7E70">
            <w:pPr>
              <w:spacing w:after="0"/>
              <w:jc w:val="center"/>
              <w:rPr>
                <w:ins w:id="9754" w:author="Author"/>
                <w:b/>
                <w:color w:val="000000"/>
                <w:szCs w:val="20"/>
                <w:lang w:val="en-GB"/>
              </w:rPr>
            </w:pPr>
          </w:p>
        </w:tc>
        <w:tc>
          <w:tcPr>
            <w:tcW w:w="5983" w:type="dxa"/>
            <w:tcBorders>
              <w:top w:val="single" w:sz="4" w:space="0" w:color="auto"/>
              <w:left w:val="nil"/>
              <w:bottom w:val="single" w:sz="4" w:space="0" w:color="auto"/>
              <w:right w:val="single" w:sz="4" w:space="0" w:color="auto"/>
            </w:tcBorders>
            <w:hideMark/>
          </w:tcPr>
          <w:p w14:paraId="534F6417" w14:textId="77777777" w:rsidR="00DE7E70" w:rsidRPr="000F6836" w:rsidRDefault="00DE7E70" w:rsidP="00DE7E70">
            <w:pPr>
              <w:spacing w:after="0"/>
              <w:jc w:val="center"/>
              <w:rPr>
                <w:ins w:id="9755" w:author="Author"/>
                <w:b/>
                <w:color w:val="000000"/>
                <w:szCs w:val="20"/>
                <w:lang w:val="en-GB"/>
              </w:rPr>
            </w:pPr>
            <w:ins w:id="9756" w:author="Author">
              <w:r w:rsidRPr="000F6836">
                <w:rPr>
                  <w:b/>
                  <w:color w:val="000000"/>
                  <w:szCs w:val="20"/>
                  <w:lang w:val="en-GB"/>
                </w:rPr>
                <w:t>INSTRUCTIONS</w:t>
              </w:r>
            </w:ins>
          </w:p>
        </w:tc>
      </w:tr>
      <w:tr w:rsidR="00DE7E70" w:rsidRPr="000F6836" w14:paraId="100A84E2" w14:textId="77777777" w:rsidTr="00902DCD">
        <w:trPr>
          <w:trHeight w:val="855"/>
          <w:ins w:id="9757" w:author="Author"/>
        </w:trPr>
        <w:tc>
          <w:tcPr>
            <w:tcW w:w="1656" w:type="dxa"/>
            <w:tcBorders>
              <w:top w:val="single" w:sz="4" w:space="0" w:color="auto"/>
              <w:left w:val="single" w:sz="4" w:space="0" w:color="auto"/>
              <w:bottom w:val="single" w:sz="4" w:space="0" w:color="auto"/>
              <w:right w:val="single" w:sz="4" w:space="0" w:color="auto"/>
            </w:tcBorders>
          </w:tcPr>
          <w:p w14:paraId="715EDAEB" w14:textId="39AA418B" w:rsidR="00DE7E70" w:rsidRPr="000F6836" w:rsidRDefault="00DE7E70" w:rsidP="00DE7E70">
            <w:pPr>
              <w:spacing w:after="0"/>
              <w:rPr>
                <w:ins w:id="9758" w:author="Author"/>
                <w:color w:val="000000"/>
                <w:szCs w:val="20"/>
                <w:lang w:val="en-GB"/>
              </w:rPr>
            </w:pPr>
            <w:ins w:id="9759" w:author="Author">
              <w:r w:rsidRPr="000F6836">
                <w:rPr>
                  <w:color w:val="000000"/>
                  <w:szCs w:val="20"/>
                  <w:lang w:val="en-GB"/>
                </w:rPr>
                <w:t xml:space="preserve">C0010 </w:t>
              </w:r>
            </w:ins>
          </w:p>
          <w:p w14:paraId="2058FDAC" w14:textId="30474837" w:rsidR="00DE7E70" w:rsidRPr="000F6836" w:rsidRDefault="00DE7E70" w:rsidP="00DE7E70">
            <w:pPr>
              <w:spacing w:after="0"/>
              <w:rPr>
                <w:ins w:id="9760" w:author="Author"/>
                <w:color w:val="000000"/>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7E2F274C" w14:textId="21C86860" w:rsidR="00DE7E70" w:rsidRPr="000F6836" w:rsidRDefault="00DE7E70" w:rsidP="00DE7E70">
            <w:pPr>
              <w:spacing w:after="0"/>
              <w:rPr>
                <w:ins w:id="9761" w:author="Author"/>
                <w:color w:val="000000"/>
                <w:szCs w:val="20"/>
                <w:lang w:val="en-GB"/>
              </w:rPr>
            </w:pPr>
            <w:ins w:id="9762" w:author="Author">
              <w:r w:rsidRPr="000F6836">
                <w:rPr>
                  <w:color w:val="000000"/>
                  <w:szCs w:val="20"/>
                  <w:lang w:val="en-GB"/>
                </w:rPr>
                <w:t>Name of the external counterparty</w:t>
              </w:r>
            </w:ins>
          </w:p>
        </w:tc>
        <w:tc>
          <w:tcPr>
            <w:tcW w:w="5983" w:type="dxa"/>
            <w:tcBorders>
              <w:top w:val="single" w:sz="4" w:space="0" w:color="auto"/>
              <w:left w:val="nil"/>
              <w:bottom w:val="single" w:sz="4" w:space="0" w:color="auto"/>
              <w:right w:val="single" w:sz="4" w:space="0" w:color="auto"/>
            </w:tcBorders>
            <w:hideMark/>
          </w:tcPr>
          <w:p w14:paraId="31F49BD2" w14:textId="77777777" w:rsidR="00DE7E70" w:rsidRPr="000F6836" w:rsidRDefault="00DE7E70" w:rsidP="00DE7E70">
            <w:pPr>
              <w:spacing w:after="0"/>
              <w:rPr>
                <w:ins w:id="9763" w:author="Author"/>
                <w:color w:val="000000"/>
                <w:szCs w:val="20"/>
                <w:lang w:val="en-GB"/>
              </w:rPr>
            </w:pPr>
            <w:ins w:id="9764" w:author="Author">
              <w:r w:rsidRPr="000F6836">
                <w:rPr>
                  <w:color w:val="000000"/>
                  <w:szCs w:val="20"/>
                  <w:lang w:val="en-GB"/>
                </w:rPr>
                <w:t>This is the name of the external counterparty of the group.</w:t>
              </w:r>
            </w:ins>
          </w:p>
        </w:tc>
      </w:tr>
      <w:tr w:rsidR="00DE7E70" w:rsidRPr="000F6836" w14:paraId="53B7FFD1" w14:textId="77777777" w:rsidTr="00902DCD">
        <w:trPr>
          <w:trHeight w:val="1140"/>
          <w:ins w:id="9765" w:author="Author"/>
        </w:trPr>
        <w:tc>
          <w:tcPr>
            <w:tcW w:w="1656" w:type="dxa"/>
            <w:tcBorders>
              <w:top w:val="single" w:sz="4" w:space="0" w:color="auto"/>
              <w:left w:val="single" w:sz="4" w:space="0" w:color="auto"/>
              <w:bottom w:val="single" w:sz="4" w:space="0" w:color="auto"/>
              <w:right w:val="single" w:sz="4" w:space="0" w:color="auto"/>
            </w:tcBorders>
          </w:tcPr>
          <w:p w14:paraId="0537B46B" w14:textId="6B42DADC" w:rsidR="00DE7E70" w:rsidRPr="000F6836" w:rsidRDefault="00DE7E70" w:rsidP="00DE7E70">
            <w:pPr>
              <w:spacing w:after="0"/>
              <w:jc w:val="left"/>
              <w:rPr>
                <w:ins w:id="9766" w:author="Author"/>
                <w:color w:val="000000"/>
                <w:szCs w:val="20"/>
                <w:lang w:val="en-GB"/>
              </w:rPr>
            </w:pPr>
            <w:ins w:id="9767" w:author="Author">
              <w:r w:rsidRPr="000F6836">
                <w:rPr>
                  <w:color w:val="000000"/>
                  <w:szCs w:val="20"/>
                  <w:lang w:val="en-GB"/>
                </w:rPr>
                <w:t>C0020</w:t>
              </w:r>
            </w:ins>
          </w:p>
        </w:tc>
        <w:tc>
          <w:tcPr>
            <w:tcW w:w="1656" w:type="dxa"/>
            <w:tcBorders>
              <w:top w:val="single" w:sz="4" w:space="0" w:color="auto"/>
              <w:left w:val="single" w:sz="4" w:space="0" w:color="auto"/>
              <w:bottom w:val="single" w:sz="4" w:space="0" w:color="auto"/>
              <w:right w:val="single" w:sz="4" w:space="0" w:color="auto"/>
            </w:tcBorders>
          </w:tcPr>
          <w:p w14:paraId="7E98916A" w14:textId="2378C037" w:rsidR="00DE7E70" w:rsidRPr="000F6836" w:rsidRDefault="00DE7E70" w:rsidP="00DE7E70">
            <w:pPr>
              <w:spacing w:after="0"/>
              <w:jc w:val="left"/>
              <w:rPr>
                <w:ins w:id="9768" w:author="Author"/>
                <w:color w:val="000000"/>
                <w:szCs w:val="20"/>
                <w:lang w:val="en-GB"/>
              </w:rPr>
            </w:pPr>
            <w:ins w:id="9769" w:author="Author">
              <w:r w:rsidRPr="000F6836">
                <w:rPr>
                  <w:color w:val="000000"/>
                  <w:szCs w:val="20"/>
                  <w:lang w:val="en-GB"/>
                </w:rPr>
                <w:t>Identification code</w:t>
              </w:r>
              <w:r w:rsidR="001C3AAC" w:rsidRPr="000F6836">
                <w:rPr>
                  <w:color w:val="000000"/>
                  <w:szCs w:val="20"/>
                  <w:lang w:val="en-GB"/>
                </w:rPr>
                <w:t xml:space="preserve"> </w:t>
              </w:r>
              <w:r w:rsidRPr="000F6836">
                <w:rPr>
                  <w:color w:val="000000"/>
                  <w:szCs w:val="20"/>
                  <w:lang w:val="en-GB"/>
                </w:rPr>
                <w:t>of the external counterparty of the group</w:t>
              </w:r>
            </w:ins>
          </w:p>
        </w:tc>
        <w:tc>
          <w:tcPr>
            <w:tcW w:w="5983" w:type="dxa"/>
            <w:tcBorders>
              <w:top w:val="single" w:sz="4" w:space="0" w:color="auto"/>
              <w:left w:val="nil"/>
              <w:bottom w:val="single" w:sz="4" w:space="0" w:color="auto"/>
              <w:right w:val="single" w:sz="4" w:space="0" w:color="auto"/>
            </w:tcBorders>
            <w:hideMark/>
          </w:tcPr>
          <w:p w14:paraId="73150CCD" w14:textId="797F50F2" w:rsidR="00DE7E70" w:rsidRPr="000F6836" w:rsidRDefault="00DE7E70" w:rsidP="00DE7E70">
            <w:pPr>
              <w:spacing w:after="0"/>
              <w:jc w:val="left"/>
              <w:rPr>
                <w:ins w:id="9770" w:author="Author"/>
                <w:szCs w:val="20"/>
                <w:lang w:val="en-GB"/>
              </w:rPr>
            </w:pPr>
            <w:ins w:id="9771" w:author="Author">
              <w:r w:rsidRPr="000F6836">
                <w:rPr>
                  <w:color w:val="000000"/>
                  <w:szCs w:val="20"/>
                  <w:lang w:val="en-GB"/>
                </w:rPr>
                <w:t xml:space="preserve">The unique identification code attached to the investor/buyer/transferee </w:t>
              </w:r>
              <w:r w:rsidRPr="000F6836">
                <w:rPr>
                  <w:szCs w:val="20"/>
                  <w:lang w:val="en-GB"/>
                </w:rPr>
                <w:t>by this order of priority</w:t>
              </w:r>
              <w:del w:id="9772" w:author="Author">
                <w:r w:rsidRPr="000F6836" w:rsidDel="008B36D8">
                  <w:rPr>
                    <w:szCs w:val="20"/>
                    <w:lang w:val="en-GB"/>
                  </w:rPr>
                  <w:delText xml:space="preserve"> if existent</w:delText>
                </w:r>
              </w:del>
              <w:r w:rsidRPr="000F6836">
                <w:rPr>
                  <w:szCs w:val="20"/>
                  <w:lang w:val="en-GB"/>
                </w:rPr>
                <w:t xml:space="preserve">: </w:t>
              </w:r>
            </w:ins>
          </w:p>
          <w:p w14:paraId="0998F788" w14:textId="77777777" w:rsidR="00DE7E70" w:rsidRPr="000F6836" w:rsidRDefault="00DE7E70" w:rsidP="00DE7E70">
            <w:pPr>
              <w:spacing w:after="0"/>
              <w:jc w:val="left"/>
              <w:rPr>
                <w:ins w:id="9773" w:author="Author"/>
                <w:szCs w:val="20"/>
                <w:lang w:val="en-GB"/>
              </w:rPr>
            </w:pPr>
            <w:ins w:id="9774" w:author="Author">
              <w:r w:rsidRPr="000F6836">
                <w:rPr>
                  <w:szCs w:val="20"/>
                  <w:lang w:val="en-GB"/>
                </w:rPr>
                <w:t xml:space="preserve">- Legal Entity Identifier (LEI); </w:t>
              </w:r>
            </w:ins>
          </w:p>
          <w:p w14:paraId="4C5CD4FA" w14:textId="77777777" w:rsidR="00DE7E70" w:rsidRPr="000F6836" w:rsidRDefault="00DE7E70" w:rsidP="00DE7E70">
            <w:pPr>
              <w:spacing w:after="0"/>
              <w:jc w:val="left"/>
              <w:rPr>
                <w:ins w:id="9775" w:author="Author"/>
                <w:szCs w:val="20"/>
                <w:lang w:val="en-GB"/>
              </w:rPr>
            </w:pPr>
            <w:ins w:id="9776" w:author="Author">
              <w:r w:rsidRPr="000F6836">
                <w:rPr>
                  <w:szCs w:val="20"/>
                  <w:lang w:val="en-GB"/>
                </w:rPr>
                <w:t>- Specific code</w:t>
              </w:r>
            </w:ins>
          </w:p>
          <w:p w14:paraId="206359FB" w14:textId="77777777" w:rsidR="00DE7E70" w:rsidRPr="000F6836" w:rsidRDefault="00DE7E70" w:rsidP="00DE7E70">
            <w:pPr>
              <w:spacing w:after="0"/>
              <w:jc w:val="left"/>
              <w:rPr>
                <w:ins w:id="9777" w:author="Author"/>
                <w:szCs w:val="20"/>
                <w:lang w:val="en-GB"/>
              </w:rPr>
            </w:pPr>
          </w:p>
          <w:p w14:paraId="1E7FBFE3" w14:textId="77777777" w:rsidR="00DE7E70" w:rsidRPr="000F6836" w:rsidRDefault="00DE7E70" w:rsidP="00DE7E70">
            <w:pPr>
              <w:spacing w:after="0"/>
              <w:jc w:val="left"/>
              <w:rPr>
                <w:ins w:id="9778" w:author="Author"/>
                <w:szCs w:val="20"/>
                <w:lang w:val="en-GB"/>
              </w:rPr>
            </w:pPr>
            <w:ins w:id="9779" w:author="Author">
              <w:r w:rsidRPr="000F6836">
                <w:rPr>
                  <w:szCs w:val="20"/>
                  <w:lang w:val="en-GB"/>
                </w:rPr>
                <w:t xml:space="preserve">Specific code: </w:t>
              </w:r>
            </w:ins>
          </w:p>
          <w:p w14:paraId="25F128CE" w14:textId="5A945604" w:rsidR="00DE7E70" w:rsidRPr="000F6836" w:rsidRDefault="00DE7E70" w:rsidP="00DE7E70">
            <w:pPr>
              <w:spacing w:after="0"/>
              <w:jc w:val="left"/>
              <w:rPr>
                <w:ins w:id="9780" w:author="Author"/>
                <w:szCs w:val="20"/>
                <w:lang w:val="en-GB"/>
              </w:rPr>
            </w:pPr>
            <w:ins w:id="9781" w:author="Author">
              <w:r w:rsidRPr="000F6836">
                <w:rPr>
                  <w:szCs w:val="20"/>
                  <w:lang w:val="en-GB"/>
                </w:rPr>
                <w:t xml:space="preserve">- For EEA </w:t>
              </w:r>
              <w:r w:rsidRPr="000F6836">
                <w:rPr>
                  <w:color w:val="000000"/>
                  <w:szCs w:val="20"/>
                  <w:lang w:val="en-GB"/>
                </w:rPr>
                <w:t>external counterparty</w:t>
              </w:r>
              <w:r w:rsidRPr="000F6836">
                <w:rPr>
                  <w:szCs w:val="20"/>
                  <w:lang w:val="en-GB"/>
                </w:rPr>
                <w:t xml:space="preserve">: identification code used in the local market, if external counterparty is regulated – the one attributed by the </w:t>
              </w:r>
              <w:r w:rsidRPr="000F6836">
                <w:rPr>
                  <w:color w:val="000000"/>
                  <w:szCs w:val="20"/>
                  <w:lang w:val="en-GB"/>
                </w:rPr>
                <w:t>external counterparty</w:t>
              </w:r>
              <w:r w:rsidRPr="000F6836" w:rsidDel="00B92858">
                <w:rPr>
                  <w:szCs w:val="20"/>
                  <w:lang w:val="en-GB"/>
                </w:rPr>
                <w:t xml:space="preserve"> </w:t>
              </w:r>
              <w:r w:rsidRPr="000F6836">
                <w:rPr>
                  <w:szCs w:val="20"/>
                  <w:lang w:val="en-GB"/>
                </w:rPr>
                <w:t>'s competent supervisory authority;</w:t>
              </w:r>
            </w:ins>
          </w:p>
          <w:p w14:paraId="2FB7294C" w14:textId="677288AD" w:rsidR="00DE7E70" w:rsidRPr="000F6836" w:rsidRDefault="00DE7E70" w:rsidP="00DE7E70">
            <w:pPr>
              <w:spacing w:after="0"/>
              <w:rPr>
                <w:ins w:id="9782" w:author="Author"/>
                <w:szCs w:val="20"/>
                <w:lang w:val="en-GB"/>
              </w:rPr>
            </w:pPr>
            <w:ins w:id="9783" w:author="Author">
              <w:r w:rsidRPr="000F6836">
                <w:rPr>
                  <w:szCs w:val="20"/>
                  <w:lang w:val="en-GB"/>
                </w:rPr>
                <w:t>- For non-EEA external counterparties, identification code shall be provided by the group. When allocating an identification code to each non-EEA or non-regulated counterparty, the group shall comply with the following format in a consistent manner:</w:t>
              </w:r>
            </w:ins>
          </w:p>
          <w:p w14:paraId="20B826DF" w14:textId="63648B6A" w:rsidR="00DE7E70" w:rsidRPr="000F6836" w:rsidRDefault="00DE7E70" w:rsidP="00DE7E70">
            <w:pPr>
              <w:spacing w:after="0"/>
              <w:rPr>
                <w:ins w:id="9784" w:author="Author"/>
                <w:color w:val="000000"/>
                <w:szCs w:val="20"/>
                <w:lang w:val="en-GB"/>
              </w:rPr>
            </w:pPr>
            <w:ins w:id="9785" w:author="Author">
              <w:r w:rsidRPr="000F6836">
                <w:rPr>
                  <w:szCs w:val="20"/>
                  <w:lang w:val="en-GB"/>
                </w:rPr>
                <w:t xml:space="preserve"> identification code of the group of the </w:t>
              </w:r>
              <w:r w:rsidRPr="000F6836">
                <w:rPr>
                  <w:color w:val="000000"/>
                  <w:szCs w:val="20"/>
                  <w:lang w:val="en-GB"/>
                </w:rPr>
                <w:t>external counterparty</w:t>
              </w:r>
              <w:r w:rsidRPr="000F6836" w:rsidDel="00B92858">
                <w:rPr>
                  <w:szCs w:val="20"/>
                  <w:lang w:val="en-GB"/>
                </w:rPr>
                <w:t xml:space="preserve"> </w:t>
              </w:r>
              <w:r w:rsidRPr="000F6836">
                <w:rPr>
                  <w:szCs w:val="20"/>
                  <w:lang w:val="en-GB"/>
                </w:rPr>
                <w:t xml:space="preserve">+ ISO 3166-1 alpha-2 code of the country of the </w:t>
              </w:r>
              <w:r w:rsidRPr="000F6836">
                <w:rPr>
                  <w:color w:val="000000"/>
                  <w:szCs w:val="20"/>
                  <w:lang w:val="en-GB"/>
                </w:rPr>
                <w:t>external counterparty</w:t>
              </w:r>
              <w:r w:rsidRPr="000F6836" w:rsidDel="00B92858">
                <w:rPr>
                  <w:szCs w:val="20"/>
                  <w:lang w:val="en-GB"/>
                </w:rPr>
                <w:t xml:space="preserve"> </w:t>
              </w:r>
              <w:r w:rsidRPr="000F6836">
                <w:rPr>
                  <w:szCs w:val="20"/>
                  <w:lang w:val="en-GB"/>
                </w:rPr>
                <w:t>+ 5 digits</w:t>
              </w:r>
            </w:ins>
          </w:p>
        </w:tc>
      </w:tr>
      <w:tr w:rsidR="00DE7E70" w:rsidRPr="000F6836" w14:paraId="634D6CD2" w14:textId="77777777" w:rsidTr="001C3AAC">
        <w:trPr>
          <w:trHeight w:val="1140"/>
          <w:ins w:id="9786" w:author="Author"/>
        </w:trPr>
        <w:tc>
          <w:tcPr>
            <w:tcW w:w="1656" w:type="dxa"/>
            <w:tcBorders>
              <w:top w:val="nil"/>
              <w:left w:val="single" w:sz="4" w:space="0" w:color="auto"/>
              <w:bottom w:val="single" w:sz="4" w:space="0" w:color="auto"/>
              <w:right w:val="single" w:sz="4" w:space="0" w:color="auto"/>
            </w:tcBorders>
          </w:tcPr>
          <w:p w14:paraId="3C83C285" w14:textId="62F9FC28" w:rsidR="00DE7E70" w:rsidRPr="000F6836" w:rsidRDefault="00DE7E70" w:rsidP="00DE7E70">
            <w:pPr>
              <w:spacing w:after="200" w:line="276" w:lineRule="auto"/>
              <w:rPr>
                <w:ins w:id="9787" w:author="Author"/>
                <w:color w:val="000000"/>
                <w:szCs w:val="20"/>
                <w:lang w:val="en-GB"/>
              </w:rPr>
            </w:pPr>
            <w:ins w:id="9788" w:author="Author">
              <w:r w:rsidRPr="000F6836">
                <w:rPr>
                  <w:szCs w:val="20"/>
                  <w:lang w:val="en-GB"/>
                </w:rPr>
                <w:lastRenderedPageBreak/>
                <w:t>C0030</w:t>
              </w:r>
            </w:ins>
          </w:p>
        </w:tc>
        <w:tc>
          <w:tcPr>
            <w:tcW w:w="1656" w:type="dxa"/>
            <w:tcBorders>
              <w:top w:val="nil"/>
              <w:left w:val="single" w:sz="4" w:space="0" w:color="auto"/>
              <w:bottom w:val="single" w:sz="4" w:space="0" w:color="auto"/>
              <w:right w:val="single" w:sz="4" w:space="0" w:color="auto"/>
            </w:tcBorders>
          </w:tcPr>
          <w:p w14:paraId="54DDE7B7" w14:textId="72E1FED4" w:rsidR="00DE7E70" w:rsidRPr="000F6836" w:rsidRDefault="00DE7E70" w:rsidP="00DE7E70">
            <w:pPr>
              <w:spacing w:after="200" w:line="276" w:lineRule="auto"/>
              <w:rPr>
                <w:ins w:id="9789" w:author="Author"/>
                <w:color w:val="000000"/>
                <w:szCs w:val="20"/>
                <w:lang w:val="en-GB"/>
              </w:rPr>
            </w:pPr>
            <w:ins w:id="9790" w:author="Author">
              <w:r w:rsidRPr="000F6836">
                <w:rPr>
                  <w:color w:val="000000"/>
                  <w:szCs w:val="20"/>
                  <w:lang w:val="en-GB"/>
                </w:rPr>
                <w:t>ID code type of the external counterparty of the group</w:t>
              </w:r>
            </w:ins>
          </w:p>
        </w:tc>
        <w:tc>
          <w:tcPr>
            <w:tcW w:w="5983" w:type="dxa"/>
            <w:tcBorders>
              <w:top w:val="nil"/>
              <w:left w:val="nil"/>
              <w:bottom w:val="single" w:sz="4" w:space="0" w:color="auto"/>
              <w:right w:val="single" w:sz="4" w:space="0" w:color="auto"/>
            </w:tcBorders>
          </w:tcPr>
          <w:p w14:paraId="4376565B" w14:textId="421C888C" w:rsidR="00DE7E70" w:rsidRPr="000F6836" w:rsidRDefault="00DE7E70" w:rsidP="00DE7E70">
            <w:pPr>
              <w:spacing w:after="0"/>
              <w:rPr>
                <w:ins w:id="9791" w:author="Author"/>
                <w:color w:val="000000"/>
                <w:lang w:val="en-GB"/>
              </w:rPr>
            </w:pPr>
            <w:ins w:id="9792" w:author="Author">
              <w:r w:rsidRPr="000F6836">
                <w:rPr>
                  <w:color w:val="000000"/>
                  <w:lang w:val="en-GB"/>
                </w:rPr>
                <w:t>Type of ID Code used for the “Identification code of the external counterparty” item. One of the options in the following closed list shall be used:</w:t>
              </w:r>
            </w:ins>
          </w:p>
          <w:p w14:paraId="2DDBB8F3" w14:textId="6D312B44" w:rsidR="00DE7E70" w:rsidRPr="000F6836" w:rsidRDefault="00DE7E70" w:rsidP="00DE7E70">
            <w:pPr>
              <w:spacing w:after="0"/>
              <w:rPr>
                <w:ins w:id="9793" w:author="Author"/>
                <w:color w:val="000000"/>
                <w:lang w:val="en-GB"/>
              </w:rPr>
            </w:pPr>
            <w:ins w:id="9794" w:author="Author">
              <w:r w:rsidRPr="000F6836">
                <w:rPr>
                  <w:color w:val="000000"/>
                  <w:lang w:val="en-GB"/>
                </w:rPr>
                <w:t xml:space="preserve">1 – LEI </w:t>
              </w:r>
            </w:ins>
          </w:p>
          <w:p w14:paraId="61531E96" w14:textId="4A171734" w:rsidR="00DE7E70" w:rsidRPr="000F6836" w:rsidRDefault="00DE7E70" w:rsidP="00DE7E70">
            <w:pPr>
              <w:spacing w:after="0"/>
              <w:rPr>
                <w:ins w:id="9795" w:author="Author"/>
                <w:color w:val="000000"/>
                <w:lang w:val="en-GB"/>
              </w:rPr>
            </w:pPr>
            <w:ins w:id="9796" w:author="Author">
              <w:r w:rsidRPr="000F6836">
                <w:rPr>
                  <w:color w:val="000000"/>
                  <w:lang w:val="en-GB"/>
                </w:rPr>
                <w:t>2 – Specific code</w:t>
              </w:r>
            </w:ins>
          </w:p>
          <w:p w14:paraId="4CC9584D" w14:textId="77777777" w:rsidR="00DE7E70" w:rsidRPr="000F6836" w:rsidRDefault="00DE7E70" w:rsidP="00DE7E70">
            <w:pPr>
              <w:spacing w:after="0"/>
              <w:rPr>
                <w:ins w:id="9797" w:author="Author"/>
                <w:color w:val="000000"/>
                <w:szCs w:val="20"/>
                <w:lang w:val="en-GB"/>
              </w:rPr>
            </w:pPr>
          </w:p>
        </w:tc>
      </w:tr>
      <w:tr w:rsidR="00DE7E70" w:rsidRPr="000F6836" w14:paraId="150BEC46" w14:textId="77777777" w:rsidTr="00902DCD">
        <w:trPr>
          <w:trHeight w:val="1140"/>
          <w:ins w:id="9798" w:author="Author"/>
        </w:trPr>
        <w:tc>
          <w:tcPr>
            <w:tcW w:w="1656" w:type="dxa"/>
            <w:tcBorders>
              <w:top w:val="single" w:sz="4" w:space="0" w:color="auto"/>
              <w:left w:val="single" w:sz="4" w:space="0" w:color="auto"/>
              <w:bottom w:val="single" w:sz="4" w:space="0" w:color="auto"/>
              <w:right w:val="single" w:sz="4" w:space="0" w:color="auto"/>
            </w:tcBorders>
          </w:tcPr>
          <w:p w14:paraId="49CE33B5" w14:textId="23024198" w:rsidR="00DE7E70" w:rsidRPr="000F6836" w:rsidRDefault="00DE7E70" w:rsidP="00DE7E70">
            <w:pPr>
              <w:spacing w:after="0"/>
              <w:rPr>
                <w:ins w:id="9799" w:author="Author"/>
                <w:szCs w:val="20"/>
                <w:lang w:val="en-GB"/>
              </w:rPr>
            </w:pPr>
            <w:ins w:id="9800" w:author="Author">
              <w:r w:rsidRPr="000F6836">
                <w:rPr>
                  <w:color w:val="000000"/>
                  <w:szCs w:val="20"/>
                  <w:lang w:val="en-GB"/>
                </w:rPr>
                <w:t>C004</w:t>
              </w:r>
              <w:r w:rsidR="00F31E08" w:rsidRPr="000F6836">
                <w:rPr>
                  <w:color w:val="000000"/>
                  <w:szCs w:val="20"/>
                  <w:lang w:val="en-GB"/>
                </w:rPr>
                <w:t>5</w:t>
              </w:r>
              <w:del w:id="9801" w:author="Author">
                <w:r w:rsidRPr="000F6836" w:rsidDel="00F31E08">
                  <w:rPr>
                    <w:color w:val="000000"/>
                    <w:szCs w:val="20"/>
                    <w:lang w:val="en-GB"/>
                  </w:rPr>
                  <w:delText>0</w:delText>
                </w:r>
              </w:del>
            </w:ins>
          </w:p>
        </w:tc>
        <w:tc>
          <w:tcPr>
            <w:tcW w:w="1656" w:type="dxa"/>
            <w:tcBorders>
              <w:top w:val="single" w:sz="4" w:space="0" w:color="auto"/>
              <w:left w:val="single" w:sz="4" w:space="0" w:color="auto"/>
              <w:bottom w:val="single" w:sz="4" w:space="0" w:color="auto"/>
              <w:right w:val="single" w:sz="4" w:space="0" w:color="auto"/>
            </w:tcBorders>
          </w:tcPr>
          <w:p w14:paraId="2C548EE1" w14:textId="4F494AFA" w:rsidR="00DE7E70" w:rsidRPr="000F6836" w:rsidRDefault="00DE7E70" w:rsidP="00DE7E70">
            <w:pPr>
              <w:spacing w:after="0"/>
              <w:rPr>
                <w:ins w:id="9802" w:author="Author"/>
                <w:color w:val="000000"/>
                <w:szCs w:val="20"/>
                <w:lang w:val="en-GB"/>
              </w:rPr>
            </w:pPr>
            <w:ins w:id="9803" w:author="Author">
              <w:r w:rsidRPr="000F6836">
                <w:rPr>
                  <w:szCs w:val="20"/>
                  <w:lang w:val="en-GB"/>
                </w:rPr>
                <w:t>Name of the group (in case of group of counterparties)</w:t>
              </w:r>
            </w:ins>
          </w:p>
        </w:tc>
        <w:tc>
          <w:tcPr>
            <w:tcW w:w="5983" w:type="dxa"/>
            <w:tcBorders>
              <w:top w:val="single" w:sz="4" w:space="0" w:color="auto"/>
              <w:left w:val="single" w:sz="4" w:space="0" w:color="auto"/>
              <w:bottom w:val="single" w:sz="4" w:space="0" w:color="auto"/>
              <w:right w:val="single" w:sz="4" w:space="0" w:color="auto"/>
            </w:tcBorders>
          </w:tcPr>
          <w:p w14:paraId="0F85A4B2" w14:textId="77777777" w:rsidR="00DE7E70" w:rsidRPr="000F6836" w:rsidRDefault="00DE7E70" w:rsidP="00DE7E70">
            <w:pPr>
              <w:spacing w:after="0"/>
              <w:rPr>
                <w:ins w:id="9804" w:author="Author"/>
                <w:szCs w:val="20"/>
                <w:lang w:val="en-GB"/>
              </w:rPr>
            </w:pPr>
            <w:ins w:id="9805" w:author="Author">
              <w:r w:rsidRPr="000F6836">
                <w:rPr>
                  <w:szCs w:val="20"/>
                  <w:lang w:val="en-GB"/>
                </w:rPr>
                <w:t xml:space="preserve">Name of the group in the case more than one of the external counterparties belong to the same corporate group </w:t>
              </w:r>
            </w:ins>
          </w:p>
        </w:tc>
      </w:tr>
      <w:tr w:rsidR="00DE7E70" w:rsidRPr="000F6836" w14:paraId="033DF929" w14:textId="77777777" w:rsidTr="00902DCD">
        <w:trPr>
          <w:trHeight w:val="1140"/>
          <w:ins w:id="9806" w:author="Author"/>
        </w:trPr>
        <w:tc>
          <w:tcPr>
            <w:tcW w:w="1656" w:type="dxa"/>
            <w:tcBorders>
              <w:top w:val="single" w:sz="4" w:space="0" w:color="auto"/>
              <w:left w:val="single" w:sz="4" w:space="0" w:color="auto"/>
              <w:bottom w:val="single" w:sz="4" w:space="0" w:color="auto"/>
              <w:right w:val="single" w:sz="4" w:space="0" w:color="auto"/>
            </w:tcBorders>
          </w:tcPr>
          <w:p w14:paraId="4B61C619" w14:textId="1DEAB501" w:rsidR="00DE7E70" w:rsidRPr="000F6836" w:rsidRDefault="00DE7E70" w:rsidP="00DE7E70">
            <w:pPr>
              <w:spacing w:after="0"/>
              <w:rPr>
                <w:ins w:id="9807" w:author="Author"/>
                <w:color w:val="000000"/>
                <w:szCs w:val="20"/>
                <w:lang w:val="en-GB"/>
              </w:rPr>
            </w:pPr>
            <w:ins w:id="9808" w:author="Author">
              <w:r w:rsidRPr="000F6836">
                <w:rPr>
                  <w:color w:val="000000"/>
                  <w:szCs w:val="20"/>
                  <w:lang w:val="en-GB"/>
                </w:rPr>
                <w:t>C00</w:t>
              </w:r>
              <w:del w:id="9809" w:author="Author">
                <w:r w:rsidRPr="000F6836" w:rsidDel="0012229D">
                  <w:rPr>
                    <w:color w:val="000000"/>
                    <w:szCs w:val="20"/>
                    <w:lang w:val="en-GB"/>
                  </w:rPr>
                  <w:delText>50</w:delText>
                </w:r>
              </w:del>
              <w:r w:rsidR="0012229D" w:rsidRPr="000F6836">
                <w:rPr>
                  <w:color w:val="000000"/>
                  <w:szCs w:val="20"/>
                  <w:lang w:val="en-GB"/>
                </w:rPr>
                <w:t>80</w:t>
              </w:r>
              <w:r w:rsidRPr="000F6836">
                <w:rPr>
                  <w:color w:val="000000"/>
                  <w:szCs w:val="20"/>
                  <w:lang w:val="en-GB"/>
                </w:rPr>
                <w:t xml:space="preserve"> </w:t>
              </w:r>
            </w:ins>
          </w:p>
          <w:p w14:paraId="367970D6" w14:textId="1972D274" w:rsidR="00DE7E70" w:rsidRPr="000F6836" w:rsidRDefault="00DE7E70" w:rsidP="00DE7E70">
            <w:pPr>
              <w:spacing w:after="0"/>
              <w:rPr>
                <w:ins w:id="9810" w:author="Autho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05740855" w14:textId="3A3FA3BE" w:rsidR="00DE7E70" w:rsidRPr="000F6836" w:rsidRDefault="00DE7E70" w:rsidP="00DE7E70">
            <w:pPr>
              <w:spacing w:after="0"/>
              <w:rPr>
                <w:ins w:id="9811" w:author="Author"/>
                <w:color w:val="000000"/>
                <w:szCs w:val="20"/>
                <w:lang w:val="en-GB"/>
              </w:rPr>
            </w:pPr>
            <w:ins w:id="9812" w:author="Author">
              <w:r w:rsidRPr="000F6836">
                <w:rPr>
                  <w:szCs w:val="20"/>
                  <w:lang w:val="en-GB"/>
                </w:rPr>
                <w:t>Rating</w:t>
              </w:r>
            </w:ins>
          </w:p>
        </w:tc>
        <w:tc>
          <w:tcPr>
            <w:tcW w:w="5983" w:type="dxa"/>
            <w:tcBorders>
              <w:top w:val="single" w:sz="4" w:space="0" w:color="auto"/>
              <w:left w:val="single" w:sz="4" w:space="0" w:color="auto"/>
              <w:bottom w:val="single" w:sz="4" w:space="0" w:color="auto"/>
              <w:right w:val="single" w:sz="4" w:space="0" w:color="auto"/>
            </w:tcBorders>
            <w:hideMark/>
          </w:tcPr>
          <w:p w14:paraId="5CD8C658" w14:textId="77777777" w:rsidR="00DE7E70" w:rsidRPr="000F6836" w:rsidRDefault="00DE7E70" w:rsidP="00DE7E70">
            <w:pPr>
              <w:spacing w:after="0"/>
              <w:rPr>
                <w:ins w:id="9813" w:author="Author"/>
                <w:color w:val="000000"/>
                <w:szCs w:val="20"/>
                <w:lang w:val="en-GB"/>
              </w:rPr>
            </w:pPr>
            <w:ins w:id="9814" w:author="Author">
              <w:r w:rsidRPr="000F6836">
                <w:rPr>
                  <w:szCs w:val="20"/>
                  <w:lang w:val="en-GB"/>
                </w:rPr>
                <w:t>Rating of the counterparty at the reporting reference date issued by the nominated credit assessment institution (ECAI).</w:t>
              </w:r>
              <w:r w:rsidRPr="000F6836">
                <w:rPr>
                  <w:lang w:val="en-GB"/>
                </w:rPr>
                <w:t xml:space="preserve"> W</w:t>
              </w:r>
              <w:r w:rsidRPr="000F6836">
                <w:rPr>
                  <w:szCs w:val="20"/>
                  <w:lang w:val="en-GB"/>
                </w:rPr>
                <w:t>here two or more credit assessments are available from nominated ECAIs and they correspond to different parameters for a rated item, the assessment generating the higher capital requirement shall be used;</w:t>
              </w:r>
            </w:ins>
          </w:p>
        </w:tc>
      </w:tr>
      <w:tr w:rsidR="00DE7E70" w:rsidRPr="000F6836" w14:paraId="78C184A1" w14:textId="77777777" w:rsidTr="00902DCD">
        <w:trPr>
          <w:trHeight w:val="1140"/>
          <w:ins w:id="9815" w:author="Author"/>
        </w:trPr>
        <w:tc>
          <w:tcPr>
            <w:tcW w:w="1656" w:type="dxa"/>
            <w:tcBorders>
              <w:top w:val="single" w:sz="4" w:space="0" w:color="auto"/>
              <w:left w:val="single" w:sz="4" w:space="0" w:color="auto"/>
              <w:bottom w:val="single" w:sz="4" w:space="0" w:color="auto"/>
              <w:right w:val="single" w:sz="4" w:space="0" w:color="auto"/>
            </w:tcBorders>
          </w:tcPr>
          <w:p w14:paraId="3C4FA9C0" w14:textId="05052C49" w:rsidR="00DE7E70" w:rsidRPr="000F6836" w:rsidRDefault="00DE7E70" w:rsidP="00DE7E70">
            <w:pPr>
              <w:spacing w:after="0"/>
              <w:rPr>
                <w:ins w:id="9816" w:author="Author"/>
                <w:szCs w:val="20"/>
                <w:lang w:val="en-GB"/>
              </w:rPr>
            </w:pPr>
            <w:ins w:id="9817" w:author="Author">
              <w:r w:rsidRPr="000F6836">
                <w:rPr>
                  <w:color w:val="000000"/>
                  <w:szCs w:val="20"/>
                  <w:lang w:val="en-GB"/>
                </w:rPr>
                <w:t>C00</w:t>
              </w:r>
              <w:del w:id="9818" w:author="Author">
                <w:r w:rsidRPr="000F6836" w:rsidDel="0012229D">
                  <w:rPr>
                    <w:color w:val="000000"/>
                    <w:szCs w:val="20"/>
                    <w:lang w:val="en-GB"/>
                  </w:rPr>
                  <w:delText>51</w:delText>
                </w:r>
              </w:del>
              <w:r w:rsidR="0012229D" w:rsidRPr="000F6836">
                <w:rPr>
                  <w:color w:val="000000"/>
                  <w:szCs w:val="20"/>
                  <w:lang w:val="en-GB"/>
                </w:rPr>
                <w:t>90</w:t>
              </w:r>
            </w:ins>
          </w:p>
        </w:tc>
        <w:tc>
          <w:tcPr>
            <w:tcW w:w="1656" w:type="dxa"/>
            <w:tcBorders>
              <w:top w:val="single" w:sz="4" w:space="0" w:color="auto"/>
              <w:left w:val="single" w:sz="4" w:space="0" w:color="auto"/>
              <w:bottom w:val="single" w:sz="4" w:space="0" w:color="auto"/>
              <w:right w:val="single" w:sz="4" w:space="0" w:color="auto"/>
            </w:tcBorders>
          </w:tcPr>
          <w:p w14:paraId="7B8C4F8A" w14:textId="09D7F145" w:rsidR="00DE7E70" w:rsidRPr="000F6836" w:rsidRDefault="00DE7E70" w:rsidP="00DE7E70">
            <w:pPr>
              <w:spacing w:after="0"/>
              <w:rPr>
                <w:ins w:id="9819" w:author="Author"/>
                <w:szCs w:val="20"/>
                <w:lang w:val="en-GB"/>
              </w:rPr>
            </w:pPr>
            <w:ins w:id="9820" w:author="Author">
              <w:r w:rsidRPr="000F6836">
                <w:rPr>
                  <w:szCs w:val="20"/>
                  <w:lang w:val="en-GB"/>
                </w:rPr>
                <w:t>Nominated ECAI</w:t>
              </w:r>
            </w:ins>
          </w:p>
        </w:tc>
        <w:tc>
          <w:tcPr>
            <w:tcW w:w="5983" w:type="dxa"/>
            <w:tcBorders>
              <w:top w:val="single" w:sz="4" w:space="0" w:color="auto"/>
              <w:left w:val="single" w:sz="4" w:space="0" w:color="auto"/>
              <w:bottom w:val="single" w:sz="4" w:space="0" w:color="auto"/>
              <w:right w:val="single" w:sz="4" w:space="0" w:color="auto"/>
            </w:tcBorders>
          </w:tcPr>
          <w:p w14:paraId="7EF7854B" w14:textId="77777777" w:rsidR="00DE7E70" w:rsidRPr="000F6836" w:rsidRDefault="00DE7E70" w:rsidP="00DE7E70">
            <w:pPr>
              <w:spacing w:after="0"/>
              <w:rPr>
                <w:ins w:id="9821" w:author="Author"/>
                <w:szCs w:val="20"/>
                <w:lang w:val="en-GB"/>
              </w:rPr>
            </w:pPr>
            <w:ins w:id="9822" w:author="Author">
              <w:r w:rsidRPr="000F6836">
                <w:rPr>
                  <w:szCs w:val="20"/>
                  <w:lang w:val="en-GB"/>
                </w:rPr>
                <w:t xml:space="preserve">Identify the credit assessment institution (ECAI) giving the external rating in </w:t>
              </w:r>
              <w:del w:id="9823" w:author="Author">
                <w:r w:rsidRPr="000F6836" w:rsidDel="001501E0">
                  <w:rPr>
                    <w:szCs w:val="20"/>
                    <w:lang w:val="en-GB"/>
                  </w:rPr>
                  <w:delText>F</w:delText>
                </w:r>
              </w:del>
              <w:r w:rsidRPr="000F6836">
                <w:rPr>
                  <w:szCs w:val="20"/>
                  <w:lang w:val="en-GB"/>
                </w:rPr>
                <w:t>C0050;</w:t>
              </w:r>
            </w:ins>
          </w:p>
        </w:tc>
      </w:tr>
      <w:tr w:rsidR="00DE7E70" w:rsidRPr="000F6836" w14:paraId="70821422" w14:textId="77777777" w:rsidTr="00902DCD">
        <w:trPr>
          <w:trHeight w:val="1140"/>
          <w:ins w:id="9824" w:author="Author"/>
        </w:trPr>
        <w:tc>
          <w:tcPr>
            <w:tcW w:w="1656" w:type="dxa"/>
            <w:tcBorders>
              <w:top w:val="single" w:sz="4" w:space="0" w:color="auto"/>
              <w:left w:val="single" w:sz="4" w:space="0" w:color="auto"/>
              <w:bottom w:val="single" w:sz="4" w:space="0" w:color="auto"/>
              <w:right w:val="single" w:sz="4" w:space="0" w:color="auto"/>
            </w:tcBorders>
          </w:tcPr>
          <w:p w14:paraId="6CD462D8" w14:textId="5C9A4036" w:rsidR="00DE7E70" w:rsidRPr="000F6836" w:rsidRDefault="00DE7E70" w:rsidP="00DE7E70">
            <w:pPr>
              <w:spacing w:after="0"/>
              <w:rPr>
                <w:ins w:id="9825" w:author="Author"/>
                <w:szCs w:val="20"/>
                <w:lang w:val="en-GB"/>
              </w:rPr>
            </w:pPr>
            <w:ins w:id="9826" w:author="Author">
              <w:r w:rsidRPr="000F6836">
                <w:rPr>
                  <w:color w:val="000000"/>
                  <w:szCs w:val="20"/>
                  <w:lang w:val="en-GB"/>
                </w:rPr>
                <w:t>C0</w:t>
              </w:r>
              <w:del w:id="9827" w:author="Author">
                <w:r w:rsidRPr="000F6836" w:rsidDel="00D614AB">
                  <w:rPr>
                    <w:color w:val="000000"/>
                    <w:szCs w:val="20"/>
                    <w:lang w:val="en-GB"/>
                  </w:rPr>
                  <w:delText>060</w:delText>
                </w:r>
              </w:del>
              <w:r w:rsidR="00D614AB" w:rsidRPr="000F6836">
                <w:rPr>
                  <w:color w:val="000000"/>
                  <w:szCs w:val="20"/>
                  <w:lang w:val="en-GB"/>
                </w:rPr>
                <w:t>100</w:t>
              </w:r>
            </w:ins>
          </w:p>
        </w:tc>
        <w:tc>
          <w:tcPr>
            <w:tcW w:w="1656" w:type="dxa"/>
            <w:tcBorders>
              <w:top w:val="single" w:sz="4" w:space="0" w:color="auto"/>
              <w:left w:val="single" w:sz="4" w:space="0" w:color="auto"/>
              <w:bottom w:val="single" w:sz="4" w:space="0" w:color="auto"/>
              <w:right w:val="single" w:sz="4" w:space="0" w:color="auto"/>
            </w:tcBorders>
          </w:tcPr>
          <w:p w14:paraId="330A1464" w14:textId="3F20EA96" w:rsidR="00DE7E70" w:rsidRPr="000F6836" w:rsidRDefault="00DE7E70" w:rsidP="00DE7E70">
            <w:pPr>
              <w:spacing w:after="0"/>
              <w:rPr>
                <w:ins w:id="9828" w:author="Author"/>
                <w:color w:val="000000"/>
                <w:szCs w:val="20"/>
                <w:lang w:val="en-GB"/>
              </w:rPr>
            </w:pPr>
            <w:ins w:id="9829" w:author="Author">
              <w:r w:rsidRPr="000F6836">
                <w:rPr>
                  <w:szCs w:val="20"/>
                  <w:lang w:val="en-GB"/>
                </w:rPr>
                <w:t>Sector</w:t>
              </w:r>
            </w:ins>
          </w:p>
        </w:tc>
        <w:tc>
          <w:tcPr>
            <w:tcW w:w="5983" w:type="dxa"/>
            <w:tcBorders>
              <w:top w:val="single" w:sz="4" w:space="0" w:color="auto"/>
              <w:left w:val="single" w:sz="4" w:space="0" w:color="auto"/>
              <w:bottom w:val="single" w:sz="4" w:space="0" w:color="auto"/>
              <w:right w:val="single" w:sz="4" w:space="0" w:color="auto"/>
            </w:tcBorders>
          </w:tcPr>
          <w:p w14:paraId="05FDB129" w14:textId="4D329E33" w:rsidR="00DE7E70" w:rsidRPr="000F6836" w:rsidRDefault="00DE7E70" w:rsidP="00DE7E70">
            <w:pPr>
              <w:spacing w:after="0"/>
              <w:rPr>
                <w:ins w:id="9830" w:author="Author"/>
                <w:szCs w:val="20"/>
                <w:lang w:val="en-GB"/>
              </w:rPr>
            </w:pPr>
            <w:ins w:id="9831" w:author="Author">
              <w:r w:rsidRPr="000F6836">
                <w:rPr>
                  <w:szCs w:val="20"/>
                  <w:lang w:val="en-GB"/>
                </w:rPr>
                <w:t>Identify the economic sector of the external counterparty based on the latest version of NACE code</w:t>
              </w:r>
            </w:ins>
            <w:r w:rsidR="009C4806" w:rsidRPr="000F6836">
              <w:rPr>
                <w:szCs w:val="20"/>
                <w:lang w:val="en-GB"/>
              </w:rPr>
              <w:t xml:space="preserve"> </w:t>
            </w:r>
            <w:ins w:id="9832" w:author="Author">
              <w:r w:rsidRPr="000F6836">
                <w:rPr>
                  <w:szCs w:val="20"/>
                  <w:lang w:val="en-GB"/>
                </w:rPr>
                <w:t>(the first level of hierarchy – the letter).</w:t>
              </w:r>
            </w:ins>
          </w:p>
        </w:tc>
      </w:tr>
      <w:tr w:rsidR="00DE7E70" w:rsidRPr="000F6836" w14:paraId="267C8B8A" w14:textId="77777777" w:rsidTr="00902DCD">
        <w:trPr>
          <w:trHeight w:val="1140"/>
          <w:ins w:id="9833" w:author="Author"/>
        </w:trPr>
        <w:tc>
          <w:tcPr>
            <w:tcW w:w="1656" w:type="dxa"/>
            <w:tcBorders>
              <w:top w:val="single" w:sz="4" w:space="0" w:color="auto"/>
              <w:left w:val="single" w:sz="4" w:space="0" w:color="auto"/>
              <w:bottom w:val="single" w:sz="4" w:space="0" w:color="auto"/>
              <w:right w:val="single" w:sz="4" w:space="0" w:color="auto"/>
            </w:tcBorders>
          </w:tcPr>
          <w:p w14:paraId="16BDE59C" w14:textId="18087031" w:rsidR="00DE7E70" w:rsidRPr="000F6836" w:rsidRDefault="00DE7E70" w:rsidP="00DE7E70">
            <w:pPr>
              <w:spacing w:after="0"/>
              <w:rPr>
                <w:ins w:id="9834" w:author="Author"/>
                <w:color w:val="000000"/>
                <w:szCs w:val="20"/>
                <w:lang w:val="en-GB"/>
              </w:rPr>
            </w:pPr>
            <w:ins w:id="9835" w:author="Author">
              <w:r w:rsidRPr="000F6836">
                <w:rPr>
                  <w:color w:val="000000"/>
                  <w:szCs w:val="20"/>
                  <w:lang w:val="en-GB"/>
                </w:rPr>
                <w:t>C00</w:t>
              </w:r>
              <w:del w:id="9836" w:author="Author">
                <w:r w:rsidRPr="000F6836" w:rsidDel="00D614AB">
                  <w:rPr>
                    <w:color w:val="000000"/>
                    <w:szCs w:val="20"/>
                    <w:lang w:val="en-GB"/>
                  </w:rPr>
                  <w:delText>70</w:delText>
                </w:r>
              </w:del>
              <w:r w:rsidR="00D614AB" w:rsidRPr="000F6836">
                <w:rPr>
                  <w:color w:val="000000"/>
                  <w:szCs w:val="20"/>
                  <w:lang w:val="en-GB"/>
                </w:rPr>
                <w:t>40</w:t>
              </w:r>
            </w:ins>
          </w:p>
        </w:tc>
        <w:tc>
          <w:tcPr>
            <w:tcW w:w="1656" w:type="dxa"/>
            <w:tcBorders>
              <w:top w:val="single" w:sz="4" w:space="0" w:color="auto"/>
              <w:left w:val="single" w:sz="4" w:space="0" w:color="auto"/>
              <w:bottom w:val="single" w:sz="4" w:space="0" w:color="auto"/>
              <w:right w:val="single" w:sz="4" w:space="0" w:color="auto"/>
            </w:tcBorders>
          </w:tcPr>
          <w:p w14:paraId="494B5CEE" w14:textId="249F84FF" w:rsidR="00DE7E70" w:rsidRPr="000F6836" w:rsidRDefault="00DE7E70" w:rsidP="00DE7E70">
            <w:pPr>
              <w:spacing w:after="0"/>
              <w:rPr>
                <w:ins w:id="9837" w:author="Author"/>
                <w:color w:val="000000"/>
                <w:szCs w:val="20"/>
                <w:lang w:val="en-GB"/>
              </w:rPr>
            </w:pPr>
            <w:ins w:id="9838" w:author="Author">
              <w:r w:rsidRPr="000F6836">
                <w:rPr>
                  <w:color w:val="000000"/>
                  <w:szCs w:val="20"/>
                  <w:lang w:val="en-GB"/>
                </w:rPr>
                <w:t>Country</w:t>
              </w:r>
              <w:del w:id="9839" w:author="Author">
                <w:r w:rsidRPr="000F6836" w:rsidDel="00D614AB">
                  <w:rPr>
                    <w:color w:val="000000"/>
                    <w:szCs w:val="20"/>
                    <w:lang w:val="en-GB"/>
                  </w:rPr>
                  <w:delText xml:space="preserve"> </w:delText>
                </w:r>
              </w:del>
            </w:ins>
          </w:p>
        </w:tc>
        <w:tc>
          <w:tcPr>
            <w:tcW w:w="5983" w:type="dxa"/>
            <w:tcBorders>
              <w:top w:val="single" w:sz="4" w:space="0" w:color="auto"/>
              <w:left w:val="single" w:sz="4" w:space="0" w:color="auto"/>
              <w:bottom w:val="single" w:sz="4" w:space="0" w:color="auto"/>
              <w:right w:val="single" w:sz="4" w:space="0" w:color="auto"/>
            </w:tcBorders>
          </w:tcPr>
          <w:p w14:paraId="00A71FD3" w14:textId="77777777" w:rsidR="00DE7E70" w:rsidRPr="000F6836" w:rsidRDefault="00DE7E70" w:rsidP="00DE7E70">
            <w:pPr>
              <w:spacing w:after="0"/>
              <w:rPr>
                <w:ins w:id="9840" w:author="Author"/>
                <w:szCs w:val="20"/>
                <w:lang w:val="en-GB"/>
              </w:rPr>
            </w:pPr>
            <w:ins w:id="9841" w:author="Author">
              <w:r w:rsidRPr="000F6836">
                <w:rPr>
                  <w:color w:val="000000"/>
                  <w:szCs w:val="20"/>
                  <w:lang w:val="en-GB"/>
                </w:rPr>
                <w:t>Identify the ISO Code (3166-1 alpha-2) of country from which the exposure comes from. If there is an issuer of for example an entity, this is the country where the headquarter of the entity issuer is located.</w:t>
              </w:r>
            </w:ins>
          </w:p>
        </w:tc>
      </w:tr>
      <w:tr w:rsidR="00DE7E70" w:rsidRPr="000F6836" w14:paraId="47772496" w14:textId="77777777" w:rsidTr="00902DCD">
        <w:trPr>
          <w:trHeight w:val="1222"/>
          <w:ins w:id="9842" w:author="Author"/>
        </w:trPr>
        <w:tc>
          <w:tcPr>
            <w:tcW w:w="1656" w:type="dxa"/>
            <w:tcBorders>
              <w:top w:val="single" w:sz="4" w:space="0" w:color="auto"/>
              <w:left w:val="single" w:sz="4" w:space="0" w:color="000000"/>
              <w:bottom w:val="nil"/>
              <w:right w:val="single" w:sz="4" w:space="0" w:color="000000"/>
            </w:tcBorders>
          </w:tcPr>
          <w:p w14:paraId="36A87046" w14:textId="131DC5F0" w:rsidR="00DE7E70" w:rsidRPr="000F6836" w:rsidRDefault="00DE7E70" w:rsidP="00DE7E70">
            <w:pPr>
              <w:spacing w:after="0"/>
              <w:rPr>
                <w:ins w:id="9843" w:author="Author"/>
                <w:color w:val="000000"/>
                <w:szCs w:val="20"/>
                <w:lang w:val="en-GB"/>
              </w:rPr>
            </w:pPr>
            <w:ins w:id="9844" w:author="Author">
              <w:r w:rsidRPr="000F6836">
                <w:rPr>
                  <w:color w:val="000000"/>
                  <w:szCs w:val="20"/>
                  <w:lang w:val="en-GB"/>
                </w:rPr>
                <w:t>C0</w:t>
              </w:r>
              <w:del w:id="9845" w:author="Author">
                <w:r w:rsidRPr="000F6836" w:rsidDel="00D614AB">
                  <w:rPr>
                    <w:color w:val="000000"/>
                    <w:szCs w:val="20"/>
                    <w:lang w:val="en-GB"/>
                  </w:rPr>
                  <w:delText>08</w:delText>
                </w:r>
              </w:del>
              <w:r w:rsidR="00D614AB" w:rsidRPr="000F6836">
                <w:rPr>
                  <w:color w:val="000000"/>
                  <w:szCs w:val="20"/>
                  <w:lang w:val="en-GB"/>
                </w:rPr>
                <w:t>11</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1301F538" w14:textId="551F8E71" w:rsidR="00DE7E70" w:rsidRPr="000F6836" w:rsidRDefault="00DE7E70" w:rsidP="00DE7E70">
            <w:pPr>
              <w:spacing w:after="0"/>
              <w:rPr>
                <w:ins w:id="9846" w:author="Author"/>
                <w:color w:val="000000"/>
                <w:szCs w:val="20"/>
                <w:lang w:val="en-GB"/>
              </w:rPr>
            </w:pPr>
            <w:ins w:id="9847" w:author="Author">
              <w:r w:rsidRPr="000F6836">
                <w:rPr>
                  <w:color w:val="000000"/>
                  <w:szCs w:val="20"/>
                  <w:lang w:val="en-GB"/>
                </w:rPr>
                <w:t>Entity of the group</w:t>
              </w:r>
            </w:ins>
          </w:p>
        </w:tc>
        <w:tc>
          <w:tcPr>
            <w:tcW w:w="5983" w:type="dxa"/>
            <w:tcBorders>
              <w:top w:val="single" w:sz="4" w:space="0" w:color="auto"/>
              <w:left w:val="nil"/>
              <w:bottom w:val="nil"/>
              <w:right w:val="single" w:sz="4" w:space="0" w:color="000000"/>
            </w:tcBorders>
          </w:tcPr>
          <w:p w14:paraId="3CE20F71" w14:textId="29EBF527" w:rsidR="00DE7E70" w:rsidRPr="000F6836" w:rsidRDefault="00DE7E70">
            <w:pPr>
              <w:spacing w:after="0"/>
              <w:rPr>
                <w:ins w:id="9848" w:author="Author"/>
                <w:color w:val="000000"/>
                <w:szCs w:val="20"/>
                <w:lang w:val="en-GB"/>
              </w:rPr>
            </w:pPr>
            <w:ins w:id="9849" w:author="Author">
              <w:r w:rsidRPr="000F6836">
                <w:rPr>
                  <w:color w:val="000000"/>
                  <w:szCs w:val="20"/>
                  <w:lang w:val="en-GB"/>
                </w:rPr>
                <w:t xml:space="preserve">The name of the entity of the </w:t>
              </w:r>
              <w:r w:rsidR="000439B2" w:rsidRPr="000F6836">
                <w:rPr>
                  <w:color w:val="000000"/>
                  <w:szCs w:val="20"/>
                  <w:lang w:val="en-GB"/>
                </w:rPr>
                <w:t>group</w:t>
              </w:r>
              <w:r w:rsidRPr="000F6836">
                <w:rPr>
                  <w:color w:val="000000"/>
                  <w:szCs w:val="20"/>
                  <w:lang w:val="en-GB"/>
                </w:rPr>
                <w:t xml:space="preserve"> involved in the exposures. It concerns all entities and for each entity a separate entry has to be reported. If more than one entity of the group   is involved, for each entity a separate line is necessary. </w:t>
              </w:r>
            </w:ins>
          </w:p>
        </w:tc>
      </w:tr>
      <w:tr w:rsidR="00DE7E70" w:rsidRPr="000F6836" w14:paraId="64C69DA2" w14:textId="77777777" w:rsidTr="00EE31C6">
        <w:trPr>
          <w:trHeight w:val="698"/>
          <w:ins w:id="9850" w:author="Author"/>
        </w:trPr>
        <w:tc>
          <w:tcPr>
            <w:tcW w:w="1656" w:type="dxa"/>
            <w:tcBorders>
              <w:top w:val="single" w:sz="4" w:space="0" w:color="auto"/>
              <w:left w:val="single" w:sz="4" w:space="0" w:color="auto"/>
              <w:bottom w:val="single" w:sz="4" w:space="0" w:color="auto"/>
              <w:right w:val="single" w:sz="4" w:space="0" w:color="auto"/>
            </w:tcBorders>
          </w:tcPr>
          <w:p w14:paraId="6ECF5164" w14:textId="523A454A" w:rsidR="00DE7E70" w:rsidRPr="000F6836" w:rsidRDefault="00DE7E70" w:rsidP="00DE7E70">
            <w:pPr>
              <w:spacing w:after="0"/>
              <w:rPr>
                <w:ins w:id="9851" w:author="Author"/>
                <w:szCs w:val="20"/>
                <w:lang w:val="en-GB"/>
              </w:rPr>
            </w:pPr>
            <w:ins w:id="9852" w:author="Author">
              <w:r w:rsidRPr="000F6836">
                <w:rPr>
                  <w:szCs w:val="20"/>
                  <w:lang w:val="en-GB"/>
                </w:rPr>
                <w:t>C0</w:t>
              </w:r>
              <w:del w:id="9853" w:author="Author">
                <w:r w:rsidRPr="000F6836" w:rsidDel="00F31E08">
                  <w:rPr>
                    <w:szCs w:val="20"/>
                    <w:lang w:val="en-GB"/>
                  </w:rPr>
                  <w:delText>09</w:delText>
                </w:r>
              </w:del>
              <w:r w:rsidR="00F31E08" w:rsidRPr="000F6836">
                <w:rPr>
                  <w:szCs w:val="20"/>
                  <w:lang w:val="en-GB"/>
                </w:rPr>
                <w:t>12</w:t>
              </w:r>
              <w:r w:rsidRPr="000F6836">
                <w:rPr>
                  <w:szCs w:val="20"/>
                  <w:lang w:val="en-GB"/>
                </w:rPr>
                <w:t xml:space="preserve">0 </w:t>
              </w:r>
            </w:ins>
          </w:p>
          <w:p w14:paraId="2E3D9051" w14:textId="553A5FE3" w:rsidR="00DE7E70" w:rsidRPr="000F6836" w:rsidRDefault="00DE7E70" w:rsidP="00DE7E70">
            <w:pPr>
              <w:spacing w:after="0"/>
              <w:rPr>
                <w:ins w:id="9854" w:author="Author"/>
                <w:szCs w:val="20"/>
                <w:lang w:val="en-GB"/>
              </w:rPr>
            </w:pPr>
          </w:p>
        </w:tc>
        <w:tc>
          <w:tcPr>
            <w:tcW w:w="1656" w:type="dxa"/>
            <w:tcBorders>
              <w:top w:val="single" w:sz="4" w:space="0" w:color="auto"/>
              <w:left w:val="single" w:sz="4" w:space="0" w:color="auto"/>
              <w:bottom w:val="single" w:sz="4" w:space="0" w:color="auto"/>
              <w:right w:val="single" w:sz="4" w:space="0" w:color="auto"/>
            </w:tcBorders>
          </w:tcPr>
          <w:p w14:paraId="40C373B8" w14:textId="54ADE52B" w:rsidR="00DE7E70" w:rsidRPr="000F6836" w:rsidRDefault="00DE7E70" w:rsidP="00DE7E70">
            <w:pPr>
              <w:spacing w:after="0"/>
              <w:rPr>
                <w:ins w:id="9855" w:author="Author"/>
                <w:szCs w:val="20"/>
                <w:lang w:val="en-GB"/>
              </w:rPr>
            </w:pPr>
            <w:ins w:id="9856" w:author="Author">
              <w:r w:rsidRPr="000F6836">
                <w:rPr>
                  <w:szCs w:val="20"/>
                  <w:lang w:val="en-GB"/>
                </w:rPr>
                <w:t xml:space="preserve">ID code of the </w:t>
              </w:r>
              <w:r w:rsidRPr="000F6836">
                <w:rPr>
                  <w:color w:val="000000"/>
                  <w:szCs w:val="20"/>
                  <w:lang w:val="en-GB"/>
                </w:rPr>
                <w:t>Entity of the group</w:t>
              </w:r>
            </w:ins>
          </w:p>
        </w:tc>
        <w:tc>
          <w:tcPr>
            <w:tcW w:w="5983" w:type="dxa"/>
            <w:tcBorders>
              <w:top w:val="single" w:sz="4" w:space="0" w:color="auto"/>
              <w:left w:val="nil"/>
              <w:bottom w:val="nil"/>
              <w:right w:val="single" w:sz="4" w:space="0" w:color="auto"/>
            </w:tcBorders>
            <w:hideMark/>
          </w:tcPr>
          <w:p w14:paraId="7856A944" w14:textId="77777777" w:rsidR="002E7CE5" w:rsidRPr="000F6836" w:rsidRDefault="002E7CE5" w:rsidP="002E7CE5">
            <w:pPr>
              <w:pStyle w:val="NormalLeft"/>
              <w:rPr>
                <w:ins w:id="9857" w:author="Author"/>
                <w:lang w:val="en-GB"/>
              </w:rPr>
            </w:pPr>
            <w:ins w:id="9858" w:author="Author">
              <w:r w:rsidRPr="000F6836">
                <w:rPr>
                  <w:lang w:val="en-GB"/>
                </w:rPr>
                <w:t>Identification code of the undertaking, using the following priority:</w:t>
              </w:r>
            </w:ins>
          </w:p>
          <w:p w14:paraId="2FA896CE" w14:textId="45A04106" w:rsidR="002E7CE5" w:rsidRPr="000F6836" w:rsidRDefault="002E7CE5" w:rsidP="002E7CE5">
            <w:pPr>
              <w:pStyle w:val="Tiret0"/>
              <w:numPr>
                <w:ilvl w:val="0"/>
                <w:numId w:val="14"/>
              </w:numPr>
              <w:ind w:left="851" w:hanging="851"/>
              <w:rPr>
                <w:ins w:id="9859" w:author="Author"/>
                <w:lang w:val="en-GB"/>
              </w:rPr>
            </w:pPr>
            <w:ins w:id="9860" w:author="Author">
              <w:r w:rsidRPr="000F6836">
                <w:rPr>
                  <w:lang w:val="en-GB"/>
                </w:rPr>
                <w:t>Legal Entity Identifier (LEI)</w:t>
              </w:r>
              <w:r>
                <w:rPr>
                  <w:lang w:val="en-GB"/>
                </w:rPr>
                <w:t xml:space="preserve"> </w:t>
              </w:r>
              <w:r w:rsidRPr="000F6836">
                <w:rPr>
                  <w:lang w:val="en-GB"/>
                </w:rPr>
                <w:t xml:space="preserve"> mandatory if existing;</w:t>
              </w:r>
            </w:ins>
          </w:p>
          <w:p w14:paraId="71AE3579" w14:textId="77777777" w:rsidR="002E7CE5" w:rsidRPr="000F6836" w:rsidRDefault="002E7CE5" w:rsidP="002E7CE5">
            <w:pPr>
              <w:pStyle w:val="Tiret0"/>
              <w:numPr>
                <w:ilvl w:val="0"/>
                <w:numId w:val="14"/>
              </w:numPr>
              <w:ind w:left="851" w:hanging="851"/>
              <w:rPr>
                <w:ins w:id="9861" w:author="Author"/>
                <w:lang w:val="en-GB"/>
              </w:rPr>
            </w:pPr>
            <w:ins w:id="9862" w:author="Author">
              <w:r w:rsidRPr="000F6836">
                <w:rPr>
                  <w:lang w:val="en-GB"/>
                </w:rPr>
                <w:t>Specific code in case of absence of LEI code</w:t>
              </w:r>
              <w:r>
                <w:rPr>
                  <w:lang w:val="en-GB"/>
                </w:rPr>
                <w:t>.</w:t>
              </w:r>
            </w:ins>
          </w:p>
          <w:p w14:paraId="43465E97" w14:textId="77777777" w:rsidR="002E7CE5" w:rsidRPr="000F6836" w:rsidRDefault="002E7CE5" w:rsidP="002E7CE5">
            <w:pPr>
              <w:pStyle w:val="NormalLeft"/>
              <w:rPr>
                <w:ins w:id="9863" w:author="Author"/>
                <w:lang w:val="en-GB"/>
              </w:rPr>
            </w:pPr>
            <w:ins w:id="9864" w:author="Author">
              <w:r w:rsidRPr="000F6836">
                <w:rPr>
                  <w:lang w:val="en-GB"/>
                </w:rPr>
                <w:t>When the undertaking uses the option ‘Specific code’ the following shall be considered:</w:t>
              </w:r>
            </w:ins>
          </w:p>
          <w:p w14:paraId="27D1ED34" w14:textId="21C1E226" w:rsidR="002E7CE5" w:rsidRPr="000F6836" w:rsidRDefault="002E7CE5" w:rsidP="002E7CE5">
            <w:pPr>
              <w:pStyle w:val="Tiret0"/>
              <w:numPr>
                <w:ilvl w:val="0"/>
                <w:numId w:val="14"/>
              </w:numPr>
              <w:ind w:left="851" w:hanging="851"/>
              <w:rPr>
                <w:ins w:id="9865" w:author="Author"/>
                <w:lang w:val="en-GB"/>
              </w:rPr>
            </w:pPr>
            <w:ins w:id="9866" w:author="Author">
              <w:r w:rsidRPr="000F6836">
                <w:rPr>
                  <w:lang w:val="en-GB"/>
                </w:rPr>
                <w:lastRenderedPageBreak/>
                <w:t>For EEA regulated undertakings</w:t>
              </w:r>
              <w:r w:rsidR="00A877E1" w:rsidRPr="000F6836">
                <w:rPr>
                  <w:lang w:val="en-GB"/>
                </w:rPr>
                <w:t xml:space="preserve"> other </w:t>
              </w:r>
              <w:r w:rsidR="00A877E1">
                <w:rPr>
                  <w:lang w:val="en-GB"/>
                </w:rPr>
                <w:t>than insurance and reinsurance undertakings</w:t>
              </w:r>
              <w:r w:rsidRPr="000F6836">
                <w:rPr>
                  <w:lang w:val="en-GB"/>
                </w:rPr>
                <w:t xml:space="preserve"> within the scope of group supervision: identification code used in the local market, attributed by the undertaking's competent supervisory authority;</w:t>
              </w:r>
            </w:ins>
          </w:p>
          <w:p w14:paraId="3B85AB39" w14:textId="77777777" w:rsidR="002E7CE5" w:rsidRPr="000F6836" w:rsidRDefault="002E7CE5" w:rsidP="002E7CE5">
            <w:pPr>
              <w:pStyle w:val="Tiret0"/>
              <w:numPr>
                <w:ilvl w:val="0"/>
                <w:numId w:val="14"/>
              </w:numPr>
              <w:ind w:left="851" w:hanging="851"/>
              <w:rPr>
                <w:ins w:id="9867" w:author="Author"/>
                <w:lang w:val="en-GB"/>
              </w:rPr>
            </w:pPr>
            <w:ins w:id="9868" w:author="Author">
              <w:r w:rsidRPr="000F6836">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ins>
          </w:p>
          <w:p w14:paraId="44F1613C" w14:textId="79C9AB6E" w:rsidR="002E7CE5" w:rsidDel="002E7CE5" w:rsidRDefault="002E7CE5" w:rsidP="002E7CE5">
            <w:pPr>
              <w:spacing w:after="0"/>
              <w:rPr>
                <w:del w:id="9869" w:author="Author"/>
                <w:lang w:val="en-GB"/>
              </w:rPr>
            </w:pPr>
            <w:ins w:id="9870" w:author="Author">
              <w:r w:rsidRPr="000F6836">
                <w:rPr>
                  <w:lang w:val="en-GB"/>
                </w:rPr>
                <w:tab/>
              </w:r>
            </w:ins>
          </w:p>
          <w:p w14:paraId="65D59ABD" w14:textId="483E4363" w:rsidR="002E7CE5" w:rsidDel="002E7CE5" w:rsidRDefault="002E7CE5" w:rsidP="002E7CE5">
            <w:pPr>
              <w:spacing w:after="0"/>
              <w:rPr>
                <w:del w:id="9871" w:author="Author"/>
                <w:lang w:val="en-GB"/>
              </w:rPr>
            </w:pPr>
          </w:p>
          <w:p w14:paraId="4225F7CD" w14:textId="49553BD7" w:rsidR="002E7CE5" w:rsidRDefault="002E7CE5" w:rsidP="002E7CE5">
            <w:pPr>
              <w:spacing w:after="0"/>
              <w:rPr>
                <w:ins w:id="9872" w:author="Author"/>
                <w:lang w:val="en-GB"/>
              </w:rPr>
            </w:pPr>
            <w:ins w:id="9873" w:author="Author">
              <w:r w:rsidRPr="000F6836">
                <w:rPr>
                  <w:lang w:val="en-GB"/>
                </w:rPr>
                <w:t>identification code of the parent undertaking + ISO 3166–1 alpha–2 code of the country of the undertaking + 5 digits</w:t>
              </w:r>
            </w:ins>
          </w:p>
          <w:p w14:paraId="32DF4C15" w14:textId="00EC96C6" w:rsidR="00DE7E70" w:rsidRPr="000F6836" w:rsidDel="002E7CE5" w:rsidRDefault="00DE7E70" w:rsidP="002E7CE5">
            <w:pPr>
              <w:spacing w:after="0"/>
              <w:rPr>
                <w:ins w:id="9874" w:author="Author"/>
                <w:del w:id="9875" w:author="Author"/>
                <w:color w:val="000000"/>
                <w:lang w:val="en-GB"/>
              </w:rPr>
            </w:pPr>
            <w:ins w:id="9876" w:author="Author">
              <w:del w:id="9877" w:author="Author">
                <w:r w:rsidRPr="000F6836" w:rsidDel="002E7CE5">
                  <w:rPr>
                    <w:color w:val="000000"/>
                    <w:lang w:val="en-GB"/>
                  </w:rPr>
                  <w:delText xml:space="preserve">The unique identification code attached to the entity of the group </w:delText>
                </w:r>
                <w:r w:rsidRPr="000F6836" w:rsidDel="002E7CE5">
                  <w:rPr>
                    <w:lang w:val="en-GB"/>
                  </w:rPr>
                  <w:delText xml:space="preserve">by this order of priority if existent: </w:delText>
                </w:r>
              </w:del>
            </w:ins>
          </w:p>
          <w:p w14:paraId="3B768F2E" w14:textId="28442383" w:rsidR="00DE7E70" w:rsidRPr="000F6836" w:rsidDel="002E7CE5" w:rsidRDefault="00DE7E70" w:rsidP="00DE7E70">
            <w:pPr>
              <w:spacing w:after="0"/>
              <w:rPr>
                <w:ins w:id="9878" w:author="Author"/>
                <w:del w:id="9879" w:author="Author"/>
                <w:lang w:val="en-GB"/>
              </w:rPr>
            </w:pPr>
            <w:ins w:id="9880" w:author="Author">
              <w:del w:id="9881" w:author="Author">
                <w:r w:rsidRPr="000F6836" w:rsidDel="002E7CE5">
                  <w:rPr>
                    <w:lang w:val="en-GB"/>
                  </w:rPr>
                  <w:delText xml:space="preserve">- Legal Entity Identifier (LEI); </w:delText>
                </w:r>
              </w:del>
            </w:ins>
          </w:p>
          <w:p w14:paraId="4E5FB179" w14:textId="50A21636" w:rsidR="00DE7E70" w:rsidRPr="000F6836" w:rsidDel="002E7CE5" w:rsidRDefault="00DE7E70" w:rsidP="00DE7E70">
            <w:pPr>
              <w:spacing w:after="0"/>
              <w:rPr>
                <w:ins w:id="9882" w:author="Author"/>
                <w:del w:id="9883" w:author="Author"/>
                <w:lang w:val="en-GB"/>
              </w:rPr>
            </w:pPr>
            <w:ins w:id="9884" w:author="Author">
              <w:del w:id="9885" w:author="Author">
                <w:r w:rsidRPr="000F6836" w:rsidDel="002E7CE5">
                  <w:rPr>
                    <w:lang w:val="en-GB"/>
                  </w:rPr>
                  <w:delText>- Specific code</w:delText>
                </w:r>
              </w:del>
            </w:ins>
          </w:p>
          <w:p w14:paraId="48286006" w14:textId="6FE499FA" w:rsidR="00DE7E70" w:rsidRPr="000F6836" w:rsidDel="002E7CE5" w:rsidRDefault="00DE7E70" w:rsidP="00DE7E70">
            <w:pPr>
              <w:spacing w:after="0"/>
              <w:rPr>
                <w:ins w:id="9886" w:author="Author"/>
                <w:del w:id="9887" w:author="Author"/>
                <w:lang w:val="en-GB"/>
              </w:rPr>
            </w:pPr>
            <w:ins w:id="9888" w:author="Author">
              <w:del w:id="9889" w:author="Author">
                <w:r w:rsidRPr="000F6836" w:rsidDel="002E7CE5">
                  <w:rPr>
                    <w:lang w:val="en-GB"/>
                  </w:rPr>
                  <w:delText xml:space="preserve">Specific code: </w:delText>
                </w:r>
              </w:del>
            </w:ins>
          </w:p>
          <w:p w14:paraId="4FF8A3B1" w14:textId="57FAF93F" w:rsidR="00DE7E70" w:rsidRPr="000F6836" w:rsidDel="002E7CE5" w:rsidRDefault="00DE7E70" w:rsidP="00DE7E70">
            <w:pPr>
              <w:spacing w:after="0"/>
              <w:jc w:val="left"/>
              <w:rPr>
                <w:ins w:id="9890" w:author="Author"/>
                <w:del w:id="9891" w:author="Author"/>
                <w:szCs w:val="20"/>
                <w:lang w:val="en-GB"/>
              </w:rPr>
            </w:pPr>
            <w:ins w:id="9892" w:author="Author">
              <w:del w:id="9893" w:author="Author">
                <w:r w:rsidRPr="000F6836" w:rsidDel="002E7CE5">
                  <w:rPr>
                    <w:szCs w:val="20"/>
                    <w:lang w:val="en-GB"/>
                  </w:rPr>
                  <w:delText xml:space="preserve">For EEA </w:delText>
                </w:r>
                <w:r w:rsidRPr="000F6836" w:rsidDel="002E7CE5">
                  <w:rPr>
                    <w:color w:val="000000"/>
                    <w:szCs w:val="20"/>
                    <w:lang w:val="en-GB"/>
                  </w:rPr>
                  <w:delText xml:space="preserve">entity of the group </w:delText>
                </w:r>
                <w:r w:rsidRPr="000F6836" w:rsidDel="002E7CE5">
                  <w:rPr>
                    <w:szCs w:val="20"/>
                    <w:lang w:val="en-GB"/>
                  </w:rPr>
                  <w:delText xml:space="preserve">: identification code used in the local market, if </w:delText>
                </w:r>
                <w:r w:rsidRPr="000F6836" w:rsidDel="002E7CE5">
                  <w:rPr>
                    <w:color w:val="000000"/>
                    <w:szCs w:val="20"/>
                    <w:lang w:val="en-GB"/>
                  </w:rPr>
                  <w:delText xml:space="preserve">entity of the group  </w:delText>
                </w:r>
                <w:r w:rsidRPr="000F6836" w:rsidDel="002E7CE5">
                  <w:rPr>
                    <w:szCs w:val="20"/>
                    <w:lang w:val="en-GB"/>
                  </w:rPr>
                  <w:delText xml:space="preserve">is  regulated – the one attributed by the </w:delText>
                </w:r>
                <w:r w:rsidRPr="000F6836" w:rsidDel="002E7CE5">
                  <w:rPr>
                    <w:color w:val="000000"/>
                    <w:szCs w:val="20"/>
                    <w:lang w:val="en-GB"/>
                  </w:rPr>
                  <w:delText xml:space="preserve">entity’s </w:delText>
                </w:r>
                <w:r w:rsidRPr="000F6836" w:rsidDel="002E7CE5">
                  <w:rPr>
                    <w:szCs w:val="20"/>
                    <w:lang w:val="en-GB"/>
                  </w:rPr>
                  <w:delText>competent supervisory authority;</w:delText>
                </w:r>
              </w:del>
            </w:ins>
          </w:p>
          <w:p w14:paraId="46632671" w14:textId="144E9AE5" w:rsidR="00DE7E70" w:rsidRPr="000F6836" w:rsidRDefault="00DE7E70" w:rsidP="00A43401">
            <w:pPr>
              <w:spacing w:after="0"/>
              <w:rPr>
                <w:ins w:id="9894" w:author="Author"/>
                <w:szCs w:val="20"/>
                <w:lang w:val="en-GB"/>
              </w:rPr>
            </w:pPr>
            <w:ins w:id="9895" w:author="Author">
              <w:del w:id="9896" w:author="Author">
                <w:r w:rsidRPr="000F6836" w:rsidDel="00A43401">
                  <w:rPr>
                    <w:szCs w:val="20"/>
                    <w:lang w:val="en-GB"/>
                  </w:rPr>
                  <w:delText xml:space="preserve">- For non-EEA </w:delText>
                </w:r>
                <w:r w:rsidRPr="000F6836" w:rsidDel="00A43401">
                  <w:rPr>
                    <w:color w:val="000000"/>
                    <w:szCs w:val="20"/>
                    <w:lang w:val="en-GB"/>
                  </w:rPr>
                  <w:delText>entity of the group</w:delText>
                </w:r>
                <w:r w:rsidRPr="000F6836" w:rsidDel="00A43401">
                  <w:rPr>
                    <w:szCs w:val="20"/>
                    <w:lang w:val="en-GB"/>
                  </w:rPr>
                  <w:delText>, identification code shall be provided by the group. When allocating an identification code to each non-EEA or non-regulated entity of the group , the group   shall comply with the following format in a consistent manner: identification code of the</w:delText>
                </w:r>
                <w:r w:rsidRPr="000F6836" w:rsidDel="00A43401">
                  <w:rPr>
                    <w:color w:val="000000"/>
                    <w:szCs w:val="20"/>
                    <w:lang w:val="en-GB"/>
                  </w:rPr>
                  <w:delText xml:space="preserve"> group </w:delText>
                </w:r>
                <w:r w:rsidRPr="000F6836" w:rsidDel="00A43401">
                  <w:rPr>
                    <w:szCs w:val="20"/>
                    <w:lang w:val="en-GB"/>
                  </w:rPr>
                  <w:delText xml:space="preserve">+ ISO 3166-1 alpha-2 code of the country of the </w:delText>
                </w:r>
                <w:r w:rsidRPr="000F6836" w:rsidDel="00A43401">
                  <w:rPr>
                    <w:color w:val="000000"/>
                    <w:szCs w:val="20"/>
                    <w:lang w:val="en-GB"/>
                  </w:rPr>
                  <w:delText xml:space="preserve">entity of the group  </w:delText>
                </w:r>
                <w:r w:rsidRPr="000F6836" w:rsidDel="00A43401">
                  <w:rPr>
                    <w:szCs w:val="20"/>
                    <w:lang w:val="en-GB"/>
                  </w:rPr>
                  <w:delText>+ 5 digits</w:delText>
                </w:r>
              </w:del>
            </w:ins>
          </w:p>
        </w:tc>
      </w:tr>
      <w:tr w:rsidR="00DE7E70" w:rsidRPr="000F6836" w14:paraId="002CD3A0" w14:textId="77777777" w:rsidTr="00902DCD">
        <w:trPr>
          <w:trHeight w:val="1425"/>
          <w:ins w:id="9897" w:author="Author"/>
        </w:trPr>
        <w:tc>
          <w:tcPr>
            <w:tcW w:w="1656" w:type="dxa"/>
            <w:tcBorders>
              <w:top w:val="nil"/>
              <w:left w:val="single" w:sz="4" w:space="0" w:color="auto"/>
              <w:bottom w:val="single" w:sz="4" w:space="0" w:color="auto"/>
              <w:right w:val="single" w:sz="4" w:space="0" w:color="auto"/>
            </w:tcBorders>
          </w:tcPr>
          <w:p w14:paraId="7F3F5CC5" w14:textId="6990CEFE" w:rsidR="00DE7E70" w:rsidRPr="000F6836" w:rsidRDefault="00DE7E70" w:rsidP="00DE7E70">
            <w:pPr>
              <w:spacing w:after="0"/>
              <w:rPr>
                <w:ins w:id="9898" w:author="Author"/>
                <w:szCs w:val="20"/>
                <w:lang w:val="en-GB"/>
              </w:rPr>
            </w:pPr>
            <w:ins w:id="9899" w:author="Author">
              <w:r w:rsidRPr="000F6836">
                <w:rPr>
                  <w:szCs w:val="20"/>
                  <w:lang w:val="en-GB"/>
                </w:rPr>
                <w:lastRenderedPageBreak/>
                <w:t>C01</w:t>
              </w:r>
              <w:del w:id="9900" w:author="Author">
                <w:r w:rsidRPr="000F6836" w:rsidDel="00D614AB">
                  <w:rPr>
                    <w:szCs w:val="20"/>
                    <w:lang w:val="en-GB"/>
                  </w:rPr>
                  <w:delText>00</w:delText>
                </w:r>
              </w:del>
              <w:r w:rsidR="00D614AB" w:rsidRPr="000F6836">
                <w:rPr>
                  <w:szCs w:val="20"/>
                  <w:lang w:val="en-GB"/>
                </w:rPr>
                <w:t>25</w:t>
              </w:r>
            </w:ins>
          </w:p>
          <w:p w14:paraId="53D955D1" w14:textId="75D3A8AF" w:rsidR="00DE7E70" w:rsidRPr="000F6836" w:rsidRDefault="00DE7E70" w:rsidP="00DE7E70">
            <w:pPr>
              <w:spacing w:after="0"/>
              <w:rPr>
                <w:ins w:id="9901" w:author="Author"/>
                <w:szCs w:val="20"/>
                <w:lang w:val="en-GB"/>
              </w:rPr>
            </w:pPr>
          </w:p>
        </w:tc>
        <w:tc>
          <w:tcPr>
            <w:tcW w:w="1656" w:type="dxa"/>
            <w:tcBorders>
              <w:top w:val="nil"/>
              <w:left w:val="single" w:sz="4" w:space="0" w:color="auto"/>
              <w:bottom w:val="single" w:sz="4" w:space="0" w:color="auto"/>
              <w:right w:val="single" w:sz="4" w:space="0" w:color="auto"/>
            </w:tcBorders>
          </w:tcPr>
          <w:p w14:paraId="329A2EDD" w14:textId="4DDDDFA3" w:rsidR="00DE7E70" w:rsidRPr="000F6836" w:rsidRDefault="00DE7E70" w:rsidP="00DE7E70">
            <w:pPr>
              <w:spacing w:after="0"/>
              <w:rPr>
                <w:ins w:id="9902" w:author="Author"/>
                <w:szCs w:val="20"/>
                <w:lang w:val="en-GB"/>
              </w:rPr>
            </w:pPr>
            <w:ins w:id="9903" w:author="Author">
              <w:r w:rsidRPr="000F6836">
                <w:rPr>
                  <w:szCs w:val="20"/>
                  <w:lang w:val="en-GB"/>
                </w:rPr>
                <w:t xml:space="preserve">ID code Type of the </w:t>
              </w:r>
              <w:r w:rsidRPr="000F6836">
                <w:rPr>
                  <w:color w:val="000000"/>
                  <w:szCs w:val="20"/>
                  <w:lang w:val="en-GB"/>
                </w:rPr>
                <w:t>Entity of the group</w:t>
              </w:r>
              <w:del w:id="9904" w:author="Author">
                <w:r w:rsidRPr="000F6836" w:rsidDel="00D614AB">
                  <w:rPr>
                    <w:color w:val="000000"/>
                    <w:szCs w:val="20"/>
                    <w:lang w:val="en-GB"/>
                  </w:rPr>
                  <w:delText xml:space="preserve"> </w:delText>
                </w:r>
              </w:del>
            </w:ins>
          </w:p>
        </w:tc>
        <w:tc>
          <w:tcPr>
            <w:tcW w:w="5983" w:type="dxa"/>
            <w:tcBorders>
              <w:top w:val="single" w:sz="4" w:space="0" w:color="auto"/>
              <w:left w:val="nil"/>
              <w:bottom w:val="nil"/>
              <w:right w:val="single" w:sz="4" w:space="0" w:color="auto"/>
            </w:tcBorders>
            <w:hideMark/>
          </w:tcPr>
          <w:p w14:paraId="5036F20C" w14:textId="76724EDA" w:rsidR="00DE7E70" w:rsidRPr="000F6836" w:rsidRDefault="00DE7E70" w:rsidP="00DE7E70">
            <w:pPr>
              <w:spacing w:after="0"/>
              <w:rPr>
                <w:ins w:id="9905" w:author="Author"/>
                <w:color w:val="000000"/>
                <w:lang w:val="en-GB"/>
              </w:rPr>
            </w:pPr>
            <w:ins w:id="9906" w:author="Author">
              <w:r w:rsidRPr="000F6836">
                <w:rPr>
                  <w:color w:val="000000"/>
                  <w:lang w:val="en-GB"/>
                </w:rPr>
                <w:t>Type of ID Code used for the “Identification code of the Entity of the group” item. One of the options in the following closed list shall be used:</w:t>
              </w:r>
            </w:ins>
          </w:p>
          <w:p w14:paraId="66F09BA9" w14:textId="77777777" w:rsidR="00DE7E70" w:rsidRPr="000F6836" w:rsidRDefault="00DE7E70" w:rsidP="00DE7E70">
            <w:pPr>
              <w:spacing w:after="0"/>
              <w:rPr>
                <w:ins w:id="9907" w:author="Author"/>
                <w:color w:val="000000"/>
                <w:lang w:val="en-GB"/>
              </w:rPr>
            </w:pPr>
            <w:ins w:id="9908" w:author="Author">
              <w:r w:rsidRPr="000F6836">
                <w:rPr>
                  <w:color w:val="000000"/>
                  <w:lang w:val="en-GB"/>
                </w:rPr>
                <w:t xml:space="preserve">1 – LEI </w:t>
              </w:r>
            </w:ins>
          </w:p>
          <w:p w14:paraId="404DB530" w14:textId="3CDDF156" w:rsidR="00DE7E70" w:rsidRPr="000F6836" w:rsidRDefault="00DE7E70" w:rsidP="0024437C">
            <w:pPr>
              <w:spacing w:after="0"/>
              <w:rPr>
                <w:ins w:id="9909" w:author="Author"/>
                <w:color w:val="000000"/>
                <w:lang w:val="en-GB"/>
              </w:rPr>
            </w:pPr>
            <w:ins w:id="9910" w:author="Author">
              <w:r w:rsidRPr="000F6836">
                <w:rPr>
                  <w:color w:val="000000"/>
                  <w:lang w:val="en-GB"/>
                </w:rPr>
                <w:t>2 – Specific code</w:t>
              </w:r>
            </w:ins>
          </w:p>
        </w:tc>
      </w:tr>
      <w:tr w:rsidR="00DE7E70" w:rsidRPr="000F6836" w14:paraId="2B31FEFF" w14:textId="77777777" w:rsidTr="00902DCD">
        <w:trPr>
          <w:trHeight w:val="736"/>
          <w:ins w:id="9911" w:author="Author"/>
        </w:trPr>
        <w:tc>
          <w:tcPr>
            <w:tcW w:w="1656" w:type="dxa"/>
            <w:tcBorders>
              <w:top w:val="nil"/>
              <w:left w:val="single" w:sz="4" w:space="0" w:color="auto"/>
              <w:bottom w:val="single" w:sz="4" w:space="0" w:color="auto"/>
              <w:right w:val="single" w:sz="4" w:space="0" w:color="auto"/>
            </w:tcBorders>
          </w:tcPr>
          <w:p w14:paraId="2AE97B10" w14:textId="202D6842" w:rsidR="00DE7E70" w:rsidRPr="000F6836" w:rsidRDefault="00DE7E70" w:rsidP="00DE7E70">
            <w:pPr>
              <w:spacing w:after="0"/>
              <w:rPr>
                <w:ins w:id="9912" w:author="Author"/>
                <w:szCs w:val="20"/>
                <w:lang w:val="en-GB"/>
              </w:rPr>
            </w:pPr>
            <w:ins w:id="9913" w:author="Author">
              <w:r w:rsidRPr="000F6836">
                <w:rPr>
                  <w:szCs w:val="20"/>
                  <w:lang w:val="en-GB"/>
                </w:rPr>
                <w:lastRenderedPageBreak/>
                <w:t>C01</w:t>
              </w:r>
              <w:del w:id="9914" w:author="Author">
                <w:r w:rsidRPr="000F6836" w:rsidDel="00FA7696">
                  <w:rPr>
                    <w:szCs w:val="20"/>
                    <w:lang w:val="en-GB"/>
                  </w:rPr>
                  <w:delText>1</w:delText>
                </w:r>
              </w:del>
              <w:r w:rsidR="00FA7696" w:rsidRPr="000F6836">
                <w:rPr>
                  <w:szCs w:val="20"/>
                  <w:lang w:val="en-GB"/>
                </w:rPr>
                <w:t>8</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52BF44CA" w14:textId="729DCDB5" w:rsidR="00DE7E70" w:rsidRPr="000F6836" w:rsidRDefault="00DE7E70" w:rsidP="00DE7E70">
            <w:pPr>
              <w:spacing w:after="0"/>
              <w:rPr>
                <w:ins w:id="9915" w:author="Author"/>
                <w:szCs w:val="20"/>
                <w:lang w:val="en-GB"/>
              </w:rPr>
            </w:pPr>
            <w:ins w:id="9916" w:author="Author">
              <w:r w:rsidRPr="000F6836">
                <w:rPr>
                  <w:szCs w:val="20"/>
                  <w:lang w:val="en-GB"/>
                </w:rPr>
                <w:t>Equity</w:t>
              </w:r>
            </w:ins>
          </w:p>
        </w:tc>
        <w:tc>
          <w:tcPr>
            <w:tcW w:w="5983" w:type="dxa"/>
            <w:tcBorders>
              <w:top w:val="single" w:sz="4" w:space="0" w:color="auto"/>
              <w:left w:val="nil"/>
              <w:bottom w:val="single" w:sz="4" w:space="0" w:color="auto"/>
              <w:right w:val="single" w:sz="4" w:space="0" w:color="auto"/>
            </w:tcBorders>
          </w:tcPr>
          <w:p w14:paraId="4C60733E" w14:textId="77777777" w:rsidR="00DE7E70" w:rsidRPr="000F6836" w:rsidRDefault="00DE7E70" w:rsidP="00DE7E70">
            <w:pPr>
              <w:spacing w:after="0"/>
              <w:rPr>
                <w:ins w:id="9917" w:author="Author"/>
                <w:szCs w:val="20"/>
                <w:lang w:val="en-GB"/>
              </w:rPr>
            </w:pPr>
            <w:ins w:id="9918" w:author="Author">
              <w:r w:rsidRPr="000F6836">
                <w:rPr>
                  <w:szCs w:val="20"/>
                  <w:lang w:val="en-GB"/>
                </w:rPr>
                <w:t xml:space="preserve">The total amount of the exposures in equity instruments toward the external counterparty. </w:t>
              </w:r>
              <w:r w:rsidRPr="000F6836">
                <w:rPr>
                  <w:color w:val="000000"/>
                  <w:szCs w:val="20"/>
                  <w:lang w:val="en-GB"/>
                </w:rPr>
                <w:t>If more than one entity of the group is involved, for each entity a separate line is necessary.</w:t>
              </w:r>
            </w:ins>
          </w:p>
        </w:tc>
      </w:tr>
      <w:tr w:rsidR="00DE7E70" w:rsidRPr="000F6836" w14:paraId="14844B4E" w14:textId="77777777" w:rsidTr="00902DCD">
        <w:trPr>
          <w:trHeight w:val="349"/>
          <w:ins w:id="9919" w:author="Author"/>
        </w:trPr>
        <w:tc>
          <w:tcPr>
            <w:tcW w:w="1656" w:type="dxa"/>
            <w:tcBorders>
              <w:top w:val="nil"/>
              <w:left w:val="single" w:sz="4" w:space="0" w:color="auto"/>
              <w:bottom w:val="single" w:sz="4" w:space="0" w:color="auto"/>
              <w:right w:val="single" w:sz="4" w:space="0" w:color="auto"/>
            </w:tcBorders>
          </w:tcPr>
          <w:p w14:paraId="6205157C" w14:textId="033DB2CA" w:rsidR="00DE7E70" w:rsidRPr="000F6836" w:rsidRDefault="00DE7E70" w:rsidP="00DE7E70">
            <w:pPr>
              <w:spacing w:after="0"/>
              <w:rPr>
                <w:ins w:id="9920" w:author="Author"/>
                <w:szCs w:val="20"/>
                <w:lang w:val="en-GB"/>
              </w:rPr>
            </w:pPr>
            <w:ins w:id="9921" w:author="Author">
              <w:r w:rsidRPr="000F6836">
                <w:rPr>
                  <w:szCs w:val="20"/>
                  <w:lang w:val="en-GB"/>
                </w:rPr>
                <w:t>C01</w:t>
              </w:r>
              <w:del w:id="9922" w:author="Author">
                <w:r w:rsidRPr="000F6836" w:rsidDel="00FA7696">
                  <w:rPr>
                    <w:szCs w:val="20"/>
                    <w:lang w:val="en-GB"/>
                  </w:rPr>
                  <w:delText>2</w:delText>
                </w:r>
              </w:del>
              <w:r w:rsidR="00FA7696" w:rsidRPr="000F6836">
                <w:rPr>
                  <w:szCs w:val="20"/>
                  <w:lang w:val="en-GB"/>
                </w:rPr>
                <w:t>9</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38103E93" w14:textId="163A9F7C" w:rsidR="00DE7E70" w:rsidRPr="000F6836" w:rsidRDefault="00DE7E70" w:rsidP="00DE7E70">
            <w:pPr>
              <w:spacing w:after="0"/>
              <w:rPr>
                <w:ins w:id="9923" w:author="Author"/>
                <w:szCs w:val="20"/>
                <w:lang w:val="en-GB"/>
              </w:rPr>
            </w:pPr>
            <w:ins w:id="9924" w:author="Author">
              <w:r w:rsidRPr="000F6836">
                <w:rPr>
                  <w:szCs w:val="20"/>
                  <w:lang w:val="en-GB"/>
                </w:rPr>
                <w:t>Bonds</w:t>
              </w:r>
            </w:ins>
          </w:p>
        </w:tc>
        <w:tc>
          <w:tcPr>
            <w:tcW w:w="5983" w:type="dxa"/>
            <w:tcBorders>
              <w:top w:val="nil"/>
              <w:left w:val="nil"/>
              <w:bottom w:val="single" w:sz="4" w:space="0" w:color="auto"/>
              <w:right w:val="single" w:sz="4" w:space="0" w:color="auto"/>
            </w:tcBorders>
          </w:tcPr>
          <w:p w14:paraId="67C8918A" w14:textId="77777777" w:rsidR="00DE7E70" w:rsidRPr="000F6836" w:rsidRDefault="00DE7E70" w:rsidP="00DE7E70">
            <w:pPr>
              <w:spacing w:after="0"/>
              <w:rPr>
                <w:ins w:id="9925" w:author="Author"/>
                <w:szCs w:val="20"/>
                <w:lang w:val="en-GB"/>
              </w:rPr>
            </w:pPr>
            <w:ins w:id="9926" w:author="Author">
              <w:r w:rsidRPr="000F6836">
                <w:rPr>
                  <w:szCs w:val="20"/>
                  <w:lang w:val="en-GB"/>
                </w:rPr>
                <w:t xml:space="preserve">The total amount of the exposures in bond instruments toward the external counterparty. </w:t>
              </w:r>
              <w:r w:rsidRPr="000F6836">
                <w:rPr>
                  <w:color w:val="000000"/>
                  <w:szCs w:val="20"/>
                  <w:lang w:val="en-GB"/>
                </w:rPr>
                <w:t>If more than one entity of the group is involved, for each entity a separate line is necessary. In this cell the exposures for which the Exemptions are applicable (</w:t>
              </w:r>
              <w:del w:id="9927" w:author="Author">
                <w:r w:rsidRPr="000F6836" w:rsidDel="001501E0">
                  <w:rPr>
                    <w:color w:val="000000"/>
                    <w:szCs w:val="20"/>
                    <w:lang w:val="en-GB"/>
                  </w:rPr>
                  <w:delText>F</w:delText>
                </w:r>
              </w:del>
              <w:r w:rsidRPr="000F6836">
                <w:rPr>
                  <w:color w:val="000000"/>
                  <w:szCs w:val="20"/>
                  <w:lang w:val="en-GB"/>
                </w:rPr>
                <w:t xml:space="preserve">C0260) should be included.  </w:t>
              </w:r>
            </w:ins>
          </w:p>
        </w:tc>
      </w:tr>
      <w:tr w:rsidR="00DE7E70" w:rsidRPr="000F6836" w14:paraId="3C6E70F2" w14:textId="77777777" w:rsidTr="0024437C">
        <w:trPr>
          <w:trHeight w:val="884"/>
          <w:ins w:id="9928" w:author="Author"/>
        </w:trPr>
        <w:tc>
          <w:tcPr>
            <w:tcW w:w="1656" w:type="dxa"/>
            <w:tcBorders>
              <w:top w:val="nil"/>
              <w:left w:val="single" w:sz="4" w:space="0" w:color="auto"/>
              <w:bottom w:val="single" w:sz="4" w:space="0" w:color="auto"/>
              <w:right w:val="single" w:sz="4" w:space="0" w:color="auto"/>
            </w:tcBorders>
          </w:tcPr>
          <w:p w14:paraId="636B44EA" w14:textId="1C1A8AB2" w:rsidR="00DE7E70" w:rsidRPr="000F6836" w:rsidRDefault="00DE7E70" w:rsidP="00DE7E70">
            <w:pPr>
              <w:spacing w:after="0"/>
              <w:rPr>
                <w:ins w:id="9929" w:author="Author"/>
                <w:szCs w:val="20"/>
                <w:lang w:val="en-GB"/>
              </w:rPr>
            </w:pPr>
            <w:ins w:id="9930" w:author="Author">
              <w:r w:rsidRPr="000F6836">
                <w:rPr>
                  <w:szCs w:val="20"/>
                  <w:lang w:val="en-GB"/>
                </w:rPr>
                <w:t>C0</w:t>
              </w:r>
              <w:del w:id="9931" w:author="Author">
                <w:r w:rsidRPr="000F6836" w:rsidDel="00FA7696">
                  <w:rPr>
                    <w:szCs w:val="20"/>
                    <w:lang w:val="en-GB"/>
                  </w:rPr>
                  <w:delText>13</w:delText>
                </w:r>
              </w:del>
              <w:r w:rsidR="00FA7696" w:rsidRPr="000F6836">
                <w:rPr>
                  <w:szCs w:val="20"/>
                  <w:lang w:val="en-GB"/>
                </w:rPr>
                <w:t>20</w:t>
              </w:r>
              <w:r w:rsidRPr="000F6836">
                <w:rPr>
                  <w:szCs w:val="20"/>
                  <w:lang w:val="en-GB"/>
                </w:rPr>
                <w:t>0</w:t>
              </w:r>
            </w:ins>
          </w:p>
        </w:tc>
        <w:tc>
          <w:tcPr>
            <w:tcW w:w="1656" w:type="dxa"/>
            <w:tcBorders>
              <w:top w:val="nil"/>
              <w:left w:val="single" w:sz="4" w:space="0" w:color="auto"/>
              <w:bottom w:val="single" w:sz="4" w:space="0" w:color="auto"/>
              <w:right w:val="single" w:sz="4" w:space="0" w:color="auto"/>
            </w:tcBorders>
          </w:tcPr>
          <w:p w14:paraId="32499F97" w14:textId="2F5ED056" w:rsidR="00DE7E70" w:rsidRPr="000F6836" w:rsidRDefault="00DE7E70" w:rsidP="00DE7E70">
            <w:pPr>
              <w:spacing w:after="0"/>
              <w:rPr>
                <w:ins w:id="9932" w:author="Author"/>
                <w:szCs w:val="20"/>
                <w:lang w:val="en-GB"/>
              </w:rPr>
            </w:pPr>
            <w:ins w:id="9933" w:author="Author">
              <w:r w:rsidRPr="000F6836">
                <w:rPr>
                  <w:szCs w:val="20"/>
                  <w:lang w:val="en-GB"/>
                </w:rPr>
                <w:t>Assets whose risks are mainly borne by the policyholders</w:t>
              </w:r>
            </w:ins>
          </w:p>
        </w:tc>
        <w:tc>
          <w:tcPr>
            <w:tcW w:w="5983" w:type="dxa"/>
            <w:tcBorders>
              <w:top w:val="nil"/>
              <w:left w:val="nil"/>
              <w:bottom w:val="single" w:sz="4" w:space="0" w:color="auto"/>
              <w:right w:val="single" w:sz="4" w:space="0" w:color="auto"/>
            </w:tcBorders>
          </w:tcPr>
          <w:p w14:paraId="323528E4" w14:textId="522CF6DF" w:rsidR="00DE7E70" w:rsidRPr="000F6836" w:rsidRDefault="00DE7E70" w:rsidP="00DE7E70">
            <w:pPr>
              <w:spacing w:after="200" w:line="276" w:lineRule="auto"/>
              <w:rPr>
                <w:ins w:id="9934" w:author="Author"/>
                <w:szCs w:val="20"/>
                <w:lang w:val="en-GB"/>
              </w:rPr>
            </w:pPr>
            <w:ins w:id="9935" w:author="Author">
              <w:r w:rsidRPr="000F6836">
                <w:rPr>
                  <w:szCs w:val="20"/>
                  <w:lang w:val="en-GB"/>
                </w:rPr>
                <w:t xml:space="preserve">The total amount of exposures in assets whose risks are mainly borne by the policyholders toward the external counterparty. </w:t>
              </w:r>
              <w:r w:rsidRPr="000F6836">
                <w:rPr>
                  <w:color w:val="000000"/>
                  <w:szCs w:val="20"/>
                  <w:lang w:val="en-GB"/>
                </w:rPr>
                <w:t>If more than one entity of the group is involved, for each entity a separate line is necessary.</w:t>
              </w:r>
              <w:r w:rsidR="0083136F" w:rsidRPr="000F6836">
                <w:rPr>
                  <w:color w:val="000000"/>
                  <w:szCs w:val="20"/>
                  <w:lang w:val="en-GB"/>
                </w:rPr>
                <w:t xml:space="preserve"> </w:t>
              </w:r>
              <w:r w:rsidRPr="000F6836">
                <w:rPr>
                  <w:color w:val="000000"/>
                  <w:szCs w:val="20"/>
                  <w:lang w:val="en-GB"/>
                </w:rPr>
                <w:t>Look-through approach should</w:t>
              </w:r>
              <w:r w:rsidR="00F95B17" w:rsidRPr="000F6836">
                <w:rPr>
                  <w:color w:val="000000"/>
                  <w:szCs w:val="20"/>
                  <w:lang w:val="en-GB"/>
                </w:rPr>
                <w:t xml:space="preserve"> </w:t>
              </w:r>
              <w:r w:rsidRPr="000F6836">
                <w:rPr>
                  <w:color w:val="000000"/>
                  <w:szCs w:val="20"/>
                  <w:lang w:val="en-GB"/>
                </w:rPr>
                <w:t>be</w:t>
              </w:r>
              <w:r w:rsidR="00F95B17" w:rsidRPr="000F6836">
                <w:rPr>
                  <w:color w:val="000000"/>
                  <w:szCs w:val="20"/>
                  <w:lang w:val="en-GB"/>
                </w:rPr>
                <w:t xml:space="preserve"> </w:t>
              </w:r>
              <w:r w:rsidRPr="000F6836">
                <w:rPr>
                  <w:color w:val="000000"/>
                  <w:szCs w:val="20"/>
                  <w:lang w:val="en-GB"/>
                </w:rPr>
                <w:t>used only</w:t>
              </w:r>
              <w:r w:rsidR="00F95B17" w:rsidRPr="000F6836">
                <w:rPr>
                  <w:color w:val="000000"/>
                  <w:szCs w:val="20"/>
                  <w:lang w:val="en-GB"/>
                </w:rPr>
                <w:t xml:space="preserve"> </w:t>
              </w:r>
              <w:r w:rsidRPr="000F6836">
                <w:rPr>
                  <w:color w:val="000000"/>
                  <w:szCs w:val="20"/>
                  <w:lang w:val="en-GB"/>
                </w:rPr>
                <w:t xml:space="preserve">when available. </w:t>
              </w:r>
            </w:ins>
          </w:p>
        </w:tc>
      </w:tr>
      <w:tr w:rsidR="00DE7E70" w:rsidRPr="000F6836" w14:paraId="4F998CA5" w14:textId="77777777" w:rsidTr="00902DCD">
        <w:trPr>
          <w:trHeight w:val="645"/>
          <w:ins w:id="9936" w:author="Author"/>
        </w:trPr>
        <w:tc>
          <w:tcPr>
            <w:tcW w:w="1656" w:type="dxa"/>
            <w:tcBorders>
              <w:top w:val="single" w:sz="4" w:space="0" w:color="auto"/>
              <w:left w:val="single" w:sz="4" w:space="0" w:color="auto"/>
              <w:bottom w:val="single" w:sz="4" w:space="0" w:color="auto"/>
              <w:right w:val="single" w:sz="4" w:space="0" w:color="auto"/>
            </w:tcBorders>
          </w:tcPr>
          <w:p w14:paraId="4995FC9F" w14:textId="36D646A9" w:rsidR="00DE7E70" w:rsidRPr="000F6836" w:rsidRDefault="00DE7E70" w:rsidP="00DE7E70">
            <w:pPr>
              <w:spacing w:after="0"/>
              <w:rPr>
                <w:ins w:id="9937" w:author="Author"/>
                <w:color w:val="000000"/>
                <w:szCs w:val="20"/>
                <w:lang w:val="en-GB"/>
              </w:rPr>
            </w:pPr>
            <w:ins w:id="9938" w:author="Author">
              <w:r w:rsidRPr="000F6836">
                <w:rPr>
                  <w:szCs w:val="20"/>
                  <w:lang w:val="en-GB"/>
                </w:rPr>
                <w:t>C0</w:t>
              </w:r>
              <w:r w:rsidR="00FA7696" w:rsidRPr="000F6836">
                <w:rPr>
                  <w:szCs w:val="20"/>
                  <w:lang w:val="en-GB"/>
                </w:rPr>
                <w:t>2</w:t>
              </w:r>
              <w:r w:rsidRPr="000F6836">
                <w:rPr>
                  <w:szCs w:val="20"/>
                  <w:lang w:val="en-GB"/>
                </w:rPr>
                <w:t>1</w:t>
              </w:r>
              <w:del w:id="9939" w:author="Author">
                <w:r w:rsidRPr="000F6836" w:rsidDel="00FA7696">
                  <w:rPr>
                    <w:szCs w:val="20"/>
                    <w:lang w:val="en-GB"/>
                  </w:rPr>
                  <w:delText>4</w:delText>
                </w:r>
              </w:del>
              <w:r w:rsidRPr="000F6836">
                <w:rPr>
                  <w:szCs w:val="20"/>
                  <w:lang w:val="en-GB"/>
                </w:rPr>
                <w:t>0</w:t>
              </w:r>
            </w:ins>
          </w:p>
        </w:tc>
        <w:tc>
          <w:tcPr>
            <w:tcW w:w="1656" w:type="dxa"/>
            <w:tcBorders>
              <w:top w:val="single" w:sz="4" w:space="0" w:color="auto"/>
              <w:left w:val="single" w:sz="4" w:space="0" w:color="auto"/>
              <w:bottom w:val="single" w:sz="4" w:space="0" w:color="auto"/>
              <w:right w:val="single" w:sz="4" w:space="0" w:color="auto"/>
            </w:tcBorders>
          </w:tcPr>
          <w:p w14:paraId="73EFBDA4" w14:textId="384EFEE9" w:rsidR="00DE7E70" w:rsidRPr="000F6836" w:rsidRDefault="00DE7E70" w:rsidP="00DE7E70">
            <w:pPr>
              <w:spacing w:after="0"/>
              <w:rPr>
                <w:ins w:id="9940" w:author="Author"/>
                <w:szCs w:val="20"/>
                <w:lang w:val="en-GB"/>
              </w:rPr>
            </w:pPr>
            <w:ins w:id="9941" w:author="Author">
              <w:r w:rsidRPr="000F6836">
                <w:rPr>
                  <w:color w:val="000000"/>
                  <w:szCs w:val="20"/>
                  <w:lang w:val="en-GB"/>
                </w:rPr>
                <w:t>Derivatives</w:t>
              </w:r>
            </w:ins>
          </w:p>
        </w:tc>
        <w:tc>
          <w:tcPr>
            <w:tcW w:w="5983" w:type="dxa"/>
            <w:tcBorders>
              <w:top w:val="single" w:sz="4" w:space="0" w:color="auto"/>
              <w:left w:val="single" w:sz="4" w:space="0" w:color="auto"/>
              <w:bottom w:val="single" w:sz="4" w:space="0" w:color="auto"/>
              <w:right w:val="single" w:sz="4" w:space="0" w:color="auto"/>
            </w:tcBorders>
          </w:tcPr>
          <w:p w14:paraId="12E0A7FF" w14:textId="2C69B7E5" w:rsidR="00DE7E70" w:rsidRPr="000F6836" w:rsidRDefault="00DE7E70" w:rsidP="009C4806">
            <w:pPr>
              <w:spacing w:after="0"/>
              <w:rPr>
                <w:ins w:id="9942" w:author="Author"/>
                <w:color w:val="000000"/>
                <w:szCs w:val="20"/>
                <w:lang w:val="en-GB"/>
              </w:rPr>
            </w:pPr>
            <w:ins w:id="9943" w:author="Author">
              <w:r w:rsidRPr="000F6836">
                <w:rPr>
                  <w:szCs w:val="20"/>
                  <w:lang w:val="en-GB"/>
                </w:rPr>
                <w:t xml:space="preserve">The total amount of the exposures in derivatives toward the external counterparty. </w:t>
              </w:r>
              <w:r w:rsidRPr="000F6836">
                <w:rPr>
                  <w:color w:val="000000"/>
                  <w:szCs w:val="20"/>
                  <w:lang w:val="en-GB"/>
                </w:rPr>
                <w:t>If more than one entity of the group is involved, for each entity a separate line is necessary. The derivatives shall be reported at their replacement cost If there is possibility of compensations among the different exposures the data may be provided in net values (i.e. long exposure+short exposure).</w:t>
              </w:r>
            </w:ins>
          </w:p>
        </w:tc>
      </w:tr>
      <w:tr w:rsidR="00DE7E70" w:rsidRPr="000F6836" w14:paraId="64D6A5AD" w14:textId="77777777" w:rsidTr="00902DCD">
        <w:trPr>
          <w:trHeight w:val="1003"/>
          <w:ins w:id="9944" w:author="Author"/>
        </w:trPr>
        <w:tc>
          <w:tcPr>
            <w:tcW w:w="1656" w:type="dxa"/>
            <w:tcBorders>
              <w:top w:val="single" w:sz="4" w:space="0" w:color="auto"/>
              <w:left w:val="single" w:sz="4" w:space="0" w:color="000000"/>
              <w:bottom w:val="nil"/>
              <w:right w:val="single" w:sz="4" w:space="0" w:color="000000"/>
            </w:tcBorders>
          </w:tcPr>
          <w:p w14:paraId="754F1EBD" w14:textId="1FE8066D" w:rsidR="00DE7E70" w:rsidRPr="000F6836" w:rsidRDefault="00DE7E70" w:rsidP="00DE7E70">
            <w:pPr>
              <w:spacing w:after="0"/>
              <w:rPr>
                <w:ins w:id="9945" w:author="Author"/>
                <w:color w:val="000000"/>
                <w:szCs w:val="20"/>
                <w:lang w:val="en-GB"/>
              </w:rPr>
            </w:pPr>
            <w:ins w:id="9946" w:author="Author">
              <w:r w:rsidRPr="000F6836">
                <w:rPr>
                  <w:color w:val="000000"/>
                  <w:szCs w:val="20"/>
                  <w:lang w:val="en-GB"/>
                </w:rPr>
                <w:t>C0</w:t>
              </w:r>
              <w:del w:id="9947" w:author="Author">
                <w:r w:rsidRPr="000F6836" w:rsidDel="00FA7696">
                  <w:rPr>
                    <w:color w:val="000000"/>
                    <w:szCs w:val="20"/>
                    <w:lang w:val="en-GB"/>
                  </w:rPr>
                  <w:delText>15</w:delText>
                </w:r>
              </w:del>
              <w:r w:rsidR="00FA7696" w:rsidRPr="000F6836">
                <w:rPr>
                  <w:color w:val="000000"/>
                  <w:szCs w:val="20"/>
                  <w:lang w:val="en-GB"/>
                </w:rPr>
                <w:t>22</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50B579D2" w14:textId="105A5A83" w:rsidR="00DE7E70" w:rsidRPr="000F6836" w:rsidRDefault="00DE7E70" w:rsidP="00DE7E70">
            <w:pPr>
              <w:spacing w:after="0"/>
              <w:rPr>
                <w:ins w:id="9948" w:author="Author"/>
                <w:color w:val="000000"/>
                <w:szCs w:val="20"/>
                <w:lang w:val="en-GB"/>
              </w:rPr>
            </w:pPr>
            <w:ins w:id="9949" w:author="Author">
              <w:r w:rsidRPr="000F6836">
                <w:rPr>
                  <w:color w:val="000000"/>
                  <w:szCs w:val="20"/>
                  <w:lang w:val="en-GB"/>
                </w:rPr>
                <w:t>Other investments</w:t>
              </w:r>
            </w:ins>
          </w:p>
        </w:tc>
        <w:tc>
          <w:tcPr>
            <w:tcW w:w="5983" w:type="dxa"/>
            <w:tcBorders>
              <w:top w:val="single" w:sz="4" w:space="0" w:color="auto"/>
              <w:left w:val="nil"/>
              <w:bottom w:val="nil"/>
              <w:right w:val="single" w:sz="4" w:space="0" w:color="000000"/>
            </w:tcBorders>
          </w:tcPr>
          <w:p w14:paraId="2EE36641" w14:textId="77777777" w:rsidR="00DE7E70" w:rsidRPr="000F6836" w:rsidRDefault="00DE7E70" w:rsidP="00DE7E70">
            <w:pPr>
              <w:spacing w:after="0"/>
              <w:rPr>
                <w:ins w:id="9950" w:author="Author"/>
                <w:color w:val="000000"/>
                <w:szCs w:val="20"/>
                <w:lang w:val="en-GB"/>
              </w:rPr>
            </w:pPr>
            <w:ins w:id="9951" w:author="Author">
              <w:r w:rsidRPr="000F6836">
                <w:rPr>
                  <w:szCs w:val="20"/>
                  <w:lang w:val="en-GB"/>
                </w:rPr>
                <w:t xml:space="preserve">The total amount of the exposures in other investments toward the external counterparty. </w:t>
              </w:r>
              <w:r w:rsidRPr="000F6836">
                <w:rPr>
                  <w:color w:val="000000"/>
                  <w:szCs w:val="20"/>
                  <w:lang w:val="en-GB"/>
                </w:rPr>
                <w:t>If more than one entity of the group is involved, for each entity a separate line is necessary</w:t>
              </w:r>
            </w:ins>
          </w:p>
        </w:tc>
      </w:tr>
      <w:tr w:rsidR="00DE7E70" w:rsidRPr="000F6836" w14:paraId="1BA1F9FD" w14:textId="77777777" w:rsidTr="00902DCD">
        <w:trPr>
          <w:trHeight w:val="1425"/>
          <w:ins w:id="9952" w:author="Author"/>
        </w:trPr>
        <w:tc>
          <w:tcPr>
            <w:tcW w:w="1656" w:type="dxa"/>
            <w:tcBorders>
              <w:top w:val="single" w:sz="4" w:space="0" w:color="auto"/>
              <w:left w:val="single" w:sz="4" w:space="0" w:color="000000"/>
              <w:bottom w:val="nil"/>
              <w:right w:val="single" w:sz="4" w:space="0" w:color="000000"/>
            </w:tcBorders>
          </w:tcPr>
          <w:p w14:paraId="58E00A97" w14:textId="65C28A99" w:rsidR="00DE7E70" w:rsidRPr="000F6836" w:rsidRDefault="00DE7E70" w:rsidP="00DE7E70">
            <w:pPr>
              <w:spacing w:after="0"/>
              <w:rPr>
                <w:ins w:id="9953" w:author="Author"/>
                <w:color w:val="000000"/>
                <w:szCs w:val="20"/>
                <w:lang w:val="en-GB"/>
              </w:rPr>
            </w:pPr>
            <w:ins w:id="9954" w:author="Author">
              <w:r w:rsidRPr="000F6836">
                <w:rPr>
                  <w:color w:val="000000"/>
                  <w:szCs w:val="20"/>
                  <w:lang w:val="en-GB"/>
                </w:rPr>
                <w:t>C0</w:t>
              </w:r>
              <w:del w:id="9955" w:author="Author">
                <w:r w:rsidRPr="000F6836" w:rsidDel="00FA7696">
                  <w:rPr>
                    <w:color w:val="000000"/>
                    <w:szCs w:val="20"/>
                    <w:lang w:val="en-GB"/>
                  </w:rPr>
                  <w:delText>16</w:delText>
                </w:r>
              </w:del>
              <w:r w:rsidR="00FA7696" w:rsidRPr="000F6836">
                <w:rPr>
                  <w:color w:val="000000"/>
                  <w:szCs w:val="20"/>
                  <w:lang w:val="en-GB"/>
                </w:rPr>
                <w:t>23</w:t>
              </w:r>
              <w:r w:rsidRPr="000F6836">
                <w:rPr>
                  <w:color w:val="000000"/>
                  <w:szCs w:val="20"/>
                  <w:lang w:val="en-GB"/>
                </w:rPr>
                <w:t xml:space="preserve">0 </w:t>
              </w:r>
            </w:ins>
          </w:p>
          <w:p w14:paraId="3F6A76D6" w14:textId="3380F8DB" w:rsidR="00DE7E70" w:rsidRPr="000F6836" w:rsidRDefault="00DE7E70" w:rsidP="00DE7E70">
            <w:pPr>
              <w:spacing w:after="0"/>
              <w:rPr>
                <w:ins w:id="9956"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199EC46D" w14:textId="0F7966D3" w:rsidR="00DE7E70" w:rsidRPr="000F6836" w:rsidRDefault="00DE7E70" w:rsidP="00DE7E70">
            <w:pPr>
              <w:spacing w:after="0"/>
              <w:rPr>
                <w:ins w:id="9957" w:author="Author"/>
                <w:color w:val="000000"/>
                <w:szCs w:val="20"/>
                <w:lang w:val="en-GB"/>
              </w:rPr>
            </w:pPr>
            <w:ins w:id="9958" w:author="Author">
              <w:r w:rsidRPr="000F6836">
                <w:rPr>
                  <w:color w:val="000000"/>
                  <w:szCs w:val="20"/>
                  <w:lang w:val="en-GB"/>
                </w:rPr>
                <w:t>Loans and mortgages</w:t>
              </w:r>
            </w:ins>
          </w:p>
        </w:tc>
        <w:tc>
          <w:tcPr>
            <w:tcW w:w="5983" w:type="dxa"/>
            <w:tcBorders>
              <w:top w:val="single" w:sz="4" w:space="0" w:color="auto"/>
              <w:left w:val="nil"/>
              <w:bottom w:val="nil"/>
              <w:right w:val="single" w:sz="4" w:space="0" w:color="000000"/>
            </w:tcBorders>
            <w:hideMark/>
          </w:tcPr>
          <w:p w14:paraId="2C859496" w14:textId="77777777" w:rsidR="00DE7E70" w:rsidRPr="000F6836" w:rsidRDefault="00DE7E70" w:rsidP="00DE7E70">
            <w:pPr>
              <w:spacing w:after="0"/>
              <w:rPr>
                <w:ins w:id="9959" w:author="Author"/>
                <w:color w:val="000000"/>
                <w:szCs w:val="20"/>
                <w:lang w:val="en-GB"/>
              </w:rPr>
            </w:pPr>
            <w:ins w:id="9960" w:author="Author">
              <w:r w:rsidRPr="000F6836">
                <w:rPr>
                  <w:szCs w:val="20"/>
                  <w:lang w:val="en-GB"/>
                </w:rPr>
                <w:t xml:space="preserve">The total amount of the exposures in loans and mortgages toward the external counterparty. </w:t>
              </w:r>
              <w:r w:rsidRPr="000F6836">
                <w:rPr>
                  <w:color w:val="000000"/>
                  <w:szCs w:val="20"/>
                  <w:lang w:val="en-GB"/>
                </w:rPr>
                <w:t>If more than one entity of the group is involved, for each entity a separate line is necessary</w:t>
              </w:r>
            </w:ins>
          </w:p>
        </w:tc>
      </w:tr>
      <w:tr w:rsidR="00DE7E70" w:rsidRPr="000F6836" w14:paraId="3AC179FE" w14:textId="77777777" w:rsidTr="00902DCD">
        <w:trPr>
          <w:trHeight w:val="1140"/>
          <w:ins w:id="9961" w:author="Author"/>
        </w:trPr>
        <w:tc>
          <w:tcPr>
            <w:tcW w:w="1656" w:type="dxa"/>
            <w:tcBorders>
              <w:top w:val="single" w:sz="4" w:space="0" w:color="auto"/>
              <w:left w:val="single" w:sz="4" w:space="0" w:color="000000"/>
              <w:bottom w:val="nil"/>
              <w:right w:val="single" w:sz="4" w:space="0" w:color="000000"/>
            </w:tcBorders>
          </w:tcPr>
          <w:p w14:paraId="3D028902" w14:textId="6753D7B7" w:rsidR="00DE7E70" w:rsidRPr="000F6836" w:rsidRDefault="00DE7E70" w:rsidP="00DE7E70">
            <w:pPr>
              <w:spacing w:after="0"/>
              <w:rPr>
                <w:ins w:id="9962" w:author="Author"/>
                <w:color w:val="000000"/>
                <w:szCs w:val="20"/>
                <w:lang w:val="en-GB"/>
              </w:rPr>
            </w:pPr>
            <w:ins w:id="9963" w:author="Author">
              <w:r w:rsidRPr="000F6836">
                <w:rPr>
                  <w:color w:val="000000"/>
                  <w:szCs w:val="20"/>
                  <w:lang w:val="en-GB"/>
                </w:rPr>
                <w:t>C0</w:t>
              </w:r>
              <w:del w:id="9964" w:author="Author">
                <w:r w:rsidRPr="000F6836" w:rsidDel="00FA7696">
                  <w:rPr>
                    <w:color w:val="000000"/>
                    <w:szCs w:val="20"/>
                    <w:lang w:val="en-GB"/>
                  </w:rPr>
                  <w:delText>17</w:delText>
                </w:r>
              </w:del>
              <w:r w:rsidR="00FA7696" w:rsidRPr="000F6836">
                <w:rPr>
                  <w:color w:val="000000"/>
                  <w:szCs w:val="20"/>
                  <w:lang w:val="en-GB"/>
                </w:rPr>
                <w:t>24</w:t>
              </w:r>
              <w:r w:rsidRPr="000F6836">
                <w:rPr>
                  <w:color w:val="000000"/>
                  <w:szCs w:val="20"/>
                  <w:lang w:val="en-GB"/>
                </w:rPr>
                <w:t xml:space="preserve">0 </w:t>
              </w:r>
            </w:ins>
          </w:p>
          <w:p w14:paraId="2C600791" w14:textId="22EF9F9F" w:rsidR="00DE7E70" w:rsidRPr="000F6836" w:rsidRDefault="00DE7E70" w:rsidP="00DE7E70">
            <w:pPr>
              <w:spacing w:after="0"/>
              <w:rPr>
                <w:ins w:id="9965"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30001AEE" w14:textId="18F9C2A3" w:rsidR="00DE7E70" w:rsidRPr="000F6836" w:rsidRDefault="00DE7E70" w:rsidP="00DE7E70">
            <w:pPr>
              <w:spacing w:after="0"/>
              <w:rPr>
                <w:ins w:id="9966" w:author="Author"/>
                <w:color w:val="000000"/>
                <w:szCs w:val="20"/>
                <w:lang w:val="en-GB"/>
              </w:rPr>
            </w:pPr>
            <w:ins w:id="9967" w:author="Author">
              <w:r w:rsidRPr="000F6836">
                <w:rPr>
                  <w:color w:val="000000"/>
                  <w:szCs w:val="20"/>
                  <w:lang w:val="en-GB"/>
                </w:rPr>
                <w:t xml:space="preserve">Guarantees and </w:t>
              </w:r>
              <w:del w:id="9968" w:author="Author">
                <w:r w:rsidRPr="000F6836" w:rsidDel="00F95B17">
                  <w:rPr>
                    <w:color w:val="000000"/>
                    <w:szCs w:val="20"/>
                    <w:lang w:val="en-GB"/>
                  </w:rPr>
                  <w:delText>Committments</w:delText>
                </w:r>
              </w:del>
              <w:r w:rsidR="00F95B17" w:rsidRPr="000F6836">
                <w:rPr>
                  <w:color w:val="000000"/>
                  <w:szCs w:val="20"/>
                  <w:lang w:val="en-GB"/>
                </w:rPr>
                <w:t>Commitments</w:t>
              </w:r>
            </w:ins>
          </w:p>
        </w:tc>
        <w:tc>
          <w:tcPr>
            <w:tcW w:w="5983" w:type="dxa"/>
            <w:tcBorders>
              <w:top w:val="single" w:sz="4" w:space="0" w:color="auto"/>
              <w:left w:val="nil"/>
              <w:bottom w:val="nil"/>
              <w:right w:val="single" w:sz="4" w:space="0" w:color="000000"/>
            </w:tcBorders>
            <w:hideMark/>
          </w:tcPr>
          <w:p w14:paraId="181FA6A7" w14:textId="40ACB7FD" w:rsidR="00DE7E70" w:rsidRPr="000F6836" w:rsidRDefault="00DE7E70" w:rsidP="00DE7E70">
            <w:pPr>
              <w:spacing w:after="0"/>
              <w:rPr>
                <w:ins w:id="9969" w:author="Author"/>
                <w:color w:val="000000"/>
                <w:szCs w:val="20"/>
                <w:lang w:val="en-GB"/>
              </w:rPr>
            </w:pPr>
            <w:ins w:id="9970" w:author="Author">
              <w:r w:rsidRPr="000F6836">
                <w:rPr>
                  <w:color w:val="000000"/>
                  <w:szCs w:val="20"/>
                  <w:lang w:val="en-GB"/>
                </w:rPr>
                <w:t>The total amount of the exposures (i.</w:t>
              </w:r>
              <w:del w:id="9971" w:author="Author">
                <w:r w:rsidRPr="000F6836" w:rsidDel="00F95B17">
                  <w:rPr>
                    <w:color w:val="000000"/>
                    <w:szCs w:val="20"/>
                    <w:lang w:val="en-GB"/>
                  </w:rPr>
                  <w:delText xml:space="preserve"> </w:delText>
                </w:r>
              </w:del>
              <w:r w:rsidRPr="000F6836">
                <w:rPr>
                  <w:color w:val="000000"/>
                  <w:szCs w:val="20"/>
                  <w:lang w:val="en-GB"/>
                </w:rPr>
                <w:t>e. maximum actual exposure depending on the liability of the entity) in guarantees and commitments (including upaid tranches of loans) toward the external counterparty. If more than one entity of the group is involved, for each entity a separate line is necessary</w:t>
              </w:r>
            </w:ins>
          </w:p>
          <w:p w14:paraId="11490E97" w14:textId="574D53BF" w:rsidR="00DE7E70" w:rsidRPr="000F6836" w:rsidRDefault="00DE7E70" w:rsidP="00DE7E70">
            <w:pPr>
              <w:spacing w:after="0"/>
              <w:rPr>
                <w:ins w:id="9972" w:author="Author"/>
                <w:color w:val="000000"/>
                <w:szCs w:val="20"/>
                <w:lang w:val="en-GB"/>
              </w:rPr>
            </w:pPr>
            <w:ins w:id="9973" w:author="Author">
              <w:r w:rsidRPr="000F6836">
                <w:rPr>
                  <w:color w:val="000000"/>
                  <w:szCs w:val="20"/>
                  <w:lang w:val="en-GB"/>
                </w:rPr>
                <w:t>Guarantees issued by the entities of the group should be reported in this colum</w:t>
              </w:r>
              <w:r w:rsidRPr="000F6836">
                <w:rPr>
                  <w:color w:val="FF0000"/>
                  <w:szCs w:val="20"/>
                  <w:lang w:val="en-GB"/>
                </w:rPr>
                <w:t>n</w:t>
              </w:r>
              <w:r w:rsidRPr="000F6836">
                <w:rPr>
                  <w:color w:val="000000"/>
                  <w:szCs w:val="20"/>
                  <w:lang w:val="en-GB"/>
                </w:rPr>
                <w:t xml:space="preserve">, while guarantees where the group entities are beneficiaries should be reported as credit or </w:t>
              </w:r>
              <w:r w:rsidRPr="000F6836">
                <w:rPr>
                  <w:color w:val="000000"/>
                  <w:szCs w:val="20"/>
                  <w:lang w:val="en-GB"/>
                </w:rPr>
                <w:lastRenderedPageBreak/>
                <w:t>insurance risk mitigation deduction (C0260) and in the indirect exposures (C0220).</w:t>
              </w:r>
            </w:ins>
          </w:p>
        </w:tc>
      </w:tr>
      <w:tr w:rsidR="00DE7E70" w:rsidRPr="000F6836" w14:paraId="40742536" w14:textId="77777777" w:rsidTr="00902DCD">
        <w:trPr>
          <w:trHeight w:val="1235"/>
          <w:ins w:id="9974" w:author="Author"/>
        </w:trPr>
        <w:tc>
          <w:tcPr>
            <w:tcW w:w="1656" w:type="dxa"/>
            <w:tcBorders>
              <w:top w:val="single" w:sz="4" w:space="0" w:color="auto"/>
              <w:left w:val="single" w:sz="4" w:space="0" w:color="000000"/>
              <w:bottom w:val="nil"/>
              <w:right w:val="single" w:sz="4" w:space="0" w:color="000000"/>
            </w:tcBorders>
          </w:tcPr>
          <w:p w14:paraId="1DACB039" w14:textId="1EF4BF46" w:rsidR="00DE7E70" w:rsidRPr="000F6836" w:rsidRDefault="00DE7E70" w:rsidP="00DE7E70">
            <w:pPr>
              <w:spacing w:after="0"/>
              <w:rPr>
                <w:ins w:id="9975" w:author="Author"/>
                <w:color w:val="000000"/>
                <w:szCs w:val="20"/>
                <w:lang w:val="en-GB"/>
              </w:rPr>
            </w:pPr>
            <w:ins w:id="9976" w:author="Author">
              <w:r w:rsidRPr="000F6836">
                <w:rPr>
                  <w:color w:val="000000"/>
                  <w:szCs w:val="20"/>
                  <w:lang w:val="en-GB"/>
                </w:rPr>
                <w:lastRenderedPageBreak/>
                <w:t>C0</w:t>
              </w:r>
              <w:del w:id="9977" w:author="Author">
                <w:r w:rsidRPr="000F6836" w:rsidDel="00FA7696">
                  <w:rPr>
                    <w:color w:val="000000"/>
                    <w:szCs w:val="20"/>
                    <w:lang w:val="en-GB"/>
                  </w:rPr>
                  <w:delText>18</w:delText>
                </w:r>
              </w:del>
              <w:r w:rsidR="00FA7696" w:rsidRPr="000F6836">
                <w:rPr>
                  <w:color w:val="000000"/>
                  <w:szCs w:val="20"/>
                  <w:lang w:val="en-GB"/>
                </w:rPr>
                <w:t>25</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B71D586" w14:textId="32E5319A" w:rsidR="00DE7E70" w:rsidRPr="000F6836" w:rsidRDefault="00DE7E70" w:rsidP="00DE7E70">
            <w:pPr>
              <w:spacing w:after="0"/>
              <w:rPr>
                <w:ins w:id="9978" w:author="Author"/>
                <w:color w:val="000000"/>
                <w:szCs w:val="20"/>
                <w:lang w:val="en-GB"/>
              </w:rPr>
            </w:pPr>
            <w:ins w:id="9979" w:author="Author">
              <w:r w:rsidRPr="000F6836">
                <w:rPr>
                  <w:color w:val="000000"/>
                  <w:szCs w:val="20"/>
                  <w:lang w:val="en-GB"/>
                </w:rPr>
                <w:t xml:space="preserve">Insurance policies </w:t>
              </w:r>
            </w:ins>
          </w:p>
        </w:tc>
        <w:tc>
          <w:tcPr>
            <w:tcW w:w="5983" w:type="dxa"/>
            <w:tcBorders>
              <w:top w:val="single" w:sz="4" w:space="0" w:color="auto"/>
              <w:left w:val="nil"/>
              <w:bottom w:val="nil"/>
              <w:right w:val="single" w:sz="4" w:space="0" w:color="000000"/>
            </w:tcBorders>
          </w:tcPr>
          <w:p w14:paraId="686331A3" w14:textId="77777777" w:rsidR="00DE7E70" w:rsidRPr="000F6836" w:rsidRDefault="00DE7E70" w:rsidP="00DE7E70">
            <w:pPr>
              <w:spacing w:after="0"/>
              <w:rPr>
                <w:ins w:id="9980" w:author="Author"/>
                <w:szCs w:val="20"/>
                <w:lang w:val="en-GB"/>
              </w:rPr>
            </w:pPr>
            <w:ins w:id="9981" w:author="Author">
              <w:r w:rsidRPr="000F6836">
                <w:rPr>
                  <w:szCs w:val="20"/>
                  <w:lang w:val="en-GB"/>
                </w:rPr>
                <w:t xml:space="preserve">The total amount of the exposure in the insurance policies (liability limit or sum insured depending which one represents the maximum possible exposure) </w:t>
              </w:r>
            </w:ins>
          </w:p>
        </w:tc>
      </w:tr>
      <w:tr w:rsidR="00DE7E70" w:rsidRPr="000F6836" w14:paraId="39CAF7A1" w14:textId="77777777" w:rsidTr="00902DCD">
        <w:trPr>
          <w:trHeight w:val="1235"/>
          <w:ins w:id="9982" w:author="Author"/>
        </w:trPr>
        <w:tc>
          <w:tcPr>
            <w:tcW w:w="1656" w:type="dxa"/>
            <w:tcBorders>
              <w:top w:val="single" w:sz="4" w:space="0" w:color="auto"/>
              <w:left w:val="single" w:sz="4" w:space="0" w:color="000000"/>
              <w:bottom w:val="nil"/>
              <w:right w:val="single" w:sz="4" w:space="0" w:color="000000"/>
            </w:tcBorders>
          </w:tcPr>
          <w:p w14:paraId="48890CC4" w14:textId="6F1BF921" w:rsidR="00DE7E70" w:rsidRPr="000F6836" w:rsidRDefault="00DE7E70" w:rsidP="00DE7E70">
            <w:pPr>
              <w:spacing w:after="0"/>
              <w:rPr>
                <w:ins w:id="9983" w:author="Author"/>
                <w:color w:val="000000"/>
                <w:szCs w:val="20"/>
                <w:lang w:val="en-GB"/>
              </w:rPr>
            </w:pPr>
            <w:ins w:id="9984" w:author="Author">
              <w:r w:rsidRPr="000F6836">
                <w:rPr>
                  <w:color w:val="000000"/>
                  <w:szCs w:val="20"/>
                  <w:lang w:val="en-GB"/>
                </w:rPr>
                <w:t>C0</w:t>
              </w:r>
              <w:del w:id="9985" w:author="Author">
                <w:r w:rsidRPr="000F6836" w:rsidDel="00FA7696">
                  <w:rPr>
                    <w:color w:val="000000"/>
                    <w:szCs w:val="20"/>
                    <w:lang w:val="en-GB"/>
                  </w:rPr>
                  <w:delText>19</w:delText>
                </w:r>
              </w:del>
              <w:r w:rsidR="00FA7696" w:rsidRPr="000F6836">
                <w:rPr>
                  <w:color w:val="000000"/>
                  <w:szCs w:val="20"/>
                  <w:lang w:val="en-GB"/>
                </w:rPr>
                <w:t>26</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42C47124" w14:textId="6B1CBCEF" w:rsidR="00DE7E70" w:rsidRPr="000F6836" w:rsidRDefault="00DE7E70" w:rsidP="00DE7E70">
            <w:pPr>
              <w:spacing w:after="0"/>
              <w:rPr>
                <w:ins w:id="9986" w:author="Author"/>
                <w:color w:val="000000"/>
                <w:szCs w:val="20"/>
                <w:lang w:val="en-GB"/>
              </w:rPr>
            </w:pPr>
            <w:ins w:id="9987" w:author="Author">
              <w:r w:rsidRPr="000F6836">
                <w:rPr>
                  <w:color w:val="000000"/>
                  <w:szCs w:val="20"/>
                  <w:lang w:val="en-GB"/>
                </w:rPr>
                <w:t>External reinsurance</w:t>
              </w:r>
            </w:ins>
          </w:p>
        </w:tc>
        <w:tc>
          <w:tcPr>
            <w:tcW w:w="5983" w:type="dxa"/>
            <w:tcBorders>
              <w:top w:val="single" w:sz="4" w:space="0" w:color="auto"/>
              <w:left w:val="nil"/>
              <w:bottom w:val="nil"/>
              <w:right w:val="single" w:sz="4" w:space="0" w:color="000000"/>
            </w:tcBorders>
          </w:tcPr>
          <w:p w14:paraId="6AEA4E4E" w14:textId="77777777" w:rsidR="00DE7E70" w:rsidRPr="000F6836" w:rsidRDefault="00DE7E70" w:rsidP="00DE7E70">
            <w:pPr>
              <w:spacing w:after="0"/>
              <w:rPr>
                <w:ins w:id="9988" w:author="Author"/>
                <w:color w:val="000000"/>
                <w:szCs w:val="20"/>
                <w:lang w:val="en-GB"/>
              </w:rPr>
            </w:pPr>
            <w:ins w:id="9989" w:author="Author">
              <w:r w:rsidRPr="000F6836">
                <w:rPr>
                  <w:szCs w:val="20"/>
                  <w:lang w:val="en-GB"/>
                </w:rPr>
                <w:t xml:space="preserve">The total amount of the exposures in external reinsurance toward the external counterparty. In accordance with sectoral rules amount reported should be reinsurance recoverables </w:t>
              </w:r>
              <w:r w:rsidRPr="000F6836">
                <w:rPr>
                  <w:color w:val="000000"/>
                  <w:szCs w:val="20"/>
                  <w:lang w:val="en-GB"/>
                </w:rPr>
                <w:t>If more than one entity of the group is involved, for each entity a separate line is necessary.</w:t>
              </w:r>
            </w:ins>
          </w:p>
        </w:tc>
      </w:tr>
      <w:tr w:rsidR="00DE7E70" w:rsidRPr="000F6836" w14:paraId="5DEEC101" w14:textId="77777777" w:rsidTr="00902DCD">
        <w:trPr>
          <w:trHeight w:val="909"/>
          <w:ins w:id="9990" w:author="Author"/>
        </w:trPr>
        <w:tc>
          <w:tcPr>
            <w:tcW w:w="1656" w:type="dxa"/>
            <w:tcBorders>
              <w:top w:val="single" w:sz="4" w:space="0" w:color="auto"/>
              <w:left w:val="single" w:sz="4" w:space="0" w:color="000000"/>
              <w:bottom w:val="nil"/>
              <w:right w:val="single" w:sz="4" w:space="0" w:color="000000"/>
            </w:tcBorders>
          </w:tcPr>
          <w:p w14:paraId="3794E3BF" w14:textId="4976A709" w:rsidR="00DE7E70" w:rsidRPr="000F6836" w:rsidRDefault="00DE7E70" w:rsidP="00DE7E70">
            <w:pPr>
              <w:spacing w:after="0"/>
              <w:rPr>
                <w:ins w:id="9991" w:author="Author"/>
                <w:color w:val="000000"/>
                <w:szCs w:val="20"/>
                <w:lang w:val="en-GB"/>
              </w:rPr>
            </w:pPr>
            <w:ins w:id="9992" w:author="Author">
              <w:r w:rsidRPr="000F6836">
                <w:rPr>
                  <w:color w:val="000000"/>
                  <w:szCs w:val="20"/>
                  <w:lang w:val="en-GB"/>
                </w:rPr>
                <w:t>C02</w:t>
              </w:r>
              <w:del w:id="9993" w:author="Author">
                <w:r w:rsidRPr="000F6836" w:rsidDel="00FA7696">
                  <w:rPr>
                    <w:color w:val="000000"/>
                    <w:szCs w:val="20"/>
                    <w:lang w:val="en-GB"/>
                  </w:rPr>
                  <w:delText>0</w:delText>
                </w:r>
              </w:del>
              <w:r w:rsidR="00FA7696" w:rsidRPr="000F6836">
                <w:rPr>
                  <w:color w:val="000000"/>
                  <w:szCs w:val="20"/>
                  <w:lang w:val="en-GB"/>
                </w:rPr>
                <w:t>7</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3A8AA78B" w14:textId="312A1C85" w:rsidR="00DE7E70" w:rsidRPr="000F6836" w:rsidRDefault="00DE7E70" w:rsidP="00DE7E70">
            <w:pPr>
              <w:spacing w:after="0"/>
              <w:rPr>
                <w:ins w:id="9994" w:author="Author"/>
                <w:color w:val="000000"/>
                <w:szCs w:val="20"/>
                <w:lang w:val="en-GB"/>
              </w:rPr>
            </w:pPr>
            <w:ins w:id="9995" w:author="Author">
              <w:r w:rsidRPr="000F6836">
                <w:rPr>
                  <w:color w:val="000000"/>
                  <w:szCs w:val="20"/>
                  <w:lang w:val="en-GB"/>
                </w:rPr>
                <w:t>Others direct exposures</w:t>
              </w:r>
            </w:ins>
          </w:p>
        </w:tc>
        <w:tc>
          <w:tcPr>
            <w:tcW w:w="5983" w:type="dxa"/>
            <w:tcBorders>
              <w:top w:val="single" w:sz="4" w:space="0" w:color="auto"/>
              <w:left w:val="nil"/>
              <w:bottom w:val="nil"/>
              <w:right w:val="single" w:sz="4" w:space="0" w:color="000000"/>
            </w:tcBorders>
          </w:tcPr>
          <w:p w14:paraId="5FABD3F1" w14:textId="77777777" w:rsidR="00DE7E70" w:rsidRPr="000F6836" w:rsidRDefault="00DE7E70" w:rsidP="00DE7E70">
            <w:pPr>
              <w:spacing w:after="0"/>
              <w:rPr>
                <w:ins w:id="9996" w:author="Author"/>
                <w:color w:val="000000"/>
                <w:szCs w:val="20"/>
                <w:lang w:val="en-GB"/>
              </w:rPr>
            </w:pPr>
            <w:ins w:id="9997" w:author="Author">
              <w:r w:rsidRPr="000F6836">
                <w:rPr>
                  <w:szCs w:val="20"/>
                  <w:lang w:val="en-GB"/>
                </w:rPr>
                <w:t xml:space="preserve">The total amount of the exposures in other instruments toward the external counterparty. </w:t>
              </w:r>
              <w:r w:rsidRPr="000F6836">
                <w:rPr>
                  <w:color w:val="000000"/>
                  <w:szCs w:val="20"/>
                  <w:lang w:val="en-GB"/>
                </w:rPr>
                <w:t>If more than one entity of the group is involved, for each entity a separate line is necessary. If there is possibility of compensation the net value may be presented.</w:t>
              </w:r>
            </w:ins>
          </w:p>
        </w:tc>
      </w:tr>
      <w:tr w:rsidR="00DE7E70" w:rsidRPr="000F6836" w14:paraId="26A286D1" w14:textId="77777777" w:rsidTr="00902DCD">
        <w:trPr>
          <w:trHeight w:val="360"/>
          <w:ins w:id="9998" w:author="Author"/>
        </w:trPr>
        <w:tc>
          <w:tcPr>
            <w:tcW w:w="1656" w:type="dxa"/>
            <w:tcBorders>
              <w:top w:val="single" w:sz="4" w:space="0" w:color="auto"/>
              <w:left w:val="single" w:sz="4" w:space="0" w:color="000000"/>
              <w:bottom w:val="nil"/>
              <w:right w:val="single" w:sz="4" w:space="0" w:color="000000"/>
            </w:tcBorders>
          </w:tcPr>
          <w:p w14:paraId="1C937D8C" w14:textId="34DC4B22" w:rsidR="00DE7E70" w:rsidRPr="000F6836" w:rsidRDefault="00DE7E70" w:rsidP="00DE7E70">
            <w:pPr>
              <w:spacing w:after="0"/>
              <w:rPr>
                <w:ins w:id="9999" w:author="Author"/>
                <w:color w:val="000000"/>
                <w:szCs w:val="20"/>
                <w:lang w:val="en-GB"/>
              </w:rPr>
            </w:pPr>
            <w:ins w:id="10000" w:author="Author">
              <w:r w:rsidRPr="000F6836">
                <w:rPr>
                  <w:color w:val="000000"/>
                  <w:szCs w:val="20"/>
                  <w:lang w:val="en-GB"/>
                </w:rPr>
                <w:t>C02</w:t>
              </w:r>
              <w:del w:id="10001" w:author="Author">
                <w:r w:rsidRPr="000F6836" w:rsidDel="00FA7696">
                  <w:rPr>
                    <w:color w:val="000000"/>
                    <w:szCs w:val="20"/>
                    <w:lang w:val="en-GB"/>
                  </w:rPr>
                  <w:delText>1</w:delText>
                </w:r>
              </w:del>
              <w:r w:rsidR="00FA7696" w:rsidRPr="000F6836">
                <w:rPr>
                  <w:color w:val="000000"/>
                  <w:szCs w:val="20"/>
                  <w:lang w:val="en-GB"/>
                </w:rPr>
                <w:t>8</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B6F3841" w14:textId="1584A3FA" w:rsidR="00DE7E70" w:rsidRPr="000F6836" w:rsidRDefault="00DE7E70" w:rsidP="00DE7E70">
            <w:pPr>
              <w:spacing w:after="0"/>
              <w:rPr>
                <w:ins w:id="10002" w:author="Author"/>
                <w:color w:val="000000"/>
                <w:szCs w:val="20"/>
                <w:lang w:val="en-GB"/>
              </w:rPr>
            </w:pPr>
            <w:ins w:id="10003" w:author="Author">
              <w:r w:rsidRPr="000F6836">
                <w:rPr>
                  <w:color w:val="000000"/>
                  <w:szCs w:val="20"/>
                  <w:lang w:val="en-GB"/>
                </w:rPr>
                <w:t xml:space="preserve">Description of others </w:t>
              </w:r>
            </w:ins>
          </w:p>
        </w:tc>
        <w:tc>
          <w:tcPr>
            <w:tcW w:w="5983" w:type="dxa"/>
            <w:tcBorders>
              <w:top w:val="single" w:sz="4" w:space="0" w:color="auto"/>
              <w:left w:val="nil"/>
              <w:bottom w:val="nil"/>
              <w:right w:val="single" w:sz="4" w:space="0" w:color="000000"/>
            </w:tcBorders>
          </w:tcPr>
          <w:p w14:paraId="47B9313B" w14:textId="77777777" w:rsidR="00DE7E70" w:rsidRPr="000F6836" w:rsidRDefault="00DE7E70" w:rsidP="00DE7E70">
            <w:pPr>
              <w:spacing w:after="0"/>
              <w:rPr>
                <w:ins w:id="10004" w:author="Author"/>
                <w:color w:val="000000"/>
                <w:szCs w:val="20"/>
                <w:lang w:val="en-GB"/>
              </w:rPr>
            </w:pPr>
            <w:ins w:id="10005" w:author="Author">
              <w:r w:rsidRPr="000F6836">
                <w:rPr>
                  <w:szCs w:val="20"/>
                  <w:lang w:val="en-GB"/>
                </w:rPr>
                <w:t>Description of the other instruments that are reported in C0200</w:t>
              </w:r>
            </w:ins>
          </w:p>
        </w:tc>
      </w:tr>
      <w:tr w:rsidR="00DE7E70" w:rsidRPr="000F6836" w14:paraId="4DA40F25" w14:textId="77777777" w:rsidTr="00902DCD">
        <w:trPr>
          <w:trHeight w:val="360"/>
          <w:ins w:id="10006" w:author="Author"/>
        </w:trPr>
        <w:tc>
          <w:tcPr>
            <w:tcW w:w="1656" w:type="dxa"/>
            <w:tcBorders>
              <w:top w:val="single" w:sz="4" w:space="0" w:color="auto"/>
              <w:left w:val="single" w:sz="4" w:space="0" w:color="000000"/>
              <w:bottom w:val="nil"/>
              <w:right w:val="single" w:sz="4" w:space="0" w:color="000000"/>
            </w:tcBorders>
          </w:tcPr>
          <w:p w14:paraId="73297BDA" w14:textId="14AAE86D" w:rsidR="00DE7E70" w:rsidRPr="000F6836" w:rsidRDefault="00DE7E70" w:rsidP="00DE7E70">
            <w:pPr>
              <w:spacing w:after="0"/>
              <w:rPr>
                <w:ins w:id="10007" w:author="Author"/>
                <w:color w:val="000000"/>
                <w:szCs w:val="20"/>
                <w:lang w:val="en-GB"/>
              </w:rPr>
            </w:pPr>
            <w:ins w:id="10008" w:author="Author">
              <w:r w:rsidRPr="000F6836">
                <w:rPr>
                  <w:color w:val="000000"/>
                  <w:szCs w:val="20"/>
                  <w:lang w:val="en-GB"/>
                </w:rPr>
                <w:t>C02</w:t>
              </w:r>
              <w:del w:id="10009" w:author="Author">
                <w:r w:rsidRPr="000F6836" w:rsidDel="00FA7696">
                  <w:rPr>
                    <w:color w:val="000000"/>
                    <w:szCs w:val="20"/>
                    <w:lang w:val="en-GB"/>
                  </w:rPr>
                  <w:delText>2</w:delText>
                </w:r>
              </w:del>
              <w:r w:rsidR="00FA7696" w:rsidRPr="000F6836">
                <w:rPr>
                  <w:color w:val="000000"/>
                  <w:szCs w:val="20"/>
                  <w:lang w:val="en-GB"/>
                </w:rPr>
                <w:t>9</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441AC65C" w14:textId="26179E88" w:rsidR="00DE7E70" w:rsidRPr="000F6836" w:rsidRDefault="00DE7E70" w:rsidP="00DE7E70">
            <w:pPr>
              <w:spacing w:after="0"/>
              <w:rPr>
                <w:ins w:id="10010" w:author="Author"/>
                <w:color w:val="000000"/>
                <w:szCs w:val="20"/>
                <w:lang w:val="en-GB"/>
              </w:rPr>
            </w:pPr>
            <w:ins w:id="10011" w:author="Author">
              <w:r w:rsidRPr="000F6836">
                <w:rPr>
                  <w:color w:val="000000"/>
                  <w:szCs w:val="20"/>
                  <w:lang w:val="en-GB"/>
                </w:rPr>
                <w:t xml:space="preserve">Indirect exposures </w:t>
              </w:r>
            </w:ins>
          </w:p>
        </w:tc>
        <w:tc>
          <w:tcPr>
            <w:tcW w:w="5983" w:type="dxa"/>
            <w:tcBorders>
              <w:top w:val="single" w:sz="4" w:space="0" w:color="auto"/>
              <w:left w:val="nil"/>
              <w:bottom w:val="nil"/>
              <w:right w:val="single" w:sz="4" w:space="0" w:color="000000"/>
            </w:tcBorders>
          </w:tcPr>
          <w:p w14:paraId="5DAE1A15" w14:textId="77777777" w:rsidR="00DE7E70" w:rsidRPr="000F6836" w:rsidRDefault="00DE7E70" w:rsidP="00DE7E70">
            <w:pPr>
              <w:spacing w:after="0"/>
              <w:rPr>
                <w:ins w:id="10012" w:author="Author"/>
                <w:szCs w:val="20"/>
                <w:lang w:val="en-GB"/>
              </w:rPr>
            </w:pPr>
            <w:ins w:id="10013" w:author="Author">
              <w:r w:rsidRPr="000F6836">
                <w:rPr>
                  <w:szCs w:val="20"/>
                  <w:lang w:val="en-GB"/>
                </w:rPr>
                <w:t>Total amount of the exposures allocated to the guarantor or to the issuer of the collateral rather than to the immediate borrower. The protected reference original exposure (direct exposure) shall be deducted from the exposure to the original borrower in the columns of “Eligible credit risk mitigation techniques”. The indirect exposure shall increase the exposure to the guarantor or issuer of collateral via substitution effect.</w:t>
              </w:r>
            </w:ins>
          </w:p>
          <w:p w14:paraId="7B2B77E9" w14:textId="77777777" w:rsidR="00DE7E70" w:rsidRPr="000F6836" w:rsidRDefault="00DE7E70" w:rsidP="00DE7E70">
            <w:pPr>
              <w:spacing w:after="0"/>
              <w:rPr>
                <w:ins w:id="10014" w:author="Author"/>
                <w:szCs w:val="20"/>
                <w:lang w:val="en-GB"/>
              </w:rPr>
            </w:pPr>
          </w:p>
        </w:tc>
      </w:tr>
      <w:tr w:rsidR="00DE7E70" w:rsidRPr="000F6836" w14:paraId="6B960A1E" w14:textId="77777777" w:rsidTr="00902DCD">
        <w:trPr>
          <w:trHeight w:val="360"/>
          <w:ins w:id="10015" w:author="Author"/>
        </w:trPr>
        <w:tc>
          <w:tcPr>
            <w:tcW w:w="1656" w:type="dxa"/>
            <w:tcBorders>
              <w:top w:val="single" w:sz="4" w:space="0" w:color="auto"/>
              <w:left w:val="single" w:sz="4" w:space="0" w:color="000000"/>
              <w:bottom w:val="nil"/>
              <w:right w:val="single" w:sz="4" w:space="0" w:color="000000"/>
            </w:tcBorders>
          </w:tcPr>
          <w:p w14:paraId="1753E8E5" w14:textId="2756FEA7" w:rsidR="00DE7E70" w:rsidRPr="000F6836" w:rsidRDefault="00DE7E70" w:rsidP="00DE7E70">
            <w:pPr>
              <w:spacing w:after="0"/>
              <w:rPr>
                <w:ins w:id="10016" w:author="Author"/>
                <w:color w:val="000000"/>
                <w:szCs w:val="20"/>
                <w:lang w:val="en-GB"/>
              </w:rPr>
            </w:pPr>
            <w:ins w:id="10017" w:author="Author">
              <w:r w:rsidRPr="000F6836">
                <w:rPr>
                  <w:color w:val="000000"/>
                  <w:szCs w:val="20"/>
                  <w:lang w:val="en-GB"/>
                </w:rPr>
                <w:t>C0</w:t>
              </w:r>
              <w:del w:id="10018" w:author="Author">
                <w:r w:rsidRPr="000F6836" w:rsidDel="00FA7696">
                  <w:rPr>
                    <w:color w:val="000000"/>
                    <w:szCs w:val="20"/>
                    <w:lang w:val="en-GB"/>
                  </w:rPr>
                  <w:delText>2</w:delText>
                </w:r>
              </w:del>
              <w:r w:rsidRPr="000F6836">
                <w:rPr>
                  <w:color w:val="000000"/>
                  <w:szCs w:val="20"/>
                  <w:lang w:val="en-GB"/>
                </w:rPr>
                <w:t>3</w:t>
              </w:r>
              <w:r w:rsidR="00FA7696" w:rsidRPr="000F6836">
                <w:rPr>
                  <w:color w:val="000000"/>
                  <w:szCs w:val="20"/>
                  <w:lang w:val="en-GB"/>
                </w:rPr>
                <w:t>0</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9E5CEB1" w14:textId="09262486" w:rsidR="00DE7E70" w:rsidRPr="000F6836" w:rsidRDefault="00DE7E70" w:rsidP="009F74BE">
            <w:pPr>
              <w:spacing w:after="0"/>
              <w:jc w:val="left"/>
              <w:rPr>
                <w:ins w:id="10019" w:author="Author"/>
                <w:color w:val="000000"/>
                <w:szCs w:val="20"/>
                <w:lang w:val="en-GB"/>
              </w:rPr>
            </w:pPr>
            <w:ins w:id="10020" w:author="Author">
              <w:r w:rsidRPr="000F6836">
                <w:rPr>
                  <w:color w:val="000000"/>
                  <w:szCs w:val="20"/>
                  <w:lang w:val="en-GB"/>
                </w:rPr>
                <w:t>Transactions where there is an exposure to underlying assets</w:t>
              </w:r>
            </w:ins>
          </w:p>
        </w:tc>
        <w:tc>
          <w:tcPr>
            <w:tcW w:w="5983" w:type="dxa"/>
            <w:tcBorders>
              <w:top w:val="single" w:sz="4" w:space="0" w:color="auto"/>
              <w:left w:val="nil"/>
              <w:bottom w:val="nil"/>
              <w:right w:val="single" w:sz="4" w:space="0" w:color="000000"/>
            </w:tcBorders>
          </w:tcPr>
          <w:p w14:paraId="0E7B9367" w14:textId="77777777" w:rsidR="00DE7E70" w:rsidRPr="000F6836" w:rsidRDefault="00DE7E70" w:rsidP="00DE7E70">
            <w:pPr>
              <w:spacing w:after="0"/>
              <w:rPr>
                <w:ins w:id="10021" w:author="Author"/>
                <w:szCs w:val="20"/>
                <w:lang w:val="en-GB"/>
              </w:rPr>
            </w:pPr>
            <w:ins w:id="10022" w:author="Author">
              <w:r w:rsidRPr="000F6836">
                <w:rPr>
                  <w:szCs w:val="20"/>
                  <w:lang w:val="en-GB"/>
                </w:rPr>
                <w:t xml:space="preserve">Total amount of exposure through transactions such as securitisation positions or exposures in the form of units or shares in collective investment undertakings (‘CIUs’) or through other transactions where there is an exposure to underlying assets, </w:t>
              </w:r>
            </w:ins>
          </w:p>
          <w:p w14:paraId="35D29B21" w14:textId="77777777" w:rsidR="00DE7E70" w:rsidRPr="000F6836" w:rsidRDefault="00DE7E70" w:rsidP="00DE7E70">
            <w:pPr>
              <w:spacing w:after="0"/>
              <w:rPr>
                <w:ins w:id="10023" w:author="Author"/>
                <w:szCs w:val="20"/>
                <w:lang w:val="en-GB"/>
              </w:rPr>
            </w:pPr>
          </w:p>
        </w:tc>
      </w:tr>
      <w:tr w:rsidR="00DE7E70" w:rsidRPr="000F6836" w14:paraId="239CED3B" w14:textId="77777777" w:rsidTr="00902DCD">
        <w:trPr>
          <w:trHeight w:val="360"/>
          <w:ins w:id="10024" w:author="Author"/>
        </w:trPr>
        <w:tc>
          <w:tcPr>
            <w:tcW w:w="1656" w:type="dxa"/>
            <w:tcBorders>
              <w:top w:val="single" w:sz="4" w:space="0" w:color="auto"/>
              <w:left w:val="single" w:sz="4" w:space="0" w:color="000000"/>
              <w:bottom w:val="nil"/>
              <w:right w:val="single" w:sz="4" w:space="0" w:color="000000"/>
            </w:tcBorders>
          </w:tcPr>
          <w:p w14:paraId="2F53D09B" w14:textId="2BA4DE7F" w:rsidR="00DE7E70" w:rsidRPr="000F6836" w:rsidRDefault="00DE7E70" w:rsidP="00DE7E70">
            <w:pPr>
              <w:spacing w:after="0"/>
              <w:rPr>
                <w:ins w:id="10025" w:author="Author"/>
                <w:color w:val="000000"/>
                <w:szCs w:val="20"/>
                <w:lang w:val="en-GB"/>
              </w:rPr>
            </w:pPr>
            <w:ins w:id="10026" w:author="Author">
              <w:r w:rsidRPr="000F6836">
                <w:rPr>
                  <w:color w:val="000000"/>
                  <w:szCs w:val="20"/>
                  <w:lang w:val="en-GB"/>
                </w:rPr>
                <w:t>C0</w:t>
              </w:r>
              <w:del w:id="10027" w:author="Author">
                <w:r w:rsidRPr="000F6836" w:rsidDel="00FA7696">
                  <w:rPr>
                    <w:color w:val="000000"/>
                    <w:szCs w:val="20"/>
                    <w:lang w:val="en-GB"/>
                  </w:rPr>
                  <w:delText>24</w:delText>
                </w:r>
              </w:del>
              <w:r w:rsidR="00FA7696" w:rsidRPr="000F6836">
                <w:rPr>
                  <w:color w:val="000000"/>
                  <w:szCs w:val="20"/>
                  <w:lang w:val="en-GB"/>
                </w:rPr>
                <w:t>16</w:t>
              </w:r>
              <w:r w:rsidRPr="000F6836">
                <w:rPr>
                  <w:color w:val="000000"/>
                  <w:szCs w:val="20"/>
                  <w:lang w:val="en-GB"/>
                </w:rPr>
                <w:t>0</w:t>
              </w:r>
            </w:ins>
          </w:p>
          <w:p w14:paraId="292E2816" w14:textId="5E20E7F4" w:rsidR="00DE7E70" w:rsidRPr="000F6836" w:rsidRDefault="00DE7E70" w:rsidP="00DE7E70">
            <w:pPr>
              <w:spacing w:after="0"/>
              <w:rPr>
                <w:ins w:id="10028" w:author="Author"/>
                <w:color w:val="000000"/>
                <w:szCs w:val="20"/>
                <w:lang w:val="en-GB"/>
              </w:rPr>
            </w:pPr>
          </w:p>
        </w:tc>
        <w:tc>
          <w:tcPr>
            <w:tcW w:w="1656" w:type="dxa"/>
            <w:tcBorders>
              <w:top w:val="single" w:sz="4" w:space="0" w:color="auto"/>
              <w:left w:val="single" w:sz="4" w:space="0" w:color="000000"/>
              <w:bottom w:val="nil"/>
              <w:right w:val="single" w:sz="4" w:space="0" w:color="000000"/>
            </w:tcBorders>
          </w:tcPr>
          <w:p w14:paraId="760F0586" w14:textId="54750ADA" w:rsidR="00DE7E70" w:rsidRPr="000F6836" w:rsidRDefault="00DE7E70" w:rsidP="00DE7E70">
            <w:pPr>
              <w:spacing w:after="0"/>
              <w:rPr>
                <w:ins w:id="10029" w:author="Author"/>
                <w:color w:val="000000"/>
                <w:szCs w:val="20"/>
                <w:lang w:val="en-GB"/>
              </w:rPr>
            </w:pPr>
            <w:ins w:id="10030" w:author="Author">
              <w:r w:rsidRPr="000F6836">
                <w:rPr>
                  <w:color w:val="000000"/>
                  <w:szCs w:val="20"/>
                  <w:lang w:val="en-GB"/>
                </w:rPr>
                <w:t>Currency</w:t>
              </w:r>
            </w:ins>
          </w:p>
        </w:tc>
        <w:tc>
          <w:tcPr>
            <w:tcW w:w="5983" w:type="dxa"/>
            <w:tcBorders>
              <w:top w:val="single" w:sz="4" w:space="0" w:color="auto"/>
              <w:left w:val="nil"/>
              <w:bottom w:val="nil"/>
              <w:right w:val="single" w:sz="4" w:space="0" w:color="000000"/>
            </w:tcBorders>
          </w:tcPr>
          <w:p w14:paraId="27593041" w14:textId="77777777" w:rsidR="00DE7E70" w:rsidRPr="000F6836" w:rsidRDefault="00DE7E70" w:rsidP="00DE7E70">
            <w:pPr>
              <w:spacing w:after="0"/>
              <w:rPr>
                <w:ins w:id="10031" w:author="Author"/>
                <w:color w:val="000000"/>
                <w:szCs w:val="20"/>
                <w:lang w:val="en-GB"/>
              </w:rPr>
            </w:pPr>
            <w:ins w:id="10032" w:author="Author">
              <w:r w:rsidRPr="000F6836">
                <w:rPr>
                  <w:szCs w:val="20"/>
                  <w:lang w:val="en-GB"/>
                </w:rPr>
                <w:t>Identify the ISO 4217 alphabetic code of the</w:t>
              </w:r>
              <w:r w:rsidRPr="000F6836">
                <w:rPr>
                  <w:color w:val="000000"/>
                  <w:szCs w:val="20"/>
                  <w:lang w:val="en-GB"/>
                </w:rPr>
                <w:t xml:space="preserve"> currency of the exposure</w:t>
              </w:r>
            </w:ins>
          </w:p>
        </w:tc>
      </w:tr>
      <w:tr w:rsidR="00DE7E70" w:rsidRPr="000F6836" w14:paraId="451C4C84" w14:textId="77777777" w:rsidTr="00902DCD">
        <w:trPr>
          <w:trHeight w:val="2187"/>
          <w:ins w:id="10033" w:author="Author"/>
        </w:trPr>
        <w:tc>
          <w:tcPr>
            <w:tcW w:w="1656" w:type="dxa"/>
            <w:tcBorders>
              <w:top w:val="single" w:sz="4" w:space="0" w:color="auto"/>
              <w:left w:val="single" w:sz="4" w:space="0" w:color="000000"/>
              <w:bottom w:val="single" w:sz="4" w:space="0" w:color="auto"/>
              <w:right w:val="single" w:sz="4" w:space="0" w:color="000000"/>
            </w:tcBorders>
          </w:tcPr>
          <w:p w14:paraId="362C83AE" w14:textId="247737B4" w:rsidR="00DE7E70" w:rsidRPr="000F6836" w:rsidRDefault="00DE7E70" w:rsidP="00DE7E70">
            <w:pPr>
              <w:spacing w:after="0"/>
              <w:rPr>
                <w:ins w:id="10034" w:author="Author"/>
                <w:color w:val="000000"/>
                <w:szCs w:val="20"/>
                <w:lang w:val="en-GB"/>
              </w:rPr>
            </w:pPr>
            <w:ins w:id="10035" w:author="Author">
              <w:r w:rsidRPr="000F6836">
                <w:rPr>
                  <w:color w:val="000000"/>
                  <w:szCs w:val="20"/>
                  <w:lang w:val="en-GB"/>
                </w:rPr>
                <w:lastRenderedPageBreak/>
                <w:t>C0</w:t>
              </w:r>
              <w:del w:id="10036" w:author="Author">
                <w:r w:rsidRPr="000F6836" w:rsidDel="00FA7696">
                  <w:rPr>
                    <w:color w:val="000000"/>
                    <w:szCs w:val="20"/>
                    <w:lang w:val="en-GB"/>
                  </w:rPr>
                  <w:delText>2</w:delText>
                </w:r>
              </w:del>
              <w:r w:rsidR="00FA7696" w:rsidRPr="000F6836">
                <w:rPr>
                  <w:color w:val="000000"/>
                  <w:szCs w:val="20"/>
                  <w:lang w:val="en-GB"/>
                </w:rPr>
                <w:t>1</w:t>
              </w:r>
              <w:r w:rsidRPr="000F6836">
                <w:rPr>
                  <w:color w:val="000000"/>
                  <w:szCs w:val="20"/>
                  <w:lang w:val="en-GB"/>
                </w:rPr>
                <w:t xml:space="preserve">50 </w:t>
              </w:r>
            </w:ins>
          </w:p>
          <w:p w14:paraId="6B257314" w14:textId="4401D804" w:rsidR="00DE7E70" w:rsidRPr="000F6836" w:rsidRDefault="00DE7E70" w:rsidP="00DE7E70">
            <w:pPr>
              <w:spacing w:after="0"/>
              <w:rPr>
                <w:ins w:id="10037" w:author="Author"/>
                <w:color w:val="000000"/>
                <w:szCs w:val="20"/>
                <w:lang w:val="en-GB"/>
              </w:rPr>
            </w:pPr>
          </w:p>
        </w:tc>
        <w:tc>
          <w:tcPr>
            <w:tcW w:w="1656" w:type="dxa"/>
            <w:tcBorders>
              <w:top w:val="single" w:sz="4" w:space="0" w:color="auto"/>
              <w:left w:val="single" w:sz="4" w:space="0" w:color="000000"/>
              <w:bottom w:val="single" w:sz="4" w:space="0" w:color="auto"/>
              <w:right w:val="single" w:sz="4" w:space="0" w:color="000000"/>
            </w:tcBorders>
          </w:tcPr>
          <w:p w14:paraId="5645AC13" w14:textId="792A69B0" w:rsidR="00DE7E70" w:rsidRPr="000F6836" w:rsidRDefault="00DE7E70" w:rsidP="00DE7E70">
            <w:pPr>
              <w:spacing w:after="0"/>
              <w:rPr>
                <w:ins w:id="10038" w:author="Author"/>
                <w:color w:val="000000"/>
                <w:szCs w:val="20"/>
                <w:lang w:val="en-GB"/>
              </w:rPr>
            </w:pPr>
            <w:ins w:id="10039" w:author="Author">
              <w:r w:rsidRPr="000F6836">
                <w:rPr>
                  <w:color w:val="000000"/>
                  <w:szCs w:val="20"/>
                  <w:lang w:val="en-GB"/>
                </w:rPr>
                <w:t>Total amount of the exposure</w:t>
              </w:r>
            </w:ins>
          </w:p>
        </w:tc>
        <w:tc>
          <w:tcPr>
            <w:tcW w:w="5983" w:type="dxa"/>
            <w:tcBorders>
              <w:top w:val="single" w:sz="4" w:space="0" w:color="000000"/>
              <w:left w:val="nil"/>
              <w:bottom w:val="single" w:sz="4" w:space="0" w:color="auto"/>
              <w:right w:val="single" w:sz="4" w:space="0" w:color="000000"/>
            </w:tcBorders>
            <w:hideMark/>
          </w:tcPr>
          <w:p w14:paraId="5A209D40" w14:textId="77777777" w:rsidR="00DE7E70" w:rsidRPr="000F6836" w:rsidRDefault="00DE7E70" w:rsidP="00DE7E70">
            <w:pPr>
              <w:spacing w:after="0"/>
              <w:rPr>
                <w:ins w:id="10040" w:author="Author"/>
                <w:szCs w:val="20"/>
                <w:lang w:val="en-GB"/>
              </w:rPr>
            </w:pPr>
            <w:ins w:id="10041" w:author="Author">
              <w:r w:rsidRPr="000F6836">
                <w:rPr>
                  <w:szCs w:val="20"/>
                  <w:lang w:val="en-GB"/>
                </w:rPr>
                <w:t xml:space="preserve">Total exposure towards a single counterparty, where the asset and liabilities due from and to a single counterparty are netted off to define the total net maximum exposure, where possible. The Total exposure measures the market direction towards a single counterparty and is defined as: Long exposure + short exposure (in contrary to a gross maximum exposure which is not requested here (=long exposure + absolute value of short exposure)). No account shall be taken of any risk mitigation instruments or techniques when determining this item. </w:t>
              </w:r>
            </w:ins>
          </w:p>
          <w:p w14:paraId="303D9224" w14:textId="77777777" w:rsidR="00DE7E70" w:rsidRPr="000F6836" w:rsidRDefault="00DE7E70" w:rsidP="00DE7E70">
            <w:pPr>
              <w:spacing w:after="0"/>
              <w:rPr>
                <w:ins w:id="10042" w:author="Author"/>
                <w:szCs w:val="20"/>
                <w:lang w:val="en-GB"/>
              </w:rPr>
            </w:pPr>
          </w:p>
        </w:tc>
      </w:tr>
      <w:tr w:rsidR="00DE7E70" w:rsidRPr="000F6836" w14:paraId="6BFE9612" w14:textId="77777777" w:rsidTr="00902DCD">
        <w:trPr>
          <w:trHeight w:val="1140"/>
          <w:ins w:id="10043" w:author="Author"/>
        </w:trPr>
        <w:tc>
          <w:tcPr>
            <w:tcW w:w="1656" w:type="dxa"/>
            <w:tcBorders>
              <w:top w:val="single" w:sz="4" w:space="0" w:color="auto"/>
              <w:left w:val="single" w:sz="4" w:space="0" w:color="000000"/>
              <w:bottom w:val="nil"/>
              <w:right w:val="single" w:sz="4" w:space="0" w:color="000000"/>
            </w:tcBorders>
            <w:shd w:val="clear" w:color="auto" w:fill="E2EFD9" w:themeFill="accent6" w:themeFillTint="33"/>
          </w:tcPr>
          <w:p w14:paraId="1EF1D9E2" w14:textId="47D590EC" w:rsidR="00DE7E70" w:rsidRPr="000F6836" w:rsidRDefault="00DE7E70" w:rsidP="00DE7E70">
            <w:pPr>
              <w:spacing w:after="0"/>
              <w:rPr>
                <w:ins w:id="10044" w:author="Author"/>
                <w:color w:val="000000"/>
                <w:szCs w:val="20"/>
                <w:lang w:val="en-GB"/>
              </w:rPr>
            </w:pPr>
            <w:ins w:id="10045" w:author="Author">
              <w:r w:rsidRPr="000F6836">
                <w:rPr>
                  <w:color w:val="000000"/>
                  <w:szCs w:val="20"/>
                  <w:lang w:val="en-GB"/>
                </w:rPr>
                <w:t>C0</w:t>
              </w:r>
              <w:del w:id="10046" w:author="Author">
                <w:r w:rsidRPr="000F6836" w:rsidDel="00411311">
                  <w:rPr>
                    <w:color w:val="000000"/>
                    <w:szCs w:val="20"/>
                    <w:lang w:val="en-GB"/>
                  </w:rPr>
                  <w:delText>26</w:delText>
                </w:r>
              </w:del>
              <w:r w:rsidR="00411311" w:rsidRPr="000F6836">
                <w:rPr>
                  <w:color w:val="000000"/>
                  <w:szCs w:val="20"/>
                  <w:lang w:val="en-GB"/>
                </w:rPr>
                <w:t>31</w:t>
              </w:r>
              <w:r w:rsidRPr="000F6836">
                <w:rPr>
                  <w:color w:val="000000"/>
                  <w:szCs w:val="20"/>
                  <w:lang w:val="en-GB"/>
                </w:rPr>
                <w:t>0</w:t>
              </w:r>
            </w:ins>
          </w:p>
          <w:p w14:paraId="007BC776" w14:textId="25787216" w:rsidR="00DE7E70" w:rsidRPr="000F6836" w:rsidRDefault="00DE7E70" w:rsidP="00DE7E70">
            <w:pPr>
              <w:spacing w:after="0"/>
              <w:rPr>
                <w:ins w:id="10047" w:author="Author"/>
                <w:color w:val="000000"/>
                <w:szCs w:val="20"/>
                <w:lang w:val="en-GB"/>
              </w:rPr>
            </w:pPr>
          </w:p>
        </w:tc>
        <w:tc>
          <w:tcPr>
            <w:tcW w:w="1656" w:type="dxa"/>
            <w:tcBorders>
              <w:top w:val="single" w:sz="4" w:space="0" w:color="auto"/>
              <w:left w:val="single" w:sz="4" w:space="0" w:color="000000"/>
              <w:bottom w:val="nil"/>
              <w:right w:val="single" w:sz="4" w:space="0" w:color="000000"/>
            </w:tcBorders>
            <w:shd w:val="clear" w:color="auto" w:fill="E2EFD9" w:themeFill="accent6" w:themeFillTint="33"/>
          </w:tcPr>
          <w:p w14:paraId="69B02AD5" w14:textId="6C512816" w:rsidR="00DE7E70" w:rsidRPr="000F6836" w:rsidRDefault="00DE7E70" w:rsidP="00DE7E70">
            <w:pPr>
              <w:spacing w:after="0"/>
              <w:rPr>
                <w:ins w:id="10048" w:author="Author"/>
                <w:color w:val="000000"/>
                <w:szCs w:val="20"/>
                <w:lang w:val="en-GB"/>
              </w:rPr>
            </w:pPr>
            <w:ins w:id="10049" w:author="Author">
              <w:r w:rsidRPr="000F6836">
                <w:rPr>
                  <w:color w:val="000000"/>
                  <w:szCs w:val="20"/>
                  <w:lang w:val="en-GB"/>
                </w:rPr>
                <w:t>Credit or insurance risk mitigation technique</w:t>
              </w:r>
            </w:ins>
          </w:p>
        </w:tc>
        <w:tc>
          <w:tcPr>
            <w:tcW w:w="5983" w:type="dxa"/>
            <w:tcBorders>
              <w:top w:val="single" w:sz="4" w:space="0" w:color="auto"/>
              <w:left w:val="nil"/>
              <w:bottom w:val="nil"/>
              <w:right w:val="single" w:sz="4" w:space="0" w:color="000000"/>
            </w:tcBorders>
            <w:shd w:val="clear" w:color="auto" w:fill="E2EFD9" w:themeFill="accent6" w:themeFillTint="33"/>
            <w:hideMark/>
          </w:tcPr>
          <w:p w14:paraId="1B8D7D19" w14:textId="77777777" w:rsidR="005D7CF9" w:rsidRPr="000F6836" w:rsidRDefault="00DE7E70" w:rsidP="00DE7E70">
            <w:pPr>
              <w:spacing w:after="0"/>
              <w:rPr>
                <w:ins w:id="10050" w:author="Author"/>
                <w:szCs w:val="20"/>
                <w:lang w:val="en-GB"/>
              </w:rPr>
            </w:pPr>
            <w:ins w:id="10051" w:author="Author">
              <w:r w:rsidRPr="000F6836">
                <w:rPr>
                  <w:szCs w:val="20"/>
                  <w:lang w:val="en-GB"/>
                </w:rPr>
                <w:t xml:space="preserve">Any deduction that come from the application of insurance or risk mitigation technique allowed such as reinsurance, the use of derivatives. </w:t>
              </w:r>
            </w:ins>
          </w:p>
          <w:p w14:paraId="46CAC544" w14:textId="34CD0536" w:rsidR="005D7CF9" w:rsidRPr="000F6836" w:rsidRDefault="005D7CF9" w:rsidP="005D7CF9">
            <w:pPr>
              <w:spacing w:after="0"/>
              <w:rPr>
                <w:ins w:id="10052" w:author="Author"/>
                <w:szCs w:val="20"/>
                <w:lang w:val="en-GB"/>
              </w:rPr>
            </w:pPr>
            <w:ins w:id="10053" w:author="Author">
              <w:r w:rsidRPr="000F6836">
                <w:rPr>
                  <w:lang w:val="en-GB" w:eastAsia="en-US"/>
                </w:rPr>
                <w:t xml:space="preserve">With regard to insurance exposures, in case of non-proportional reinsurance encompassing more than one counterparty, the deductions </w:t>
              </w:r>
              <w:r w:rsidR="00C626C8" w:rsidRPr="000F6836">
                <w:rPr>
                  <w:lang w:val="en-GB" w:eastAsia="en-US"/>
                </w:rPr>
                <w:t>should be allocated</w:t>
              </w:r>
              <w:r w:rsidRPr="000F6836">
                <w:rPr>
                  <w:lang w:val="en-GB" w:eastAsia="en-US"/>
                </w:rPr>
                <w:t xml:space="preserve"> </w:t>
              </w:r>
              <w:r w:rsidRPr="000F6836">
                <w:rPr>
                  <w:szCs w:val="20"/>
                  <w:lang w:val="en-GB"/>
                </w:rPr>
                <w:t>proportionally or, alternatively, according to justifiable break-down agreed with the group supervisor.</w:t>
              </w:r>
            </w:ins>
          </w:p>
        </w:tc>
      </w:tr>
      <w:tr w:rsidR="00DE7E70" w:rsidRPr="000F6836" w14:paraId="050F3823" w14:textId="77777777" w:rsidTr="00902DCD">
        <w:trPr>
          <w:trHeight w:val="965"/>
          <w:ins w:id="10054" w:author="Author"/>
        </w:trPr>
        <w:tc>
          <w:tcPr>
            <w:tcW w:w="1656" w:type="dxa"/>
            <w:tcBorders>
              <w:top w:val="single" w:sz="4" w:space="0" w:color="auto"/>
              <w:left w:val="single" w:sz="4" w:space="0" w:color="000000"/>
              <w:bottom w:val="nil"/>
              <w:right w:val="single" w:sz="4" w:space="0" w:color="000000"/>
            </w:tcBorders>
          </w:tcPr>
          <w:p w14:paraId="45433124" w14:textId="20F87CD2" w:rsidR="00DE7E70" w:rsidRPr="000F6836" w:rsidRDefault="00DE7E70" w:rsidP="00DE7E70">
            <w:pPr>
              <w:spacing w:after="0"/>
              <w:rPr>
                <w:ins w:id="10055" w:author="Author"/>
                <w:color w:val="000000"/>
                <w:szCs w:val="20"/>
                <w:lang w:val="en-GB"/>
              </w:rPr>
            </w:pPr>
            <w:ins w:id="10056" w:author="Author">
              <w:r w:rsidRPr="000F6836">
                <w:rPr>
                  <w:color w:val="000000"/>
                  <w:szCs w:val="20"/>
                  <w:lang w:val="en-GB"/>
                </w:rPr>
                <w:t>C0</w:t>
              </w:r>
              <w:del w:id="10057" w:author="Author">
                <w:r w:rsidRPr="000F6836" w:rsidDel="00411311">
                  <w:rPr>
                    <w:color w:val="000000"/>
                    <w:szCs w:val="20"/>
                    <w:lang w:val="en-GB"/>
                  </w:rPr>
                  <w:delText>27</w:delText>
                </w:r>
              </w:del>
              <w:r w:rsidR="00411311" w:rsidRPr="000F6836">
                <w:rPr>
                  <w:color w:val="000000"/>
                  <w:szCs w:val="20"/>
                  <w:lang w:val="en-GB"/>
                </w:rPr>
                <w:t>32</w:t>
              </w:r>
              <w:r w:rsidRPr="000F6836">
                <w:rPr>
                  <w:color w:val="000000"/>
                  <w:szCs w:val="20"/>
                  <w:lang w:val="en-GB"/>
                </w:rPr>
                <w:t>0</w:t>
              </w:r>
            </w:ins>
          </w:p>
        </w:tc>
        <w:tc>
          <w:tcPr>
            <w:tcW w:w="1656" w:type="dxa"/>
            <w:tcBorders>
              <w:top w:val="single" w:sz="4" w:space="0" w:color="auto"/>
              <w:left w:val="single" w:sz="4" w:space="0" w:color="000000"/>
              <w:bottom w:val="nil"/>
              <w:right w:val="single" w:sz="4" w:space="0" w:color="000000"/>
            </w:tcBorders>
          </w:tcPr>
          <w:p w14:paraId="20D01E9C" w14:textId="112EA380" w:rsidR="00DE7E70" w:rsidRPr="000F6836" w:rsidRDefault="00DE7E70" w:rsidP="00DE7E70">
            <w:pPr>
              <w:spacing w:after="0"/>
              <w:rPr>
                <w:ins w:id="10058" w:author="Author"/>
                <w:color w:val="000000"/>
                <w:szCs w:val="20"/>
                <w:lang w:val="en-GB"/>
              </w:rPr>
            </w:pPr>
            <w:ins w:id="10059" w:author="Author">
              <w:r w:rsidRPr="000F6836">
                <w:rPr>
                  <w:color w:val="000000"/>
                  <w:szCs w:val="20"/>
                  <w:lang w:val="en-GB"/>
                </w:rPr>
                <w:t>Exemptions</w:t>
              </w:r>
            </w:ins>
          </w:p>
        </w:tc>
        <w:tc>
          <w:tcPr>
            <w:tcW w:w="5983" w:type="dxa"/>
            <w:tcBorders>
              <w:top w:val="single" w:sz="4" w:space="0" w:color="auto"/>
              <w:left w:val="nil"/>
              <w:bottom w:val="nil"/>
              <w:right w:val="single" w:sz="4" w:space="0" w:color="000000"/>
            </w:tcBorders>
          </w:tcPr>
          <w:p w14:paraId="227BDE63" w14:textId="77777777" w:rsidR="00DE7E70" w:rsidRPr="000F6836" w:rsidRDefault="00DE7E70" w:rsidP="00DE7E70">
            <w:pPr>
              <w:spacing w:after="0"/>
              <w:rPr>
                <w:ins w:id="10060" w:author="Author"/>
                <w:color w:val="000000"/>
                <w:szCs w:val="20"/>
                <w:lang w:val="en-GB"/>
              </w:rPr>
            </w:pPr>
            <w:ins w:id="10061" w:author="Author">
              <w:r w:rsidRPr="000F6836">
                <w:rPr>
                  <w:szCs w:val="20"/>
                  <w:lang w:val="en-GB"/>
                </w:rPr>
                <w:t>Any deduction that come from the application of exemptions according to article 187 Solvency II Delegated Regulation)</w:t>
              </w:r>
            </w:ins>
          </w:p>
        </w:tc>
      </w:tr>
      <w:tr w:rsidR="00DE7E70" w:rsidRPr="000F6836" w14:paraId="1D5217C2" w14:textId="77777777" w:rsidTr="00902DCD">
        <w:trPr>
          <w:trHeight w:val="855"/>
          <w:ins w:id="10062" w:author="Author"/>
        </w:trPr>
        <w:tc>
          <w:tcPr>
            <w:tcW w:w="1656" w:type="dxa"/>
            <w:tcBorders>
              <w:top w:val="single" w:sz="4" w:space="0" w:color="auto"/>
              <w:left w:val="single" w:sz="4" w:space="0" w:color="000000"/>
              <w:bottom w:val="single" w:sz="4" w:space="0" w:color="000000"/>
              <w:right w:val="single" w:sz="4" w:space="0" w:color="000000"/>
            </w:tcBorders>
          </w:tcPr>
          <w:p w14:paraId="482ACE3F" w14:textId="48EF22AE" w:rsidR="00DE7E70" w:rsidRPr="000F6836" w:rsidRDefault="00DE7E70" w:rsidP="00DE7E70">
            <w:pPr>
              <w:spacing w:after="0"/>
              <w:rPr>
                <w:ins w:id="10063" w:author="Author"/>
                <w:color w:val="000000"/>
                <w:szCs w:val="20"/>
                <w:lang w:val="en-GB"/>
              </w:rPr>
            </w:pPr>
            <w:ins w:id="10064" w:author="Author">
              <w:r w:rsidRPr="000F6836">
                <w:rPr>
                  <w:color w:val="000000"/>
                  <w:szCs w:val="20"/>
                  <w:lang w:val="en-GB"/>
                </w:rPr>
                <w:t>C0</w:t>
              </w:r>
              <w:del w:id="10065" w:author="Author">
                <w:r w:rsidRPr="000F6836" w:rsidDel="00411311">
                  <w:rPr>
                    <w:color w:val="000000"/>
                    <w:szCs w:val="20"/>
                    <w:lang w:val="en-GB"/>
                  </w:rPr>
                  <w:delText>28</w:delText>
                </w:r>
              </w:del>
              <w:r w:rsidR="00411311" w:rsidRPr="000F6836">
                <w:rPr>
                  <w:color w:val="000000"/>
                  <w:szCs w:val="20"/>
                  <w:lang w:val="en-GB"/>
                </w:rPr>
                <w:t>33</w:t>
              </w:r>
              <w:r w:rsidRPr="000F6836">
                <w:rPr>
                  <w:color w:val="000000"/>
                  <w:szCs w:val="20"/>
                  <w:lang w:val="en-GB"/>
                </w:rPr>
                <w:t>0</w:t>
              </w:r>
            </w:ins>
          </w:p>
        </w:tc>
        <w:tc>
          <w:tcPr>
            <w:tcW w:w="1656" w:type="dxa"/>
            <w:tcBorders>
              <w:top w:val="single" w:sz="4" w:space="0" w:color="auto"/>
              <w:left w:val="single" w:sz="4" w:space="0" w:color="000000"/>
              <w:bottom w:val="single" w:sz="4" w:space="0" w:color="000000"/>
              <w:right w:val="single" w:sz="4" w:space="0" w:color="000000"/>
            </w:tcBorders>
          </w:tcPr>
          <w:p w14:paraId="33E944B9" w14:textId="51B281CF" w:rsidR="00DE7E70" w:rsidRPr="000F6836" w:rsidRDefault="00DE7E70" w:rsidP="00DE7E70">
            <w:pPr>
              <w:spacing w:after="0"/>
              <w:rPr>
                <w:ins w:id="10066" w:author="Author"/>
                <w:color w:val="000000"/>
                <w:szCs w:val="20"/>
                <w:lang w:val="en-GB"/>
              </w:rPr>
            </w:pPr>
            <w:ins w:id="10067" w:author="Author">
              <w:r w:rsidRPr="000F6836">
                <w:rPr>
                  <w:color w:val="000000"/>
                  <w:szCs w:val="20"/>
                  <w:lang w:val="en-GB"/>
                </w:rPr>
                <w:t>Amount of the exposures after Credit or insurance risk mitigation technique and exemptions</w:t>
              </w:r>
            </w:ins>
          </w:p>
        </w:tc>
        <w:tc>
          <w:tcPr>
            <w:tcW w:w="5983" w:type="dxa"/>
            <w:tcBorders>
              <w:top w:val="single" w:sz="4" w:space="0" w:color="auto"/>
              <w:left w:val="nil"/>
              <w:bottom w:val="single" w:sz="4" w:space="0" w:color="000000"/>
              <w:right w:val="single" w:sz="4" w:space="0" w:color="000000"/>
            </w:tcBorders>
          </w:tcPr>
          <w:p w14:paraId="3140C854" w14:textId="77777777" w:rsidR="00DE7E70" w:rsidRPr="000F6836" w:rsidRDefault="00DE7E70" w:rsidP="00DE7E70">
            <w:pPr>
              <w:spacing w:after="0"/>
              <w:rPr>
                <w:ins w:id="10068" w:author="Author"/>
                <w:color w:val="000000"/>
                <w:szCs w:val="20"/>
                <w:lang w:val="en-GB"/>
              </w:rPr>
            </w:pPr>
            <w:ins w:id="10069" w:author="Author">
              <w:r w:rsidRPr="000F6836">
                <w:rPr>
                  <w:color w:val="000000"/>
                  <w:szCs w:val="20"/>
                  <w:lang w:val="en-GB"/>
                </w:rPr>
                <w:t>Amount of the exposures after Credit or insurance risk mitigation technique and exemptions (net amount)</w:t>
              </w:r>
            </w:ins>
          </w:p>
        </w:tc>
      </w:tr>
    </w:tbl>
    <w:p w14:paraId="71662DC3" w14:textId="77777777" w:rsidR="00F17B3E" w:rsidRPr="000F6836" w:rsidRDefault="00F17B3E" w:rsidP="00F17B3E">
      <w:pPr>
        <w:rPr>
          <w:ins w:id="10070" w:author="Author"/>
          <w:lang w:val="en-GB" w:eastAsia="x-none"/>
        </w:rPr>
      </w:pPr>
    </w:p>
    <w:tbl>
      <w:tblPr>
        <w:tblW w:w="9286" w:type="dxa"/>
        <w:tblLayout w:type="fixed"/>
        <w:tblLook w:val="0000" w:firstRow="0" w:lastRow="0" w:firstColumn="0" w:lastColumn="0" w:noHBand="0" w:noVBand="0"/>
      </w:tblPr>
      <w:tblGrid>
        <w:gridCol w:w="1021"/>
        <w:gridCol w:w="1672"/>
        <w:gridCol w:w="6593"/>
      </w:tblGrid>
      <w:tr w:rsidR="00616968" w:rsidRPr="000F6836" w14:paraId="096F6AB6" w14:textId="60848310" w:rsidTr="00FB7E86">
        <w:tc>
          <w:tcPr>
            <w:tcW w:w="1021" w:type="dxa"/>
            <w:tcBorders>
              <w:top w:val="single" w:sz="2" w:space="0" w:color="auto"/>
              <w:left w:val="single" w:sz="2" w:space="0" w:color="auto"/>
              <w:bottom w:val="single" w:sz="2" w:space="0" w:color="auto"/>
              <w:right w:val="single" w:sz="2" w:space="0" w:color="auto"/>
            </w:tcBorders>
          </w:tcPr>
          <w:p w14:paraId="6E0E5635" w14:textId="07DE1059" w:rsidR="00616968" w:rsidRPr="000F6836" w:rsidRDefault="00616968" w:rsidP="00915624">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370E2198" w14:textId="4D9CD2EA" w:rsidR="00616968" w:rsidRPr="000F6836" w:rsidRDefault="00616968" w:rsidP="00915624">
            <w:pPr>
              <w:pStyle w:val="NormalCentered"/>
              <w:rPr>
                <w:lang w:val="en-GB"/>
              </w:rPr>
            </w:pPr>
            <w:del w:id="10071" w:author="Author">
              <w:r w:rsidRPr="000F6836" w:rsidDel="009B2901">
                <w:rPr>
                  <w:i/>
                  <w:iCs/>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342BA540" w14:textId="147AFF32" w:rsidR="00616968" w:rsidRPr="000F6836" w:rsidRDefault="00616968" w:rsidP="00915624">
            <w:pPr>
              <w:pStyle w:val="NormalCentered"/>
              <w:rPr>
                <w:lang w:val="en-GB"/>
              </w:rPr>
            </w:pPr>
            <w:del w:id="10072" w:author="Author">
              <w:r w:rsidRPr="000F6836" w:rsidDel="009B2901">
                <w:rPr>
                  <w:i/>
                  <w:iCs/>
                  <w:lang w:val="en-GB"/>
                </w:rPr>
                <w:delText>INSTRUCTIONS</w:delText>
              </w:r>
            </w:del>
          </w:p>
        </w:tc>
      </w:tr>
      <w:tr w:rsidR="00616968" w:rsidRPr="000F6836" w14:paraId="155B63EA" w14:textId="109FB316" w:rsidTr="00FB7E86">
        <w:tc>
          <w:tcPr>
            <w:tcW w:w="1021" w:type="dxa"/>
            <w:tcBorders>
              <w:top w:val="single" w:sz="2" w:space="0" w:color="auto"/>
              <w:left w:val="single" w:sz="2" w:space="0" w:color="auto"/>
              <w:bottom w:val="single" w:sz="2" w:space="0" w:color="auto"/>
              <w:right w:val="single" w:sz="2" w:space="0" w:color="auto"/>
            </w:tcBorders>
          </w:tcPr>
          <w:p w14:paraId="125D6F28" w14:textId="07AE4E25" w:rsidR="00616968" w:rsidRPr="000F6836" w:rsidRDefault="00616968" w:rsidP="00915624">
            <w:pPr>
              <w:pStyle w:val="NormalLeft"/>
              <w:rPr>
                <w:lang w:val="en-GB"/>
              </w:rPr>
            </w:pPr>
            <w:del w:id="10073" w:author="Author">
              <w:r w:rsidRPr="000F6836" w:rsidDel="009B2901">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257E1D5C" w14:textId="00FD1229" w:rsidR="00616968" w:rsidRPr="000F6836" w:rsidRDefault="00616968" w:rsidP="00915624">
            <w:pPr>
              <w:pStyle w:val="NormalLeft"/>
              <w:rPr>
                <w:lang w:val="en-GB"/>
              </w:rPr>
            </w:pPr>
            <w:del w:id="10074" w:author="Author">
              <w:r w:rsidRPr="000F6836" w:rsidDel="009B2901">
                <w:rPr>
                  <w:lang w:val="en-GB"/>
                </w:rPr>
                <w:delText>Name of the external counterparty</w:delText>
              </w:r>
            </w:del>
          </w:p>
        </w:tc>
        <w:tc>
          <w:tcPr>
            <w:tcW w:w="6593" w:type="dxa"/>
            <w:tcBorders>
              <w:top w:val="single" w:sz="2" w:space="0" w:color="auto"/>
              <w:left w:val="single" w:sz="2" w:space="0" w:color="auto"/>
              <w:bottom w:val="single" w:sz="2" w:space="0" w:color="auto"/>
              <w:right w:val="single" w:sz="2" w:space="0" w:color="auto"/>
            </w:tcBorders>
          </w:tcPr>
          <w:p w14:paraId="7239255D" w14:textId="14544C3A" w:rsidR="00616968" w:rsidRPr="000F6836" w:rsidRDefault="00616968" w:rsidP="00915624">
            <w:pPr>
              <w:pStyle w:val="NormalLeft"/>
              <w:rPr>
                <w:lang w:val="en-GB"/>
              </w:rPr>
            </w:pPr>
            <w:del w:id="10075" w:author="Author">
              <w:r w:rsidRPr="000F6836" w:rsidDel="009B2901">
                <w:rPr>
                  <w:lang w:val="en-GB"/>
                </w:rPr>
                <w:delText>This is the name of the external counterparty of the group.</w:delText>
              </w:r>
            </w:del>
          </w:p>
        </w:tc>
      </w:tr>
      <w:tr w:rsidR="00616968" w:rsidRPr="000F6836" w14:paraId="58873F19" w14:textId="52BC2975" w:rsidTr="00FB7E86">
        <w:tc>
          <w:tcPr>
            <w:tcW w:w="1021" w:type="dxa"/>
            <w:tcBorders>
              <w:top w:val="single" w:sz="2" w:space="0" w:color="auto"/>
              <w:left w:val="single" w:sz="2" w:space="0" w:color="auto"/>
              <w:bottom w:val="single" w:sz="2" w:space="0" w:color="auto"/>
              <w:right w:val="single" w:sz="2" w:space="0" w:color="auto"/>
            </w:tcBorders>
          </w:tcPr>
          <w:p w14:paraId="6E14B6B0" w14:textId="56577510" w:rsidR="00616968" w:rsidRPr="000F6836" w:rsidRDefault="00616968" w:rsidP="00915624">
            <w:pPr>
              <w:pStyle w:val="NormalLeft"/>
              <w:rPr>
                <w:lang w:val="en-GB"/>
              </w:rPr>
            </w:pPr>
            <w:del w:id="10076" w:author="Author">
              <w:r w:rsidRPr="000F6836" w:rsidDel="009B2901">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2BB15DFF" w14:textId="1B27864A" w:rsidR="00616968" w:rsidRPr="000F6836" w:rsidRDefault="00616968" w:rsidP="00915624">
            <w:pPr>
              <w:pStyle w:val="NormalLeft"/>
              <w:rPr>
                <w:lang w:val="en-GB"/>
              </w:rPr>
            </w:pPr>
            <w:del w:id="10077" w:author="Author">
              <w:r w:rsidRPr="000F6836" w:rsidDel="009B2901">
                <w:rPr>
                  <w:lang w:val="en-GB"/>
                </w:rPr>
                <w:delText>Identification code of the counterparty of the Group</w:delText>
              </w:r>
            </w:del>
          </w:p>
        </w:tc>
        <w:tc>
          <w:tcPr>
            <w:tcW w:w="6593" w:type="dxa"/>
            <w:tcBorders>
              <w:top w:val="single" w:sz="2" w:space="0" w:color="auto"/>
              <w:left w:val="single" w:sz="2" w:space="0" w:color="auto"/>
              <w:bottom w:val="single" w:sz="2" w:space="0" w:color="auto"/>
              <w:right w:val="single" w:sz="2" w:space="0" w:color="auto"/>
            </w:tcBorders>
          </w:tcPr>
          <w:p w14:paraId="4E6FD461" w14:textId="48F904E5" w:rsidR="00616968" w:rsidRPr="000F6836" w:rsidDel="009B2901" w:rsidRDefault="00616968" w:rsidP="00915624">
            <w:pPr>
              <w:pStyle w:val="NormalLeft"/>
              <w:rPr>
                <w:del w:id="10078" w:author="Author"/>
                <w:lang w:val="en-GB"/>
              </w:rPr>
            </w:pPr>
            <w:del w:id="10079" w:author="Author">
              <w:r w:rsidRPr="000F6836" w:rsidDel="009B2901">
                <w:rPr>
                  <w:lang w:val="en-GB"/>
                </w:rPr>
                <w:delText>The Legal Entity Identifier (LEI) attached to the investor/buyer/transferee if existent.</w:delText>
              </w:r>
            </w:del>
          </w:p>
          <w:p w14:paraId="333377CA" w14:textId="143D9FC8" w:rsidR="00616968" w:rsidRPr="000F6836" w:rsidRDefault="00616968" w:rsidP="00915624">
            <w:pPr>
              <w:pStyle w:val="NormalLeft"/>
              <w:rPr>
                <w:lang w:val="en-GB"/>
              </w:rPr>
            </w:pPr>
            <w:del w:id="10080" w:author="Author">
              <w:r w:rsidRPr="000F6836" w:rsidDel="009B2901">
                <w:rPr>
                  <w:lang w:val="en-GB"/>
                </w:rPr>
                <w:delText>If none is available this item shall not be reported.</w:delText>
              </w:r>
            </w:del>
          </w:p>
        </w:tc>
      </w:tr>
      <w:tr w:rsidR="00616968" w:rsidRPr="000F6836" w14:paraId="0A9E6FE7" w14:textId="79D1A0DE" w:rsidTr="00FB7E86">
        <w:tc>
          <w:tcPr>
            <w:tcW w:w="1021" w:type="dxa"/>
            <w:tcBorders>
              <w:top w:val="single" w:sz="2" w:space="0" w:color="auto"/>
              <w:left w:val="single" w:sz="2" w:space="0" w:color="auto"/>
              <w:bottom w:val="single" w:sz="2" w:space="0" w:color="auto"/>
              <w:right w:val="single" w:sz="2" w:space="0" w:color="auto"/>
            </w:tcBorders>
          </w:tcPr>
          <w:p w14:paraId="578C7D32" w14:textId="1D05DA17" w:rsidR="00616968" w:rsidRPr="000F6836" w:rsidRDefault="00616968" w:rsidP="00915624">
            <w:pPr>
              <w:pStyle w:val="NormalLeft"/>
              <w:rPr>
                <w:lang w:val="en-GB"/>
              </w:rPr>
            </w:pPr>
            <w:del w:id="10081" w:author="Author">
              <w:r w:rsidRPr="000F6836" w:rsidDel="009B2901">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43ABBC35" w14:textId="77308FB4" w:rsidR="00616968" w:rsidRPr="000F6836" w:rsidRDefault="00616968" w:rsidP="00915624">
            <w:pPr>
              <w:pStyle w:val="NormalLeft"/>
              <w:rPr>
                <w:lang w:val="en-GB"/>
              </w:rPr>
            </w:pPr>
            <w:del w:id="10082" w:author="Author">
              <w:r w:rsidRPr="000F6836" w:rsidDel="009B2901">
                <w:rPr>
                  <w:lang w:val="en-GB"/>
                </w:rPr>
                <w:delText>ID code type of the counterparty of the Group</w:delText>
              </w:r>
            </w:del>
          </w:p>
        </w:tc>
        <w:tc>
          <w:tcPr>
            <w:tcW w:w="6593" w:type="dxa"/>
            <w:tcBorders>
              <w:top w:val="single" w:sz="2" w:space="0" w:color="auto"/>
              <w:left w:val="single" w:sz="2" w:space="0" w:color="auto"/>
              <w:bottom w:val="single" w:sz="2" w:space="0" w:color="auto"/>
              <w:right w:val="single" w:sz="2" w:space="0" w:color="auto"/>
            </w:tcBorders>
          </w:tcPr>
          <w:p w14:paraId="2E601D50" w14:textId="4EA0AC8D" w:rsidR="00616968" w:rsidRPr="000F6836" w:rsidDel="009B2901" w:rsidRDefault="00616968" w:rsidP="00915624">
            <w:pPr>
              <w:pStyle w:val="NormalLeft"/>
              <w:rPr>
                <w:del w:id="10083" w:author="Author"/>
                <w:lang w:val="en-GB"/>
              </w:rPr>
            </w:pPr>
            <w:del w:id="10084" w:author="Author">
              <w:r w:rsidRPr="000F6836" w:rsidDel="009B2901">
                <w:rPr>
                  <w:lang w:val="en-GB"/>
                </w:rPr>
                <w:delText>Identification of the code used in item ‘Identification code of the counterparty of the Group’:</w:delText>
              </w:r>
            </w:del>
          </w:p>
          <w:p w14:paraId="38515AA8" w14:textId="2FF4DC2F" w:rsidR="00616968" w:rsidRPr="000F6836" w:rsidDel="009B2901" w:rsidRDefault="00616968" w:rsidP="00915624">
            <w:pPr>
              <w:pStyle w:val="NormalLeft"/>
              <w:rPr>
                <w:del w:id="10085" w:author="Author"/>
                <w:lang w:val="en-GB"/>
              </w:rPr>
            </w:pPr>
            <w:del w:id="10086" w:author="Author">
              <w:r w:rsidRPr="000F6836" w:rsidDel="009B2901">
                <w:rPr>
                  <w:lang w:val="en-GB"/>
                </w:rPr>
                <w:delText>1 — LEI</w:delText>
              </w:r>
            </w:del>
          </w:p>
          <w:p w14:paraId="240FBBA5" w14:textId="5FAFD2A3" w:rsidR="00616968" w:rsidRPr="000F6836" w:rsidRDefault="00616968" w:rsidP="00915624">
            <w:pPr>
              <w:pStyle w:val="NormalLeft"/>
              <w:rPr>
                <w:lang w:val="en-GB"/>
              </w:rPr>
            </w:pPr>
            <w:del w:id="10087" w:author="Author">
              <w:r w:rsidRPr="000F6836" w:rsidDel="009B2901">
                <w:rPr>
                  <w:lang w:val="en-GB"/>
                </w:rPr>
                <w:delText>9 — None</w:delText>
              </w:r>
            </w:del>
          </w:p>
        </w:tc>
      </w:tr>
      <w:tr w:rsidR="00616968" w:rsidRPr="000F6836" w14:paraId="090A6ADE" w14:textId="5A267BE1" w:rsidTr="00FB7E86">
        <w:tc>
          <w:tcPr>
            <w:tcW w:w="1021" w:type="dxa"/>
            <w:tcBorders>
              <w:top w:val="single" w:sz="2" w:space="0" w:color="auto"/>
              <w:left w:val="single" w:sz="2" w:space="0" w:color="auto"/>
              <w:bottom w:val="single" w:sz="2" w:space="0" w:color="auto"/>
              <w:right w:val="single" w:sz="2" w:space="0" w:color="auto"/>
            </w:tcBorders>
          </w:tcPr>
          <w:p w14:paraId="7B37A4EA" w14:textId="6E2BD2A6" w:rsidR="00616968" w:rsidRPr="000F6836" w:rsidRDefault="00616968" w:rsidP="00915624">
            <w:pPr>
              <w:pStyle w:val="NormalLeft"/>
              <w:rPr>
                <w:lang w:val="en-GB"/>
              </w:rPr>
            </w:pPr>
            <w:del w:id="10088" w:author="Author">
              <w:r w:rsidRPr="000F6836" w:rsidDel="009B2901">
                <w:rPr>
                  <w:lang w:val="en-GB"/>
                </w:rPr>
                <w:lastRenderedPageBreak/>
                <w:delText>C0040</w:delText>
              </w:r>
            </w:del>
          </w:p>
        </w:tc>
        <w:tc>
          <w:tcPr>
            <w:tcW w:w="1672" w:type="dxa"/>
            <w:tcBorders>
              <w:top w:val="single" w:sz="2" w:space="0" w:color="auto"/>
              <w:left w:val="single" w:sz="2" w:space="0" w:color="auto"/>
              <w:bottom w:val="single" w:sz="2" w:space="0" w:color="auto"/>
              <w:right w:val="single" w:sz="2" w:space="0" w:color="auto"/>
            </w:tcBorders>
          </w:tcPr>
          <w:p w14:paraId="20BEA776" w14:textId="7AC8387B" w:rsidR="00616968" w:rsidRPr="000F6836" w:rsidRDefault="00616968" w:rsidP="00915624">
            <w:pPr>
              <w:pStyle w:val="NormalLeft"/>
              <w:rPr>
                <w:lang w:val="en-GB"/>
              </w:rPr>
            </w:pPr>
            <w:del w:id="10089" w:author="Author">
              <w:r w:rsidRPr="000F6836" w:rsidDel="009B2901">
                <w:rPr>
                  <w:lang w:val="en-GB"/>
                </w:rPr>
                <w:delText>Country of the exposure</w:delText>
              </w:r>
            </w:del>
          </w:p>
        </w:tc>
        <w:tc>
          <w:tcPr>
            <w:tcW w:w="6593" w:type="dxa"/>
            <w:tcBorders>
              <w:top w:val="single" w:sz="2" w:space="0" w:color="auto"/>
              <w:left w:val="single" w:sz="2" w:space="0" w:color="auto"/>
              <w:bottom w:val="single" w:sz="2" w:space="0" w:color="auto"/>
              <w:right w:val="single" w:sz="2" w:space="0" w:color="auto"/>
            </w:tcBorders>
          </w:tcPr>
          <w:p w14:paraId="4D2B167C" w14:textId="169F5D3A" w:rsidR="00616968" w:rsidRPr="000F6836" w:rsidRDefault="00616968" w:rsidP="00915624">
            <w:pPr>
              <w:pStyle w:val="NormalLeft"/>
              <w:rPr>
                <w:lang w:val="en-GB"/>
              </w:rPr>
            </w:pPr>
            <w:del w:id="10090" w:author="Author">
              <w:r w:rsidRPr="000F6836" w:rsidDel="009B2901">
                <w:rPr>
                  <w:lang w:val="en-GB"/>
                </w:rPr>
                <w:delText>Identify the ISO Code (3166–1 alpha–2) of country from which the exposure comes from. If there is an issuer of for example a bond, this is the country where the headquarter of the entity issuing the bond is located.</w:delText>
              </w:r>
            </w:del>
          </w:p>
        </w:tc>
      </w:tr>
      <w:tr w:rsidR="00616968" w:rsidRPr="000F6836" w14:paraId="0E22D033" w14:textId="23A929F3" w:rsidTr="00FB7E86">
        <w:tc>
          <w:tcPr>
            <w:tcW w:w="1021" w:type="dxa"/>
            <w:tcBorders>
              <w:top w:val="single" w:sz="2" w:space="0" w:color="auto"/>
              <w:left w:val="single" w:sz="2" w:space="0" w:color="auto"/>
              <w:bottom w:val="single" w:sz="2" w:space="0" w:color="auto"/>
              <w:right w:val="single" w:sz="2" w:space="0" w:color="auto"/>
            </w:tcBorders>
          </w:tcPr>
          <w:p w14:paraId="6FB275A0" w14:textId="23E704F0" w:rsidR="00616968" w:rsidRPr="000F6836" w:rsidRDefault="00616968" w:rsidP="00915624">
            <w:pPr>
              <w:pStyle w:val="NormalLeft"/>
              <w:rPr>
                <w:lang w:val="en-GB"/>
              </w:rPr>
            </w:pPr>
            <w:del w:id="10091" w:author="Author">
              <w:r w:rsidRPr="000F6836" w:rsidDel="009B2901">
                <w:rPr>
                  <w:lang w:val="en-GB"/>
                </w:rPr>
                <w:delText>C0050</w:delText>
              </w:r>
            </w:del>
          </w:p>
        </w:tc>
        <w:tc>
          <w:tcPr>
            <w:tcW w:w="1672" w:type="dxa"/>
            <w:tcBorders>
              <w:top w:val="single" w:sz="2" w:space="0" w:color="auto"/>
              <w:left w:val="single" w:sz="2" w:space="0" w:color="auto"/>
              <w:bottom w:val="single" w:sz="2" w:space="0" w:color="auto"/>
              <w:right w:val="single" w:sz="2" w:space="0" w:color="auto"/>
            </w:tcBorders>
          </w:tcPr>
          <w:p w14:paraId="2C57770F" w14:textId="3291F169" w:rsidR="00616968" w:rsidRPr="000F6836" w:rsidRDefault="00616968" w:rsidP="00915624">
            <w:pPr>
              <w:pStyle w:val="NormalLeft"/>
              <w:rPr>
                <w:lang w:val="en-GB"/>
              </w:rPr>
            </w:pPr>
            <w:del w:id="10092" w:author="Author">
              <w:r w:rsidRPr="000F6836" w:rsidDel="009B2901">
                <w:rPr>
                  <w:lang w:val="en-GB"/>
                </w:rPr>
                <w:delText>Nature of exposure</w:delText>
              </w:r>
            </w:del>
          </w:p>
        </w:tc>
        <w:tc>
          <w:tcPr>
            <w:tcW w:w="6593" w:type="dxa"/>
            <w:tcBorders>
              <w:top w:val="single" w:sz="2" w:space="0" w:color="auto"/>
              <w:left w:val="single" w:sz="2" w:space="0" w:color="auto"/>
              <w:bottom w:val="single" w:sz="2" w:space="0" w:color="auto"/>
              <w:right w:val="single" w:sz="2" w:space="0" w:color="auto"/>
            </w:tcBorders>
          </w:tcPr>
          <w:p w14:paraId="327F3EB6" w14:textId="475285BD" w:rsidR="00616968" w:rsidRPr="000F6836" w:rsidDel="009B2901" w:rsidRDefault="00616968" w:rsidP="00915624">
            <w:pPr>
              <w:pStyle w:val="NormalLeft"/>
              <w:rPr>
                <w:del w:id="10093" w:author="Author"/>
                <w:lang w:val="en-GB"/>
              </w:rPr>
            </w:pPr>
            <w:del w:id="10094" w:author="Author">
              <w:r w:rsidRPr="000F6836" w:rsidDel="009B2901">
                <w:rPr>
                  <w:lang w:val="en-GB"/>
                </w:rPr>
                <w:delText>Description of the type of exposure. Derivatives and collaterals are also to be included as well as exposures to sovereign counterparties. If there is more than one type of exposure per counterparty, separate entries have to be reported in separate rows. The following closed list shall be used::</w:delText>
              </w:r>
            </w:del>
          </w:p>
          <w:p w14:paraId="569591CD" w14:textId="3D3F21AC" w:rsidR="00616968" w:rsidRPr="000F6836" w:rsidDel="009B2901" w:rsidRDefault="00616968" w:rsidP="00915624">
            <w:pPr>
              <w:pStyle w:val="NormalLeft"/>
              <w:rPr>
                <w:del w:id="10095" w:author="Author"/>
                <w:lang w:val="en-GB"/>
              </w:rPr>
            </w:pPr>
            <w:del w:id="10096" w:author="Author">
              <w:r w:rsidRPr="000F6836" w:rsidDel="009B2901">
                <w:rPr>
                  <w:lang w:val="en-GB"/>
                </w:rPr>
                <w:delText>1 — Assets — bonds</w:delText>
              </w:r>
            </w:del>
          </w:p>
          <w:p w14:paraId="43073C77" w14:textId="036ADADD" w:rsidR="00616968" w:rsidRPr="000F6836" w:rsidDel="009B2901" w:rsidRDefault="00616968" w:rsidP="00915624">
            <w:pPr>
              <w:pStyle w:val="NormalLeft"/>
              <w:rPr>
                <w:del w:id="10097" w:author="Author"/>
                <w:lang w:val="en-GB"/>
              </w:rPr>
            </w:pPr>
            <w:del w:id="10098" w:author="Author">
              <w:r w:rsidRPr="000F6836" w:rsidDel="009B2901">
                <w:rPr>
                  <w:lang w:val="en-GB"/>
                </w:rPr>
                <w:delText>2 — Assets — equity</w:delText>
              </w:r>
            </w:del>
          </w:p>
          <w:p w14:paraId="07A776A7" w14:textId="01724D15" w:rsidR="00616968" w:rsidRPr="000F6836" w:rsidDel="009B2901" w:rsidRDefault="00616968" w:rsidP="00915624">
            <w:pPr>
              <w:pStyle w:val="NormalLeft"/>
              <w:rPr>
                <w:del w:id="10099" w:author="Author"/>
                <w:lang w:val="en-GB"/>
              </w:rPr>
            </w:pPr>
            <w:del w:id="10100" w:author="Author">
              <w:r w:rsidRPr="000F6836" w:rsidDel="009B2901">
                <w:rPr>
                  <w:lang w:val="en-GB"/>
                </w:rPr>
                <w:delText>3 — Assets — reinsurance</w:delText>
              </w:r>
            </w:del>
          </w:p>
          <w:p w14:paraId="3E7F9AD7" w14:textId="42B72672" w:rsidR="00616968" w:rsidRPr="000F6836" w:rsidDel="009B2901" w:rsidRDefault="00616968" w:rsidP="00915624">
            <w:pPr>
              <w:pStyle w:val="NormalLeft"/>
              <w:rPr>
                <w:del w:id="10101" w:author="Author"/>
                <w:lang w:val="en-GB"/>
              </w:rPr>
            </w:pPr>
            <w:del w:id="10102" w:author="Author">
              <w:r w:rsidRPr="000F6836" w:rsidDel="009B2901">
                <w:rPr>
                  <w:lang w:val="en-GB"/>
                </w:rPr>
                <w:delText>4 — Assets — others</w:delText>
              </w:r>
            </w:del>
          </w:p>
          <w:p w14:paraId="40641075" w14:textId="5BC22BEF" w:rsidR="00616968" w:rsidRPr="000F6836" w:rsidDel="009B2901" w:rsidRDefault="00616968" w:rsidP="00915624">
            <w:pPr>
              <w:pStyle w:val="NormalLeft"/>
              <w:rPr>
                <w:del w:id="10103" w:author="Author"/>
                <w:lang w:val="en-GB"/>
              </w:rPr>
            </w:pPr>
            <w:del w:id="10104" w:author="Author">
              <w:r w:rsidRPr="000F6836" w:rsidDel="009B2901">
                <w:rPr>
                  <w:lang w:val="en-GB"/>
                </w:rPr>
                <w:delText>5 — Liabilities — insurance</w:delText>
              </w:r>
            </w:del>
          </w:p>
          <w:p w14:paraId="59D836FD" w14:textId="77ACC95B" w:rsidR="00616968" w:rsidRPr="000F6836" w:rsidDel="009B2901" w:rsidRDefault="00616968" w:rsidP="00915624">
            <w:pPr>
              <w:pStyle w:val="NormalLeft"/>
              <w:rPr>
                <w:del w:id="10105" w:author="Author"/>
                <w:lang w:val="en-GB"/>
              </w:rPr>
            </w:pPr>
            <w:del w:id="10106" w:author="Author">
              <w:r w:rsidRPr="000F6836" w:rsidDel="009B2901">
                <w:rPr>
                  <w:lang w:val="en-GB"/>
                </w:rPr>
                <w:delText>6 — Liabilities — loans</w:delText>
              </w:r>
            </w:del>
          </w:p>
          <w:p w14:paraId="56C2639F" w14:textId="672736F3" w:rsidR="00616968" w:rsidRPr="000F6836" w:rsidDel="009B2901" w:rsidRDefault="00616968" w:rsidP="00915624">
            <w:pPr>
              <w:pStyle w:val="NormalLeft"/>
              <w:rPr>
                <w:del w:id="10107" w:author="Author"/>
                <w:lang w:val="en-GB"/>
              </w:rPr>
            </w:pPr>
            <w:del w:id="10108" w:author="Author">
              <w:r w:rsidRPr="000F6836" w:rsidDel="009B2901">
                <w:rPr>
                  <w:lang w:val="en-GB"/>
                </w:rPr>
                <w:delText>7 — Liabilities — debts</w:delText>
              </w:r>
            </w:del>
          </w:p>
          <w:p w14:paraId="7A74B12F" w14:textId="07828164" w:rsidR="00616968" w:rsidRPr="000F6836" w:rsidDel="009B2901" w:rsidRDefault="00616968" w:rsidP="00915624">
            <w:pPr>
              <w:pStyle w:val="NormalLeft"/>
              <w:rPr>
                <w:del w:id="10109" w:author="Author"/>
                <w:lang w:val="en-GB"/>
              </w:rPr>
            </w:pPr>
            <w:del w:id="10110" w:author="Author">
              <w:r w:rsidRPr="000F6836" w:rsidDel="009B2901">
                <w:rPr>
                  <w:lang w:val="en-GB"/>
                </w:rPr>
                <w:delText>8 — Liabilities — others</w:delText>
              </w:r>
            </w:del>
          </w:p>
          <w:p w14:paraId="69BE63E3" w14:textId="0FFC5496" w:rsidR="00616968" w:rsidRPr="000F6836" w:rsidDel="009B2901" w:rsidRDefault="00616968" w:rsidP="00915624">
            <w:pPr>
              <w:pStyle w:val="NormalLeft"/>
              <w:rPr>
                <w:del w:id="10111" w:author="Author"/>
                <w:lang w:val="en-GB"/>
              </w:rPr>
            </w:pPr>
            <w:del w:id="10112" w:author="Author">
              <w:r w:rsidRPr="000F6836" w:rsidDel="009B2901">
                <w:rPr>
                  <w:lang w:val="en-GB"/>
                </w:rPr>
                <w:delText>9 — Off–balance–sheet (contingent asset)</w:delText>
              </w:r>
            </w:del>
          </w:p>
          <w:p w14:paraId="480AF992" w14:textId="3372E123" w:rsidR="00616968" w:rsidRPr="000F6836" w:rsidDel="009B2901" w:rsidRDefault="00616968" w:rsidP="00915624">
            <w:pPr>
              <w:pStyle w:val="NormalLeft"/>
              <w:rPr>
                <w:del w:id="10113" w:author="Author"/>
                <w:lang w:val="en-GB"/>
              </w:rPr>
            </w:pPr>
            <w:del w:id="10114" w:author="Author">
              <w:r w:rsidRPr="000F6836" w:rsidDel="009B2901">
                <w:rPr>
                  <w:lang w:val="en-GB"/>
                </w:rPr>
                <w:delText>10 — Off–balance–sheet (contingent liability)</w:delText>
              </w:r>
            </w:del>
          </w:p>
          <w:p w14:paraId="68152469" w14:textId="5933C824" w:rsidR="00616968" w:rsidRPr="000F6836" w:rsidRDefault="00616968" w:rsidP="00915624">
            <w:pPr>
              <w:pStyle w:val="NormalLeft"/>
              <w:rPr>
                <w:lang w:val="en-GB"/>
              </w:rPr>
            </w:pPr>
            <w:del w:id="10115" w:author="Author">
              <w:r w:rsidRPr="000F6836" w:rsidDel="009B2901">
                <w:rPr>
                  <w:lang w:val="en-GB"/>
                </w:rPr>
                <w:delText>Derivatives shall be reported net of collateral.</w:delText>
              </w:r>
            </w:del>
          </w:p>
        </w:tc>
      </w:tr>
      <w:tr w:rsidR="00616968" w:rsidRPr="000F6836" w14:paraId="4433C78A" w14:textId="3F496741" w:rsidTr="00FB7E86">
        <w:tc>
          <w:tcPr>
            <w:tcW w:w="1021" w:type="dxa"/>
            <w:tcBorders>
              <w:top w:val="single" w:sz="2" w:space="0" w:color="auto"/>
              <w:left w:val="single" w:sz="2" w:space="0" w:color="auto"/>
              <w:bottom w:val="single" w:sz="2" w:space="0" w:color="auto"/>
              <w:right w:val="single" w:sz="2" w:space="0" w:color="auto"/>
            </w:tcBorders>
          </w:tcPr>
          <w:p w14:paraId="6899F843" w14:textId="45EAA046" w:rsidR="00616968" w:rsidRPr="000F6836" w:rsidRDefault="00616968" w:rsidP="00915624">
            <w:pPr>
              <w:pStyle w:val="NormalLeft"/>
              <w:rPr>
                <w:lang w:val="en-GB"/>
              </w:rPr>
            </w:pPr>
            <w:del w:id="10116" w:author="Author">
              <w:r w:rsidRPr="000F6836" w:rsidDel="009B2901">
                <w:rPr>
                  <w:lang w:val="en-GB"/>
                </w:rPr>
                <w:delText>C0060</w:delText>
              </w:r>
            </w:del>
          </w:p>
        </w:tc>
        <w:tc>
          <w:tcPr>
            <w:tcW w:w="1672" w:type="dxa"/>
            <w:tcBorders>
              <w:top w:val="single" w:sz="2" w:space="0" w:color="auto"/>
              <w:left w:val="single" w:sz="2" w:space="0" w:color="auto"/>
              <w:bottom w:val="single" w:sz="2" w:space="0" w:color="auto"/>
              <w:right w:val="single" w:sz="2" w:space="0" w:color="auto"/>
            </w:tcBorders>
          </w:tcPr>
          <w:p w14:paraId="75D603F8" w14:textId="5C3705E9" w:rsidR="00616968" w:rsidRPr="000F6836" w:rsidRDefault="00616968" w:rsidP="00915624">
            <w:pPr>
              <w:pStyle w:val="NormalLeft"/>
              <w:rPr>
                <w:lang w:val="en-GB"/>
              </w:rPr>
            </w:pPr>
            <w:del w:id="10117" w:author="Author">
              <w:r w:rsidRPr="000F6836" w:rsidDel="009B2901">
                <w:rPr>
                  <w:lang w:val="en-GB"/>
                </w:rPr>
                <w:delText>Identification code of the exposure</w:delText>
              </w:r>
            </w:del>
          </w:p>
        </w:tc>
        <w:tc>
          <w:tcPr>
            <w:tcW w:w="6593" w:type="dxa"/>
            <w:tcBorders>
              <w:top w:val="single" w:sz="2" w:space="0" w:color="auto"/>
              <w:left w:val="single" w:sz="2" w:space="0" w:color="auto"/>
              <w:bottom w:val="single" w:sz="2" w:space="0" w:color="auto"/>
              <w:right w:val="single" w:sz="2" w:space="0" w:color="auto"/>
            </w:tcBorders>
          </w:tcPr>
          <w:p w14:paraId="2E6334EF" w14:textId="18302937" w:rsidR="00616968" w:rsidRPr="000F6836" w:rsidDel="009B2901" w:rsidRDefault="00616968" w:rsidP="00915624">
            <w:pPr>
              <w:pStyle w:val="NormalLeft"/>
              <w:rPr>
                <w:del w:id="10118" w:author="Author"/>
                <w:lang w:val="en-GB"/>
              </w:rPr>
            </w:pPr>
            <w:del w:id="10119" w:author="Author">
              <w:r w:rsidRPr="000F6836" w:rsidDel="009B2901">
                <w:rPr>
                  <w:lang w:val="en-GB"/>
                </w:rPr>
                <w:delText>Exposure ID code using the following priority:</w:delText>
              </w:r>
            </w:del>
          </w:p>
          <w:p w14:paraId="2EF287C5" w14:textId="33247AB1" w:rsidR="00616968" w:rsidRPr="000F6836" w:rsidDel="009B2901" w:rsidRDefault="00616968" w:rsidP="00915624">
            <w:pPr>
              <w:pStyle w:val="Tiret0"/>
              <w:numPr>
                <w:ilvl w:val="0"/>
                <w:numId w:val="14"/>
              </w:numPr>
              <w:ind w:left="851" w:hanging="851"/>
              <w:rPr>
                <w:del w:id="10120" w:author="Author"/>
                <w:lang w:val="en-GB"/>
              </w:rPr>
            </w:pPr>
            <w:del w:id="10121" w:author="Author">
              <w:r w:rsidRPr="000F6836" w:rsidDel="009B2901">
                <w:rPr>
                  <w:lang w:val="en-GB"/>
                </w:rPr>
                <w:delText>ISO 6166 code of ISIN when available</w:delText>
              </w:r>
            </w:del>
          </w:p>
          <w:p w14:paraId="294F6D54" w14:textId="6970421D" w:rsidR="00616968" w:rsidRPr="000F6836" w:rsidDel="009B2901" w:rsidRDefault="00616968" w:rsidP="00915624">
            <w:pPr>
              <w:pStyle w:val="Tiret0"/>
              <w:numPr>
                <w:ilvl w:val="0"/>
                <w:numId w:val="14"/>
              </w:numPr>
              <w:ind w:left="851" w:hanging="851"/>
              <w:rPr>
                <w:del w:id="10122" w:author="Author"/>
                <w:lang w:val="en-GB"/>
              </w:rPr>
            </w:pPr>
            <w:del w:id="10123" w:author="Author">
              <w:r w:rsidRPr="000F6836" w:rsidDel="009B2901">
                <w:rPr>
                  <w:lang w:val="en-GB"/>
                </w:rPr>
                <w:delText>Other recognised codes (e.g.: CUSIP, Bloomberg Ticker, Reuters RIC)</w:delText>
              </w:r>
            </w:del>
          </w:p>
          <w:p w14:paraId="67220468" w14:textId="69AF01FD" w:rsidR="00616968" w:rsidRPr="000F6836" w:rsidDel="009B2901" w:rsidRDefault="00616968" w:rsidP="00915624">
            <w:pPr>
              <w:pStyle w:val="Tiret0"/>
              <w:numPr>
                <w:ilvl w:val="0"/>
                <w:numId w:val="14"/>
              </w:numPr>
              <w:ind w:left="851" w:hanging="851"/>
              <w:rPr>
                <w:del w:id="10124" w:author="Author"/>
                <w:lang w:val="en-GB"/>
              </w:rPr>
            </w:pPr>
            <w:del w:id="10125" w:author="Author">
              <w:r w:rsidRPr="000F6836" w:rsidDel="009B2901">
                <w:rPr>
                  <w:lang w:val="en-GB"/>
                </w:rPr>
                <w:delText>Code attributed by the undertaking, when the options above are not available. This code must be consistent over time.</w:delText>
              </w:r>
            </w:del>
          </w:p>
          <w:p w14:paraId="1F100245" w14:textId="7482E278" w:rsidR="00616968" w:rsidRPr="000F6836" w:rsidRDefault="00616968" w:rsidP="00915624">
            <w:pPr>
              <w:pStyle w:val="NormalLeft"/>
              <w:rPr>
                <w:lang w:val="en-GB"/>
              </w:rPr>
            </w:pPr>
            <w:del w:id="10126" w:author="Author">
              <w:r w:rsidRPr="000F6836" w:rsidDel="009B2901">
                <w:rPr>
                  <w:lang w:val="en-GB"/>
                </w:rPr>
                <w:delText>For exposures types 3 and 5 of C0050 reporting should be done by the counterparty and this cell should not be reported.</w:delText>
              </w:r>
            </w:del>
          </w:p>
        </w:tc>
      </w:tr>
      <w:tr w:rsidR="00616968" w:rsidRPr="000F6836" w14:paraId="0C0E6DF2" w14:textId="33E612E3" w:rsidTr="00FB7E86">
        <w:tc>
          <w:tcPr>
            <w:tcW w:w="1021" w:type="dxa"/>
            <w:tcBorders>
              <w:top w:val="single" w:sz="2" w:space="0" w:color="auto"/>
              <w:left w:val="single" w:sz="2" w:space="0" w:color="auto"/>
              <w:bottom w:val="single" w:sz="2" w:space="0" w:color="auto"/>
              <w:right w:val="single" w:sz="2" w:space="0" w:color="auto"/>
            </w:tcBorders>
          </w:tcPr>
          <w:p w14:paraId="117AD500" w14:textId="5951C550" w:rsidR="00616968" w:rsidRPr="000F6836" w:rsidRDefault="00616968" w:rsidP="00915624">
            <w:pPr>
              <w:pStyle w:val="NormalLeft"/>
              <w:rPr>
                <w:lang w:val="en-GB"/>
              </w:rPr>
            </w:pPr>
            <w:del w:id="10127" w:author="Author">
              <w:r w:rsidRPr="000F6836" w:rsidDel="009B2901">
                <w:rPr>
                  <w:lang w:val="en-GB"/>
                </w:rPr>
                <w:delText>C0070</w:delText>
              </w:r>
            </w:del>
          </w:p>
        </w:tc>
        <w:tc>
          <w:tcPr>
            <w:tcW w:w="1672" w:type="dxa"/>
            <w:tcBorders>
              <w:top w:val="single" w:sz="2" w:space="0" w:color="auto"/>
              <w:left w:val="single" w:sz="2" w:space="0" w:color="auto"/>
              <w:bottom w:val="single" w:sz="2" w:space="0" w:color="auto"/>
              <w:right w:val="single" w:sz="2" w:space="0" w:color="auto"/>
            </w:tcBorders>
          </w:tcPr>
          <w:p w14:paraId="304A08A3" w14:textId="42F8AEAC" w:rsidR="00616968" w:rsidRPr="000F6836" w:rsidRDefault="00616968" w:rsidP="00915624">
            <w:pPr>
              <w:pStyle w:val="NormalLeft"/>
              <w:rPr>
                <w:lang w:val="en-GB"/>
              </w:rPr>
            </w:pPr>
            <w:del w:id="10128" w:author="Author">
              <w:r w:rsidRPr="000F6836" w:rsidDel="009B2901">
                <w:rPr>
                  <w:lang w:val="en-GB"/>
                </w:rPr>
                <w:delText>Identification code type of the exposure</w:delText>
              </w:r>
            </w:del>
          </w:p>
        </w:tc>
        <w:tc>
          <w:tcPr>
            <w:tcW w:w="6593" w:type="dxa"/>
            <w:tcBorders>
              <w:top w:val="single" w:sz="2" w:space="0" w:color="auto"/>
              <w:left w:val="single" w:sz="2" w:space="0" w:color="auto"/>
              <w:bottom w:val="single" w:sz="2" w:space="0" w:color="auto"/>
              <w:right w:val="single" w:sz="2" w:space="0" w:color="auto"/>
            </w:tcBorders>
          </w:tcPr>
          <w:p w14:paraId="233A326D" w14:textId="58AC2438" w:rsidR="00616968" w:rsidRPr="000F6836" w:rsidDel="009B2901" w:rsidRDefault="00616968" w:rsidP="00915624">
            <w:pPr>
              <w:pStyle w:val="NormalLeft"/>
              <w:rPr>
                <w:del w:id="10129" w:author="Author"/>
                <w:lang w:val="en-GB"/>
              </w:rPr>
            </w:pPr>
            <w:del w:id="10130" w:author="Author">
              <w:r w:rsidRPr="000F6836" w:rsidDel="009B2901">
                <w:rPr>
                  <w:lang w:val="en-GB"/>
                </w:rPr>
                <w:delText>Type of ID Code used for the ‘Asset ID Code’ item. One of the options in the following closed list shall be used:</w:delText>
              </w:r>
            </w:del>
          </w:p>
          <w:p w14:paraId="0AAD57F1" w14:textId="2D1D0B55" w:rsidR="00616968" w:rsidRPr="000F6836" w:rsidDel="009B2901" w:rsidRDefault="00616968" w:rsidP="00915624">
            <w:pPr>
              <w:pStyle w:val="NormalLeft"/>
              <w:rPr>
                <w:del w:id="10131" w:author="Author"/>
                <w:lang w:val="en-GB"/>
              </w:rPr>
            </w:pPr>
            <w:del w:id="10132" w:author="Author">
              <w:r w:rsidRPr="000F6836" w:rsidDel="009B2901">
                <w:rPr>
                  <w:lang w:val="en-GB"/>
                </w:rPr>
                <w:delText>1 — ISO 6166 for ISIN code</w:delText>
              </w:r>
            </w:del>
          </w:p>
          <w:p w14:paraId="00073001" w14:textId="4D20F981" w:rsidR="00616968" w:rsidRPr="000F6836" w:rsidDel="009B2901" w:rsidRDefault="00616968" w:rsidP="00915624">
            <w:pPr>
              <w:pStyle w:val="NormalLeft"/>
              <w:rPr>
                <w:del w:id="10133" w:author="Author"/>
                <w:lang w:val="en-GB"/>
              </w:rPr>
            </w:pPr>
            <w:del w:id="10134" w:author="Author">
              <w:r w:rsidRPr="000F6836" w:rsidDel="009B2901">
                <w:rPr>
                  <w:lang w:val="en-GB"/>
                </w:rPr>
                <w:delText>2 — CUSIP (The Committee on Uniform Securities Identification Procedures number assigned by the CUSIP Service Bureau for U.S. and Canadian companies)</w:delText>
              </w:r>
            </w:del>
          </w:p>
          <w:p w14:paraId="2EC936BC" w14:textId="28415F95" w:rsidR="00616968" w:rsidRPr="000F6836" w:rsidDel="009B2901" w:rsidRDefault="00616968" w:rsidP="00915624">
            <w:pPr>
              <w:pStyle w:val="NormalLeft"/>
              <w:rPr>
                <w:del w:id="10135" w:author="Author"/>
                <w:lang w:val="en-GB"/>
              </w:rPr>
            </w:pPr>
            <w:del w:id="10136" w:author="Author">
              <w:r w:rsidRPr="000F6836" w:rsidDel="009B2901">
                <w:rPr>
                  <w:lang w:val="en-GB"/>
                </w:rPr>
                <w:delText>3 — SEDOL (Stock Exchange Daily Official List for the London Stock Exchange)</w:delText>
              </w:r>
            </w:del>
          </w:p>
          <w:p w14:paraId="78458FC1" w14:textId="6C9448FE" w:rsidR="00616968" w:rsidRPr="000F6836" w:rsidDel="009B2901" w:rsidRDefault="00616968" w:rsidP="00915624">
            <w:pPr>
              <w:pStyle w:val="NormalLeft"/>
              <w:rPr>
                <w:del w:id="10137" w:author="Author"/>
                <w:lang w:val="en-GB"/>
              </w:rPr>
            </w:pPr>
            <w:del w:id="10138" w:author="Author">
              <w:r w:rsidRPr="000F6836" w:rsidDel="009B2901">
                <w:rPr>
                  <w:lang w:val="en-GB"/>
                </w:rPr>
                <w:delText>4 — WKN (Wertpapier Kenn–Nummer, the alphanumeric German identification number)</w:delText>
              </w:r>
            </w:del>
          </w:p>
          <w:p w14:paraId="1FA8D534" w14:textId="7E67A2B1" w:rsidR="00616968" w:rsidRPr="000F6836" w:rsidDel="009B2901" w:rsidRDefault="00616968" w:rsidP="00915624">
            <w:pPr>
              <w:pStyle w:val="NormalLeft"/>
              <w:rPr>
                <w:del w:id="10139" w:author="Author"/>
                <w:lang w:val="en-GB"/>
              </w:rPr>
            </w:pPr>
            <w:del w:id="10140" w:author="Author">
              <w:r w:rsidRPr="000F6836" w:rsidDel="009B2901">
                <w:rPr>
                  <w:lang w:val="en-GB"/>
                </w:rPr>
                <w:lastRenderedPageBreak/>
                <w:delText>5 — Bloomberg Ticker (Bloomberg letters code that identify a company's securities)</w:delText>
              </w:r>
            </w:del>
          </w:p>
          <w:p w14:paraId="2B07E98F" w14:textId="73D143C8" w:rsidR="00616968" w:rsidRPr="000F6836" w:rsidDel="009B2901" w:rsidRDefault="00616968" w:rsidP="00915624">
            <w:pPr>
              <w:pStyle w:val="NormalLeft"/>
              <w:rPr>
                <w:del w:id="10141" w:author="Author"/>
                <w:lang w:val="en-GB"/>
              </w:rPr>
            </w:pPr>
            <w:del w:id="10142" w:author="Author">
              <w:r w:rsidRPr="000F6836" w:rsidDel="009B2901">
                <w:rPr>
                  <w:lang w:val="en-GB"/>
                </w:rPr>
                <w:delText>6 — BBGID (The Bloomberg Global ID)</w:delText>
              </w:r>
            </w:del>
          </w:p>
          <w:p w14:paraId="6997D93B" w14:textId="4B811523" w:rsidR="00616968" w:rsidRPr="000F6836" w:rsidDel="009B2901" w:rsidRDefault="00616968" w:rsidP="00915624">
            <w:pPr>
              <w:pStyle w:val="NormalLeft"/>
              <w:rPr>
                <w:del w:id="10143" w:author="Author"/>
                <w:lang w:val="en-GB"/>
              </w:rPr>
            </w:pPr>
            <w:del w:id="10144" w:author="Author">
              <w:r w:rsidRPr="000F6836" w:rsidDel="009B2901">
                <w:rPr>
                  <w:lang w:val="en-GB"/>
                </w:rPr>
                <w:delText>7 — Reuters RIC (Reuters instrument code)</w:delText>
              </w:r>
            </w:del>
          </w:p>
          <w:p w14:paraId="017594D0" w14:textId="60A3884F" w:rsidR="00616968" w:rsidRPr="000F6836" w:rsidDel="009B2901" w:rsidRDefault="00616968" w:rsidP="00915624">
            <w:pPr>
              <w:pStyle w:val="NormalLeft"/>
              <w:rPr>
                <w:del w:id="10145" w:author="Author"/>
                <w:lang w:val="en-GB"/>
              </w:rPr>
            </w:pPr>
            <w:del w:id="10146" w:author="Author">
              <w:r w:rsidRPr="000F6836" w:rsidDel="009B2901">
                <w:rPr>
                  <w:lang w:val="en-GB"/>
                </w:rPr>
                <w:delText>8 — FIGI (Financial Instrument Global Identifier)</w:delText>
              </w:r>
            </w:del>
          </w:p>
          <w:p w14:paraId="16DAA404" w14:textId="314C34B4" w:rsidR="00616968" w:rsidRPr="000F6836" w:rsidDel="009B2901" w:rsidRDefault="00616968" w:rsidP="00915624">
            <w:pPr>
              <w:pStyle w:val="NormalLeft"/>
              <w:rPr>
                <w:del w:id="10147" w:author="Author"/>
                <w:lang w:val="en-GB"/>
              </w:rPr>
            </w:pPr>
            <w:del w:id="10148" w:author="Author">
              <w:r w:rsidRPr="000F6836" w:rsidDel="009B2901">
                <w:rPr>
                  <w:lang w:val="en-GB"/>
                </w:rPr>
                <w:delText>9 — Other code by members of the Association of National Numbering Agencies</w:delText>
              </w:r>
            </w:del>
          </w:p>
          <w:p w14:paraId="5CD2E6A0" w14:textId="21B9CAE8" w:rsidR="00616968" w:rsidRPr="000F6836" w:rsidDel="009B2901" w:rsidRDefault="00616968" w:rsidP="00915624">
            <w:pPr>
              <w:pStyle w:val="NormalLeft"/>
              <w:rPr>
                <w:del w:id="10149" w:author="Author"/>
                <w:lang w:val="en-GB"/>
              </w:rPr>
            </w:pPr>
            <w:del w:id="10150" w:author="Author">
              <w:r w:rsidRPr="000F6836" w:rsidDel="009B2901">
                <w:rPr>
                  <w:lang w:val="en-GB"/>
                </w:rPr>
                <w:delText>99 — Code attributed by the undertaking</w:delText>
              </w:r>
            </w:del>
          </w:p>
          <w:p w14:paraId="21E65DCF" w14:textId="0BF4402C" w:rsidR="00616968" w:rsidRPr="000F6836" w:rsidDel="009B2901" w:rsidRDefault="00616968" w:rsidP="00915624">
            <w:pPr>
              <w:pStyle w:val="NormalLeft"/>
              <w:rPr>
                <w:del w:id="10151" w:author="Author"/>
                <w:lang w:val="en-GB"/>
              </w:rPr>
            </w:pPr>
            <w:del w:id="10152" w:author="Author">
              <w:r w:rsidRPr="000F6836" w:rsidDel="009B2901">
                <w:rPr>
                  <w:lang w:val="en-GB"/>
                </w:rPr>
                <w:delText>For exposures types 3 and 5 of C0050 reporting should be done by counterparty and this cell should not be reported.</w:delText>
              </w:r>
            </w:del>
          </w:p>
          <w:p w14:paraId="1DA9898B" w14:textId="344E82B2" w:rsidR="00616968" w:rsidRPr="000F6836" w:rsidRDefault="00616968" w:rsidP="00915624">
            <w:pPr>
              <w:pStyle w:val="NormalLeft"/>
              <w:rPr>
                <w:lang w:val="en-GB"/>
              </w:rPr>
            </w:pPr>
            <w:del w:id="10153" w:author="Author">
              <w:r w:rsidRPr="000F6836" w:rsidDel="009B2901">
                <w:rPr>
                  <w:lang w:val="en-GB"/>
                </w:rPr>
                <w:delText>If a particular exposure consists of more than one code, each code shall be listed in a separate line.</w:delText>
              </w:r>
            </w:del>
          </w:p>
        </w:tc>
      </w:tr>
      <w:tr w:rsidR="00616968" w:rsidRPr="000F6836" w14:paraId="110B7F58" w14:textId="7AD6EEDC" w:rsidTr="00FB7E86">
        <w:tc>
          <w:tcPr>
            <w:tcW w:w="1021" w:type="dxa"/>
            <w:tcBorders>
              <w:top w:val="single" w:sz="2" w:space="0" w:color="auto"/>
              <w:left w:val="single" w:sz="2" w:space="0" w:color="auto"/>
              <w:bottom w:val="single" w:sz="2" w:space="0" w:color="auto"/>
              <w:right w:val="single" w:sz="2" w:space="0" w:color="auto"/>
            </w:tcBorders>
          </w:tcPr>
          <w:p w14:paraId="209C853A" w14:textId="54A0B4B2" w:rsidR="00616968" w:rsidRPr="000F6836" w:rsidRDefault="00616968" w:rsidP="00915624">
            <w:pPr>
              <w:pStyle w:val="NormalLeft"/>
              <w:rPr>
                <w:lang w:val="en-GB"/>
              </w:rPr>
            </w:pPr>
            <w:del w:id="10154" w:author="Author">
              <w:r w:rsidRPr="000F6836" w:rsidDel="009B2901">
                <w:rPr>
                  <w:lang w:val="en-GB"/>
                </w:rPr>
                <w:lastRenderedPageBreak/>
                <w:delText>C0080</w:delText>
              </w:r>
            </w:del>
          </w:p>
        </w:tc>
        <w:tc>
          <w:tcPr>
            <w:tcW w:w="1672" w:type="dxa"/>
            <w:tcBorders>
              <w:top w:val="single" w:sz="2" w:space="0" w:color="auto"/>
              <w:left w:val="single" w:sz="2" w:space="0" w:color="auto"/>
              <w:bottom w:val="single" w:sz="2" w:space="0" w:color="auto"/>
              <w:right w:val="single" w:sz="2" w:space="0" w:color="auto"/>
            </w:tcBorders>
          </w:tcPr>
          <w:p w14:paraId="2FAFD145" w14:textId="21F52532" w:rsidR="00616968" w:rsidRPr="000F6836" w:rsidRDefault="00616968" w:rsidP="00915624">
            <w:pPr>
              <w:pStyle w:val="NormalLeft"/>
              <w:rPr>
                <w:lang w:val="en-GB"/>
              </w:rPr>
            </w:pPr>
            <w:del w:id="10155" w:author="Author">
              <w:r w:rsidRPr="000F6836" w:rsidDel="009B2901">
                <w:rPr>
                  <w:lang w:val="en-GB"/>
                </w:rPr>
                <w:delText>External rating</w:delText>
              </w:r>
            </w:del>
          </w:p>
        </w:tc>
        <w:tc>
          <w:tcPr>
            <w:tcW w:w="6593" w:type="dxa"/>
            <w:tcBorders>
              <w:top w:val="single" w:sz="2" w:space="0" w:color="auto"/>
              <w:left w:val="single" w:sz="2" w:space="0" w:color="auto"/>
              <w:bottom w:val="single" w:sz="2" w:space="0" w:color="auto"/>
              <w:right w:val="single" w:sz="2" w:space="0" w:color="auto"/>
            </w:tcBorders>
          </w:tcPr>
          <w:p w14:paraId="06FC1DAF" w14:textId="20CE35DD" w:rsidR="00616968" w:rsidRPr="000F6836" w:rsidRDefault="00616968" w:rsidP="00915624">
            <w:pPr>
              <w:pStyle w:val="NormalLeft"/>
              <w:rPr>
                <w:lang w:val="en-GB"/>
              </w:rPr>
            </w:pPr>
            <w:del w:id="10156" w:author="Author">
              <w:r w:rsidRPr="000F6836" w:rsidDel="009B2901">
                <w:rPr>
                  <w:lang w:val="en-GB"/>
                </w:rPr>
                <w:delText>Rating of the exposure at the reporting reference date issued by the nominated credit assessment institution (ECAI).</w:delText>
              </w:r>
            </w:del>
          </w:p>
        </w:tc>
      </w:tr>
      <w:tr w:rsidR="00616968" w:rsidRPr="000F6836" w14:paraId="7B33B40A" w14:textId="6C7F4017" w:rsidTr="00FB7E86">
        <w:tc>
          <w:tcPr>
            <w:tcW w:w="1021" w:type="dxa"/>
            <w:tcBorders>
              <w:top w:val="single" w:sz="2" w:space="0" w:color="auto"/>
              <w:left w:val="single" w:sz="2" w:space="0" w:color="auto"/>
              <w:bottom w:val="single" w:sz="2" w:space="0" w:color="auto"/>
              <w:right w:val="single" w:sz="2" w:space="0" w:color="auto"/>
            </w:tcBorders>
          </w:tcPr>
          <w:p w14:paraId="0121125D" w14:textId="7491062A" w:rsidR="00616968" w:rsidRPr="000F6836" w:rsidRDefault="00616968" w:rsidP="00915624">
            <w:pPr>
              <w:pStyle w:val="NormalLeft"/>
              <w:rPr>
                <w:lang w:val="en-GB"/>
              </w:rPr>
            </w:pPr>
            <w:del w:id="10157" w:author="Author">
              <w:r w:rsidRPr="000F6836" w:rsidDel="009B2901">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6CCA2085" w14:textId="23119515" w:rsidR="00616968" w:rsidRPr="000F6836" w:rsidRDefault="00616968" w:rsidP="00915624">
            <w:pPr>
              <w:pStyle w:val="NormalLeft"/>
              <w:rPr>
                <w:lang w:val="en-GB"/>
              </w:rPr>
            </w:pPr>
            <w:del w:id="10158" w:author="Author">
              <w:r w:rsidRPr="000F6836" w:rsidDel="009B2901">
                <w:rPr>
                  <w:lang w:val="en-GB"/>
                </w:rPr>
                <w:delText>Nominated ECAI</w:delText>
              </w:r>
            </w:del>
          </w:p>
        </w:tc>
        <w:tc>
          <w:tcPr>
            <w:tcW w:w="6593" w:type="dxa"/>
            <w:tcBorders>
              <w:top w:val="single" w:sz="2" w:space="0" w:color="auto"/>
              <w:left w:val="single" w:sz="2" w:space="0" w:color="auto"/>
              <w:bottom w:val="single" w:sz="2" w:space="0" w:color="auto"/>
              <w:right w:val="single" w:sz="2" w:space="0" w:color="auto"/>
            </w:tcBorders>
          </w:tcPr>
          <w:p w14:paraId="5D37479B" w14:textId="01650F7D" w:rsidR="00616968" w:rsidRPr="000F6836" w:rsidDel="009B2901" w:rsidRDefault="00616968" w:rsidP="00915624">
            <w:pPr>
              <w:pStyle w:val="NormalLeft"/>
              <w:rPr>
                <w:del w:id="10159" w:author="Author"/>
                <w:lang w:val="en-GB"/>
              </w:rPr>
            </w:pPr>
            <w:del w:id="10160" w:author="Author">
              <w:r w:rsidRPr="000F6836" w:rsidDel="009B2901">
                <w:rPr>
                  <w:lang w:val="en-GB"/>
                </w:rPr>
                <w:delText>Identify the credit assessment institution (ECAI) giving the external rating. in C0080, by using thefollowing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of ratings provided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delText>
              </w:r>
              <w:r w:rsidR="009E34EB" w:rsidRPr="000F6836" w:rsidDel="009B2901">
                <w:rPr>
                  <w:lang w:val="en-GB"/>
                </w:rPr>
                <w:delText xml:space="preserve"> </w:delText>
              </w:r>
            </w:del>
          </w:p>
          <w:p w14:paraId="2CC2DF86" w14:textId="06C3C2D9" w:rsidR="00616968" w:rsidRPr="000F6836" w:rsidDel="009B2901" w:rsidRDefault="00616968" w:rsidP="00D739B8">
            <w:pPr>
              <w:pStyle w:val="Point0"/>
              <w:rPr>
                <w:del w:id="10161" w:author="Author"/>
                <w:lang w:val="en-GB"/>
              </w:rPr>
            </w:pPr>
            <w:del w:id="10162" w:author="Author">
              <w:r w:rsidRPr="000F6836" w:rsidDel="009B2901">
                <w:rPr>
                  <w:lang w:val="en-GB"/>
                </w:rPr>
                <w:tab/>
                <w:delText>—</w:delText>
              </w:r>
              <w:r w:rsidRPr="000F6836" w:rsidDel="009B2901">
                <w:rPr>
                  <w:lang w:val="en-GB"/>
                </w:rPr>
                <w:tab/>
                <w:delText>Euler Hermes Rating GmbH (LEI code: 391200QXGLWHK9VK6V27)</w:delText>
              </w:r>
            </w:del>
          </w:p>
          <w:p w14:paraId="4B05E5D4" w14:textId="4357B2BB" w:rsidR="00616968" w:rsidRPr="000F6836" w:rsidDel="009B2901" w:rsidRDefault="00616968" w:rsidP="00D739B8">
            <w:pPr>
              <w:pStyle w:val="Point0"/>
              <w:rPr>
                <w:del w:id="10163" w:author="Author"/>
                <w:lang w:val="en-GB"/>
              </w:rPr>
            </w:pPr>
            <w:del w:id="10164" w:author="Author">
              <w:r w:rsidRPr="000F6836" w:rsidDel="009B2901">
                <w:rPr>
                  <w:lang w:val="en-GB"/>
                </w:rPr>
                <w:tab/>
                <w:delText>—</w:delText>
              </w:r>
              <w:r w:rsidRPr="000F6836" w:rsidDel="009B2901">
                <w:rPr>
                  <w:lang w:val="en-GB"/>
                </w:rPr>
                <w:tab/>
                <w:delText>Japan Credit Rating Agency Ltd (LEI code: 35380002378CEGMRVW86)</w:delText>
              </w:r>
            </w:del>
          </w:p>
          <w:p w14:paraId="3C4EE12A" w14:textId="76D3CD87" w:rsidR="00616968" w:rsidRPr="000F6836" w:rsidDel="009B2901" w:rsidRDefault="00616968" w:rsidP="00D739B8">
            <w:pPr>
              <w:pStyle w:val="Point0"/>
              <w:rPr>
                <w:del w:id="10165" w:author="Author"/>
                <w:lang w:val="en-GB"/>
              </w:rPr>
            </w:pPr>
            <w:del w:id="10166" w:author="Author">
              <w:r w:rsidRPr="000F6836" w:rsidDel="009B2901">
                <w:rPr>
                  <w:lang w:val="en-GB"/>
                </w:rPr>
                <w:tab/>
                <w:delText>—</w:delText>
              </w:r>
              <w:r w:rsidRPr="000F6836" w:rsidDel="009B2901">
                <w:rPr>
                  <w:lang w:val="en-GB"/>
                </w:rPr>
                <w:tab/>
                <w:delText>BCRA-Credit Rating Agency AD (LEI code: 747800Z0IC3P66HTQ142)</w:delText>
              </w:r>
            </w:del>
          </w:p>
          <w:p w14:paraId="3920D85B" w14:textId="2CDDB665" w:rsidR="00616968" w:rsidRPr="000F6836" w:rsidDel="009B2901" w:rsidRDefault="00616968" w:rsidP="00D739B8">
            <w:pPr>
              <w:pStyle w:val="Point0"/>
              <w:rPr>
                <w:del w:id="10167" w:author="Author"/>
                <w:lang w:val="en-GB"/>
              </w:rPr>
            </w:pPr>
            <w:del w:id="10168" w:author="Author">
              <w:r w:rsidRPr="000F6836" w:rsidDel="009B2901">
                <w:rPr>
                  <w:lang w:val="en-GB"/>
                </w:rPr>
                <w:tab/>
                <w:delText>—</w:delText>
              </w:r>
              <w:r w:rsidRPr="000F6836" w:rsidDel="009B2901">
                <w:rPr>
                  <w:lang w:val="en-GB"/>
                </w:rPr>
                <w:tab/>
                <w:delText>Creditreform Rating AG (LEI code: 391200PHL11KDUTTST66)</w:delText>
              </w:r>
            </w:del>
          </w:p>
          <w:p w14:paraId="3C18FB91" w14:textId="4DD27FD7" w:rsidR="00616968" w:rsidRPr="000F6836" w:rsidDel="009B2901" w:rsidRDefault="00616968">
            <w:pPr>
              <w:pStyle w:val="Point0"/>
              <w:rPr>
                <w:del w:id="10169" w:author="Author"/>
                <w:lang w:val="en-GB"/>
              </w:rPr>
            </w:pPr>
            <w:del w:id="10170" w:author="Author">
              <w:r w:rsidRPr="000F6836" w:rsidDel="009B2901">
                <w:rPr>
                  <w:lang w:val="en-GB"/>
                </w:rPr>
                <w:tab/>
                <w:delText>—</w:delText>
              </w:r>
              <w:r w:rsidRPr="000F6836" w:rsidDel="009B2901">
                <w:rPr>
                  <w:lang w:val="en-GB"/>
                </w:rPr>
                <w:tab/>
                <w:delText>Scope Ratings GmbH (LEI code: 391200WU1EZUQFHDWE91)</w:delText>
              </w:r>
            </w:del>
          </w:p>
          <w:p w14:paraId="2577C1B8" w14:textId="6E61169C" w:rsidR="00616968" w:rsidRPr="000F6836" w:rsidDel="009B2901" w:rsidRDefault="00616968">
            <w:pPr>
              <w:pStyle w:val="Point0"/>
              <w:rPr>
                <w:del w:id="10171" w:author="Author"/>
                <w:lang w:val="en-GB"/>
              </w:rPr>
            </w:pPr>
            <w:del w:id="10172" w:author="Author">
              <w:r w:rsidRPr="000F6836" w:rsidDel="009B2901">
                <w:rPr>
                  <w:lang w:val="en-GB"/>
                </w:rPr>
                <w:tab/>
                <w:delText>—</w:delText>
              </w:r>
              <w:r w:rsidRPr="000F6836" w:rsidDel="009B2901">
                <w:rPr>
                  <w:lang w:val="en-GB"/>
                </w:rPr>
                <w:tab/>
                <w:delText>ICAP Group SA (LEI code: 2138008U6LKT8VG2UK85)</w:delText>
              </w:r>
            </w:del>
          </w:p>
          <w:p w14:paraId="7E4F73BA" w14:textId="1C5788FE" w:rsidR="00616968" w:rsidRPr="000F6836" w:rsidDel="009B2901" w:rsidRDefault="00616968">
            <w:pPr>
              <w:pStyle w:val="Point0"/>
              <w:rPr>
                <w:del w:id="10173" w:author="Author"/>
                <w:lang w:val="en-GB"/>
              </w:rPr>
            </w:pPr>
            <w:del w:id="10174" w:author="Author">
              <w:r w:rsidRPr="000F6836" w:rsidDel="009B2901">
                <w:rPr>
                  <w:lang w:val="en-GB"/>
                </w:rPr>
                <w:tab/>
                <w:delText>—</w:delText>
              </w:r>
              <w:r w:rsidRPr="000F6836" w:rsidDel="009B2901">
                <w:rPr>
                  <w:lang w:val="en-GB"/>
                </w:rPr>
                <w:tab/>
                <w:delText>GBB-Rating Gesellschaft für Bonitätsbeurteilung GmbH (LEI code: 391200OLWXCTKPADVV72)</w:delText>
              </w:r>
            </w:del>
          </w:p>
          <w:p w14:paraId="49179623" w14:textId="02DB176F" w:rsidR="00616968" w:rsidRPr="000F6836" w:rsidDel="009B2901" w:rsidRDefault="00616968">
            <w:pPr>
              <w:pStyle w:val="Point0"/>
              <w:rPr>
                <w:del w:id="10175" w:author="Author"/>
                <w:lang w:val="en-GB"/>
              </w:rPr>
            </w:pPr>
            <w:del w:id="10176" w:author="Author">
              <w:r w:rsidRPr="000F6836" w:rsidDel="009B2901">
                <w:rPr>
                  <w:lang w:val="en-GB"/>
                </w:rPr>
                <w:tab/>
                <w:delText>—</w:delText>
              </w:r>
              <w:r w:rsidRPr="000F6836" w:rsidDel="009B2901">
                <w:rPr>
                  <w:lang w:val="en-GB"/>
                </w:rPr>
                <w:tab/>
                <w:delText>ASSEKURATA Assekuranz Rating-Agentur GmbH (LEI code: 529900977LETWLJF3295)</w:delText>
              </w:r>
            </w:del>
          </w:p>
          <w:p w14:paraId="28E7A863" w14:textId="7831E5F8" w:rsidR="00616968" w:rsidRPr="000F6836" w:rsidDel="009B2901" w:rsidRDefault="00616968">
            <w:pPr>
              <w:pStyle w:val="Point0"/>
              <w:rPr>
                <w:del w:id="10177" w:author="Author"/>
                <w:lang w:val="en-GB"/>
              </w:rPr>
            </w:pPr>
            <w:del w:id="10178" w:author="Author">
              <w:r w:rsidRPr="000F6836" w:rsidDel="009B2901">
                <w:rPr>
                  <w:lang w:val="en-GB"/>
                </w:rPr>
                <w:lastRenderedPageBreak/>
                <w:tab/>
                <w:delText>—</w:delText>
              </w:r>
              <w:r w:rsidRPr="000F6836" w:rsidDel="009B2901">
                <w:rPr>
                  <w:lang w:val="en-GB"/>
                </w:rPr>
                <w:tab/>
                <w:delText>ARC Ratings, S.A. (LEI code: 213800OZNJQMV6UA7D79)</w:delText>
              </w:r>
            </w:del>
          </w:p>
          <w:p w14:paraId="5A33B87A" w14:textId="7DD12F87" w:rsidR="00616968" w:rsidRPr="000F6836" w:rsidDel="009B2901" w:rsidRDefault="00616968">
            <w:pPr>
              <w:pStyle w:val="Point0"/>
              <w:rPr>
                <w:del w:id="10179" w:author="Author"/>
                <w:lang w:val="en-GB"/>
              </w:rPr>
            </w:pPr>
            <w:del w:id="10180" w:author="Author">
              <w:r w:rsidRPr="000F6836" w:rsidDel="009B2901">
                <w:rPr>
                  <w:lang w:val="en-GB"/>
                </w:rPr>
                <w:tab/>
                <w:delText>—</w:delText>
              </w:r>
              <w:r w:rsidRPr="000F6836" w:rsidDel="009B2901">
                <w:rPr>
                  <w:lang w:val="en-GB"/>
                </w:rPr>
                <w:tab/>
                <w:delText>AM Best Europe</w:delText>
              </w:r>
            </w:del>
          </w:p>
          <w:p w14:paraId="0D390A59" w14:textId="30C72298" w:rsidR="00616968" w:rsidRPr="000F6836" w:rsidDel="009B2901" w:rsidRDefault="00616968">
            <w:pPr>
              <w:pStyle w:val="Point0"/>
              <w:rPr>
                <w:del w:id="10181" w:author="Author"/>
                <w:lang w:val="en-GB"/>
              </w:rPr>
            </w:pPr>
            <w:del w:id="10182" w:author="Author">
              <w:r w:rsidRPr="000F6836" w:rsidDel="009B2901">
                <w:rPr>
                  <w:lang w:val="en-GB"/>
                </w:rPr>
                <w:tab/>
                <w:delText>—</w:delText>
              </w:r>
              <w:r w:rsidRPr="000F6836" w:rsidDel="009B2901">
                <w:rPr>
                  <w:lang w:val="en-GB"/>
                </w:rPr>
                <w:tab/>
                <w:delText>A.M. Best (EU) Rating Services B.V. (LEI code: 549300Z2RUKFKV7GON79)</w:delText>
              </w:r>
            </w:del>
          </w:p>
          <w:p w14:paraId="604EACA1" w14:textId="13E105A3" w:rsidR="00616968" w:rsidRPr="000F6836" w:rsidDel="009B2901" w:rsidRDefault="00616968">
            <w:pPr>
              <w:pStyle w:val="Point0"/>
              <w:rPr>
                <w:del w:id="10183" w:author="Author"/>
                <w:lang w:val="en-GB"/>
              </w:rPr>
            </w:pPr>
            <w:del w:id="10184" w:author="Author">
              <w:r w:rsidRPr="000F6836" w:rsidDel="009B2901">
                <w:rPr>
                  <w:lang w:val="en-GB"/>
                </w:rPr>
                <w:tab/>
                <w:delText>—</w:delText>
              </w:r>
              <w:r w:rsidRPr="000F6836" w:rsidDel="009B2901">
                <w:rPr>
                  <w:lang w:val="en-GB"/>
                </w:rPr>
                <w:tab/>
                <w:delText>AM Best Europe-Rating Services Ltd. (AMBERS) (LEI code: 549300VO8J8E5IQV1T26)</w:delText>
              </w:r>
            </w:del>
          </w:p>
          <w:p w14:paraId="45419473" w14:textId="7542BC9F" w:rsidR="00616968" w:rsidRPr="000F6836" w:rsidDel="009B2901" w:rsidRDefault="00616968">
            <w:pPr>
              <w:pStyle w:val="Point0"/>
              <w:rPr>
                <w:del w:id="10185" w:author="Author"/>
                <w:lang w:val="en-GB"/>
              </w:rPr>
            </w:pPr>
            <w:del w:id="10186" w:author="Author">
              <w:r w:rsidRPr="000F6836" w:rsidDel="009B2901">
                <w:rPr>
                  <w:lang w:val="en-GB"/>
                </w:rPr>
                <w:tab/>
                <w:delText>—</w:delText>
              </w:r>
              <w:r w:rsidRPr="000F6836" w:rsidDel="009B2901">
                <w:rPr>
                  <w:lang w:val="en-GB"/>
                </w:rPr>
                <w:tab/>
                <w:delText>DBRS Ratings Limited (LEI code: 5493008CGCDQLGT3EH93)</w:delText>
              </w:r>
            </w:del>
          </w:p>
          <w:p w14:paraId="7FE8D232" w14:textId="060DFB66" w:rsidR="00616968" w:rsidRPr="000F6836" w:rsidDel="009B2901" w:rsidRDefault="00616968">
            <w:pPr>
              <w:pStyle w:val="Point0"/>
              <w:rPr>
                <w:del w:id="10187" w:author="Author"/>
                <w:lang w:val="en-GB"/>
              </w:rPr>
            </w:pPr>
            <w:del w:id="10188" w:author="Author">
              <w:r w:rsidRPr="000F6836" w:rsidDel="009B2901">
                <w:rPr>
                  <w:lang w:val="en-GB"/>
                </w:rPr>
                <w:tab/>
                <w:delText>—</w:delText>
              </w:r>
              <w:r w:rsidRPr="000F6836" w:rsidDel="009B2901">
                <w:rPr>
                  <w:lang w:val="en-GB"/>
                </w:rPr>
                <w:tab/>
                <w:delText>Fitch</w:delText>
              </w:r>
            </w:del>
          </w:p>
          <w:p w14:paraId="21D4C0E0" w14:textId="74FCA691" w:rsidR="00616968" w:rsidRPr="000F6836" w:rsidDel="009B2901" w:rsidRDefault="00616968">
            <w:pPr>
              <w:pStyle w:val="Point0"/>
              <w:rPr>
                <w:del w:id="10189" w:author="Author"/>
                <w:lang w:val="en-GB"/>
              </w:rPr>
            </w:pPr>
            <w:del w:id="10190" w:author="Author">
              <w:r w:rsidRPr="000F6836" w:rsidDel="009B2901">
                <w:rPr>
                  <w:lang w:val="en-GB"/>
                </w:rPr>
                <w:tab/>
                <w:delText>—</w:delText>
              </w:r>
              <w:r w:rsidRPr="000F6836" w:rsidDel="009B2901">
                <w:rPr>
                  <w:lang w:val="en-GB"/>
                </w:rPr>
                <w:tab/>
                <w:delText>Fitch France S.A.S. (LEI code: 2138009Y4TCZT6QOJO69)</w:delText>
              </w:r>
            </w:del>
          </w:p>
          <w:p w14:paraId="79F81CD3" w14:textId="560A3774" w:rsidR="00616968" w:rsidRPr="000F6836" w:rsidDel="009B2901" w:rsidRDefault="00616968">
            <w:pPr>
              <w:pStyle w:val="Point0"/>
              <w:rPr>
                <w:del w:id="10191" w:author="Author"/>
                <w:lang w:val="en-GB"/>
              </w:rPr>
            </w:pPr>
            <w:del w:id="10192" w:author="Author">
              <w:r w:rsidRPr="000F6836" w:rsidDel="009B2901">
                <w:rPr>
                  <w:lang w:val="en-GB"/>
                </w:rPr>
                <w:tab/>
                <w:delText>—</w:delText>
              </w:r>
              <w:r w:rsidRPr="000F6836" w:rsidDel="009B2901">
                <w:rPr>
                  <w:lang w:val="en-GB"/>
                </w:rPr>
                <w:tab/>
                <w:delText>Fitch Deutschland GmbH (LEI code: 213800JEMOT1H45VN340)</w:delText>
              </w:r>
            </w:del>
          </w:p>
          <w:p w14:paraId="3E76C77C" w14:textId="1290385E" w:rsidR="00616968" w:rsidRPr="000F6836" w:rsidDel="009B2901" w:rsidRDefault="00616968">
            <w:pPr>
              <w:pStyle w:val="Point0"/>
              <w:rPr>
                <w:del w:id="10193" w:author="Author"/>
                <w:lang w:val="en-GB"/>
              </w:rPr>
            </w:pPr>
            <w:del w:id="10194" w:author="Author">
              <w:r w:rsidRPr="000F6836" w:rsidDel="009B2901">
                <w:rPr>
                  <w:lang w:val="en-GB"/>
                </w:rPr>
                <w:tab/>
                <w:delText>—</w:delText>
              </w:r>
              <w:r w:rsidRPr="000F6836" w:rsidDel="009B2901">
                <w:rPr>
                  <w:lang w:val="en-GB"/>
                </w:rPr>
                <w:tab/>
                <w:delText>Fitch Italia S.p.A. (LEI code: 213800POJ9QSCHL3KR31)</w:delText>
              </w:r>
            </w:del>
          </w:p>
          <w:p w14:paraId="6DCFAB33" w14:textId="2EF34EC7" w:rsidR="00616968" w:rsidRPr="000F6836" w:rsidDel="009B2901" w:rsidRDefault="00616968">
            <w:pPr>
              <w:pStyle w:val="Point0"/>
              <w:rPr>
                <w:del w:id="10195" w:author="Author"/>
                <w:lang w:val="en-GB"/>
              </w:rPr>
            </w:pPr>
            <w:del w:id="10196" w:author="Author">
              <w:r w:rsidRPr="000F6836" w:rsidDel="009B2901">
                <w:rPr>
                  <w:lang w:val="en-GB"/>
                </w:rPr>
                <w:tab/>
                <w:delText>—</w:delText>
              </w:r>
              <w:r w:rsidRPr="000F6836" w:rsidDel="009B2901">
                <w:rPr>
                  <w:lang w:val="en-GB"/>
                </w:rPr>
                <w:tab/>
                <w:delText>Fitch Polska S.A. (LEI code: 213800RYJTJPW2WD5704)</w:delText>
              </w:r>
            </w:del>
          </w:p>
          <w:p w14:paraId="52E7A47C" w14:textId="7B828902" w:rsidR="00616968" w:rsidRPr="000F6836" w:rsidDel="009B2901" w:rsidRDefault="00616968">
            <w:pPr>
              <w:pStyle w:val="Point0"/>
              <w:rPr>
                <w:del w:id="10197" w:author="Author"/>
                <w:lang w:val="en-GB"/>
              </w:rPr>
            </w:pPr>
            <w:del w:id="10198" w:author="Author">
              <w:r w:rsidRPr="000F6836" w:rsidDel="009B2901">
                <w:rPr>
                  <w:lang w:val="en-GB"/>
                </w:rPr>
                <w:tab/>
                <w:delText>—</w:delText>
              </w:r>
              <w:r w:rsidRPr="000F6836" w:rsidDel="009B2901">
                <w:rPr>
                  <w:lang w:val="en-GB"/>
                </w:rPr>
                <w:tab/>
                <w:delText>Fitch Ratings España S.A.U. (LEI code: 213800RENFIIODKETE60)</w:delText>
              </w:r>
            </w:del>
          </w:p>
          <w:p w14:paraId="1B9E04B0" w14:textId="76463C58" w:rsidR="00616968" w:rsidRPr="000F6836" w:rsidDel="009B2901" w:rsidRDefault="00616968">
            <w:pPr>
              <w:pStyle w:val="Point0"/>
              <w:rPr>
                <w:del w:id="10199" w:author="Author"/>
                <w:lang w:val="en-GB"/>
              </w:rPr>
            </w:pPr>
            <w:del w:id="10200" w:author="Author">
              <w:r w:rsidRPr="000F6836" w:rsidDel="009B2901">
                <w:rPr>
                  <w:lang w:val="en-GB"/>
                </w:rPr>
                <w:tab/>
                <w:delText>—</w:delText>
              </w:r>
              <w:r w:rsidRPr="000F6836" w:rsidDel="009B2901">
                <w:rPr>
                  <w:lang w:val="en-GB"/>
                </w:rPr>
                <w:tab/>
                <w:delText>Fitch Ratings Limited (LEI code: 2138009F8YAHVC8W3Q52)</w:delText>
              </w:r>
            </w:del>
          </w:p>
          <w:p w14:paraId="18268D09" w14:textId="528C9147" w:rsidR="00616968" w:rsidRPr="000F6836" w:rsidDel="009B2901" w:rsidRDefault="00616968">
            <w:pPr>
              <w:pStyle w:val="Point0"/>
              <w:rPr>
                <w:del w:id="10201" w:author="Author"/>
                <w:lang w:val="en-GB"/>
              </w:rPr>
            </w:pPr>
            <w:del w:id="10202" w:author="Author">
              <w:r w:rsidRPr="000F6836" w:rsidDel="009B2901">
                <w:rPr>
                  <w:lang w:val="en-GB"/>
                </w:rPr>
                <w:tab/>
                <w:delText>—</w:delText>
              </w:r>
              <w:r w:rsidRPr="000F6836" w:rsidDel="009B2901">
                <w:rPr>
                  <w:lang w:val="en-GB"/>
                </w:rPr>
                <w:tab/>
                <w:delText>Fitch Ratings CIS Limited (LEI code: 213800B7528Q4DIF2G76)</w:delText>
              </w:r>
            </w:del>
          </w:p>
          <w:p w14:paraId="19FD557C" w14:textId="39103336" w:rsidR="00616968" w:rsidRPr="000F6836" w:rsidDel="009B2901" w:rsidRDefault="00616968">
            <w:pPr>
              <w:pStyle w:val="Point0"/>
              <w:rPr>
                <w:del w:id="10203" w:author="Author"/>
                <w:lang w:val="en-GB"/>
              </w:rPr>
            </w:pPr>
            <w:del w:id="10204" w:author="Author">
              <w:r w:rsidRPr="000F6836" w:rsidDel="009B2901">
                <w:rPr>
                  <w:lang w:val="en-GB"/>
                </w:rPr>
                <w:tab/>
                <w:delText>—</w:delText>
              </w:r>
              <w:r w:rsidRPr="000F6836" w:rsidDel="009B2901">
                <w:rPr>
                  <w:lang w:val="en-GB"/>
                </w:rPr>
                <w:tab/>
                <w:delText>Moody’s</w:delText>
              </w:r>
            </w:del>
          </w:p>
          <w:p w14:paraId="26C526E7" w14:textId="5778DEE9" w:rsidR="00616968" w:rsidRPr="000F6836" w:rsidDel="009B2901" w:rsidRDefault="00616968">
            <w:pPr>
              <w:pStyle w:val="Point0"/>
              <w:rPr>
                <w:del w:id="10205" w:author="Author"/>
                <w:lang w:val="en-GB"/>
              </w:rPr>
            </w:pPr>
            <w:del w:id="10206" w:author="Author">
              <w:r w:rsidRPr="000F6836" w:rsidDel="009B2901">
                <w:rPr>
                  <w:lang w:val="en-GB"/>
                </w:rPr>
                <w:tab/>
                <w:delText>—</w:delText>
              </w:r>
              <w:r w:rsidRPr="000F6836" w:rsidDel="009B2901">
                <w:rPr>
                  <w:lang w:val="en-GB"/>
                </w:rPr>
                <w:tab/>
                <w:delText>Moody’s Investors Service Cyprus Ltd (LEI code: 549300V4LCOYCMNUVR81)</w:delText>
              </w:r>
            </w:del>
          </w:p>
          <w:p w14:paraId="74722FE0" w14:textId="2088AFC3" w:rsidR="00616968" w:rsidRPr="000F6836" w:rsidDel="009B2901" w:rsidRDefault="00616968">
            <w:pPr>
              <w:pStyle w:val="Point0"/>
              <w:rPr>
                <w:del w:id="10207" w:author="Author"/>
                <w:lang w:val="en-GB"/>
              </w:rPr>
            </w:pPr>
            <w:del w:id="10208" w:author="Author">
              <w:r w:rsidRPr="000F6836" w:rsidDel="009B2901">
                <w:rPr>
                  <w:lang w:val="en-GB"/>
                </w:rPr>
                <w:tab/>
                <w:delText>—</w:delText>
              </w:r>
              <w:r w:rsidRPr="000F6836" w:rsidDel="009B2901">
                <w:rPr>
                  <w:lang w:val="en-GB"/>
                </w:rPr>
                <w:tab/>
                <w:delText>Moody’s France S.A.S. (LEI code: 549300EB2XQYRSE54F02)</w:delText>
              </w:r>
            </w:del>
          </w:p>
          <w:p w14:paraId="5BA39AE9" w14:textId="3958A728" w:rsidR="00616968" w:rsidRPr="000F6836" w:rsidDel="009B2901" w:rsidRDefault="00616968">
            <w:pPr>
              <w:pStyle w:val="Point0"/>
              <w:rPr>
                <w:del w:id="10209" w:author="Author"/>
                <w:lang w:val="en-GB"/>
              </w:rPr>
            </w:pPr>
            <w:del w:id="10210" w:author="Author">
              <w:r w:rsidRPr="000F6836" w:rsidDel="009B2901">
                <w:rPr>
                  <w:lang w:val="en-GB"/>
                </w:rPr>
                <w:tab/>
                <w:delText>—</w:delText>
              </w:r>
              <w:r w:rsidRPr="000F6836" w:rsidDel="009B2901">
                <w:rPr>
                  <w:lang w:val="en-GB"/>
                </w:rPr>
                <w:tab/>
                <w:delText>Moody’s Deutschland GmbH (LEI code: 549300M5JMGHVTWYZH47)</w:delText>
              </w:r>
            </w:del>
          </w:p>
          <w:p w14:paraId="2E7AC446" w14:textId="4F6E0ABE" w:rsidR="00616968" w:rsidRPr="000F6836" w:rsidDel="009B2901" w:rsidRDefault="00616968">
            <w:pPr>
              <w:pStyle w:val="Point0"/>
              <w:rPr>
                <w:del w:id="10211" w:author="Author"/>
                <w:lang w:val="en-GB"/>
              </w:rPr>
            </w:pPr>
            <w:del w:id="10212" w:author="Author">
              <w:r w:rsidRPr="000F6836" w:rsidDel="009B2901">
                <w:rPr>
                  <w:lang w:val="en-GB"/>
                </w:rPr>
                <w:tab/>
                <w:delText>—</w:delText>
              </w:r>
              <w:r w:rsidRPr="000F6836" w:rsidDel="009B2901">
                <w:rPr>
                  <w:lang w:val="en-GB"/>
                </w:rPr>
                <w:tab/>
                <w:delText>Moody’s Italia S.r.l. (LEI code: 549300GMXJ4QK70UOU68)</w:delText>
              </w:r>
            </w:del>
          </w:p>
          <w:p w14:paraId="36C86CEC" w14:textId="09D79B65" w:rsidR="00616968" w:rsidRPr="000F6836" w:rsidDel="009B2901" w:rsidRDefault="00616968">
            <w:pPr>
              <w:pStyle w:val="Point0"/>
              <w:rPr>
                <w:del w:id="10213" w:author="Author"/>
                <w:lang w:val="en-GB"/>
              </w:rPr>
            </w:pPr>
            <w:del w:id="10214" w:author="Author">
              <w:r w:rsidRPr="000F6836" w:rsidDel="009B2901">
                <w:rPr>
                  <w:lang w:val="en-GB"/>
                </w:rPr>
                <w:tab/>
                <w:delText>—</w:delText>
              </w:r>
              <w:r w:rsidRPr="000F6836" w:rsidDel="009B2901">
                <w:rPr>
                  <w:lang w:val="en-GB"/>
                </w:rPr>
                <w:tab/>
                <w:delText>Moody’s Investors Service España S.A. (LEI code: 5493005X59ILY4BGJK90)</w:delText>
              </w:r>
            </w:del>
          </w:p>
          <w:p w14:paraId="42077C1E" w14:textId="2124C5E2" w:rsidR="00616968" w:rsidRPr="000F6836" w:rsidDel="009B2901" w:rsidRDefault="00616968">
            <w:pPr>
              <w:pStyle w:val="Point0"/>
              <w:rPr>
                <w:del w:id="10215" w:author="Author"/>
                <w:lang w:val="en-GB"/>
              </w:rPr>
            </w:pPr>
            <w:del w:id="10216" w:author="Author">
              <w:r w:rsidRPr="000F6836" w:rsidDel="009B2901">
                <w:rPr>
                  <w:lang w:val="en-GB"/>
                </w:rPr>
                <w:tab/>
                <w:delText>—</w:delText>
              </w:r>
              <w:r w:rsidRPr="000F6836" w:rsidDel="009B2901">
                <w:rPr>
                  <w:lang w:val="en-GB"/>
                </w:rPr>
                <w:tab/>
                <w:delText>Moody’s Investors Service Ltd (LEI code: 549300SM89WABHDNJ349)</w:delText>
              </w:r>
            </w:del>
          </w:p>
          <w:p w14:paraId="34315155" w14:textId="0E52F1DE" w:rsidR="00616968" w:rsidRPr="000F6836" w:rsidDel="009B2901" w:rsidRDefault="00616968">
            <w:pPr>
              <w:pStyle w:val="Point0"/>
              <w:rPr>
                <w:del w:id="10217" w:author="Author"/>
                <w:lang w:val="en-GB"/>
              </w:rPr>
            </w:pPr>
            <w:del w:id="10218" w:author="Author">
              <w:r w:rsidRPr="000F6836" w:rsidDel="009B2901">
                <w:rPr>
                  <w:lang w:val="en-GB"/>
                </w:rPr>
                <w:tab/>
                <w:delText>—</w:delText>
              </w:r>
              <w:r w:rsidRPr="000F6836" w:rsidDel="009B2901">
                <w:rPr>
                  <w:lang w:val="en-GB"/>
                </w:rPr>
                <w:tab/>
                <w:delText>Moody’s Investors Service EMEA Ltd (LEI code: 54930009NU3JYS1HTT72)</w:delText>
              </w:r>
            </w:del>
          </w:p>
          <w:p w14:paraId="6309F9D3" w14:textId="6C638470" w:rsidR="00616968" w:rsidRPr="000F6836" w:rsidDel="009B2901" w:rsidRDefault="00616968">
            <w:pPr>
              <w:pStyle w:val="Point0"/>
              <w:rPr>
                <w:del w:id="10219" w:author="Author"/>
                <w:lang w:val="en-GB"/>
              </w:rPr>
            </w:pPr>
            <w:del w:id="10220" w:author="Author">
              <w:r w:rsidRPr="000F6836" w:rsidDel="009B2901">
                <w:rPr>
                  <w:lang w:val="en-GB"/>
                </w:rPr>
                <w:tab/>
                <w:delText>—</w:delText>
              </w:r>
              <w:r w:rsidRPr="000F6836" w:rsidDel="009B2901">
                <w:rPr>
                  <w:lang w:val="en-GB"/>
                </w:rPr>
                <w:tab/>
                <w:delText>Moody’s Investors Service (Nordics) AB (LEI code: 549300W79ZVFWJCD2Z23)</w:delText>
              </w:r>
            </w:del>
          </w:p>
          <w:p w14:paraId="10C20C97" w14:textId="6B2857F6" w:rsidR="00616968" w:rsidRPr="000F6836" w:rsidDel="009B2901" w:rsidRDefault="00616968">
            <w:pPr>
              <w:pStyle w:val="Point0"/>
              <w:rPr>
                <w:del w:id="10221" w:author="Author"/>
                <w:lang w:val="en-GB"/>
              </w:rPr>
            </w:pPr>
            <w:del w:id="10222" w:author="Author">
              <w:r w:rsidRPr="000F6836" w:rsidDel="009B2901">
                <w:rPr>
                  <w:lang w:val="en-GB"/>
                </w:rPr>
                <w:lastRenderedPageBreak/>
                <w:tab/>
                <w:delText>—</w:delText>
              </w:r>
              <w:r w:rsidRPr="000F6836" w:rsidDel="009B2901">
                <w:rPr>
                  <w:lang w:val="en-GB"/>
                </w:rPr>
                <w:tab/>
                <w:delText>Standard &amp; Poor’s</w:delText>
              </w:r>
            </w:del>
          </w:p>
          <w:p w14:paraId="7F69B6C6" w14:textId="339411CA" w:rsidR="00616968" w:rsidRPr="000F6836" w:rsidDel="009B2901" w:rsidRDefault="00616968">
            <w:pPr>
              <w:pStyle w:val="Point0"/>
              <w:rPr>
                <w:del w:id="10223" w:author="Author"/>
                <w:lang w:val="en-GB"/>
              </w:rPr>
            </w:pPr>
            <w:del w:id="10224" w:author="Author">
              <w:r w:rsidRPr="000F6836" w:rsidDel="009B2901">
                <w:rPr>
                  <w:lang w:val="en-GB"/>
                </w:rPr>
                <w:tab/>
                <w:delText>—</w:delText>
              </w:r>
              <w:r w:rsidRPr="000F6836" w:rsidDel="009B2901">
                <w:rPr>
                  <w:lang w:val="en-GB"/>
                </w:rPr>
                <w:tab/>
                <w:delText>S&amp;P Global Ratings Europe Limited (LEI code:5493008B2TU3S6QE1E12)</w:delText>
              </w:r>
            </w:del>
          </w:p>
          <w:p w14:paraId="1595B36E" w14:textId="5D592D33" w:rsidR="00616968" w:rsidRPr="000F6836" w:rsidDel="009B2901" w:rsidRDefault="00616968">
            <w:pPr>
              <w:pStyle w:val="Point0"/>
              <w:rPr>
                <w:del w:id="10225" w:author="Author"/>
                <w:lang w:val="en-GB"/>
              </w:rPr>
            </w:pPr>
            <w:del w:id="10226" w:author="Author">
              <w:r w:rsidRPr="000F6836" w:rsidDel="009B2901">
                <w:rPr>
                  <w:lang w:val="en-GB"/>
                </w:rPr>
                <w:tab/>
                <w:delText>—</w:delText>
              </w:r>
              <w:r w:rsidRPr="000F6836" w:rsidDel="009B2901">
                <w:rPr>
                  <w:lang w:val="en-GB"/>
                </w:rPr>
                <w:tab/>
                <w:delText>CRIF Ratings S.r.l. (LEI code: 8156001AB6A1D740F237)</w:delText>
              </w:r>
            </w:del>
          </w:p>
          <w:p w14:paraId="2B115336" w14:textId="321ED012" w:rsidR="00616968" w:rsidRPr="000F6836" w:rsidDel="009B2901" w:rsidRDefault="00616968">
            <w:pPr>
              <w:pStyle w:val="Point0"/>
              <w:rPr>
                <w:del w:id="10227" w:author="Author"/>
                <w:lang w:val="en-GB"/>
              </w:rPr>
            </w:pPr>
            <w:del w:id="10228" w:author="Author">
              <w:r w:rsidRPr="000F6836" w:rsidDel="009B2901">
                <w:rPr>
                  <w:lang w:val="en-GB"/>
                </w:rPr>
                <w:tab/>
                <w:delText>—</w:delText>
              </w:r>
              <w:r w:rsidRPr="000F6836" w:rsidDel="009B2901">
                <w:rPr>
                  <w:lang w:val="en-GB"/>
                </w:rPr>
                <w:tab/>
                <w:delText>Capital Intelligence Ratings Ltd (LEI code: 549300RE88OJP9J24Z18)</w:delText>
              </w:r>
            </w:del>
          </w:p>
          <w:p w14:paraId="52B206B3" w14:textId="055BF0F3" w:rsidR="00616968" w:rsidRPr="000F6836" w:rsidDel="009B2901" w:rsidRDefault="00616968">
            <w:pPr>
              <w:pStyle w:val="Point0"/>
              <w:rPr>
                <w:del w:id="10229" w:author="Author"/>
                <w:lang w:val="en-GB"/>
              </w:rPr>
            </w:pPr>
            <w:del w:id="10230" w:author="Author">
              <w:r w:rsidRPr="000F6836" w:rsidDel="009B2901">
                <w:rPr>
                  <w:lang w:val="en-GB"/>
                </w:rPr>
                <w:tab/>
                <w:delText>—</w:delText>
              </w:r>
              <w:r w:rsidRPr="000F6836" w:rsidDel="009B2901">
                <w:rPr>
                  <w:lang w:val="en-GB"/>
                </w:rPr>
                <w:tab/>
                <w:delText>European Rating Agency, a.s. (LEI code: 097900BFME0000038276)</w:delText>
              </w:r>
            </w:del>
          </w:p>
          <w:p w14:paraId="12B7D0D4" w14:textId="6A4A46D2" w:rsidR="00616968" w:rsidRPr="000F6836" w:rsidDel="009B2901" w:rsidRDefault="00616968">
            <w:pPr>
              <w:pStyle w:val="Point0"/>
              <w:rPr>
                <w:del w:id="10231" w:author="Author"/>
                <w:lang w:val="en-GB"/>
              </w:rPr>
            </w:pPr>
            <w:del w:id="10232" w:author="Author">
              <w:r w:rsidRPr="000F6836" w:rsidDel="009B2901">
                <w:rPr>
                  <w:lang w:val="en-GB"/>
                </w:rPr>
                <w:tab/>
                <w:delText>—</w:delText>
              </w:r>
              <w:r w:rsidRPr="000F6836" w:rsidDel="009B2901">
                <w:rPr>
                  <w:lang w:val="en-GB"/>
                </w:rPr>
                <w:tab/>
                <w:delText>Axesor Risk Management SL (LEI code: 959800EC2RH76JYS3844)</w:delText>
              </w:r>
            </w:del>
          </w:p>
          <w:p w14:paraId="30D319A7" w14:textId="141CAF3B" w:rsidR="00616968" w:rsidRPr="000F6836" w:rsidDel="009B2901" w:rsidRDefault="00616968">
            <w:pPr>
              <w:pStyle w:val="Point0"/>
              <w:rPr>
                <w:del w:id="10233" w:author="Author"/>
                <w:lang w:val="en-GB"/>
              </w:rPr>
            </w:pPr>
            <w:del w:id="10234" w:author="Author">
              <w:r w:rsidRPr="000F6836" w:rsidDel="009B2901">
                <w:rPr>
                  <w:lang w:val="en-GB"/>
                </w:rPr>
                <w:tab/>
                <w:delText>—</w:delText>
              </w:r>
              <w:r w:rsidRPr="000F6836" w:rsidDel="009B2901">
                <w:rPr>
                  <w:lang w:val="en-GB"/>
                </w:rPr>
                <w:tab/>
                <w:delText>Cerved Rating Agency S.p.A. (LEI code: 8156004AB6C992A99368)</w:delText>
              </w:r>
            </w:del>
          </w:p>
          <w:p w14:paraId="2D8BDDD5" w14:textId="2D4E4449" w:rsidR="00616968" w:rsidRPr="000F6836" w:rsidDel="009B2901" w:rsidRDefault="00616968">
            <w:pPr>
              <w:pStyle w:val="Point0"/>
              <w:rPr>
                <w:del w:id="10235" w:author="Author"/>
                <w:lang w:val="en-GB"/>
              </w:rPr>
            </w:pPr>
            <w:del w:id="10236" w:author="Author">
              <w:r w:rsidRPr="000F6836" w:rsidDel="009B2901">
                <w:rPr>
                  <w:lang w:val="en-GB"/>
                </w:rPr>
                <w:tab/>
                <w:delText>—</w:delText>
              </w:r>
              <w:r w:rsidRPr="000F6836" w:rsidDel="009B2901">
                <w:rPr>
                  <w:lang w:val="en-GB"/>
                </w:rPr>
                <w:tab/>
                <w:delText>Kroll Bond Rating Agency (LEI code: 549300QYZ5CZYXTNZ676)</w:delText>
              </w:r>
            </w:del>
          </w:p>
          <w:p w14:paraId="69C9F6C3" w14:textId="678733DF" w:rsidR="00616968" w:rsidRPr="000F6836" w:rsidDel="009B2901" w:rsidRDefault="00616968">
            <w:pPr>
              <w:pStyle w:val="Point0"/>
              <w:rPr>
                <w:del w:id="10237" w:author="Author"/>
                <w:lang w:val="en-GB"/>
              </w:rPr>
            </w:pPr>
            <w:del w:id="10238" w:author="Author">
              <w:r w:rsidRPr="000F6836" w:rsidDel="009B2901">
                <w:rPr>
                  <w:lang w:val="en-GB"/>
                </w:rPr>
                <w:tab/>
                <w:delText>—</w:delText>
              </w:r>
              <w:r w:rsidRPr="000F6836" w:rsidDel="009B2901">
                <w:rPr>
                  <w:lang w:val="en-GB"/>
                </w:rPr>
                <w:tab/>
                <w:delText>The Economist Intelligence Unit Ltd (LEI code: 213800Q7GRZWF95EWN10)</w:delText>
              </w:r>
            </w:del>
          </w:p>
          <w:p w14:paraId="040C9480" w14:textId="01D9453D" w:rsidR="00616968" w:rsidRPr="000F6836" w:rsidDel="009B2901" w:rsidRDefault="00616968">
            <w:pPr>
              <w:pStyle w:val="Point0"/>
              <w:rPr>
                <w:del w:id="10239" w:author="Author"/>
                <w:lang w:val="en-GB"/>
              </w:rPr>
            </w:pPr>
            <w:del w:id="10240" w:author="Author">
              <w:r w:rsidRPr="000F6836" w:rsidDel="009B2901">
                <w:rPr>
                  <w:lang w:val="en-GB"/>
                </w:rPr>
                <w:tab/>
                <w:delText>—</w:delText>
              </w:r>
              <w:r w:rsidRPr="000F6836" w:rsidDel="009B2901">
                <w:rPr>
                  <w:lang w:val="en-GB"/>
                </w:rPr>
                <w:tab/>
                <w:delText>Dagong Europe Credit Rating Srl (Dagong Europe) (LEI code: 815600BF4FF53B7C6311)</w:delText>
              </w:r>
            </w:del>
          </w:p>
          <w:p w14:paraId="71A99710" w14:textId="079D5A59" w:rsidR="00616968" w:rsidRPr="000F6836" w:rsidDel="009B2901" w:rsidRDefault="00616968">
            <w:pPr>
              <w:pStyle w:val="Point0"/>
              <w:rPr>
                <w:del w:id="10241" w:author="Author"/>
                <w:lang w:val="en-GB"/>
              </w:rPr>
            </w:pPr>
            <w:del w:id="10242" w:author="Author">
              <w:r w:rsidRPr="000F6836" w:rsidDel="009B2901">
                <w:rPr>
                  <w:lang w:val="en-GB"/>
                </w:rPr>
                <w:tab/>
                <w:delText>—</w:delText>
              </w:r>
              <w:r w:rsidRPr="000F6836" w:rsidDel="009B2901">
                <w:rPr>
                  <w:lang w:val="en-GB"/>
                </w:rPr>
                <w:tab/>
                <w:delText>Spread Research (LEI code: 969500HB6BVM2UJDOC52)</w:delText>
              </w:r>
            </w:del>
          </w:p>
          <w:p w14:paraId="1215333B" w14:textId="1DEB9EC5" w:rsidR="00616968" w:rsidRPr="000F6836" w:rsidDel="009B2901" w:rsidRDefault="00616968">
            <w:pPr>
              <w:pStyle w:val="Point0"/>
              <w:rPr>
                <w:del w:id="10243" w:author="Author"/>
                <w:lang w:val="en-GB"/>
              </w:rPr>
            </w:pPr>
            <w:del w:id="10244" w:author="Author">
              <w:r w:rsidRPr="000F6836" w:rsidDel="009B2901">
                <w:rPr>
                  <w:lang w:val="en-GB"/>
                </w:rPr>
                <w:tab/>
                <w:delText>—</w:delText>
              </w:r>
              <w:r w:rsidRPr="000F6836" w:rsidDel="009B2901">
                <w:rPr>
                  <w:lang w:val="en-GB"/>
                </w:rPr>
                <w:tab/>
                <w:delText>EuroRating Sp. z o.o. (LEI code: 25940027QWS5GMO74O03)</w:delText>
              </w:r>
            </w:del>
          </w:p>
          <w:p w14:paraId="525B1FFF" w14:textId="71A9F7D1" w:rsidR="00616968" w:rsidRPr="000F6836" w:rsidDel="009B2901" w:rsidRDefault="00616968">
            <w:pPr>
              <w:pStyle w:val="Point0"/>
              <w:rPr>
                <w:del w:id="10245" w:author="Author"/>
                <w:lang w:val="en-GB"/>
              </w:rPr>
            </w:pPr>
            <w:del w:id="10246" w:author="Author">
              <w:r w:rsidRPr="000F6836" w:rsidDel="009B2901">
                <w:rPr>
                  <w:lang w:val="en-GB"/>
                </w:rPr>
                <w:tab/>
                <w:delText>—</w:delText>
              </w:r>
              <w:r w:rsidRPr="000F6836" w:rsidDel="009B2901">
                <w:rPr>
                  <w:lang w:val="en-GB"/>
                </w:rPr>
                <w:tab/>
                <w:delText>HR Ratings de México, S.A. de C.V. (HR Ratings) (LEI code: 549300IFL3XJKTRHZ480)</w:delText>
              </w:r>
            </w:del>
          </w:p>
          <w:p w14:paraId="0CE75102" w14:textId="0D40098A" w:rsidR="00616968" w:rsidRPr="000F6836" w:rsidDel="009B2901" w:rsidRDefault="00616968">
            <w:pPr>
              <w:pStyle w:val="Point0"/>
              <w:rPr>
                <w:del w:id="10247" w:author="Author"/>
                <w:lang w:val="en-GB"/>
              </w:rPr>
            </w:pPr>
            <w:del w:id="10248" w:author="Author">
              <w:r w:rsidRPr="000F6836" w:rsidDel="009B2901">
                <w:rPr>
                  <w:lang w:val="en-GB"/>
                </w:rPr>
                <w:tab/>
                <w:delText>—</w:delText>
              </w:r>
              <w:r w:rsidRPr="000F6836" w:rsidDel="009B2901">
                <w:rPr>
                  <w:lang w:val="en-GB"/>
                </w:rPr>
                <w:tab/>
                <w:delText>Egan-Jones Ratings Co. (EJR) (LEI code: 54930016113PD33V1H31)</w:delText>
              </w:r>
            </w:del>
          </w:p>
          <w:p w14:paraId="211B6543" w14:textId="511A8EE2" w:rsidR="00616968" w:rsidRPr="000F6836" w:rsidDel="009B2901" w:rsidRDefault="00616968">
            <w:pPr>
              <w:pStyle w:val="Point0"/>
              <w:rPr>
                <w:del w:id="10249" w:author="Author"/>
                <w:lang w:val="en-GB"/>
              </w:rPr>
            </w:pPr>
            <w:del w:id="10250" w:author="Author">
              <w:r w:rsidRPr="000F6836" w:rsidDel="009B2901">
                <w:rPr>
                  <w:lang w:val="en-GB"/>
                </w:rPr>
                <w:tab/>
                <w:delText>—</w:delText>
              </w:r>
              <w:r w:rsidRPr="000F6836" w:rsidDel="009B2901">
                <w:rPr>
                  <w:lang w:val="en-GB"/>
                </w:rPr>
                <w:tab/>
                <w:delText>modeFinance S.r.l. (LEI code: 815600B85A94A0122614)</w:delText>
              </w:r>
            </w:del>
          </w:p>
          <w:p w14:paraId="33088346" w14:textId="27D187E5" w:rsidR="00616968" w:rsidRPr="000F6836" w:rsidDel="009B2901" w:rsidRDefault="00616968">
            <w:pPr>
              <w:pStyle w:val="Point0"/>
              <w:rPr>
                <w:del w:id="10251" w:author="Author"/>
                <w:lang w:val="en-GB"/>
              </w:rPr>
            </w:pPr>
            <w:del w:id="10252" w:author="Author">
              <w:r w:rsidRPr="000F6836" w:rsidDel="009B2901">
                <w:rPr>
                  <w:lang w:val="en-GB"/>
                </w:rPr>
                <w:tab/>
                <w:delText>—</w:delText>
              </w:r>
              <w:r w:rsidRPr="000F6836" w:rsidDel="009B2901">
                <w:rPr>
                  <w:lang w:val="en-GB"/>
                </w:rPr>
                <w:tab/>
                <w:delText>INC Rating Sp. z o.o. (LEI code: 259400SUBF5EPOGK0983)</w:delText>
              </w:r>
            </w:del>
          </w:p>
          <w:p w14:paraId="68A0D64A" w14:textId="427CB1FF" w:rsidR="00616968" w:rsidRPr="000F6836" w:rsidDel="009B2901" w:rsidRDefault="00616968">
            <w:pPr>
              <w:pStyle w:val="Point0"/>
              <w:rPr>
                <w:del w:id="10253" w:author="Author"/>
                <w:lang w:val="en-GB"/>
              </w:rPr>
            </w:pPr>
            <w:del w:id="10254" w:author="Author">
              <w:r w:rsidRPr="000F6836" w:rsidDel="009B2901">
                <w:rPr>
                  <w:lang w:val="en-GB"/>
                </w:rPr>
                <w:tab/>
                <w:delText>—</w:delText>
              </w:r>
              <w:r w:rsidRPr="000F6836" w:rsidDel="009B2901">
                <w:rPr>
                  <w:lang w:val="en-GB"/>
                </w:rPr>
                <w:tab/>
                <w:delText>Rating-Agentur Expert RA GmbH (LEI code: 213800P3OOBSGWN2UE81)</w:delText>
              </w:r>
            </w:del>
          </w:p>
          <w:p w14:paraId="7D49C81E" w14:textId="64D349A4" w:rsidR="00616968" w:rsidRPr="000F6836" w:rsidDel="009B2901" w:rsidRDefault="00616968">
            <w:pPr>
              <w:pStyle w:val="Point0"/>
              <w:rPr>
                <w:del w:id="10255" w:author="Author"/>
                <w:lang w:val="en-GB"/>
              </w:rPr>
            </w:pPr>
            <w:del w:id="10256" w:author="Author">
              <w:r w:rsidRPr="000F6836" w:rsidDel="009B2901">
                <w:rPr>
                  <w:lang w:val="en-GB"/>
                </w:rPr>
                <w:tab/>
                <w:delText>—</w:delText>
              </w:r>
              <w:r w:rsidRPr="000F6836" w:rsidDel="009B2901">
                <w:rPr>
                  <w:lang w:val="en-GB"/>
                </w:rPr>
                <w:tab/>
                <w:delText>Kroll Bond Rating Agency Europe Limited (LEI code: 5493001NGHOLC41ZSK05)</w:delText>
              </w:r>
            </w:del>
          </w:p>
          <w:p w14:paraId="128F350A" w14:textId="290AC6BA" w:rsidR="00616968" w:rsidRPr="000F6836" w:rsidDel="009B2901" w:rsidRDefault="00616968">
            <w:pPr>
              <w:pStyle w:val="Point0"/>
              <w:rPr>
                <w:del w:id="10257" w:author="Author"/>
                <w:lang w:val="en-GB"/>
              </w:rPr>
            </w:pPr>
            <w:del w:id="10258" w:author="Author">
              <w:r w:rsidRPr="000F6836" w:rsidDel="009B2901">
                <w:rPr>
                  <w:lang w:val="en-GB"/>
                </w:rPr>
                <w:tab/>
                <w:delText>—</w:delText>
              </w:r>
              <w:r w:rsidRPr="000F6836" w:rsidDel="009B2901">
                <w:rPr>
                  <w:lang w:val="en-GB"/>
                </w:rPr>
                <w:tab/>
                <w:delText>Nordic Credit Rating AS (LEI code: 549300MLUDYVRQOOXS22)</w:delText>
              </w:r>
            </w:del>
          </w:p>
          <w:p w14:paraId="1AF28A24" w14:textId="69F0509C" w:rsidR="00616968" w:rsidRPr="000F6836" w:rsidDel="009B2901" w:rsidRDefault="00616968">
            <w:pPr>
              <w:pStyle w:val="Point0"/>
              <w:rPr>
                <w:del w:id="10259" w:author="Author"/>
                <w:lang w:val="en-GB"/>
              </w:rPr>
            </w:pPr>
            <w:del w:id="10260" w:author="Author">
              <w:r w:rsidRPr="000F6836" w:rsidDel="009B2901">
                <w:rPr>
                  <w:lang w:val="en-GB"/>
                </w:rPr>
                <w:tab/>
                <w:delText>—</w:delText>
              </w:r>
              <w:r w:rsidRPr="000F6836" w:rsidDel="009B2901">
                <w:rPr>
                  <w:lang w:val="en-GB"/>
                </w:rPr>
                <w:tab/>
                <w:delText>DBRS Rating GmbH (LEI code: 54930033N1HPUEY7I370)</w:delText>
              </w:r>
            </w:del>
          </w:p>
          <w:p w14:paraId="65AA41D2" w14:textId="21936E87" w:rsidR="00616968" w:rsidRPr="000F6836" w:rsidDel="009B2901" w:rsidRDefault="00616968">
            <w:pPr>
              <w:pStyle w:val="Point0"/>
              <w:rPr>
                <w:del w:id="10261" w:author="Author"/>
                <w:lang w:val="en-GB"/>
              </w:rPr>
            </w:pPr>
            <w:del w:id="10262" w:author="Author">
              <w:r w:rsidRPr="000F6836" w:rsidDel="009B2901">
                <w:rPr>
                  <w:lang w:val="en-GB"/>
                </w:rPr>
                <w:tab/>
                <w:delText>—</w:delText>
              </w:r>
              <w:r w:rsidRPr="000F6836" w:rsidDel="009B2901">
                <w:rPr>
                  <w:lang w:val="en-GB"/>
                </w:rPr>
                <w:tab/>
                <w:delText>Beyond Ratings SAS (LEI code: 9695006ORIPPZ3QSM810)</w:delText>
              </w:r>
            </w:del>
          </w:p>
          <w:p w14:paraId="14577BC3" w14:textId="3003F66E" w:rsidR="00616968" w:rsidRPr="000F6836" w:rsidRDefault="00616968">
            <w:pPr>
              <w:pStyle w:val="Point0"/>
              <w:rPr>
                <w:lang w:val="en-GB"/>
              </w:rPr>
            </w:pPr>
            <w:del w:id="10263" w:author="Author">
              <w:r w:rsidRPr="000F6836" w:rsidDel="009B2901">
                <w:rPr>
                  <w:lang w:val="en-GB"/>
                </w:rPr>
                <w:tab/>
                <w:delText>—</w:delText>
              </w:r>
              <w:r w:rsidRPr="000F6836" w:rsidDel="009B2901">
                <w:rPr>
                  <w:lang w:val="en-GB"/>
                </w:rPr>
                <w:tab/>
                <w:delText>Other nominated ECAI</w:delText>
              </w:r>
            </w:del>
          </w:p>
        </w:tc>
      </w:tr>
      <w:tr w:rsidR="00616968" w:rsidRPr="000F6836" w14:paraId="2EE95299" w14:textId="1A970D95" w:rsidTr="00FB7E86">
        <w:tc>
          <w:tcPr>
            <w:tcW w:w="1021" w:type="dxa"/>
            <w:tcBorders>
              <w:top w:val="single" w:sz="2" w:space="0" w:color="auto"/>
              <w:left w:val="single" w:sz="2" w:space="0" w:color="auto"/>
              <w:bottom w:val="single" w:sz="2" w:space="0" w:color="auto"/>
              <w:right w:val="single" w:sz="2" w:space="0" w:color="auto"/>
            </w:tcBorders>
          </w:tcPr>
          <w:p w14:paraId="098ED96C" w14:textId="3F326552" w:rsidR="00616968" w:rsidRPr="000F6836" w:rsidRDefault="00616968" w:rsidP="009E34EB">
            <w:pPr>
              <w:pStyle w:val="NormalLeft"/>
              <w:rPr>
                <w:lang w:val="en-GB"/>
              </w:rPr>
            </w:pPr>
            <w:del w:id="10264" w:author="Author">
              <w:r w:rsidRPr="000F6836" w:rsidDel="009B2901">
                <w:rPr>
                  <w:lang w:val="en-GB"/>
                </w:rPr>
                <w:lastRenderedPageBreak/>
                <w:delText>C0091 </w:delText>
              </w:r>
            </w:del>
          </w:p>
        </w:tc>
        <w:tc>
          <w:tcPr>
            <w:tcW w:w="1672" w:type="dxa"/>
            <w:tcBorders>
              <w:top w:val="single" w:sz="2" w:space="0" w:color="auto"/>
              <w:left w:val="single" w:sz="2" w:space="0" w:color="auto"/>
              <w:bottom w:val="single" w:sz="2" w:space="0" w:color="auto"/>
              <w:right w:val="single" w:sz="2" w:space="0" w:color="auto"/>
            </w:tcBorders>
          </w:tcPr>
          <w:p w14:paraId="4837CC64" w14:textId="127C2209" w:rsidR="00616968" w:rsidRPr="000F6836" w:rsidRDefault="00616968" w:rsidP="009E34EB">
            <w:pPr>
              <w:pStyle w:val="NormalLeft"/>
              <w:rPr>
                <w:lang w:val="en-GB"/>
              </w:rPr>
            </w:pPr>
            <w:del w:id="10265" w:author="Author">
              <w:r w:rsidRPr="000F6836" w:rsidDel="009B2901">
                <w:rPr>
                  <w:lang w:val="en-GB"/>
                </w:rPr>
                <w:delText>Internal rating </w:delText>
              </w:r>
              <w:r w:rsidR="009E34EB" w:rsidRPr="000F6836" w:rsidDel="009B2901">
                <w:rPr>
                  <w:lang w:val="en-GB"/>
                </w:rPr>
                <w:delText xml:space="preserve"> </w:delText>
              </w:r>
            </w:del>
          </w:p>
        </w:tc>
        <w:tc>
          <w:tcPr>
            <w:tcW w:w="6593" w:type="dxa"/>
            <w:tcBorders>
              <w:top w:val="single" w:sz="2" w:space="0" w:color="auto"/>
              <w:left w:val="single" w:sz="2" w:space="0" w:color="auto"/>
              <w:bottom w:val="single" w:sz="2" w:space="0" w:color="auto"/>
              <w:right w:val="single" w:sz="2" w:space="0" w:color="auto"/>
            </w:tcBorders>
          </w:tcPr>
          <w:p w14:paraId="1FA8EF19" w14:textId="5BA986B8" w:rsidR="00616968" w:rsidRPr="000F6836" w:rsidRDefault="00616968" w:rsidP="009E34EB">
            <w:pPr>
              <w:pStyle w:val="NormalLeft"/>
              <w:rPr>
                <w:lang w:val="en-GB"/>
              </w:rPr>
            </w:pPr>
            <w:del w:id="10266" w:author="Author">
              <w:r w:rsidRPr="000F6836" w:rsidDel="009B2901">
                <w:rPr>
                  <w:lang w:val="en-GB"/>
                </w:rPr>
                <w:delText>Internal rating of the exposure for undertakings using internal model to the extent that the internal ratings are used in their internal modelling. If an internal model undertaking is using solely external ratings this item shall not be reported. </w:delText>
              </w:r>
              <w:r w:rsidR="009E34EB" w:rsidRPr="000F6836" w:rsidDel="009B2901">
                <w:rPr>
                  <w:lang w:val="en-GB"/>
                </w:rPr>
                <w:delText xml:space="preserve"> </w:delText>
              </w:r>
            </w:del>
          </w:p>
        </w:tc>
      </w:tr>
      <w:tr w:rsidR="00616968" w:rsidRPr="000F6836" w14:paraId="2A7503A7" w14:textId="65A05DA1" w:rsidTr="00FB7E86">
        <w:tc>
          <w:tcPr>
            <w:tcW w:w="1021" w:type="dxa"/>
            <w:tcBorders>
              <w:top w:val="single" w:sz="2" w:space="0" w:color="auto"/>
              <w:left w:val="single" w:sz="2" w:space="0" w:color="auto"/>
              <w:bottom w:val="single" w:sz="2" w:space="0" w:color="auto"/>
              <w:right w:val="single" w:sz="2" w:space="0" w:color="auto"/>
            </w:tcBorders>
          </w:tcPr>
          <w:p w14:paraId="48127A1E" w14:textId="57B4609B" w:rsidR="00616968" w:rsidRPr="000F6836" w:rsidRDefault="00616968" w:rsidP="00915624">
            <w:pPr>
              <w:pStyle w:val="NormalLeft"/>
              <w:rPr>
                <w:lang w:val="en-GB"/>
              </w:rPr>
            </w:pPr>
            <w:del w:id="10267" w:author="Author">
              <w:r w:rsidRPr="000F6836" w:rsidDel="009B2901">
                <w:rPr>
                  <w:lang w:val="en-GB"/>
                </w:rPr>
                <w:delText>C0100</w:delText>
              </w:r>
            </w:del>
          </w:p>
        </w:tc>
        <w:tc>
          <w:tcPr>
            <w:tcW w:w="1672" w:type="dxa"/>
            <w:tcBorders>
              <w:top w:val="single" w:sz="2" w:space="0" w:color="auto"/>
              <w:left w:val="single" w:sz="2" w:space="0" w:color="auto"/>
              <w:bottom w:val="single" w:sz="2" w:space="0" w:color="auto"/>
              <w:right w:val="single" w:sz="2" w:space="0" w:color="auto"/>
            </w:tcBorders>
          </w:tcPr>
          <w:p w14:paraId="07E3B621" w14:textId="21410D9F" w:rsidR="00616968" w:rsidRPr="000F6836" w:rsidRDefault="00616968" w:rsidP="00915624">
            <w:pPr>
              <w:pStyle w:val="NormalLeft"/>
              <w:rPr>
                <w:lang w:val="en-GB"/>
              </w:rPr>
            </w:pPr>
            <w:del w:id="10268" w:author="Author">
              <w:r w:rsidRPr="000F6836" w:rsidDel="009B2901">
                <w:rPr>
                  <w:lang w:val="en-GB"/>
                </w:rPr>
                <w:delText>Sector</w:delText>
              </w:r>
            </w:del>
          </w:p>
        </w:tc>
        <w:tc>
          <w:tcPr>
            <w:tcW w:w="6593" w:type="dxa"/>
            <w:tcBorders>
              <w:top w:val="single" w:sz="2" w:space="0" w:color="auto"/>
              <w:left w:val="single" w:sz="2" w:space="0" w:color="auto"/>
              <w:bottom w:val="single" w:sz="2" w:space="0" w:color="auto"/>
              <w:right w:val="single" w:sz="2" w:space="0" w:color="auto"/>
            </w:tcBorders>
          </w:tcPr>
          <w:p w14:paraId="45CED2AD" w14:textId="5731817A" w:rsidR="00616968" w:rsidRPr="000F6836" w:rsidRDefault="00616968" w:rsidP="00915624">
            <w:pPr>
              <w:pStyle w:val="NormalLeft"/>
              <w:rPr>
                <w:lang w:val="en-GB"/>
              </w:rPr>
            </w:pPr>
            <w:del w:id="10269" w:author="Author">
              <w:r w:rsidRPr="000F6836" w:rsidDel="009B2901">
                <w:rPr>
                  <w:lang w:val="en-GB"/>
                </w:rPr>
                <w:delText>Identify the economic sector of issuer based on the latest version of NACE code. The letter reference of the NACE code identifying the Section should be used as a minimum for identifying sectors (e.g. ‘A’ or ‘A0111’ would be acceptable) except for the NACE relating to Financial and Insurance activities, for which the letter identifying the Section followed by the 4 digits code for the class should be used (e.g. ‘K6411’).</w:delText>
              </w:r>
            </w:del>
          </w:p>
        </w:tc>
      </w:tr>
      <w:tr w:rsidR="00616968" w:rsidRPr="000F6836" w14:paraId="504B5C2E" w14:textId="4CB5A576" w:rsidTr="00FB7E86">
        <w:tc>
          <w:tcPr>
            <w:tcW w:w="1021" w:type="dxa"/>
            <w:tcBorders>
              <w:top w:val="single" w:sz="2" w:space="0" w:color="auto"/>
              <w:left w:val="single" w:sz="2" w:space="0" w:color="auto"/>
              <w:bottom w:val="single" w:sz="2" w:space="0" w:color="auto"/>
              <w:right w:val="single" w:sz="2" w:space="0" w:color="auto"/>
            </w:tcBorders>
          </w:tcPr>
          <w:p w14:paraId="6619D81C" w14:textId="4DE0BAE7" w:rsidR="00616968" w:rsidRPr="000F6836" w:rsidRDefault="00616968" w:rsidP="00915624">
            <w:pPr>
              <w:pStyle w:val="NormalLeft"/>
              <w:rPr>
                <w:lang w:val="en-GB"/>
              </w:rPr>
            </w:pPr>
            <w:del w:id="10270" w:author="Author">
              <w:r w:rsidRPr="000F6836" w:rsidDel="009B2901">
                <w:rPr>
                  <w:lang w:val="en-GB"/>
                </w:rPr>
                <w:delText>C0110</w:delText>
              </w:r>
            </w:del>
          </w:p>
        </w:tc>
        <w:tc>
          <w:tcPr>
            <w:tcW w:w="1672" w:type="dxa"/>
            <w:tcBorders>
              <w:top w:val="single" w:sz="2" w:space="0" w:color="auto"/>
              <w:left w:val="single" w:sz="2" w:space="0" w:color="auto"/>
              <w:bottom w:val="single" w:sz="2" w:space="0" w:color="auto"/>
              <w:right w:val="single" w:sz="2" w:space="0" w:color="auto"/>
            </w:tcBorders>
          </w:tcPr>
          <w:p w14:paraId="08849E17" w14:textId="3DF07C63" w:rsidR="00616968" w:rsidRPr="000F6836" w:rsidRDefault="00616968" w:rsidP="00915624">
            <w:pPr>
              <w:pStyle w:val="NormalLeft"/>
              <w:rPr>
                <w:lang w:val="en-GB"/>
              </w:rPr>
            </w:pPr>
            <w:del w:id="10271" w:author="Author">
              <w:r w:rsidRPr="000F6836" w:rsidDel="009B2901">
                <w:rPr>
                  <w:lang w:val="en-GB"/>
                </w:rPr>
                <w:delText>Group entity subject to the exposure</w:delText>
              </w:r>
            </w:del>
          </w:p>
        </w:tc>
        <w:tc>
          <w:tcPr>
            <w:tcW w:w="6593" w:type="dxa"/>
            <w:tcBorders>
              <w:top w:val="single" w:sz="2" w:space="0" w:color="auto"/>
              <w:left w:val="single" w:sz="2" w:space="0" w:color="auto"/>
              <w:bottom w:val="single" w:sz="2" w:space="0" w:color="auto"/>
              <w:right w:val="single" w:sz="2" w:space="0" w:color="auto"/>
            </w:tcBorders>
          </w:tcPr>
          <w:p w14:paraId="62B18BC1" w14:textId="7B1DB688" w:rsidR="00616968" w:rsidRPr="000F6836" w:rsidRDefault="00616968" w:rsidP="00915624">
            <w:pPr>
              <w:pStyle w:val="NormalLeft"/>
              <w:rPr>
                <w:lang w:val="en-GB"/>
              </w:rPr>
            </w:pPr>
            <w:del w:id="10272" w:author="Author">
              <w:r w:rsidRPr="000F6836" w:rsidDel="009B2901">
                <w:rPr>
                  <w:lang w:val="en-GB"/>
                </w:rPr>
                <w:delText>List of all involved entities of the group in the exposure. It concerns all entities and for each entity a separate entry has to be reported. If more than one entity of the group is involved, for each entity a separate row is necessary.</w:delText>
              </w:r>
            </w:del>
          </w:p>
        </w:tc>
      </w:tr>
      <w:tr w:rsidR="00616968" w:rsidRPr="000F6836" w14:paraId="795F2489" w14:textId="6122C37F" w:rsidTr="00FB7E86">
        <w:tc>
          <w:tcPr>
            <w:tcW w:w="1021" w:type="dxa"/>
            <w:tcBorders>
              <w:top w:val="single" w:sz="2" w:space="0" w:color="auto"/>
              <w:left w:val="single" w:sz="2" w:space="0" w:color="auto"/>
              <w:bottom w:val="single" w:sz="2" w:space="0" w:color="auto"/>
              <w:right w:val="single" w:sz="2" w:space="0" w:color="auto"/>
            </w:tcBorders>
          </w:tcPr>
          <w:p w14:paraId="761C2E38" w14:textId="7724F5F5" w:rsidR="00616968" w:rsidRPr="000F6836" w:rsidRDefault="00616968" w:rsidP="00915624">
            <w:pPr>
              <w:pStyle w:val="NormalLeft"/>
              <w:rPr>
                <w:lang w:val="en-GB"/>
              </w:rPr>
            </w:pPr>
            <w:del w:id="10273" w:author="Author">
              <w:r w:rsidRPr="000F6836" w:rsidDel="009B2901">
                <w:rPr>
                  <w:lang w:val="en-GB"/>
                </w:rPr>
                <w:delText>C0120</w:delText>
              </w:r>
            </w:del>
          </w:p>
        </w:tc>
        <w:tc>
          <w:tcPr>
            <w:tcW w:w="1672" w:type="dxa"/>
            <w:tcBorders>
              <w:top w:val="single" w:sz="2" w:space="0" w:color="auto"/>
              <w:left w:val="single" w:sz="2" w:space="0" w:color="auto"/>
              <w:bottom w:val="single" w:sz="2" w:space="0" w:color="auto"/>
              <w:right w:val="single" w:sz="2" w:space="0" w:color="auto"/>
            </w:tcBorders>
          </w:tcPr>
          <w:p w14:paraId="32260E8F" w14:textId="3769F691" w:rsidR="00616968" w:rsidRPr="000F6836" w:rsidRDefault="00616968" w:rsidP="00915624">
            <w:pPr>
              <w:pStyle w:val="NormalLeft"/>
              <w:rPr>
                <w:lang w:val="en-GB"/>
              </w:rPr>
            </w:pPr>
            <w:del w:id="10274" w:author="Author">
              <w:r w:rsidRPr="000F6836" w:rsidDel="009B2901">
                <w:rPr>
                  <w:lang w:val="en-GB"/>
                </w:rPr>
                <w:delText>Identification code of the group entity</w:delText>
              </w:r>
            </w:del>
          </w:p>
        </w:tc>
        <w:tc>
          <w:tcPr>
            <w:tcW w:w="6593" w:type="dxa"/>
            <w:tcBorders>
              <w:top w:val="single" w:sz="2" w:space="0" w:color="auto"/>
              <w:left w:val="single" w:sz="2" w:space="0" w:color="auto"/>
              <w:bottom w:val="single" w:sz="2" w:space="0" w:color="auto"/>
              <w:right w:val="single" w:sz="2" w:space="0" w:color="auto"/>
            </w:tcBorders>
          </w:tcPr>
          <w:p w14:paraId="7909534C" w14:textId="5F5420ED" w:rsidR="00616968" w:rsidRPr="000F6836" w:rsidDel="009B2901" w:rsidRDefault="00616968" w:rsidP="00915624">
            <w:pPr>
              <w:pStyle w:val="NormalLeft"/>
              <w:rPr>
                <w:del w:id="10275" w:author="Author"/>
                <w:lang w:val="en-GB"/>
              </w:rPr>
            </w:pPr>
            <w:del w:id="10276" w:author="Author">
              <w:r w:rsidRPr="000F6836" w:rsidDel="009B2901">
                <w:rPr>
                  <w:lang w:val="en-GB"/>
                </w:rPr>
                <w:delText>The unique identification code as reported in S.32.01.</w:delText>
              </w:r>
            </w:del>
          </w:p>
          <w:p w14:paraId="75CD7228" w14:textId="01936B74" w:rsidR="00616968" w:rsidRPr="000F6836" w:rsidDel="009B2901" w:rsidRDefault="00616968" w:rsidP="00915624">
            <w:pPr>
              <w:pStyle w:val="NormalLeft"/>
              <w:rPr>
                <w:del w:id="10277" w:author="Author"/>
                <w:lang w:val="en-GB"/>
              </w:rPr>
            </w:pPr>
            <w:del w:id="10278" w:author="Author">
              <w:r w:rsidRPr="000F6836" w:rsidDel="009B2901">
                <w:rPr>
                  <w:lang w:val="en-GB"/>
                </w:rPr>
                <w:delText>Identification code by this order of priority:</w:delText>
              </w:r>
            </w:del>
          </w:p>
          <w:p w14:paraId="65A169EE" w14:textId="5469BD82" w:rsidR="00616968" w:rsidRPr="000F6836" w:rsidDel="009B2901" w:rsidRDefault="00616968" w:rsidP="00915624">
            <w:pPr>
              <w:pStyle w:val="Tiret0"/>
              <w:numPr>
                <w:ilvl w:val="0"/>
                <w:numId w:val="14"/>
              </w:numPr>
              <w:ind w:left="851" w:hanging="851"/>
              <w:rPr>
                <w:del w:id="10279" w:author="Author"/>
                <w:lang w:val="en-GB"/>
              </w:rPr>
            </w:pPr>
            <w:del w:id="10280" w:author="Author">
              <w:r w:rsidRPr="000F6836" w:rsidDel="009B2901">
                <w:rPr>
                  <w:lang w:val="en-GB"/>
                </w:rPr>
                <w:delText>Legal Entity Identifier (LEI);</w:delText>
              </w:r>
            </w:del>
          </w:p>
          <w:p w14:paraId="7C69C3F9" w14:textId="20D32785" w:rsidR="00616968" w:rsidRPr="000F6836" w:rsidDel="009B2901" w:rsidRDefault="00616968" w:rsidP="00915624">
            <w:pPr>
              <w:pStyle w:val="Tiret0"/>
              <w:numPr>
                <w:ilvl w:val="0"/>
                <w:numId w:val="14"/>
              </w:numPr>
              <w:ind w:left="851" w:hanging="851"/>
              <w:rPr>
                <w:del w:id="10281" w:author="Author"/>
                <w:lang w:val="en-GB"/>
              </w:rPr>
            </w:pPr>
            <w:del w:id="10282" w:author="Author">
              <w:r w:rsidRPr="000F6836" w:rsidDel="009B2901">
                <w:rPr>
                  <w:lang w:val="en-GB"/>
                </w:rPr>
                <w:delText>Specific code</w:delText>
              </w:r>
            </w:del>
          </w:p>
          <w:p w14:paraId="0090129C" w14:textId="1121522E" w:rsidR="00616968" w:rsidRPr="000F6836" w:rsidDel="009B2901" w:rsidRDefault="00616968" w:rsidP="00915624">
            <w:pPr>
              <w:pStyle w:val="NormalLeft"/>
              <w:rPr>
                <w:del w:id="10283" w:author="Author"/>
                <w:lang w:val="en-GB"/>
              </w:rPr>
            </w:pPr>
            <w:del w:id="10284" w:author="Author">
              <w:r w:rsidRPr="000F6836" w:rsidDel="009B2901">
                <w:rPr>
                  <w:lang w:val="en-GB"/>
                </w:rPr>
                <w:delText>Specific code:</w:delText>
              </w:r>
            </w:del>
          </w:p>
          <w:p w14:paraId="3226948F" w14:textId="144D5EEC" w:rsidR="00616968" w:rsidRPr="000F6836" w:rsidDel="009B2901" w:rsidRDefault="00616968" w:rsidP="00915624">
            <w:pPr>
              <w:pStyle w:val="Tiret0"/>
              <w:numPr>
                <w:ilvl w:val="0"/>
                <w:numId w:val="14"/>
              </w:numPr>
              <w:ind w:left="851" w:hanging="851"/>
              <w:rPr>
                <w:del w:id="10285" w:author="Author"/>
                <w:lang w:val="en-GB"/>
              </w:rPr>
            </w:pPr>
            <w:del w:id="10286" w:author="Author">
              <w:r w:rsidRPr="000F6836" w:rsidDel="009B2901">
                <w:rPr>
                  <w:lang w:val="en-GB"/>
                </w:rPr>
                <w:delText>For EEA insurance and reinsurance undertakings and other EEA regulated undertakings within the scope of group supervision: identification code used in the local market, attributed by the undertaking's competent supervisory authority;</w:delText>
              </w:r>
            </w:del>
          </w:p>
          <w:p w14:paraId="0D1DFA09" w14:textId="5632327E" w:rsidR="00616968" w:rsidRPr="000F6836" w:rsidDel="009B2901" w:rsidRDefault="00616968" w:rsidP="00915624">
            <w:pPr>
              <w:pStyle w:val="Tiret0"/>
              <w:numPr>
                <w:ilvl w:val="0"/>
                <w:numId w:val="14"/>
              </w:numPr>
              <w:ind w:left="851" w:hanging="851"/>
              <w:rPr>
                <w:del w:id="10287" w:author="Author"/>
                <w:lang w:val="en-GB"/>
              </w:rPr>
            </w:pPr>
            <w:del w:id="10288" w:author="Author">
              <w:r w:rsidRPr="000F6836" w:rsidDel="009B2901">
                <w:rPr>
                  <w:lang w:val="en-GB"/>
                </w:rPr>
                <w:delTex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delText>
              </w:r>
            </w:del>
          </w:p>
          <w:p w14:paraId="520DE035" w14:textId="5EC7F0B3" w:rsidR="00616968" w:rsidRPr="000F6836" w:rsidRDefault="00616968" w:rsidP="00915624">
            <w:pPr>
              <w:pStyle w:val="Point0"/>
              <w:rPr>
                <w:lang w:val="en-GB"/>
              </w:rPr>
            </w:pPr>
            <w:del w:id="10289" w:author="Author">
              <w:r w:rsidRPr="000F6836" w:rsidDel="009B2901">
                <w:rPr>
                  <w:lang w:val="en-GB"/>
                </w:rPr>
                <w:tab/>
                <w:delText>identification code of the parent undertaking + ISO 3166–1 alpha–2 code of the country of the undertaking + 5 digits</w:delText>
              </w:r>
            </w:del>
          </w:p>
        </w:tc>
      </w:tr>
      <w:tr w:rsidR="00616968" w:rsidRPr="000F6836" w14:paraId="26CEEE9F" w14:textId="7D3588E8" w:rsidTr="00FB7E86">
        <w:tc>
          <w:tcPr>
            <w:tcW w:w="1021" w:type="dxa"/>
            <w:tcBorders>
              <w:top w:val="single" w:sz="2" w:space="0" w:color="auto"/>
              <w:left w:val="single" w:sz="2" w:space="0" w:color="auto"/>
              <w:bottom w:val="single" w:sz="2" w:space="0" w:color="auto"/>
              <w:right w:val="single" w:sz="2" w:space="0" w:color="auto"/>
            </w:tcBorders>
          </w:tcPr>
          <w:p w14:paraId="520984AB" w14:textId="42BDA2E1" w:rsidR="00616968" w:rsidRPr="000F6836" w:rsidRDefault="00616968" w:rsidP="00915624">
            <w:pPr>
              <w:pStyle w:val="NormalLeft"/>
              <w:rPr>
                <w:lang w:val="en-GB"/>
              </w:rPr>
            </w:pPr>
            <w:del w:id="10290" w:author="Author">
              <w:r w:rsidRPr="000F6836" w:rsidDel="009B2901">
                <w:rPr>
                  <w:lang w:val="en-GB"/>
                </w:rPr>
                <w:delText>C0130</w:delText>
              </w:r>
            </w:del>
          </w:p>
        </w:tc>
        <w:tc>
          <w:tcPr>
            <w:tcW w:w="1672" w:type="dxa"/>
            <w:tcBorders>
              <w:top w:val="single" w:sz="2" w:space="0" w:color="auto"/>
              <w:left w:val="single" w:sz="2" w:space="0" w:color="auto"/>
              <w:bottom w:val="single" w:sz="2" w:space="0" w:color="auto"/>
              <w:right w:val="single" w:sz="2" w:space="0" w:color="auto"/>
            </w:tcBorders>
          </w:tcPr>
          <w:p w14:paraId="52337959" w14:textId="7038811A" w:rsidR="00616968" w:rsidRPr="000F6836" w:rsidRDefault="00616968" w:rsidP="00915624">
            <w:pPr>
              <w:pStyle w:val="NormalLeft"/>
              <w:rPr>
                <w:lang w:val="en-GB"/>
              </w:rPr>
            </w:pPr>
            <w:del w:id="10291" w:author="Author">
              <w:r w:rsidRPr="000F6836" w:rsidDel="009B2901">
                <w:rPr>
                  <w:lang w:val="en-GB"/>
                </w:rPr>
                <w:delText>ID code type of the group entity</w:delText>
              </w:r>
            </w:del>
          </w:p>
        </w:tc>
        <w:tc>
          <w:tcPr>
            <w:tcW w:w="6593" w:type="dxa"/>
            <w:tcBorders>
              <w:top w:val="single" w:sz="2" w:space="0" w:color="auto"/>
              <w:left w:val="single" w:sz="2" w:space="0" w:color="auto"/>
              <w:bottom w:val="single" w:sz="2" w:space="0" w:color="auto"/>
              <w:right w:val="single" w:sz="2" w:space="0" w:color="auto"/>
            </w:tcBorders>
          </w:tcPr>
          <w:p w14:paraId="1BC33462" w14:textId="31DF8182" w:rsidR="00616968" w:rsidRPr="000F6836" w:rsidDel="009B2901" w:rsidRDefault="00616968" w:rsidP="00915624">
            <w:pPr>
              <w:pStyle w:val="NormalLeft"/>
              <w:rPr>
                <w:del w:id="10292" w:author="Author"/>
                <w:lang w:val="en-GB"/>
              </w:rPr>
            </w:pPr>
            <w:del w:id="10293" w:author="Author">
              <w:r w:rsidRPr="000F6836" w:rsidDel="009B2901">
                <w:rPr>
                  <w:lang w:val="en-GB"/>
                </w:rPr>
                <w:delText>Identification of the code used in item ‘Identification code of the group entity’:</w:delText>
              </w:r>
            </w:del>
          </w:p>
          <w:p w14:paraId="2ABD6068" w14:textId="28C72EA6" w:rsidR="00616968" w:rsidRPr="000F6836" w:rsidDel="009B2901" w:rsidRDefault="00616968" w:rsidP="00915624">
            <w:pPr>
              <w:pStyle w:val="NormalLeft"/>
              <w:rPr>
                <w:del w:id="10294" w:author="Author"/>
                <w:lang w:val="en-GB"/>
              </w:rPr>
            </w:pPr>
            <w:del w:id="10295" w:author="Author">
              <w:r w:rsidRPr="000F6836" w:rsidDel="009B2901">
                <w:rPr>
                  <w:lang w:val="en-GB"/>
                </w:rPr>
                <w:delText>1 — LEI</w:delText>
              </w:r>
            </w:del>
          </w:p>
          <w:p w14:paraId="3E28303A" w14:textId="7C555205" w:rsidR="00616968" w:rsidRPr="000F6836" w:rsidRDefault="00616968" w:rsidP="00915624">
            <w:pPr>
              <w:pStyle w:val="NormalLeft"/>
              <w:rPr>
                <w:lang w:val="en-GB"/>
              </w:rPr>
            </w:pPr>
            <w:del w:id="10296" w:author="Author">
              <w:r w:rsidRPr="000F6836" w:rsidDel="009B2901">
                <w:rPr>
                  <w:lang w:val="en-GB"/>
                </w:rPr>
                <w:delText>2 — Specific code</w:delText>
              </w:r>
            </w:del>
          </w:p>
        </w:tc>
      </w:tr>
      <w:tr w:rsidR="00616968" w:rsidRPr="000F6836" w14:paraId="0B5EE7F3" w14:textId="41968264" w:rsidTr="00FB7E86">
        <w:tc>
          <w:tcPr>
            <w:tcW w:w="1021" w:type="dxa"/>
            <w:tcBorders>
              <w:top w:val="single" w:sz="2" w:space="0" w:color="auto"/>
              <w:left w:val="single" w:sz="2" w:space="0" w:color="auto"/>
              <w:bottom w:val="single" w:sz="2" w:space="0" w:color="auto"/>
              <w:right w:val="single" w:sz="2" w:space="0" w:color="auto"/>
            </w:tcBorders>
          </w:tcPr>
          <w:p w14:paraId="6BA52386" w14:textId="6DECDEB6" w:rsidR="00616968" w:rsidRPr="000F6836" w:rsidRDefault="00616968" w:rsidP="00915624">
            <w:pPr>
              <w:pStyle w:val="NormalLeft"/>
              <w:rPr>
                <w:lang w:val="en-GB"/>
              </w:rPr>
            </w:pPr>
            <w:del w:id="10297" w:author="Author">
              <w:r w:rsidRPr="000F6836" w:rsidDel="009B2901">
                <w:rPr>
                  <w:lang w:val="en-GB"/>
                </w:rPr>
                <w:delText>C0140</w:delText>
              </w:r>
            </w:del>
          </w:p>
        </w:tc>
        <w:tc>
          <w:tcPr>
            <w:tcW w:w="1672" w:type="dxa"/>
            <w:tcBorders>
              <w:top w:val="single" w:sz="2" w:space="0" w:color="auto"/>
              <w:left w:val="single" w:sz="2" w:space="0" w:color="auto"/>
              <w:bottom w:val="single" w:sz="2" w:space="0" w:color="auto"/>
              <w:right w:val="single" w:sz="2" w:space="0" w:color="auto"/>
            </w:tcBorders>
          </w:tcPr>
          <w:p w14:paraId="3950BCBF" w14:textId="699756E1" w:rsidR="00616968" w:rsidRPr="000F6836" w:rsidRDefault="00616968" w:rsidP="00915624">
            <w:pPr>
              <w:pStyle w:val="NormalLeft"/>
              <w:rPr>
                <w:lang w:val="en-GB"/>
              </w:rPr>
            </w:pPr>
            <w:del w:id="10298" w:author="Author">
              <w:r w:rsidRPr="000F6836" w:rsidDel="009B2901">
                <w:rPr>
                  <w:lang w:val="en-GB"/>
                </w:rPr>
                <w:delText>Maturity (asset side) / Validity (liability side)</w:delText>
              </w:r>
            </w:del>
          </w:p>
        </w:tc>
        <w:tc>
          <w:tcPr>
            <w:tcW w:w="6593" w:type="dxa"/>
            <w:tcBorders>
              <w:top w:val="single" w:sz="2" w:space="0" w:color="auto"/>
              <w:left w:val="single" w:sz="2" w:space="0" w:color="auto"/>
              <w:bottom w:val="single" w:sz="2" w:space="0" w:color="auto"/>
              <w:right w:val="single" w:sz="2" w:space="0" w:color="auto"/>
            </w:tcBorders>
          </w:tcPr>
          <w:p w14:paraId="6965C8F8" w14:textId="12A74CC4" w:rsidR="00616968" w:rsidRPr="000F6836" w:rsidDel="009B2901" w:rsidRDefault="00616968" w:rsidP="00915624">
            <w:pPr>
              <w:pStyle w:val="NormalLeft"/>
              <w:rPr>
                <w:del w:id="10299" w:author="Author"/>
                <w:lang w:val="en-GB"/>
              </w:rPr>
            </w:pPr>
            <w:del w:id="10300" w:author="Author">
              <w:r w:rsidRPr="000F6836" w:rsidDel="009B2901">
                <w:rPr>
                  <w:lang w:val="en-GB"/>
                </w:rPr>
                <w:delText xml:space="preserve">Identify the ISO 8601 (yyyy–mm–dd) code of the maturity date of assets and the validity date of liabilities. A fixed date should be indicated for the maturity date of assets and for the validity date of liabilities which should be understood as a contractual </w:delText>
              </w:r>
              <w:r w:rsidRPr="000F6836" w:rsidDel="009B2901">
                <w:rPr>
                  <w:lang w:val="en-GB"/>
                </w:rPr>
                <w:lastRenderedPageBreak/>
                <w:delText>termination date or the last projected cash flow point depending on which is the earlier of both.</w:delText>
              </w:r>
            </w:del>
          </w:p>
          <w:p w14:paraId="00DBCD48" w14:textId="1438FEE5" w:rsidR="00616968" w:rsidRPr="000F6836" w:rsidRDefault="00616968" w:rsidP="00915624">
            <w:pPr>
              <w:pStyle w:val="NormalLeft"/>
              <w:rPr>
                <w:lang w:val="en-GB"/>
              </w:rPr>
            </w:pPr>
            <w:del w:id="10301" w:author="Author">
              <w:r w:rsidRPr="000F6836" w:rsidDel="009B2901">
                <w:rPr>
                  <w:lang w:val="en-GB"/>
                </w:rPr>
                <w:delText>If more than one maturity date is applicable, each maturity date shall be listed in a separate line.</w:delText>
              </w:r>
            </w:del>
          </w:p>
        </w:tc>
      </w:tr>
      <w:tr w:rsidR="00616968" w:rsidRPr="000F6836" w14:paraId="4E7D4B55" w14:textId="1FB9FDC8" w:rsidTr="00FB7E86">
        <w:tc>
          <w:tcPr>
            <w:tcW w:w="1021" w:type="dxa"/>
            <w:tcBorders>
              <w:top w:val="single" w:sz="2" w:space="0" w:color="auto"/>
              <w:left w:val="single" w:sz="2" w:space="0" w:color="auto"/>
              <w:bottom w:val="single" w:sz="2" w:space="0" w:color="auto"/>
              <w:right w:val="single" w:sz="2" w:space="0" w:color="auto"/>
            </w:tcBorders>
          </w:tcPr>
          <w:p w14:paraId="52F50FDF" w14:textId="3CE039D4" w:rsidR="00616968" w:rsidRPr="000F6836" w:rsidRDefault="00616968" w:rsidP="00915624">
            <w:pPr>
              <w:pStyle w:val="NormalLeft"/>
              <w:rPr>
                <w:lang w:val="en-GB"/>
              </w:rPr>
            </w:pPr>
            <w:del w:id="10302" w:author="Author">
              <w:r w:rsidRPr="000F6836" w:rsidDel="009B2901">
                <w:rPr>
                  <w:lang w:val="en-GB"/>
                </w:rPr>
                <w:lastRenderedPageBreak/>
                <w:delText>C0150</w:delText>
              </w:r>
            </w:del>
          </w:p>
        </w:tc>
        <w:tc>
          <w:tcPr>
            <w:tcW w:w="1672" w:type="dxa"/>
            <w:tcBorders>
              <w:top w:val="single" w:sz="2" w:space="0" w:color="auto"/>
              <w:left w:val="single" w:sz="2" w:space="0" w:color="auto"/>
              <w:bottom w:val="single" w:sz="2" w:space="0" w:color="auto"/>
              <w:right w:val="single" w:sz="2" w:space="0" w:color="auto"/>
            </w:tcBorders>
          </w:tcPr>
          <w:p w14:paraId="1E6EC501" w14:textId="363225C8" w:rsidR="00616968" w:rsidRPr="000F6836" w:rsidRDefault="00616968" w:rsidP="00915624">
            <w:pPr>
              <w:pStyle w:val="NormalLeft"/>
              <w:rPr>
                <w:lang w:val="en-GB"/>
              </w:rPr>
            </w:pPr>
            <w:del w:id="10303" w:author="Author">
              <w:r w:rsidRPr="000F6836" w:rsidDel="009B2901">
                <w:rPr>
                  <w:lang w:val="en-GB"/>
                </w:rPr>
                <w:delText>Value of the exposure</w:delText>
              </w:r>
            </w:del>
          </w:p>
        </w:tc>
        <w:tc>
          <w:tcPr>
            <w:tcW w:w="6593" w:type="dxa"/>
            <w:tcBorders>
              <w:top w:val="single" w:sz="2" w:space="0" w:color="auto"/>
              <w:left w:val="single" w:sz="2" w:space="0" w:color="auto"/>
              <w:bottom w:val="single" w:sz="2" w:space="0" w:color="auto"/>
              <w:right w:val="single" w:sz="2" w:space="0" w:color="auto"/>
            </w:tcBorders>
          </w:tcPr>
          <w:p w14:paraId="1A887136" w14:textId="1F2C3274" w:rsidR="00616968" w:rsidRPr="000F6836" w:rsidDel="009B2901" w:rsidRDefault="00616968" w:rsidP="00915624">
            <w:pPr>
              <w:pStyle w:val="NormalLeft"/>
              <w:rPr>
                <w:del w:id="10304" w:author="Author"/>
                <w:lang w:val="en-GB"/>
              </w:rPr>
            </w:pPr>
            <w:del w:id="10305" w:author="Author">
              <w:r w:rsidRPr="000F6836" w:rsidDel="009B2901">
                <w:rPr>
                  <w:lang w:val="en-GB"/>
                </w:rPr>
                <w:delText>Solvency II value of the exposure as of the reporting date for the balance–sheet type of exposures (code 1 to 8 from C0050) and maximum possible value, if possible, regardless of their probability for off–balance sheet items (code 9 to 10 from C0050).</w:delText>
              </w:r>
            </w:del>
          </w:p>
          <w:p w14:paraId="7F6BE0C8" w14:textId="55519C1F" w:rsidR="00616968" w:rsidRPr="000F6836" w:rsidDel="009B2901" w:rsidRDefault="00616968" w:rsidP="00915624">
            <w:pPr>
              <w:pStyle w:val="NormalLeft"/>
              <w:rPr>
                <w:del w:id="10306" w:author="Author"/>
                <w:lang w:val="en-GB"/>
              </w:rPr>
            </w:pPr>
            <w:del w:id="10307" w:author="Author">
              <w:r w:rsidRPr="000F6836" w:rsidDel="009B2901">
                <w:rPr>
                  <w:lang w:val="en-GB"/>
                </w:rPr>
                <w:delText>It is also applicable for reinsurance contracts:</w:delText>
              </w:r>
            </w:del>
          </w:p>
          <w:p w14:paraId="689B5363" w14:textId="2ACA5304" w:rsidR="00616968" w:rsidRPr="000F6836" w:rsidDel="009B2901" w:rsidRDefault="00616968" w:rsidP="00915624">
            <w:pPr>
              <w:pStyle w:val="Tiret0"/>
              <w:numPr>
                <w:ilvl w:val="0"/>
                <w:numId w:val="14"/>
              </w:numPr>
              <w:ind w:left="851" w:hanging="851"/>
              <w:rPr>
                <w:del w:id="10308" w:author="Author"/>
                <w:lang w:val="en-GB"/>
              </w:rPr>
            </w:pPr>
            <w:del w:id="10309" w:author="Author">
              <w:r w:rsidRPr="000F6836" w:rsidDel="009B2901">
                <w:rPr>
                  <w:lang w:val="en-GB"/>
                </w:rPr>
                <w:delText>For reinsurance ceded the amount of the reinsurance recoverables shall be reported;</w:delText>
              </w:r>
            </w:del>
          </w:p>
          <w:p w14:paraId="29DAEB30" w14:textId="4FCAE7F9" w:rsidR="00616968" w:rsidRPr="000F6836" w:rsidRDefault="00616968" w:rsidP="00915624">
            <w:pPr>
              <w:pStyle w:val="Tiret0"/>
              <w:numPr>
                <w:ilvl w:val="0"/>
                <w:numId w:val="14"/>
              </w:numPr>
              <w:ind w:left="851" w:hanging="851"/>
              <w:rPr>
                <w:lang w:val="en-GB"/>
              </w:rPr>
            </w:pPr>
            <w:del w:id="10310" w:author="Author">
              <w:r w:rsidRPr="000F6836" w:rsidDel="009B2901">
                <w:rPr>
                  <w:lang w:val="en-GB"/>
                </w:rPr>
                <w:delText>For reinsurance accepted the amount of technical provisions shall be reported.</w:delText>
              </w:r>
            </w:del>
          </w:p>
        </w:tc>
      </w:tr>
      <w:tr w:rsidR="00616968" w:rsidRPr="000F6836" w14:paraId="0D5F3045" w14:textId="03AEF455" w:rsidTr="00FB7E86">
        <w:tc>
          <w:tcPr>
            <w:tcW w:w="1021" w:type="dxa"/>
            <w:tcBorders>
              <w:top w:val="single" w:sz="2" w:space="0" w:color="auto"/>
              <w:left w:val="single" w:sz="2" w:space="0" w:color="auto"/>
              <w:bottom w:val="single" w:sz="2" w:space="0" w:color="auto"/>
              <w:right w:val="single" w:sz="2" w:space="0" w:color="auto"/>
            </w:tcBorders>
          </w:tcPr>
          <w:p w14:paraId="37BFCCE1" w14:textId="27825AED" w:rsidR="00616968" w:rsidRPr="000F6836" w:rsidRDefault="00616968" w:rsidP="00915624">
            <w:pPr>
              <w:pStyle w:val="NormalLeft"/>
              <w:rPr>
                <w:lang w:val="en-GB"/>
              </w:rPr>
            </w:pPr>
            <w:del w:id="10311" w:author="Author">
              <w:r w:rsidRPr="000F6836" w:rsidDel="009B2901">
                <w:rPr>
                  <w:lang w:val="en-GB"/>
                </w:rPr>
                <w:delText>C0160</w:delText>
              </w:r>
            </w:del>
          </w:p>
        </w:tc>
        <w:tc>
          <w:tcPr>
            <w:tcW w:w="1672" w:type="dxa"/>
            <w:tcBorders>
              <w:top w:val="single" w:sz="2" w:space="0" w:color="auto"/>
              <w:left w:val="single" w:sz="2" w:space="0" w:color="auto"/>
              <w:bottom w:val="single" w:sz="2" w:space="0" w:color="auto"/>
              <w:right w:val="single" w:sz="2" w:space="0" w:color="auto"/>
            </w:tcBorders>
          </w:tcPr>
          <w:p w14:paraId="542394C6" w14:textId="7903F2B1" w:rsidR="00616968" w:rsidRPr="000F6836" w:rsidRDefault="00616968" w:rsidP="00915624">
            <w:pPr>
              <w:pStyle w:val="NormalLeft"/>
              <w:rPr>
                <w:lang w:val="en-GB"/>
              </w:rPr>
            </w:pPr>
            <w:del w:id="10312" w:author="Author">
              <w:r w:rsidRPr="000F6836" w:rsidDel="009B2901">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740F633E" w14:textId="0117617F" w:rsidR="00616968" w:rsidRPr="000F6836" w:rsidRDefault="00616968" w:rsidP="00915624">
            <w:pPr>
              <w:pStyle w:val="NormalLeft"/>
              <w:rPr>
                <w:lang w:val="en-GB"/>
              </w:rPr>
            </w:pPr>
            <w:del w:id="10313" w:author="Author">
              <w:r w:rsidRPr="000F6836" w:rsidDel="009B2901">
                <w:rPr>
                  <w:lang w:val="en-GB"/>
                </w:rPr>
                <w:delText>Identify the ISO 4217 alphabetic code of the original currency of the exposure.</w:delText>
              </w:r>
            </w:del>
          </w:p>
        </w:tc>
      </w:tr>
      <w:tr w:rsidR="00616968" w:rsidRPr="000F6836" w14:paraId="60FF690D" w14:textId="20D5D7A1" w:rsidTr="00FB7E86">
        <w:tc>
          <w:tcPr>
            <w:tcW w:w="1021" w:type="dxa"/>
            <w:tcBorders>
              <w:top w:val="single" w:sz="2" w:space="0" w:color="auto"/>
              <w:left w:val="single" w:sz="2" w:space="0" w:color="auto"/>
              <w:bottom w:val="single" w:sz="2" w:space="0" w:color="auto"/>
              <w:right w:val="single" w:sz="2" w:space="0" w:color="auto"/>
            </w:tcBorders>
          </w:tcPr>
          <w:p w14:paraId="17CB8C87" w14:textId="4FF8542C" w:rsidR="00616968" w:rsidRPr="000F6836" w:rsidRDefault="00616968" w:rsidP="00915624">
            <w:pPr>
              <w:pStyle w:val="NormalLeft"/>
              <w:rPr>
                <w:lang w:val="en-GB"/>
              </w:rPr>
            </w:pPr>
            <w:del w:id="10314" w:author="Author">
              <w:r w:rsidRPr="000F6836" w:rsidDel="009B2901">
                <w:rPr>
                  <w:lang w:val="en-GB"/>
                </w:rPr>
                <w:delText>C0170</w:delText>
              </w:r>
            </w:del>
          </w:p>
        </w:tc>
        <w:tc>
          <w:tcPr>
            <w:tcW w:w="1672" w:type="dxa"/>
            <w:tcBorders>
              <w:top w:val="single" w:sz="2" w:space="0" w:color="auto"/>
              <w:left w:val="single" w:sz="2" w:space="0" w:color="auto"/>
              <w:bottom w:val="single" w:sz="2" w:space="0" w:color="auto"/>
              <w:right w:val="single" w:sz="2" w:space="0" w:color="auto"/>
            </w:tcBorders>
          </w:tcPr>
          <w:p w14:paraId="76DAD920" w14:textId="58B918C6" w:rsidR="00616968" w:rsidRPr="000F6836" w:rsidRDefault="00616968" w:rsidP="00915624">
            <w:pPr>
              <w:pStyle w:val="NormalLeft"/>
              <w:rPr>
                <w:lang w:val="en-GB"/>
              </w:rPr>
            </w:pPr>
            <w:del w:id="10315" w:author="Author">
              <w:r w:rsidRPr="000F6836" w:rsidDel="009B2901">
                <w:rPr>
                  <w:lang w:val="en-GB"/>
                </w:rPr>
                <w:delText>Maximum amount to be paid by the reinsurer</w:delText>
              </w:r>
            </w:del>
          </w:p>
        </w:tc>
        <w:tc>
          <w:tcPr>
            <w:tcW w:w="6593" w:type="dxa"/>
            <w:tcBorders>
              <w:top w:val="single" w:sz="2" w:space="0" w:color="auto"/>
              <w:left w:val="single" w:sz="2" w:space="0" w:color="auto"/>
              <w:bottom w:val="single" w:sz="2" w:space="0" w:color="auto"/>
              <w:right w:val="single" w:sz="2" w:space="0" w:color="auto"/>
            </w:tcBorders>
          </w:tcPr>
          <w:p w14:paraId="44C8A8C5" w14:textId="10138A9B" w:rsidR="00616968" w:rsidRPr="000F6836" w:rsidRDefault="00616968" w:rsidP="00915624">
            <w:pPr>
              <w:pStyle w:val="NormalLeft"/>
              <w:rPr>
                <w:lang w:val="en-GB"/>
              </w:rPr>
            </w:pPr>
            <w:del w:id="10316" w:author="Author">
              <w:r w:rsidRPr="000F6836" w:rsidDel="009B2901">
                <w:rPr>
                  <w:lang w:val="en-GB"/>
                </w:rPr>
                <w:delText>Only applicable if the exposure is ‘Assets — Reinsurance’: In the case the reinsurer has to pay resulting from a reinsurance contract, this is the maximum amount to be payable to the contract party by the reinsurer taking into account the specificities of the reinsurance contract.</w:delText>
              </w:r>
            </w:del>
          </w:p>
        </w:tc>
      </w:tr>
    </w:tbl>
    <w:p w14:paraId="416E0F9C" w14:textId="77777777" w:rsidR="00616968" w:rsidRPr="000F6836" w:rsidRDefault="00616968" w:rsidP="00616968">
      <w:pPr>
        <w:adjustRightInd w:val="0"/>
        <w:spacing w:before="0" w:after="0"/>
        <w:jc w:val="left"/>
        <w:rPr>
          <w:lang w:val="en-GB"/>
        </w:rPr>
        <w:sectPr w:rsidR="00616968" w:rsidRPr="000F6836">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pgNumType w:start="0"/>
          <w:cols w:space="709"/>
        </w:sectPr>
      </w:pPr>
    </w:p>
    <w:p w14:paraId="01882B8C" w14:textId="71D01C70" w:rsidR="00797E26" w:rsidRPr="000F6836" w:rsidRDefault="00797E26" w:rsidP="0024437C">
      <w:pPr>
        <w:pStyle w:val="ManualHeading2"/>
        <w:numPr>
          <w:ilvl w:val="0"/>
          <w:numId w:val="0"/>
        </w:numPr>
        <w:ind w:left="851" w:hanging="851"/>
        <w:rPr>
          <w:ins w:id="10317" w:author="Author"/>
          <w:i/>
          <w:lang w:val="en-GB"/>
        </w:rPr>
      </w:pPr>
      <w:bookmarkStart w:id="10318" w:name="_Toc34054348"/>
      <w:ins w:id="10319" w:author="Author">
        <w:r w:rsidRPr="000F6836">
          <w:rPr>
            <w:i/>
            <w:lang w:val="en-GB"/>
          </w:rPr>
          <w:lastRenderedPageBreak/>
          <w:t xml:space="preserve">S.37.02 </w:t>
        </w:r>
        <w:r w:rsidR="000A73D3" w:rsidRPr="000F6836">
          <w:rPr>
            <w:i/>
            <w:lang w:val="en-GB"/>
          </w:rPr>
          <w:t xml:space="preserve">— </w:t>
        </w:r>
        <w:r w:rsidRPr="000F6836">
          <w:rPr>
            <w:i/>
            <w:lang w:val="en-GB"/>
          </w:rPr>
          <w:t xml:space="preserve">Risk Concentration </w:t>
        </w:r>
        <w:r w:rsidR="00F8596D" w:rsidRPr="000F6836">
          <w:rPr>
            <w:i/>
            <w:lang w:val="en-GB"/>
          </w:rPr>
          <w:t xml:space="preserve">– </w:t>
        </w:r>
        <w:r w:rsidRPr="000F6836">
          <w:rPr>
            <w:i/>
            <w:lang w:val="en-GB"/>
          </w:rPr>
          <w:t>Exposure by currency, sector, country</w:t>
        </w:r>
        <w:bookmarkEnd w:id="10318"/>
        <w:r w:rsidRPr="000F6836">
          <w:rPr>
            <w:i/>
            <w:lang w:val="en-GB"/>
          </w:rPr>
          <w:t xml:space="preserve"> </w:t>
        </w:r>
      </w:ins>
    </w:p>
    <w:p w14:paraId="7EFCA164" w14:textId="77777777" w:rsidR="0024437C" w:rsidRPr="000F6836" w:rsidRDefault="0024437C" w:rsidP="0024437C">
      <w:pPr>
        <w:rPr>
          <w:ins w:id="10320" w:author="Author"/>
          <w:lang w:val="en-GB"/>
        </w:rPr>
      </w:pPr>
      <w:ins w:id="10321" w:author="Author">
        <w:r w:rsidRPr="000F6836">
          <w:rPr>
            <w:i/>
            <w:lang w:val="en-GB"/>
          </w:rPr>
          <w:t>General comments:</w:t>
        </w:r>
      </w:ins>
    </w:p>
    <w:p w14:paraId="5FFB4577" w14:textId="40D229AD" w:rsidR="00797E26" w:rsidRPr="000F6836" w:rsidRDefault="00797E26" w:rsidP="00797E26">
      <w:pPr>
        <w:suppressAutoHyphens/>
        <w:snapToGrid w:val="0"/>
        <w:spacing w:after="0"/>
        <w:ind w:left="28" w:firstLine="5"/>
        <w:rPr>
          <w:ins w:id="10322" w:author="Author"/>
          <w:szCs w:val="20"/>
          <w:lang w:val="en-GB"/>
        </w:rPr>
      </w:pPr>
      <w:ins w:id="10323" w:author="Author">
        <w:r w:rsidRPr="000F6836">
          <w:rPr>
            <w:szCs w:val="20"/>
            <w:lang w:val="en-GB"/>
          </w:rPr>
          <w:t>The tables shall include the risk concentration between entities in the scope of group supervision and third parties. All exposures should be represented by currency, sector and country, starting from the maximum exposure to the minimum one. In case the country, sector or currency is not relevant the figures may be reported under an “Other” category.</w:t>
        </w:r>
      </w:ins>
    </w:p>
    <w:p w14:paraId="45A4DB7F" w14:textId="5882BDC8" w:rsidR="00797E26" w:rsidRPr="000F6836" w:rsidDel="00374992" w:rsidRDefault="00374992" w:rsidP="00797E26">
      <w:pPr>
        <w:suppressAutoHyphens/>
        <w:snapToGrid w:val="0"/>
        <w:spacing w:after="0"/>
        <w:ind w:left="28" w:firstLine="5"/>
        <w:rPr>
          <w:ins w:id="10324" w:author="Author"/>
          <w:del w:id="10325" w:author="Author"/>
          <w:szCs w:val="20"/>
          <w:lang w:val="en-GB"/>
        </w:rPr>
      </w:pPr>
      <w:ins w:id="10326" w:author="Author">
        <w:r w:rsidRPr="000F6836">
          <w:rPr>
            <w:szCs w:val="20"/>
            <w:lang w:val="en-GB"/>
          </w:rPr>
          <w:t xml:space="preserve">The « sector » should be presented in the split for  NACE code 1st level of disaggregation (letter). </w:t>
        </w:r>
        <w:del w:id="10327" w:author="Author">
          <w:r w:rsidR="00797E26" w:rsidRPr="000F6836" w:rsidDel="00374992">
            <w:rPr>
              <w:szCs w:val="20"/>
              <w:lang w:val="en-GB"/>
            </w:rPr>
            <w:delText>The “sector” should present the split between the following sectors:</w:delText>
          </w:r>
        </w:del>
      </w:ins>
    </w:p>
    <w:p w14:paraId="60856057" w14:textId="451266D9" w:rsidR="00797E26" w:rsidRPr="000F6836" w:rsidDel="00374992" w:rsidRDefault="00797E26" w:rsidP="00797E26">
      <w:pPr>
        <w:pStyle w:val="ListParagraph"/>
        <w:numPr>
          <w:ilvl w:val="0"/>
          <w:numId w:val="36"/>
        </w:numPr>
        <w:suppressAutoHyphens/>
        <w:snapToGrid w:val="0"/>
        <w:spacing w:before="120"/>
        <w:jc w:val="both"/>
        <w:rPr>
          <w:ins w:id="10328" w:author="Author"/>
          <w:del w:id="10329" w:author="Author"/>
          <w:rFonts w:ascii="Times New Roman" w:hAnsi="Times New Roman"/>
          <w:sz w:val="24"/>
          <w:szCs w:val="20"/>
        </w:rPr>
      </w:pPr>
      <w:ins w:id="10330" w:author="Author">
        <w:del w:id="10331" w:author="Author">
          <w:r w:rsidRPr="000F6836" w:rsidDel="00374992">
            <w:rPr>
              <w:rFonts w:ascii="Times New Roman" w:hAnsi="Times New Roman"/>
              <w:sz w:val="24"/>
              <w:szCs w:val="20"/>
            </w:rPr>
            <w:delText>Public sector</w:delText>
          </w:r>
        </w:del>
      </w:ins>
    </w:p>
    <w:p w14:paraId="77CDD533" w14:textId="210557C8" w:rsidR="00797E26" w:rsidRPr="000F6836" w:rsidDel="00374992" w:rsidRDefault="00797E26" w:rsidP="00797E26">
      <w:pPr>
        <w:pStyle w:val="ListParagraph"/>
        <w:numPr>
          <w:ilvl w:val="0"/>
          <w:numId w:val="36"/>
        </w:numPr>
        <w:suppressAutoHyphens/>
        <w:snapToGrid w:val="0"/>
        <w:spacing w:before="120"/>
        <w:jc w:val="both"/>
        <w:rPr>
          <w:ins w:id="10332" w:author="Author"/>
          <w:del w:id="10333" w:author="Author"/>
          <w:rFonts w:ascii="Times New Roman" w:hAnsi="Times New Roman"/>
          <w:sz w:val="24"/>
          <w:szCs w:val="20"/>
        </w:rPr>
      </w:pPr>
      <w:ins w:id="10334" w:author="Author">
        <w:del w:id="10335" w:author="Author">
          <w:r w:rsidRPr="000F6836" w:rsidDel="00374992">
            <w:rPr>
              <w:rFonts w:ascii="Times New Roman" w:hAnsi="Times New Roman"/>
              <w:sz w:val="24"/>
              <w:szCs w:val="20"/>
            </w:rPr>
            <w:delText>Financial sector</w:delText>
          </w:r>
        </w:del>
      </w:ins>
    </w:p>
    <w:p w14:paraId="2E78FF70" w14:textId="3E97C77B" w:rsidR="00797E26" w:rsidRPr="000F6836" w:rsidDel="00374992" w:rsidRDefault="00797E26" w:rsidP="00797E26">
      <w:pPr>
        <w:pStyle w:val="ListParagraph"/>
        <w:numPr>
          <w:ilvl w:val="0"/>
          <w:numId w:val="36"/>
        </w:numPr>
        <w:suppressAutoHyphens/>
        <w:snapToGrid w:val="0"/>
        <w:spacing w:before="120"/>
        <w:jc w:val="both"/>
        <w:rPr>
          <w:ins w:id="10336" w:author="Author"/>
          <w:del w:id="10337" w:author="Author"/>
          <w:rFonts w:ascii="Times New Roman" w:hAnsi="Times New Roman"/>
          <w:sz w:val="24"/>
          <w:szCs w:val="20"/>
        </w:rPr>
      </w:pPr>
      <w:ins w:id="10338" w:author="Author">
        <w:del w:id="10339" w:author="Author">
          <w:r w:rsidRPr="000F6836" w:rsidDel="00374992">
            <w:rPr>
              <w:rFonts w:ascii="Times New Roman" w:hAnsi="Times New Roman"/>
              <w:sz w:val="24"/>
              <w:szCs w:val="20"/>
            </w:rPr>
            <w:delText>Corporate sector divided by NACE code 1</w:delText>
          </w:r>
          <w:r w:rsidRPr="000F6836" w:rsidDel="00374992">
            <w:rPr>
              <w:rFonts w:ascii="Times New Roman" w:hAnsi="Times New Roman"/>
              <w:sz w:val="24"/>
              <w:szCs w:val="20"/>
              <w:vertAlign w:val="superscript"/>
            </w:rPr>
            <w:delText>st</w:delText>
          </w:r>
          <w:r w:rsidRPr="000F6836" w:rsidDel="00374992">
            <w:rPr>
              <w:rFonts w:ascii="Times New Roman" w:hAnsi="Times New Roman"/>
              <w:sz w:val="24"/>
              <w:szCs w:val="20"/>
            </w:rPr>
            <w:delText xml:space="preserve"> level of disaggregation (letter).</w:delText>
          </w:r>
        </w:del>
      </w:ins>
    </w:p>
    <w:p w14:paraId="72EC338A" w14:textId="697236F7" w:rsidR="00797E26" w:rsidRPr="000F6836" w:rsidRDefault="00797E26" w:rsidP="00797E26">
      <w:pPr>
        <w:suppressAutoHyphens/>
        <w:snapToGrid w:val="0"/>
        <w:spacing w:after="0"/>
        <w:ind w:left="28" w:firstLine="5"/>
        <w:rPr>
          <w:ins w:id="10340" w:author="Author"/>
          <w:szCs w:val="20"/>
          <w:lang w:val="en-GB"/>
        </w:rPr>
      </w:pPr>
      <w:ins w:id="10341" w:author="Author">
        <w:r w:rsidRPr="000F6836">
          <w:rPr>
            <w:szCs w:val="20"/>
            <w:lang w:val="en-GB"/>
          </w:rPr>
          <w:t>The tables shall be based on all the exposures (full balance sheet)</w:t>
        </w:r>
      </w:ins>
      <w:r w:rsidR="009C4806" w:rsidRPr="000F6836">
        <w:rPr>
          <w:szCs w:val="20"/>
          <w:lang w:val="en-GB"/>
        </w:rPr>
        <w:t xml:space="preserve"> </w:t>
      </w:r>
      <w:ins w:id="10342" w:author="Author">
        <w:r w:rsidRPr="000F6836">
          <w:rPr>
            <w:szCs w:val="20"/>
            <w:lang w:val="en-GB"/>
          </w:rPr>
          <w:t>after credit or insurance risk mitigation technique and exemptions (net amount).</w:t>
        </w:r>
      </w:ins>
    </w:p>
    <w:p w14:paraId="5DB38B14" w14:textId="77777777" w:rsidR="00904CC5" w:rsidRPr="000F6836" w:rsidRDefault="00904CC5" w:rsidP="00797E26">
      <w:pPr>
        <w:suppressAutoHyphens/>
        <w:snapToGrid w:val="0"/>
        <w:spacing w:after="0"/>
        <w:ind w:left="28" w:firstLine="5"/>
        <w:rPr>
          <w:ins w:id="10343" w:author="Author"/>
          <w:szCs w:val="20"/>
          <w:lang w:val="en-GB"/>
        </w:rPr>
      </w:pPr>
    </w:p>
    <w:tbl>
      <w:tblPr>
        <w:tblW w:w="9286" w:type="dxa"/>
        <w:tblLayout w:type="fixed"/>
        <w:tblLook w:val="0000" w:firstRow="0" w:lastRow="0" w:firstColumn="0" w:lastColumn="0" w:noHBand="0" w:noVBand="0"/>
      </w:tblPr>
      <w:tblGrid>
        <w:gridCol w:w="1021"/>
        <w:gridCol w:w="1672"/>
        <w:gridCol w:w="6593"/>
      </w:tblGrid>
      <w:tr w:rsidR="00904CC5" w:rsidRPr="000F6836" w14:paraId="52120DD2" w14:textId="77777777" w:rsidTr="00014056">
        <w:trPr>
          <w:ins w:id="10344" w:author="Author"/>
        </w:trPr>
        <w:tc>
          <w:tcPr>
            <w:tcW w:w="1021" w:type="dxa"/>
            <w:tcBorders>
              <w:top w:val="single" w:sz="2" w:space="0" w:color="auto"/>
              <w:left w:val="single" w:sz="2" w:space="0" w:color="auto"/>
              <w:bottom w:val="single" w:sz="2" w:space="0" w:color="auto"/>
              <w:right w:val="single" w:sz="2" w:space="0" w:color="auto"/>
            </w:tcBorders>
          </w:tcPr>
          <w:p w14:paraId="0CC28F08" w14:textId="77777777" w:rsidR="00904CC5" w:rsidRPr="000F6836" w:rsidRDefault="00904CC5" w:rsidP="00014056">
            <w:pPr>
              <w:adjustRightInd w:val="0"/>
              <w:spacing w:before="0" w:after="0"/>
              <w:jc w:val="left"/>
              <w:rPr>
                <w:ins w:id="10345"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1EF5DE2E" w14:textId="77777777" w:rsidR="00904CC5" w:rsidRPr="000F6836" w:rsidRDefault="00904CC5" w:rsidP="00014056">
            <w:pPr>
              <w:pStyle w:val="NormalCentered"/>
              <w:rPr>
                <w:ins w:id="10346" w:author="Author"/>
                <w:lang w:val="en-GB"/>
              </w:rPr>
            </w:pPr>
            <w:ins w:id="10347" w:author="Author">
              <w:r w:rsidRPr="000F6836">
                <w:rPr>
                  <w:i/>
                  <w:iCs/>
                  <w:lang w:val="en-GB"/>
                </w:rPr>
                <w:t>ITEM</w:t>
              </w:r>
            </w:ins>
          </w:p>
        </w:tc>
        <w:tc>
          <w:tcPr>
            <w:tcW w:w="6593" w:type="dxa"/>
            <w:tcBorders>
              <w:top w:val="single" w:sz="2" w:space="0" w:color="auto"/>
              <w:left w:val="single" w:sz="2" w:space="0" w:color="auto"/>
              <w:bottom w:val="single" w:sz="2" w:space="0" w:color="auto"/>
              <w:right w:val="single" w:sz="2" w:space="0" w:color="auto"/>
            </w:tcBorders>
          </w:tcPr>
          <w:p w14:paraId="59594DFF" w14:textId="77777777" w:rsidR="00904CC5" w:rsidRPr="000F6836" w:rsidRDefault="00904CC5" w:rsidP="00014056">
            <w:pPr>
              <w:pStyle w:val="NormalCentered"/>
              <w:rPr>
                <w:ins w:id="10348" w:author="Author"/>
                <w:lang w:val="en-GB"/>
              </w:rPr>
            </w:pPr>
            <w:ins w:id="10349" w:author="Author">
              <w:r w:rsidRPr="000F6836">
                <w:rPr>
                  <w:i/>
                  <w:iCs/>
                  <w:lang w:val="en-GB"/>
                </w:rPr>
                <w:t>INSTRUCTIONS</w:t>
              </w:r>
            </w:ins>
          </w:p>
        </w:tc>
      </w:tr>
      <w:tr w:rsidR="00904CC5" w:rsidRPr="000F6836" w14:paraId="3F8EECB4" w14:textId="77777777" w:rsidTr="00014056">
        <w:trPr>
          <w:ins w:id="10350" w:author="Author"/>
        </w:trPr>
        <w:tc>
          <w:tcPr>
            <w:tcW w:w="1021" w:type="dxa"/>
            <w:tcBorders>
              <w:top w:val="single" w:sz="2" w:space="0" w:color="auto"/>
              <w:left w:val="single" w:sz="2" w:space="0" w:color="auto"/>
              <w:bottom w:val="single" w:sz="2" w:space="0" w:color="auto"/>
              <w:right w:val="single" w:sz="2" w:space="0" w:color="auto"/>
            </w:tcBorders>
          </w:tcPr>
          <w:p w14:paraId="19A9177E" w14:textId="77777777" w:rsidR="00904CC5" w:rsidRPr="000F6836" w:rsidRDefault="00904CC5" w:rsidP="00014056">
            <w:pPr>
              <w:pStyle w:val="NormalLeft"/>
              <w:rPr>
                <w:ins w:id="10351" w:author="Author"/>
                <w:lang w:val="en-GB"/>
              </w:rPr>
            </w:pPr>
            <w:ins w:id="10352" w:author="Author">
              <w:r w:rsidRPr="000F6836">
                <w:rPr>
                  <w:lang w:val="en-GB"/>
                </w:rPr>
                <w:t>C0010</w:t>
              </w:r>
            </w:ins>
          </w:p>
        </w:tc>
        <w:tc>
          <w:tcPr>
            <w:tcW w:w="1672" w:type="dxa"/>
            <w:tcBorders>
              <w:top w:val="single" w:sz="2" w:space="0" w:color="auto"/>
              <w:left w:val="single" w:sz="2" w:space="0" w:color="auto"/>
              <w:bottom w:val="single" w:sz="2" w:space="0" w:color="auto"/>
              <w:right w:val="single" w:sz="2" w:space="0" w:color="auto"/>
            </w:tcBorders>
          </w:tcPr>
          <w:p w14:paraId="06F70D53" w14:textId="77777777" w:rsidR="00904CC5" w:rsidRPr="000F6836" w:rsidRDefault="00904CC5" w:rsidP="00014056">
            <w:pPr>
              <w:pStyle w:val="NormalLeft"/>
              <w:rPr>
                <w:ins w:id="10353" w:author="Author"/>
                <w:lang w:val="en-GB"/>
              </w:rPr>
            </w:pPr>
            <w:ins w:id="10354" w:author="Author">
              <w:r w:rsidRPr="000F6836">
                <w:rPr>
                  <w:lang w:val="en-GB"/>
                </w:rPr>
                <w:t>Currency area</w:t>
              </w:r>
            </w:ins>
          </w:p>
        </w:tc>
        <w:tc>
          <w:tcPr>
            <w:tcW w:w="6593" w:type="dxa"/>
            <w:tcBorders>
              <w:top w:val="single" w:sz="2" w:space="0" w:color="auto"/>
              <w:left w:val="single" w:sz="2" w:space="0" w:color="auto"/>
              <w:bottom w:val="single" w:sz="2" w:space="0" w:color="auto"/>
              <w:right w:val="single" w:sz="2" w:space="0" w:color="auto"/>
            </w:tcBorders>
          </w:tcPr>
          <w:p w14:paraId="4EC6E6BE" w14:textId="77777777" w:rsidR="00904CC5" w:rsidRPr="000F6836" w:rsidRDefault="00904CC5" w:rsidP="00014056">
            <w:pPr>
              <w:pStyle w:val="NormalLeft"/>
              <w:rPr>
                <w:ins w:id="10355" w:author="Author"/>
                <w:lang w:val="en-GB"/>
              </w:rPr>
            </w:pPr>
            <w:ins w:id="10356" w:author="Author">
              <w:r w:rsidRPr="000F6836">
                <w:rPr>
                  <w:lang w:val="en-GB"/>
                </w:rPr>
                <w:t>Currency of exposure. Exposures should be reported in order of importance.</w:t>
              </w:r>
            </w:ins>
          </w:p>
        </w:tc>
      </w:tr>
      <w:tr w:rsidR="00904CC5" w:rsidRPr="000F6836" w14:paraId="59D7BA6C" w14:textId="77777777" w:rsidTr="00014056">
        <w:trPr>
          <w:ins w:id="10357" w:author="Author"/>
        </w:trPr>
        <w:tc>
          <w:tcPr>
            <w:tcW w:w="1021" w:type="dxa"/>
            <w:tcBorders>
              <w:top w:val="single" w:sz="2" w:space="0" w:color="auto"/>
              <w:left w:val="single" w:sz="2" w:space="0" w:color="auto"/>
              <w:bottom w:val="single" w:sz="2" w:space="0" w:color="auto"/>
              <w:right w:val="single" w:sz="2" w:space="0" w:color="auto"/>
            </w:tcBorders>
          </w:tcPr>
          <w:p w14:paraId="691B7B85" w14:textId="77777777" w:rsidR="00904CC5" w:rsidRPr="000F6836" w:rsidRDefault="00904CC5" w:rsidP="00014056">
            <w:pPr>
              <w:pStyle w:val="NormalLeft"/>
              <w:rPr>
                <w:ins w:id="10358" w:author="Author"/>
                <w:lang w:val="en-GB"/>
              </w:rPr>
            </w:pPr>
            <w:ins w:id="10359" w:author="Author">
              <w:r w:rsidRPr="000F6836">
                <w:rPr>
                  <w:lang w:val="en-GB"/>
                </w:rPr>
                <w:t>C0030</w:t>
              </w:r>
            </w:ins>
          </w:p>
        </w:tc>
        <w:tc>
          <w:tcPr>
            <w:tcW w:w="1672" w:type="dxa"/>
            <w:tcBorders>
              <w:top w:val="single" w:sz="2" w:space="0" w:color="auto"/>
              <w:left w:val="single" w:sz="2" w:space="0" w:color="auto"/>
              <w:bottom w:val="single" w:sz="2" w:space="0" w:color="auto"/>
              <w:right w:val="single" w:sz="2" w:space="0" w:color="auto"/>
            </w:tcBorders>
          </w:tcPr>
          <w:p w14:paraId="5E5E9E1E" w14:textId="77777777" w:rsidR="00904CC5" w:rsidRPr="000F6836" w:rsidRDefault="00904CC5" w:rsidP="00014056">
            <w:pPr>
              <w:pStyle w:val="NormalLeft"/>
              <w:rPr>
                <w:ins w:id="10360" w:author="Author"/>
                <w:lang w:val="en-GB"/>
              </w:rPr>
            </w:pPr>
            <w:ins w:id="10361" w:author="Author">
              <w:r w:rsidRPr="000F6836">
                <w:rPr>
                  <w:lang w:val="en-GB"/>
                </w:rPr>
                <w:t>Exposure net</w:t>
              </w:r>
            </w:ins>
          </w:p>
        </w:tc>
        <w:tc>
          <w:tcPr>
            <w:tcW w:w="6593" w:type="dxa"/>
            <w:tcBorders>
              <w:top w:val="single" w:sz="2" w:space="0" w:color="auto"/>
              <w:left w:val="single" w:sz="2" w:space="0" w:color="auto"/>
              <w:bottom w:val="single" w:sz="2" w:space="0" w:color="auto"/>
              <w:right w:val="single" w:sz="2" w:space="0" w:color="auto"/>
            </w:tcBorders>
          </w:tcPr>
          <w:p w14:paraId="6EE4C7F3" w14:textId="77777777" w:rsidR="00904CC5" w:rsidRPr="000F6836" w:rsidRDefault="00904CC5" w:rsidP="00014056">
            <w:pPr>
              <w:pStyle w:val="NormalLeft"/>
              <w:rPr>
                <w:ins w:id="10362" w:author="Author"/>
                <w:lang w:val="en-GB"/>
              </w:rPr>
            </w:pPr>
            <w:ins w:id="10363" w:author="Author">
              <w:r w:rsidRPr="000F6836">
                <w:rPr>
                  <w:szCs w:val="20"/>
                  <w:lang w:val="en-GB"/>
                </w:rPr>
                <w:t>Exposure after insurance risk mitigation technique and exemptions (net amount).</w:t>
              </w:r>
            </w:ins>
          </w:p>
        </w:tc>
      </w:tr>
      <w:tr w:rsidR="00904CC5" w:rsidRPr="000F6836" w14:paraId="7117CBAB" w14:textId="77777777" w:rsidTr="00014056">
        <w:trPr>
          <w:ins w:id="10364" w:author="Author"/>
        </w:trPr>
        <w:tc>
          <w:tcPr>
            <w:tcW w:w="1021" w:type="dxa"/>
            <w:tcBorders>
              <w:top w:val="single" w:sz="2" w:space="0" w:color="auto"/>
              <w:left w:val="single" w:sz="2" w:space="0" w:color="auto"/>
              <w:bottom w:val="single" w:sz="2" w:space="0" w:color="auto"/>
              <w:right w:val="single" w:sz="2" w:space="0" w:color="auto"/>
            </w:tcBorders>
          </w:tcPr>
          <w:p w14:paraId="4417B8E5" w14:textId="77777777" w:rsidR="00904CC5" w:rsidRPr="000F6836" w:rsidRDefault="00904CC5" w:rsidP="00014056">
            <w:pPr>
              <w:pStyle w:val="NormalLeft"/>
              <w:rPr>
                <w:ins w:id="10365" w:author="Author"/>
                <w:lang w:val="en-GB"/>
              </w:rPr>
            </w:pPr>
            <w:ins w:id="10366" w:author="Author">
              <w:r w:rsidRPr="000F6836">
                <w:rPr>
                  <w:lang w:val="en-GB"/>
                </w:rPr>
                <w:t>C0040</w:t>
              </w:r>
            </w:ins>
          </w:p>
        </w:tc>
        <w:tc>
          <w:tcPr>
            <w:tcW w:w="1672" w:type="dxa"/>
            <w:tcBorders>
              <w:top w:val="single" w:sz="2" w:space="0" w:color="auto"/>
              <w:left w:val="single" w:sz="2" w:space="0" w:color="auto"/>
              <w:bottom w:val="single" w:sz="2" w:space="0" w:color="auto"/>
              <w:right w:val="single" w:sz="2" w:space="0" w:color="auto"/>
            </w:tcBorders>
          </w:tcPr>
          <w:p w14:paraId="5D1D061A" w14:textId="77777777" w:rsidR="00904CC5" w:rsidRPr="000F6836" w:rsidRDefault="00904CC5" w:rsidP="00014056">
            <w:pPr>
              <w:pStyle w:val="NormalLeft"/>
              <w:rPr>
                <w:ins w:id="10367" w:author="Author"/>
                <w:lang w:val="en-GB"/>
              </w:rPr>
            </w:pPr>
            <w:ins w:id="10368" w:author="Author">
              <w:r w:rsidRPr="000F6836">
                <w:rPr>
                  <w:lang w:val="en-GB"/>
                </w:rPr>
                <w:t>%</w:t>
              </w:r>
            </w:ins>
          </w:p>
        </w:tc>
        <w:tc>
          <w:tcPr>
            <w:tcW w:w="6593" w:type="dxa"/>
            <w:tcBorders>
              <w:top w:val="single" w:sz="2" w:space="0" w:color="auto"/>
              <w:left w:val="single" w:sz="2" w:space="0" w:color="auto"/>
              <w:bottom w:val="single" w:sz="2" w:space="0" w:color="auto"/>
              <w:right w:val="single" w:sz="2" w:space="0" w:color="auto"/>
            </w:tcBorders>
          </w:tcPr>
          <w:p w14:paraId="3D7FF647" w14:textId="77777777" w:rsidR="00904CC5" w:rsidRPr="000F6836" w:rsidRDefault="00904CC5" w:rsidP="00014056">
            <w:pPr>
              <w:pStyle w:val="NormalLeft"/>
              <w:rPr>
                <w:ins w:id="10369" w:author="Author"/>
                <w:lang w:val="en-GB"/>
              </w:rPr>
            </w:pPr>
            <w:ins w:id="10370" w:author="Author">
              <w:r w:rsidRPr="000F6836">
                <w:rPr>
                  <w:lang w:val="en-GB"/>
                </w:rPr>
                <w:t>Exposure share of total assets.</w:t>
              </w:r>
            </w:ins>
          </w:p>
        </w:tc>
      </w:tr>
      <w:tr w:rsidR="00904CC5" w:rsidRPr="000F6836" w14:paraId="6DE0043F" w14:textId="77777777" w:rsidTr="00014056">
        <w:trPr>
          <w:ins w:id="10371" w:author="Author"/>
        </w:trPr>
        <w:tc>
          <w:tcPr>
            <w:tcW w:w="1021" w:type="dxa"/>
            <w:tcBorders>
              <w:top w:val="single" w:sz="2" w:space="0" w:color="auto"/>
              <w:left w:val="single" w:sz="2" w:space="0" w:color="auto"/>
              <w:bottom w:val="single" w:sz="2" w:space="0" w:color="auto"/>
              <w:right w:val="single" w:sz="2" w:space="0" w:color="auto"/>
            </w:tcBorders>
          </w:tcPr>
          <w:p w14:paraId="38ED6312" w14:textId="77777777" w:rsidR="00904CC5" w:rsidRPr="000F6836" w:rsidRDefault="00904CC5" w:rsidP="00014056">
            <w:pPr>
              <w:pStyle w:val="NormalLeft"/>
              <w:rPr>
                <w:ins w:id="10372" w:author="Author"/>
                <w:lang w:val="en-GB"/>
              </w:rPr>
            </w:pPr>
            <w:ins w:id="10373" w:author="Author">
              <w:r w:rsidRPr="000F6836">
                <w:rPr>
                  <w:lang w:val="en-GB"/>
                </w:rPr>
                <w:t>C0050</w:t>
              </w:r>
            </w:ins>
          </w:p>
        </w:tc>
        <w:tc>
          <w:tcPr>
            <w:tcW w:w="1672" w:type="dxa"/>
            <w:tcBorders>
              <w:top w:val="single" w:sz="2" w:space="0" w:color="auto"/>
              <w:left w:val="single" w:sz="2" w:space="0" w:color="auto"/>
              <w:bottom w:val="single" w:sz="2" w:space="0" w:color="auto"/>
              <w:right w:val="single" w:sz="2" w:space="0" w:color="auto"/>
            </w:tcBorders>
          </w:tcPr>
          <w:p w14:paraId="05FE7E70" w14:textId="77777777" w:rsidR="00904CC5" w:rsidRPr="000F6836" w:rsidRDefault="00904CC5" w:rsidP="00014056">
            <w:pPr>
              <w:pStyle w:val="NormalLeft"/>
              <w:rPr>
                <w:ins w:id="10374" w:author="Author"/>
                <w:lang w:val="en-GB"/>
              </w:rPr>
            </w:pPr>
            <w:ins w:id="10375" w:author="Author">
              <w:r w:rsidRPr="000F6836">
                <w:rPr>
                  <w:lang w:val="en-GB"/>
                </w:rPr>
                <w:t>Sector</w:t>
              </w:r>
            </w:ins>
          </w:p>
        </w:tc>
        <w:tc>
          <w:tcPr>
            <w:tcW w:w="6593" w:type="dxa"/>
            <w:tcBorders>
              <w:top w:val="single" w:sz="2" w:space="0" w:color="auto"/>
              <w:left w:val="single" w:sz="2" w:space="0" w:color="auto"/>
              <w:bottom w:val="single" w:sz="2" w:space="0" w:color="auto"/>
              <w:right w:val="single" w:sz="2" w:space="0" w:color="auto"/>
            </w:tcBorders>
          </w:tcPr>
          <w:p w14:paraId="0F453A73" w14:textId="77777777" w:rsidR="00904CC5" w:rsidRPr="000F6836" w:rsidRDefault="00904CC5" w:rsidP="00014056">
            <w:pPr>
              <w:pStyle w:val="NormalLeft"/>
              <w:rPr>
                <w:ins w:id="10376" w:author="Author"/>
                <w:lang w:val="en-GB"/>
              </w:rPr>
            </w:pPr>
            <w:ins w:id="10377" w:author="Author">
              <w:r w:rsidRPr="000F6836">
                <w:rPr>
                  <w:lang w:val="en-GB"/>
                </w:rPr>
                <w:t>Sector of exposure. Exposures should be reported in order of importance.</w:t>
              </w:r>
            </w:ins>
          </w:p>
        </w:tc>
      </w:tr>
      <w:tr w:rsidR="00904CC5" w:rsidRPr="000F6836" w14:paraId="3B04F675" w14:textId="77777777" w:rsidTr="00014056">
        <w:trPr>
          <w:ins w:id="10378" w:author="Author"/>
        </w:trPr>
        <w:tc>
          <w:tcPr>
            <w:tcW w:w="1021" w:type="dxa"/>
            <w:tcBorders>
              <w:top w:val="single" w:sz="2" w:space="0" w:color="auto"/>
              <w:left w:val="single" w:sz="2" w:space="0" w:color="auto"/>
              <w:bottom w:val="single" w:sz="2" w:space="0" w:color="auto"/>
              <w:right w:val="single" w:sz="2" w:space="0" w:color="auto"/>
            </w:tcBorders>
          </w:tcPr>
          <w:p w14:paraId="460FE71D" w14:textId="77777777" w:rsidR="00904CC5" w:rsidRPr="000F6836" w:rsidRDefault="00904CC5" w:rsidP="00014056">
            <w:pPr>
              <w:pStyle w:val="NormalLeft"/>
              <w:rPr>
                <w:ins w:id="10379" w:author="Author"/>
                <w:lang w:val="en-GB"/>
              </w:rPr>
            </w:pPr>
            <w:ins w:id="10380" w:author="Author">
              <w:r w:rsidRPr="000F6836">
                <w:rPr>
                  <w:lang w:val="en-GB"/>
                </w:rPr>
                <w:t>C0060</w:t>
              </w:r>
            </w:ins>
          </w:p>
        </w:tc>
        <w:tc>
          <w:tcPr>
            <w:tcW w:w="1672" w:type="dxa"/>
            <w:tcBorders>
              <w:top w:val="single" w:sz="2" w:space="0" w:color="auto"/>
              <w:left w:val="single" w:sz="2" w:space="0" w:color="auto"/>
              <w:bottom w:val="single" w:sz="2" w:space="0" w:color="auto"/>
              <w:right w:val="single" w:sz="2" w:space="0" w:color="auto"/>
            </w:tcBorders>
          </w:tcPr>
          <w:p w14:paraId="6B2211AF" w14:textId="77777777" w:rsidR="00904CC5" w:rsidRPr="000F6836" w:rsidRDefault="00904CC5" w:rsidP="00014056">
            <w:pPr>
              <w:pStyle w:val="NormalLeft"/>
              <w:rPr>
                <w:ins w:id="10381" w:author="Author"/>
                <w:lang w:val="en-GB"/>
              </w:rPr>
            </w:pPr>
            <w:ins w:id="10382" w:author="Author">
              <w:r w:rsidRPr="000F6836">
                <w:rPr>
                  <w:lang w:val="en-GB"/>
                </w:rPr>
                <w:t>Country</w:t>
              </w:r>
            </w:ins>
          </w:p>
        </w:tc>
        <w:tc>
          <w:tcPr>
            <w:tcW w:w="6593" w:type="dxa"/>
            <w:tcBorders>
              <w:top w:val="single" w:sz="2" w:space="0" w:color="auto"/>
              <w:left w:val="single" w:sz="2" w:space="0" w:color="auto"/>
              <w:bottom w:val="single" w:sz="2" w:space="0" w:color="auto"/>
              <w:right w:val="single" w:sz="2" w:space="0" w:color="auto"/>
            </w:tcBorders>
          </w:tcPr>
          <w:p w14:paraId="150D51BA" w14:textId="77777777" w:rsidR="00904CC5" w:rsidRPr="000F6836" w:rsidRDefault="00904CC5" w:rsidP="00014056">
            <w:pPr>
              <w:pStyle w:val="NormalLeft"/>
              <w:rPr>
                <w:ins w:id="10383" w:author="Author"/>
                <w:lang w:val="en-GB"/>
              </w:rPr>
            </w:pPr>
            <w:ins w:id="10384" w:author="Author">
              <w:r w:rsidRPr="000F6836">
                <w:rPr>
                  <w:lang w:val="en-GB"/>
                </w:rPr>
                <w:t>Country of exposure. Exposures should be reported in order of importance.</w:t>
              </w:r>
            </w:ins>
          </w:p>
        </w:tc>
      </w:tr>
      <w:tr w:rsidR="00904CC5" w:rsidRPr="000F6836" w14:paraId="29827D44" w14:textId="77777777" w:rsidTr="00014056">
        <w:trPr>
          <w:ins w:id="10385" w:author="Author"/>
        </w:trPr>
        <w:tc>
          <w:tcPr>
            <w:tcW w:w="1021" w:type="dxa"/>
            <w:tcBorders>
              <w:top w:val="single" w:sz="2" w:space="0" w:color="auto"/>
              <w:left w:val="single" w:sz="2" w:space="0" w:color="auto"/>
              <w:bottom w:val="single" w:sz="2" w:space="0" w:color="auto"/>
              <w:right w:val="single" w:sz="2" w:space="0" w:color="auto"/>
            </w:tcBorders>
          </w:tcPr>
          <w:p w14:paraId="486FAE96" w14:textId="5A9D7BA3" w:rsidR="00904CC5" w:rsidRPr="000F6836" w:rsidRDefault="00904CC5" w:rsidP="00014056">
            <w:pPr>
              <w:pStyle w:val="NormalLeft"/>
              <w:rPr>
                <w:ins w:id="10386" w:author="Author"/>
                <w:lang w:val="en-GB"/>
              </w:rPr>
            </w:pPr>
            <w:ins w:id="10387" w:author="Author">
              <w:r w:rsidRPr="000F6836">
                <w:rPr>
                  <w:lang w:val="en-GB"/>
                </w:rPr>
                <w:t>C00</w:t>
              </w:r>
              <w:r w:rsidR="00572869">
                <w:rPr>
                  <w:lang w:val="en-GB"/>
                </w:rPr>
                <w:t>7</w:t>
              </w:r>
              <w:del w:id="10388" w:author="Author">
                <w:r w:rsidRPr="000F6836" w:rsidDel="00572869">
                  <w:rPr>
                    <w:lang w:val="en-GB"/>
                  </w:rPr>
                  <w:delText>8</w:delText>
                </w:r>
              </w:del>
              <w:r w:rsidRPr="000F6836">
                <w:rPr>
                  <w:lang w:val="en-GB"/>
                </w:rPr>
                <w:t>0/R0010</w:t>
              </w:r>
            </w:ins>
          </w:p>
        </w:tc>
        <w:tc>
          <w:tcPr>
            <w:tcW w:w="1672" w:type="dxa"/>
            <w:tcBorders>
              <w:top w:val="single" w:sz="2" w:space="0" w:color="auto"/>
              <w:left w:val="single" w:sz="2" w:space="0" w:color="auto"/>
              <w:bottom w:val="single" w:sz="2" w:space="0" w:color="auto"/>
              <w:right w:val="single" w:sz="2" w:space="0" w:color="auto"/>
            </w:tcBorders>
          </w:tcPr>
          <w:p w14:paraId="7F89804A" w14:textId="77777777" w:rsidR="00904CC5" w:rsidRPr="000F6836" w:rsidRDefault="00904CC5" w:rsidP="00014056">
            <w:pPr>
              <w:pStyle w:val="NormalLeft"/>
              <w:rPr>
                <w:ins w:id="10389" w:author="Author"/>
                <w:lang w:val="en-GB"/>
              </w:rPr>
            </w:pPr>
            <w:ins w:id="10390" w:author="Author">
              <w:r w:rsidRPr="000F6836">
                <w:rPr>
                  <w:lang w:val="en-GB"/>
                </w:rPr>
                <w:t>Total exposure net by currency</w:t>
              </w:r>
            </w:ins>
          </w:p>
        </w:tc>
        <w:tc>
          <w:tcPr>
            <w:tcW w:w="6593" w:type="dxa"/>
            <w:tcBorders>
              <w:top w:val="single" w:sz="2" w:space="0" w:color="auto"/>
              <w:left w:val="single" w:sz="2" w:space="0" w:color="auto"/>
              <w:bottom w:val="single" w:sz="2" w:space="0" w:color="auto"/>
              <w:right w:val="single" w:sz="2" w:space="0" w:color="auto"/>
            </w:tcBorders>
          </w:tcPr>
          <w:p w14:paraId="590B81E1" w14:textId="77777777" w:rsidR="00904CC5" w:rsidRPr="000F6836" w:rsidRDefault="00904CC5" w:rsidP="00014056">
            <w:pPr>
              <w:pStyle w:val="NormalLeft"/>
              <w:rPr>
                <w:ins w:id="10391" w:author="Author"/>
                <w:lang w:val="en-GB"/>
              </w:rPr>
            </w:pPr>
            <w:ins w:id="10392" w:author="Author">
              <w:r w:rsidRPr="000F6836">
                <w:rPr>
                  <w:lang w:val="en-GB"/>
                </w:rPr>
                <w:t xml:space="preserve">The sum of net exposures reported by currency. </w:t>
              </w:r>
            </w:ins>
          </w:p>
        </w:tc>
      </w:tr>
      <w:tr w:rsidR="00904CC5" w:rsidRPr="000F6836" w14:paraId="0DF305DA" w14:textId="77777777" w:rsidTr="00014056">
        <w:trPr>
          <w:ins w:id="10393" w:author="Author"/>
        </w:trPr>
        <w:tc>
          <w:tcPr>
            <w:tcW w:w="1021" w:type="dxa"/>
            <w:tcBorders>
              <w:top w:val="single" w:sz="2" w:space="0" w:color="auto"/>
              <w:left w:val="single" w:sz="2" w:space="0" w:color="auto"/>
              <w:bottom w:val="single" w:sz="2" w:space="0" w:color="auto"/>
              <w:right w:val="single" w:sz="2" w:space="0" w:color="auto"/>
            </w:tcBorders>
          </w:tcPr>
          <w:p w14:paraId="0E0C5C18" w14:textId="2EB6CEB9" w:rsidR="00904CC5" w:rsidRPr="000F6836" w:rsidRDefault="00904CC5" w:rsidP="00014056">
            <w:pPr>
              <w:pStyle w:val="NormalLeft"/>
              <w:rPr>
                <w:ins w:id="10394" w:author="Author"/>
                <w:lang w:val="en-GB"/>
              </w:rPr>
            </w:pPr>
            <w:ins w:id="10395" w:author="Author">
              <w:r w:rsidRPr="000F6836">
                <w:rPr>
                  <w:lang w:val="en-GB"/>
                </w:rPr>
                <w:t>C00</w:t>
              </w:r>
              <w:r w:rsidR="00572869">
                <w:rPr>
                  <w:lang w:val="en-GB"/>
                </w:rPr>
                <w:t>7</w:t>
              </w:r>
              <w:del w:id="10396" w:author="Author">
                <w:r w:rsidRPr="000F6836" w:rsidDel="00572869">
                  <w:rPr>
                    <w:lang w:val="en-GB"/>
                  </w:rPr>
                  <w:delText>8</w:delText>
                </w:r>
              </w:del>
              <w:r w:rsidRPr="000F6836">
                <w:rPr>
                  <w:lang w:val="en-GB"/>
                </w:rPr>
                <w:t>0/R0020</w:t>
              </w:r>
            </w:ins>
          </w:p>
        </w:tc>
        <w:tc>
          <w:tcPr>
            <w:tcW w:w="1672" w:type="dxa"/>
            <w:tcBorders>
              <w:top w:val="single" w:sz="2" w:space="0" w:color="auto"/>
              <w:left w:val="single" w:sz="2" w:space="0" w:color="auto"/>
              <w:bottom w:val="single" w:sz="2" w:space="0" w:color="auto"/>
              <w:right w:val="single" w:sz="2" w:space="0" w:color="auto"/>
            </w:tcBorders>
          </w:tcPr>
          <w:p w14:paraId="0B35B5A7" w14:textId="77777777" w:rsidR="00904CC5" w:rsidRPr="000F6836" w:rsidRDefault="00904CC5" w:rsidP="00014056">
            <w:pPr>
              <w:pStyle w:val="NormalLeft"/>
              <w:rPr>
                <w:ins w:id="10397" w:author="Author"/>
                <w:lang w:val="en-GB"/>
              </w:rPr>
            </w:pPr>
            <w:ins w:id="10398" w:author="Author">
              <w:r w:rsidRPr="000F6836">
                <w:rPr>
                  <w:lang w:val="en-GB"/>
                </w:rPr>
                <w:t>Total exposure net by sector</w:t>
              </w:r>
            </w:ins>
          </w:p>
        </w:tc>
        <w:tc>
          <w:tcPr>
            <w:tcW w:w="6593" w:type="dxa"/>
            <w:tcBorders>
              <w:top w:val="single" w:sz="2" w:space="0" w:color="auto"/>
              <w:left w:val="single" w:sz="2" w:space="0" w:color="auto"/>
              <w:bottom w:val="single" w:sz="2" w:space="0" w:color="auto"/>
              <w:right w:val="single" w:sz="2" w:space="0" w:color="auto"/>
            </w:tcBorders>
          </w:tcPr>
          <w:p w14:paraId="26866C3C" w14:textId="77777777" w:rsidR="00904CC5" w:rsidRPr="000F6836" w:rsidRDefault="00904CC5" w:rsidP="00014056">
            <w:pPr>
              <w:pStyle w:val="NormalLeft"/>
              <w:rPr>
                <w:ins w:id="10399" w:author="Author"/>
                <w:lang w:val="en-GB"/>
              </w:rPr>
            </w:pPr>
            <w:ins w:id="10400" w:author="Author">
              <w:r w:rsidRPr="000F6836">
                <w:rPr>
                  <w:lang w:val="en-GB"/>
                </w:rPr>
                <w:t>The sum of net exposures reported by sector.</w:t>
              </w:r>
            </w:ins>
          </w:p>
        </w:tc>
      </w:tr>
      <w:tr w:rsidR="00904CC5" w:rsidRPr="000F6836" w14:paraId="1AF31FE1" w14:textId="77777777" w:rsidTr="00014056">
        <w:trPr>
          <w:ins w:id="10401" w:author="Author"/>
        </w:trPr>
        <w:tc>
          <w:tcPr>
            <w:tcW w:w="1021" w:type="dxa"/>
            <w:tcBorders>
              <w:top w:val="single" w:sz="2" w:space="0" w:color="auto"/>
              <w:left w:val="single" w:sz="2" w:space="0" w:color="auto"/>
              <w:bottom w:val="single" w:sz="2" w:space="0" w:color="auto"/>
              <w:right w:val="single" w:sz="2" w:space="0" w:color="auto"/>
            </w:tcBorders>
          </w:tcPr>
          <w:p w14:paraId="3F343DAF" w14:textId="2B0189C6" w:rsidR="00904CC5" w:rsidRPr="000F6836" w:rsidRDefault="00904CC5" w:rsidP="00014056">
            <w:pPr>
              <w:pStyle w:val="NormalLeft"/>
              <w:rPr>
                <w:ins w:id="10402" w:author="Author"/>
                <w:lang w:val="en-GB"/>
              </w:rPr>
            </w:pPr>
            <w:ins w:id="10403" w:author="Author">
              <w:r w:rsidRPr="000F6836">
                <w:rPr>
                  <w:lang w:val="en-GB"/>
                </w:rPr>
                <w:t>C00</w:t>
              </w:r>
              <w:r w:rsidR="00572869">
                <w:rPr>
                  <w:lang w:val="en-GB"/>
                </w:rPr>
                <w:t>7</w:t>
              </w:r>
              <w:del w:id="10404" w:author="Author">
                <w:r w:rsidRPr="000F6836" w:rsidDel="00572869">
                  <w:rPr>
                    <w:lang w:val="en-GB"/>
                  </w:rPr>
                  <w:delText>8</w:delText>
                </w:r>
              </w:del>
              <w:r w:rsidRPr="000F6836">
                <w:rPr>
                  <w:lang w:val="en-GB"/>
                </w:rPr>
                <w:t>0/R0030</w:t>
              </w:r>
            </w:ins>
          </w:p>
        </w:tc>
        <w:tc>
          <w:tcPr>
            <w:tcW w:w="1672" w:type="dxa"/>
            <w:tcBorders>
              <w:top w:val="single" w:sz="2" w:space="0" w:color="auto"/>
              <w:left w:val="single" w:sz="2" w:space="0" w:color="auto"/>
              <w:bottom w:val="single" w:sz="2" w:space="0" w:color="auto"/>
              <w:right w:val="single" w:sz="2" w:space="0" w:color="auto"/>
            </w:tcBorders>
          </w:tcPr>
          <w:p w14:paraId="522F32F9" w14:textId="77777777" w:rsidR="00904CC5" w:rsidRPr="000F6836" w:rsidRDefault="00904CC5" w:rsidP="00014056">
            <w:pPr>
              <w:pStyle w:val="NormalLeft"/>
              <w:rPr>
                <w:ins w:id="10405" w:author="Author"/>
                <w:lang w:val="en-GB"/>
              </w:rPr>
            </w:pPr>
            <w:ins w:id="10406" w:author="Author">
              <w:r w:rsidRPr="000F6836">
                <w:rPr>
                  <w:lang w:val="en-GB"/>
                </w:rPr>
                <w:t>Total exposure net by country</w:t>
              </w:r>
            </w:ins>
          </w:p>
        </w:tc>
        <w:tc>
          <w:tcPr>
            <w:tcW w:w="6593" w:type="dxa"/>
            <w:tcBorders>
              <w:top w:val="single" w:sz="2" w:space="0" w:color="auto"/>
              <w:left w:val="single" w:sz="2" w:space="0" w:color="auto"/>
              <w:bottom w:val="single" w:sz="2" w:space="0" w:color="auto"/>
              <w:right w:val="single" w:sz="2" w:space="0" w:color="auto"/>
            </w:tcBorders>
          </w:tcPr>
          <w:p w14:paraId="77C35079" w14:textId="77777777" w:rsidR="00904CC5" w:rsidRPr="000F6836" w:rsidRDefault="00904CC5" w:rsidP="00014056">
            <w:pPr>
              <w:pStyle w:val="NormalLeft"/>
              <w:rPr>
                <w:ins w:id="10407" w:author="Author"/>
                <w:lang w:val="en-GB"/>
              </w:rPr>
            </w:pPr>
            <w:ins w:id="10408" w:author="Author">
              <w:r w:rsidRPr="000F6836">
                <w:rPr>
                  <w:lang w:val="en-GB"/>
                </w:rPr>
                <w:t>The sum of net exposures reported by country.</w:t>
              </w:r>
            </w:ins>
          </w:p>
        </w:tc>
      </w:tr>
    </w:tbl>
    <w:p w14:paraId="6A823CC0" w14:textId="77777777" w:rsidR="00797E26" w:rsidRPr="000F6836" w:rsidRDefault="00797E26" w:rsidP="00797E26">
      <w:pPr>
        <w:suppressAutoHyphens/>
        <w:snapToGrid w:val="0"/>
        <w:spacing w:after="0"/>
        <w:ind w:left="28" w:firstLine="5"/>
        <w:rPr>
          <w:ins w:id="10409" w:author="Author"/>
          <w:szCs w:val="20"/>
          <w:lang w:val="en-GB"/>
        </w:rPr>
      </w:pPr>
    </w:p>
    <w:p w14:paraId="21618943" w14:textId="4C9E8DD5" w:rsidR="00797E26" w:rsidRPr="000F6836" w:rsidRDefault="00797E26" w:rsidP="0024437C">
      <w:pPr>
        <w:pStyle w:val="ManualHeading2"/>
        <w:numPr>
          <w:ilvl w:val="0"/>
          <w:numId w:val="0"/>
        </w:numPr>
        <w:ind w:left="851" w:hanging="851"/>
        <w:rPr>
          <w:ins w:id="10410" w:author="Author"/>
          <w:i/>
          <w:lang w:val="en-GB"/>
        </w:rPr>
      </w:pPr>
      <w:bookmarkStart w:id="10411" w:name="_Toc34054349"/>
      <w:ins w:id="10412" w:author="Author">
        <w:r w:rsidRPr="000F6836">
          <w:rPr>
            <w:i/>
            <w:lang w:val="en-GB"/>
          </w:rPr>
          <w:t>S.37.03</w:t>
        </w:r>
        <w:r w:rsidR="00F8596D" w:rsidRPr="000F6836">
          <w:rPr>
            <w:i/>
            <w:lang w:val="en-GB"/>
          </w:rPr>
          <w:t xml:space="preserve"> </w:t>
        </w:r>
        <w:r w:rsidR="000A73D3" w:rsidRPr="000F6836">
          <w:rPr>
            <w:i/>
            <w:lang w:val="en-GB"/>
          </w:rPr>
          <w:t xml:space="preserve">— </w:t>
        </w:r>
        <w:r w:rsidRPr="000F6836">
          <w:rPr>
            <w:i/>
            <w:lang w:val="en-GB"/>
          </w:rPr>
          <w:t xml:space="preserve">Risk Concentration </w:t>
        </w:r>
        <w:r w:rsidR="000A73D3" w:rsidRPr="000F6836">
          <w:rPr>
            <w:i/>
            <w:lang w:val="en-GB"/>
          </w:rPr>
          <w:t xml:space="preserve">— </w:t>
        </w:r>
        <w:r w:rsidRPr="000F6836">
          <w:rPr>
            <w:i/>
            <w:lang w:val="en-GB"/>
          </w:rPr>
          <w:t>Exposure by asset class and rating</w:t>
        </w:r>
        <w:bookmarkEnd w:id="10411"/>
        <w:r w:rsidRPr="000F6836">
          <w:rPr>
            <w:i/>
            <w:lang w:val="en-GB"/>
          </w:rPr>
          <w:t xml:space="preserve"> </w:t>
        </w:r>
      </w:ins>
    </w:p>
    <w:p w14:paraId="3737F875" w14:textId="77777777" w:rsidR="0024437C" w:rsidRPr="000F6836" w:rsidRDefault="0024437C" w:rsidP="0024437C">
      <w:pPr>
        <w:rPr>
          <w:ins w:id="10413" w:author="Author"/>
          <w:lang w:val="en-GB"/>
        </w:rPr>
      </w:pPr>
      <w:ins w:id="10414" w:author="Author">
        <w:r w:rsidRPr="000F6836">
          <w:rPr>
            <w:i/>
            <w:lang w:val="en-GB"/>
          </w:rPr>
          <w:t>General comments:</w:t>
        </w:r>
      </w:ins>
    </w:p>
    <w:p w14:paraId="35DB9E51" w14:textId="217BB7D0" w:rsidR="00797E26" w:rsidRPr="000F6836" w:rsidRDefault="00797E26" w:rsidP="00797E26">
      <w:pPr>
        <w:suppressAutoHyphens/>
        <w:snapToGrid w:val="0"/>
        <w:spacing w:after="0"/>
        <w:ind w:left="28" w:firstLine="5"/>
        <w:rPr>
          <w:ins w:id="10415" w:author="Author"/>
          <w:szCs w:val="20"/>
          <w:lang w:val="en-GB"/>
        </w:rPr>
      </w:pPr>
      <w:ins w:id="10416" w:author="Author">
        <w:r w:rsidRPr="000F6836">
          <w:rPr>
            <w:szCs w:val="20"/>
            <w:lang w:val="en-GB"/>
          </w:rPr>
          <w:t xml:space="preserve">The tables shall include all the risk concentration between entities in the scope of group supervision and third parties represented by the combination of the main asset classes and </w:t>
        </w:r>
        <w:r w:rsidRPr="000F6836">
          <w:rPr>
            <w:szCs w:val="20"/>
            <w:lang w:val="en-GB"/>
          </w:rPr>
          <w:lastRenderedPageBreak/>
          <w:t>rating. For bonds the tables are presented by the combination of asset class and rating</w:t>
        </w:r>
        <w:r w:rsidR="003811BD" w:rsidRPr="000F6836">
          <w:rPr>
            <w:szCs w:val="20"/>
            <w:lang w:val="en-GB"/>
          </w:rPr>
          <w:t xml:space="preserve"> of the security</w:t>
        </w:r>
        <w:r w:rsidRPr="000F6836">
          <w:rPr>
            <w:szCs w:val="20"/>
            <w:lang w:val="en-GB"/>
          </w:rPr>
          <w:t>. For equity exposure, the total exposure amount and the equity exposures’ share of total assets (full balance sheet) shall be reported</w:t>
        </w:r>
      </w:ins>
    </w:p>
    <w:p w14:paraId="45554E23" w14:textId="2D50D31D" w:rsidR="00797E26" w:rsidRPr="000F6836" w:rsidRDefault="00797E26" w:rsidP="00797E26">
      <w:pPr>
        <w:suppressAutoHyphens/>
        <w:snapToGrid w:val="0"/>
        <w:spacing w:after="0"/>
        <w:ind w:left="28" w:firstLine="5"/>
        <w:rPr>
          <w:ins w:id="10417" w:author="Author"/>
          <w:szCs w:val="20"/>
          <w:lang w:val="en-GB"/>
        </w:rPr>
      </w:pPr>
      <w:ins w:id="10418" w:author="Author">
        <w:r w:rsidRPr="000F6836">
          <w:rPr>
            <w:szCs w:val="20"/>
            <w:lang w:val="en-GB"/>
          </w:rPr>
          <w:t xml:space="preserve">The table shall be based on </w:t>
        </w:r>
        <w:r w:rsidRPr="000F6836">
          <w:rPr>
            <w:szCs w:val="20"/>
            <w:u w:val="single"/>
            <w:lang w:val="en-GB"/>
          </w:rPr>
          <w:t>all the exposures</w:t>
        </w:r>
        <w:r w:rsidRPr="000F6836">
          <w:rPr>
            <w:szCs w:val="20"/>
            <w:lang w:val="en-GB"/>
          </w:rPr>
          <w:t xml:space="preserve"> within the specified asset classes, after credit or insurance risk mitigation technique and exemptions (net amount).</w:t>
        </w:r>
      </w:ins>
    </w:p>
    <w:p w14:paraId="74A35DD8" w14:textId="378CAE07" w:rsidR="00797E26" w:rsidRPr="000F6836" w:rsidRDefault="00797E26" w:rsidP="00797E26">
      <w:pPr>
        <w:suppressAutoHyphens/>
        <w:snapToGrid w:val="0"/>
        <w:spacing w:after="0"/>
        <w:ind w:left="28" w:firstLine="5"/>
        <w:rPr>
          <w:ins w:id="10419" w:author="Author"/>
          <w:szCs w:val="20"/>
          <w:lang w:val="en-GB"/>
        </w:rPr>
      </w:pPr>
      <w:ins w:id="10420" w:author="Author">
        <w:r w:rsidRPr="000F6836">
          <w:rPr>
            <w:szCs w:val="20"/>
            <w:lang w:val="en-GB"/>
          </w:rPr>
          <w:t>Where two or more credit assessments are available from nominated ECAIs and they correspond to different parameters for a rated item, the assessment generating the higher capital requirement shall be used.</w:t>
        </w:r>
      </w:ins>
    </w:p>
    <w:p w14:paraId="2AFD1D6F" w14:textId="77777777" w:rsidR="00904CC5" w:rsidRPr="000F6836" w:rsidRDefault="00904CC5" w:rsidP="00797E26">
      <w:pPr>
        <w:suppressAutoHyphens/>
        <w:snapToGrid w:val="0"/>
        <w:spacing w:after="0"/>
        <w:ind w:left="28" w:firstLine="5"/>
        <w:rPr>
          <w:ins w:id="10421" w:author="Author"/>
          <w:szCs w:val="20"/>
          <w:lang w:val="en-GB"/>
        </w:rPr>
      </w:pPr>
    </w:p>
    <w:tbl>
      <w:tblPr>
        <w:tblW w:w="9286" w:type="dxa"/>
        <w:tblLayout w:type="fixed"/>
        <w:tblLook w:val="0000" w:firstRow="0" w:lastRow="0" w:firstColumn="0" w:lastColumn="0" w:noHBand="0" w:noVBand="0"/>
      </w:tblPr>
      <w:tblGrid>
        <w:gridCol w:w="1021"/>
        <w:gridCol w:w="1672"/>
        <w:gridCol w:w="6593"/>
      </w:tblGrid>
      <w:tr w:rsidR="00904CC5" w:rsidRPr="000F6836" w14:paraId="142C2886" w14:textId="77777777" w:rsidTr="00014056">
        <w:trPr>
          <w:ins w:id="10422" w:author="Author"/>
        </w:trPr>
        <w:tc>
          <w:tcPr>
            <w:tcW w:w="1021" w:type="dxa"/>
            <w:tcBorders>
              <w:top w:val="single" w:sz="2" w:space="0" w:color="auto"/>
              <w:left w:val="single" w:sz="2" w:space="0" w:color="auto"/>
              <w:bottom w:val="single" w:sz="2" w:space="0" w:color="auto"/>
              <w:right w:val="single" w:sz="2" w:space="0" w:color="auto"/>
            </w:tcBorders>
          </w:tcPr>
          <w:p w14:paraId="495EA560" w14:textId="77777777" w:rsidR="00904CC5" w:rsidRPr="000F6836" w:rsidRDefault="00904CC5" w:rsidP="00014056">
            <w:pPr>
              <w:adjustRightInd w:val="0"/>
              <w:spacing w:before="0" w:after="0"/>
              <w:jc w:val="left"/>
              <w:rPr>
                <w:ins w:id="10423"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4EFB22C6" w14:textId="77777777" w:rsidR="00904CC5" w:rsidRPr="000F6836" w:rsidRDefault="00904CC5" w:rsidP="00014056">
            <w:pPr>
              <w:pStyle w:val="NormalCentered"/>
              <w:rPr>
                <w:ins w:id="10424" w:author="Author"/>
                <w:lang w:val="en-GB"/>
              </w:rPr>
            </w:pPr>
            <w:ins w:id="10425" w:author="Author">
              <w:r w:rsidRPr="000F6836">
                <w:rPr>
                  <w:i/>
                  <w:iCs/>
                  <w:lang w:val="en-GB"/>
                </w:rPr>
                <w:t>ITEM</w:t>
              </w:r>
            </w:ins>
          </w:p>
        </w:tc>
        <w:tc>
          <w:tcPr>
            <w:tcW w:w="6593" w:type="dxa"/>
            <w:tcBorders>
              <w:top w:val="single" w:sz="2" w:space="0" w:color="auto"/>
              <w:left w:val="single" w:sz="2" w:space="0" w:color="auto"/>
              <w:bottom w:val="single" w:sz="2" w:space="0" w:color="auto"/>
              <w:right w:val="single" w:sz="2" w:space="0" w:color="auto"/>
            </w:tcBorders>
          </w:tcPr>
          <w:p w14:paraId="1371EA09" w14:textId="77777777" w:rsidR="00904CC5" w:rsidRPr="000F6836" w:rsidRDefault="00904CC5" w:rsidP="00014056">
            <w:pPr>
              <w:pStyle w:val="NormalCentered"/>
              <w:rPr>
                <w:ins w:id="10426" w:author="Author"/>
                <w:lang w:val="en-GB"/>
              </w:rPr>
            </w:pPr>
            <w:ins w:id="10427" w:author="Author">
              <w:r w:rsidRPr="000F6836">
                <w:rPr>
                  <w:i/>
                  <w:iCs/>
                  <w:lang w:val="en-GB"/>
                </w:rPr>
                <w:t>INSTRUCTIONS</w:t>
              </w:r>
            </w:ins>
          </w:p>
        </w:tc>
      </w:tr>
      <w:tr w:rsidR="00904CC5" w:rsidRPr="000F6836" w14:paraId="59BF786F" w14:textId="77777777" w:rsidTr="00014056">
        <w:trPr>
          <w:ins w:id="10428" w:author="Author"/>
        </w:trPr>
        <w:tc>
          <w:tcPr>
            <w:tcW w:w="1021" w:type="dxa"/>
            <w:tcBorders>
              <w:top w:val="single" w:sz="2" w:space="0" w:color="auto"/>
              <w:left w:val="single" w:sz="2" w:space="0" w:color="auto"/>
              <w:bottom w:val="single" w:sz="2" w:space="0" w:color="auto"/>
              <w:right w:val="single" w:sz="2" w:space="0" w:color="auto"/>
            </w:tcBorders>
          </w:tcPr>
          <w:p w14:paraId="7D1B5A91" w14:textId="30025F2C" w:rsidR="00904CC5" w:rsidRPr="000F6836" w:rsidRDefault="00904CC5" w:rsidP="00014056">
            <w:pPr>
              <w:pStyle w:val="NormalLeft"/>
              <w:rPr>
                <w:ins w:id="10429" w:author="Author"/>
                <w:lang w:val="en-GB"/>
              </w:rPr>
            </w:pPr>
            <w:ins w:id="10430" w:author="Author">
              <w:r w:rsidRPr="000F6836">
                <w:rPr>
                  <w:lang w:val="en-GB"/>
                </w:rPr>
                <w:t>C00</w:t>
              </w:r>
              <w:del w:id="10431" w:author="Author">
                <w:r w:rsidRPr="000F6836" w:rsidDel="00572869">
                  <w:rPr>
                    <w:lang w:val="en-GB"/>
                  </w:rPr>
                  <w:delText>2</w:delText>
                </w:r>
              </w:del>
              <w:r w:rsidR="00572869">
                <w:rPr>
                  <w:lang w:val="en-GB"/>
                </w:rPr>
                <w:t>1</w:t>
              </w:r>
              <w:r w:rsidRPr="000F6836">
                <w:rPr>
                  <w:lang w:val="en-GB"/>
                </w:rPr>
                <w:t>0/R0010</w:t>
              </w:r>
            </w:ins>
          </w:p>
        </w:tc>
        <w:tc>
          <w:tcPr>
            <w:tcW w:w="1672" w:type="dxa"/>
            <w:tcBorders>
              <w:top w:val="single" w:sz="2" w:space="0" w:color="auto"/>
              <w:left w:val="single" w:sz="2" w:space="0" w:color="auto"/>
              <w:bottom w:val="single" w:sz="2" w:space="0" w:color="auto"/>
              <w:right w:val="single" w:sz="2" w:space="0" w:color="auto"/>
            </w:tcBorders>
          </w:tcPr>
          <w:p w14:paraId="1D6E6E3B" w14:textId="77777777" w:rsidR="00904CC5" w:rsidRPr="000F6836" w:rsidRDefault="00904CC5" w:rsidP="00014056">
            <w:pPr>
              <w:pStyle w:val="NormalLeft"/>
              <w:rPr>
                <w:ins w:id="10432" w:author="Author"/>
                <w:lang w:val="en-GB"/>
              </w:rPr>
            </w:pPr>
            <w:ins w:id="10433" w:author="Author">
              <w:r w:rsidRPr="000F6836">
                <w:rPr>
                  <w:lang w:val="en-GB"/>
                </w:rPr>
                <w:t>Total - Exposure net</w:t>
              </w:r>
            </w:ins>
          </w:p>
        </w:tc>
        <w:tc>
          <w:tcPr>
            <w:tcW w:w="6593" w:type="dxa"/>
            <w:tcBorders>
              <w:top w:val="single" w:sz="2" w:space="0" w:color="auto"/>
              <w:left w:val="single" w:sz="2" w:space="0" w:color="auto"/>
              <w:bottom w:val="single" w:sz="2" w:space="0" w:color="auto"/>
              <w:right w:val="single" w:sz="2" w:space="0" w:color="auto"/>
            </w:tcBorders>
          </w:tcPr>
          <w:p w14:paraId="30878329" w14:textId="77777777" w:rsidR="00904CC5" w:rsidRPr="000F6836" w:rsidRDefault="00904CC5" w:rsidP="00014056">
            <w:pPr>
              <w:pStyle w:val="NormalLeft"/>
              <w:rPr>
                <w:ins w:id="10434" w:author="Author"/>
                <w:lang w:val="en-GB"/>
              </w:rPr>
            </w:pPr>
            <w:ins w:id="10435" w:author="Author">
              <w:r w:rsidRPr="000F6836">
                <w:rPr>
                  <w:szCs w:val="20"/>
                  <w:lang w:val="en-GB"/>
                </w:rPr>
                <w:t>Total equity exposure after insurance risk mitigation technique and exemptions (net amount).</w:t>
              </w:r>
            </w:ins>
          </w:p>
        </w:tc>
      </w:tr>
      <w:tr w:rsidR="00904CC5" w:rsidRPr="000F6836" w14:paraId="2AEB5CE5" w14:textId="77777777" w:rsidTr="00014056">
        <w:trPr>
          <w:ins w:id="10436" w:author="Author"/>
        </w:trPr>
        <w:tc>
          <w:tcPr>
            <w:tcW w:w="1021" w:type="dxa"/>
            <w:tcBorders>
              <w:top w:val="single" w:sz="2" w:space="0" w:color="auto"/>
              <w:left w:val="single" w:sz="2" w:space="0" w:color="auto"/>
              <w:bottom w:val="single" w:sz="2" w:space="0" w:color="auto"/>
              <w:right w:val="single" w:sz="2" w:space="0" w:color="auto"/>
            </w:tcBorders>
          </w:tcPr>
          <w:p w14:paraId="217C318A" w14:textId="77777777" w:rsidR="00904CC5" w:rsidRPr="000F6836" w:rsidRDefault="00904CC5" w:rsidP="00014056">
            <w:pPr>
              <w:pStyle w:val="NormalLeft"/>
              <w:rPr>
                <w:ins w:id="10437" w:author="Author"/>
                <w:lang w:val="en-GB"/>
              </w:rPr>
            </w:pPr>
            <w:ins w:id="10438" w:author="Author">
              <w:r w:rsidRPr="000F6836">
                <w:rPr>
                  <w:lang w:val="en-GB"/>
                </w:rPr>
                <w:t>Z0010</w:t>
              </w:r>
            </w:ins>
          </w:p>
        </w:tc>
        <w:tc>
          <w:tcPr>
            <w:tcW w:w="1672" w:type="dxa"/>
            <w:tcBorders>
              <w:top w:val="single" w:sz="2" w:space="0" w:color="auto"/>
              <w:left w:val="single" w:sz="2" w:space="0" w:color="auto"/>
              <w:bottom w:val="single" w:sz="2" w:space="0" w:color="auto"/>
              <w:right w:val="single" w:sz="2" w:space="0" w:color="auto"/>
            </w:tcBorders>
          </w:tcPr>
          <w:p w14:paraId="34852E3C" w14:textId="77777777" w:rsidR="00904CC5" w:rsidRPr="000F6836" w:rsidRDefault="00904CC5" w:rsidP="00014056">
            <w:pPr>
              <w:pStyle w:val="NormalLeft"/>
              <w:rPr>
                <w:ins w:id="10439" w:author="Author"/>
                <w:lang w:val="en-GB"/>
              </w:rPr>
            </w:pPr>
            <w:ins w:id="10440" w:author="Author">
              <w:r w:rsidRPr="000F6836">
                <w:rPr>
                  <w:lang w:val="en-GB"/>
                </w:rPr>
                <w:t>Types of bonds</w:t>
              </w:r>
            </w:ins>
          </w:p>
        </w:tc>
        <w:tc>
          <w:tcPr>
            <w:tcW w:w="6593" w:type="dxa"/>
            <w:tcBorders>
              <w:top w:val="single" w:sz="2" w:space="0" w:color="auto"/>
              <w:left w:val="single" w:sz="2" w:space="0" w:color="auto"/>
              <w:bottom w:val="single" w:sz="2" w:space="0" w:color="auto"/>
              <w:right w:val="single" w:sz="2" w:space="0" w:color="auto"/>
            </w:tcBorders>
          </w:tcPr>
          <w:p w14:paraId="744B88FD" w14:textId="77777777" w:rsidR="00904CC5" w:rsidRPr="000F6836" w:rsidRDefault="00904CC5" w:rsidP="00014056">
            <w:pPr>
              <w:pStyle w:val="NormalLeft"/>
              <w:rPr>
                <w:ins w:id="10441" w:author="Author"/>
                <w:szCs w:val="20"/>
                <w:lang w:val="en-GB"/>
              </w:rPr>
            </w:pPr>
            <w:ins w:id="10442" w:author="Author">
              <w:r w:rsidRPr="000F6836">
                <w:rPr>
                  <w:szCs w:val="20"/>
                  <w:lang w:val="en-GB"/>
                </w:rPr>
                <w:t>Split between the following bond classes:</w:t>
              </w:r>
            </w:ins>
          </w:p>
          <w:p w14:paraId="10D33FE8" w14:textId="2DA50642" w:rsidR="00904CC5" w:rsidRPr="000F6836" w:rsidRDefault="00904CC5" w:rsidP="00014056">
            <w:pPr>
              <w:pStyle w:val="NormalLeft"/>
              <w:rPr>
                <w:ins w:id="10443" w:author="Author"/>
                <w:szCs w:val="20"/>
                <w:lang w:val="en-GB"/>
              </w:rPr>
            </w:pPr>
            <w:ins w:id="10444" w:author="Author">
              <w:r w:rsidRPr="000F6836">
                <w:rPr>
                  <w:szCs w:val="20"/>
                  <w:lang w:val="en-GB"/>
                </w:rPr>
                <w:t>1</w:t>
              </w:r>
              <w:del w:id="10445" w:author="Author">
                <w:r w:rsidRPr="000F6836" w:rsidDel="00F05E02">
                  <w:rPr>
                    <w:szCs w:val="20"/>
                    <w:lang w:val="en-GB"/>
                  </w:rPr>
                  <w:delText>.</w:delText>
                </w:r>
              </w:del>
              <w:r w:rsidR="00F05E02" w:rsidRPr="000F6836">
                <w:rPr>
                  <w:szCs w:val="20"/>
                  <w:lang w:val="en-GB"/>
                </w:rPr>
                <w:t xml:space="preserve"> - </w:t>
              </w:r>
              <w:del w:id="10446" w:author="Author">
                <w:r w:rsidRPr="000F6836" w:rsidDel="00F05E02">
                  <w:rPr>
                    <w:szCs w:val="20"/>
                    <w:lang w:val="en-GB"/>
                  </w:rPr>
                  <w:delText xml:space="preserve"> </w:delText>
                </w:r>
              </w:del>
              <w:r w:rsidRPr="000F6836">
                <w:rPr>
                  <w:szCs w:val="20"/>
                  <w:lang w:val="en-GB"/>
                </w:rPr>
                <w:t>Government, International financial organisation and Central banks bonds</w:t>
              </w:r>
            </w:ins>
          </w:p>
          <w:p w14:paraId="134773A3" w14:textId="3C5A1EC8" w:rsidR="00904CC5" w:rsidRPr="000F6836" w:rsidRDefault="00904CC5" w:rsidP="00014056">
            <w:pPr>
              <w:pStyle w:val="NormalLeft"/>
              <w:rPr>
                <w:ins w:id="10447" w:author="Author"/>
                <w:szCs w:val="20"/>
                <w:lang w:val="en-GB"/>
              </w:rPr>
            </w:pPr>
            <w:ins w:id="10448" w:author="Author">
              <w:r w:rsidRPr="000F6836">
                <w:rPr>
                  <w:szCs w:val="20"/>
                  <w:lang w:val="en-GB"/>
                </w:rPr>
                <w:t>2</w:t>
              </w:r>
              <w:del w:id="10449" w:author="Author">
                <w:r w:rsidRPr="000F6836" w:rsidDel="00F05E02">
                  <w:rPr>
                    <w:szCs w:val="20"/>
                    <w:lang w:val="en-GB"/>
                  </w:rPr>
                  <w:delText>.</w:delText>
                </w:r>
              </w:del>
              <w:r w:rsidR="00F05E02" w:rsidRPr="000F6836">
                <w:rPr>
                  <w:szCs w:val="20"/>
                  <w:lang w:val="en-GB"/>
                </w:rPr>
                <w:t xml:space="preserve"> -</w:t>
              </w:r>
              <w:r w:rsidRPr="000F6836">
                <w:rPr>
                  <w:szCs w:val="20"/>
                  <w:lang w:val="en-GB"/>
                </w:rPr>
                <w:t xml:space="preserve"> Regional governments, local authorities and public sector entities bonds</w:t>
              </w:r>
            </w:ins>
          </w:p>
          <w:p w14:paraId="372BEB37" w14:textId="08740FD5" w:rsidR="00904CC5" w:rsidRPr="000F6836" w:rsidRDefault="00904CC5" w:rsidP="00014056">
            <w:pPr>
              <w:pStyle w:val="NormalLeft"/>
              <w:rPr>
                <w:ins w:id="10450" w:author="Author"/>
                <w:szCs w:val="20"/>
                <w:lang w:val="en-GB"/>
              </w:rPr>
            </w:pPr>
            <w:ins w:id="10451" w:author="Author">
              <w:r w:rsidRPr="000F6836">
                <w:rPr>
                  <w:szCs w:val="20"/>
                  <w:lang w:val="en-GB"/>
                </w:rPr>
                <w:t>3</w:t>
              </w:r>
              <w:del w:id="10452" w:author="Author">
                <w:r w:rsidRPr="000F6836" w:rsidDel="00F05E02">
                  <w:rPr>
                    <w:szCs w:val="20"/>
                    <w:lang w:val="en-GB"/>
                  </w:rPr>
                  <w:delText>.</w:delText>
                </w:r>
              </w:del>
              <w:r w:rsidRPr="000F6836">
                <w:rPr>
                  <w:szCs w:val="20"/>
                  <w:lang w:val="en-GB"/>
                </w:rPr>
                <w:t xml:space="preserve"> </w:t>
              </w:r>
              <w:r w:rsidR="00F05E02" w:rsidRPr="000F6836">
                <w:rPr>
                  <w:szCs w:val="20"/>
                  <w:lang w:val="en-GB"/>
                </w:rPr>
                <w:t xml:space="preserve">- </w:t>
              </w:r>
              <w:r w:rsidRPr="000F6836">
                <w:rPr>
                  <w:szCs w:val="20"/>
                  <w:lang w:val="en-GB"/>
                </w:rPr>
                <w:t>Corporate bonds</w:t>
              </w:r>
            </w:ins>
          </w:p>
        </w:tc>
      </w:tr>
      <w:tr w:rsidR="00904CC5" w:rsidRPr="000F6836" w14:paraId="653BB878" w14:textId="77777777" w:rsidTr="00014056">
        <w:trPr>
          <w:ins w:id="10453" w:author="Author"/>
        </w:trPr>
        <w:tc>
          <w:tcPr>
            <w:tcW w:w="1021" w:type="dxa"/>
            <w:tcBorders>
              <w:top w:val="single" w:sz="2" w:space="0" w:color="auto"/>
              <w:left w:val="single" w:sz="2" w:space="0" w:color="auto"/>
              <w:bottom w:val="single" w:sz="2" w:space="0" w:color="auto"/>
              <w:right w:val="single" w:sz="2" w:space="0" w:color="auto"/>
            </w:tcBorders>
          </w:tcPr>
          <w:p w14:paraId="225794B6" w14:textId="45F1841F" w:rsidR="00904CC5" w:rsidRPr="000F6836" w:rsidRDefault="00904CC5" w:rsidP="00014056">
            <w:pPr>
              <w:pStyle w:val="NormalLeft"/>
              <w:rPr>
                <w:ins w:id="10454" w:author="Author"/>
                <w:lang w:val="en-GB"/>
              </w:rPr>
            </w:pPr>
            <w:ins w:id="10455" w:author="Author">
              <w:r w:rsidRPr="000F6836">
                <w:rPr>
                  <w:lang w:val="en-GB"/>
                </w:rPr>
                <w:t>C00</w:t>
              </w:r>
              <w:r w:rsidR="00572869">
                <w:rPr>
                  <w:lang w:val="en-GB"/>
                </w:rPr>
                <w:t>1</w:t>
              </w:r>
              <w:del w:id="10456" w:author="Author">
                <w:r w:rsidRPr="000F6836" w:rsidDel="00572869">
                  <w:rPr>
                    <w:lang w:val="en-GB"/>
                  </w:rPr>
                  <w:delText>2</w:delText>
                </w:r>
              </w:del>
              <w:r w:rsidRPr="000F6836">
                <w:rPr>
                  <w:lang w:val="en-GB"/>
                </w:rPr>
                <w:t>0/R0020-R0070</w:t>
              </w:r>
            </w:ins>
          </w:p>
        </w:tc>
        <w:tc>
          <w:tcPr>
            <w:tcW w:w="1672" w:type="dxa"/>
            <w:tcBorders>
              <w:top w:val="single" w:sz="2" w:space="0" w:color="auto"/>
              <w:left w:val="single" w:sz="2" w:space="0" w:color="auto"/>
              <w:bottom w:val="single" w:sz="2" w:space="0" w:color="auto"/>
              <w:right w:val="single" w:sz="2" w:space="0" w:color="auto"/>
            </w:tcBorders>
          </w:tcPr>
          <w:p w14:paraId="14F0C397" w14:textId="77777777" w:rsidR="00904CC5" w:rsidRPr="000F6836" w:rsidRDefault="00904CC5" w:rsidP="00014056">
            <w:pPr>
              <w:pStyle w:val="NormalLeft"/>
              <w:rPr>
                <w:ins w:id="10457" w:author="Author"/>
                <w:lang w:val="en-GB"/>
              </w:rPr>
            </w:pPr>
            <w:ins w:id="10458" w:author="Author">
              <w:r w:rsidRPr="000F6836">
                <w:rPr>
                  <w:lang w:val="en-GB"/>
                </w:rPr>
                <w:t>Exposure net</w:t>
              </w:r>
            </w:ins>
          </w:p>
        </w:tc>
        <w:tc>
          <w:tcPr>
            <w:tcW w:w="6593" w:type="dxa"/>
            <w:tcBorders>
              <w:top w:val="single" w:sz="2" w:space="0" w:color="auto"/>
              <w:left w:val="single" w:sz="2" w:space="0" w:color="auto"/>
              <w:bottom w:val="single" w:sz="2" w:space="0" w:color="auto"/>
              <w:right w:val="single" w:sz="2" w:space="0" w:color="auto"/>
            </w:tcBorders>
          </w:tcPr>
          <w:p w14:paraId="738C378B" w14:textId="77777777" w:rsidR="00904CC5" w:rsidRPr="000F6836" w:rsidRDefault="00904CC5" w:rsidP="00014056">
            <w:pPr>
              <w:pStyle w:val="NormalLeft"/>
              <w:rPr>
                <w:ins w:id="10459" w:author="Author"/>
                <w:lang w:val="en-GB"/>
              </w:rPr>
            </w:pPr>
            <w:ins w:id="10460" w:author="Author">
              <w:r w:rsidRPr="000F6836">
                <w:rPr>
                  <w:szCs w:val="20"/>
                  <w:lang w:val="en-GB"/>
                </w:rPr>
                <w:t>Exposure after insurance risk mitigation technique and exemptions (net amount).</w:t>
              </w:r>
            </w:ins>
          </w:p>
        </w:tc>
      </w:tr>
      <w:tr w:rsidR="00904CC5" w:rsidRPr="000F6836" w14:paraId="6B2168A5" w14:textId="77777777" w:rsidTr="00014056">
        <w:trPr>
          <w:ins w:id="10461" w:author="Author"/>
        </w:trPr>
        <w:tc>
          <w:tcPr>
            <w:tcW w:w="1021" w:type="dxa"/>
            <w:tcBorders>
              <w:top w:val="single" w:sz="2" w:space="0" w:color="auto"/>
              <w:left w:val="single" w:sz="2" w:space="0" w:color="auto"/>
              <w:bottom w:val="single" w:sz="2" w:space="0" w:color="auto"/>
              <w:right w:val="single" w:sz="2" w:space="0" w:color="auto"/>
            </w:tcBorders>
          </w:tcPr>
          <w:p w14:paraId="3F20BFDE" w14:textId="5AC73AE7" w:rsidR="00904CC5" w:rsidRPr="000F6836" w:rsidRDefault="00904CC5" w:rsidP="00014056">
            <w:pPr>
              <w:pStyle w:val="NormalLeft"/>
              <w:rPr>
                <w:ins w:id="10462" w:author="Author"/>
                <w:lang w:val="en-GB"/>
              </w:rPr>
            </w:pPr>
            <w:ins w:id="10463" w:author="Author">
              <w:r w:rsidRPr="000F6836">
                <w:rPr>
                  <w:lang w:val="en-GB"/>
                </w:rPr>
                <w:t>C00</w:t>
              </w:r>
              <w:r w:rsidR="00572869">
                <w:rPr>
                  <w:lang w:val="en-GB"/>
                </w:rPr>
                <w:t>2</w:t>
              </w:r>
              <w:del w:id="10464" w:author="Author">
                <w:r w:rsidRPr="000F6836" w:rsidDel="00572869">
                  <w:rPr>
                    <w:lang w:val="en-GB"/>
                  </w:rPr>
                  <w:delText>3</w:delText>
                </w:r>
              </w:del>
              <w:r w:rsidRPr="000F6836">
                <w:rPr>
                  <w:lang w:val="en-GB"/>
                </w:rPr>
                <w:t>0/R0020-R0070</w:t>
              </w:r>
            </w:ins>
          </w:p>
        </w:tc>
        <w:tc>
          <w:tcPr>
            <w:tcW w:w="1672" w:type="dxa"/>
            <w:tcBorders>
              <w:top w:val="single" w:sz="2" w:space="0" w:color="auto"/>
              <w:left w:val="single" w:sz="2" w:space="0" w:color="auto"/>
              <w:bottom w:val="single" w:sz="2" w:space="0" w:color="auto"/>
              <w:right w:val="single" w:sz="2" w:space="0" w:color="auto"/>
            </w:tcBorders>
          </w:tcPr>
          <w:p w14:paraId="666D6D2E" w14:textId="77777777" w:rsidR="00904CC5" w:rsidRPr="000F6836" w:rsidRDefault="00904CC5" w:rsidP="00014056">
            <w:pPr>
              <w:pStyle w:val="NormalLeft"/>
              <w:rPr>
                <w:ins w:id="10465" w:author="Author"/>
                <w:lang w:val="en-GB"/>
              </w:rPr>
            </w:pPr>
            <w:ins w:id="10466" w:author="Author">
              <w:r w:rsidRPr="000F6836">
                <w:rPr>
                  <w:lang w:val="en-GB"/>
                </w:rPr>
                <w:t>%</w:t>
              </w:r>
            </w:ins>
          </w:p>
        </w:tc>
        <w:tc>
          <w:tcPr>
            <w:tcW w:w="6593" w:type="dxa"/>
            <w:tcBorders>
              <w:top w:val="single" w:sz="2" w:space="0" w:color="auto"/>
              <w:left w:val="single" w:sz="2" w:space="0" w:color="auto"/>
              <w:bottom w:val="single" w:sz="2" w:space="0" w:color="auto"/>
              <w:right w:val="single" w:sz="2" w:space="0" w:color="auto"/>
            </w:tcBorders>
          </w:tcPr>
          <w:p w14:paraId="0F026D22" w14:textId="77777777" w:rsidR="00904CC5" w:rsidRPr="000F6836" w:rsidRDefault="00904CC5" w:rsidP="00014056">
            <w:pPr>
              <w:pStyle w:val="NormalLeft"/>
              <w:rPr>
                <w:ins w:id="10467" w:author="Author"/>
                <w:lang w:val="en-GB"/>
              </w:rPr>
            </w:pPr>
            <w:ins w:id="10468" w:author="Author">
              <w:r w:rsidRPr="000F6836">
                <w:rPr>
                  <w:lang w:val="en-GB"/>
                </w:rPr>
                <w:t>Exposure share of total assets.</w:t>
              </w:r>
            </w:ins>
          </w:p>
        </w:tc>
      </w:tr>
    </w:tbl>
    <w:p w14:paraId="1B274E7F" w14:textId="35CDEF77" w:rsidR="00904CC5" w:rsidRPr="000F6836" w:rsidRDefault="00904CC5" w:rsidP="00904CC5">
      <w:pPr>
        <w:tabs>
          <w:tab w:val="left" w:pos="2760"/>
        </w:tabs>
        <w:rPr>
          <w:lang w:val="en-GB" w:eastAsia="x-none"/>
        </w:rPr>
      </w:pPr>
    </w:p>
    <w:sectPr w:rsidR="00904CC5" w:rsidRPr="000F68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15AE0" w14:textId="77777777" w:rsidR="00456BD9" w:rsidRDefault="00456BD9" w:rsidP="00D23A61">
      <w:pPr>
        <w:spacing w:before="0" w:after="0"/>
      </w:pPr>
      <w:r>
        <w:separator/>
      </w:r>
    </w:p>
  </w:endnote>
  <w:endnote w:type="continuationSeparator" w:id="0">
    <w:p w14:paraId="14CF716A" w14:textId="77777777" w:rsidR="00456BD9" w:rsidRDefault="00456BD9" w:rsidP="00D23A61">
      <w:pPr>
        <w:spacing w:before="0" w:after="0"/>
      </w:pPr>
      <w:r>
        <w:continuationSeparator/>
      </w:r>
    </w:p>
  </w:endnote>
  <w:endnote w:type="continuationNotice" w:id="1">
    <w:p w14:paraId="01F36D36" w14:textId="77777777" w:rsidR="00456BD9" w:rsidRDefault="00456B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68CBB" w14:textId="77777777" w:rsidR="00227164" w:rsidRDefault="00227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44636" w14:textId="77777777" w:rsidR="00227164" w:rsidRDefault="00227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73D7" w14:textId="77777777" w:rsidR="00227164" w:rsidRDefault="0022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65185" w14:textId="77777777" w:rsidR="00456BD9" w:rsidRDefault="00456BD9" w:rsidP="00D23A61">
      <w:pPr>
        <w:spacing w:before="0" w:after="0"/>
      </w:pPr>
      <w:r>
        <w:separator/>
      </w:r>
    </w:p>
  </w:footnote>
  <w:footnote w:type="continuationSeparator" w:id="0">
    <w:p w14:paraId="52883CA8" w14:textId="77777777" w:rsidR="00456BD9" w:rsidRDefault="00456BD9" w:rsidP="00D23A61">
      <w:pPr>
        <w:spacing w:before="0" w:after="0"/>
      </w:pPr>
      <w:r>
        <w:continuationSeparator/>
      </w:r>
    </w:p>
  </w:footnote>
  <w:footnote w:type="continuationNotice" w:id="1">
    <w:p w14:paraId="42A400FE" w14:textId="77777777" w:rsidR="00456BD9" w:rsidRDefault="00456BD9">
      <w:pPr>
        <w:spacing w:before="0" w:after="0"/>
      </w:pPr>
    </w:p>
  </w:footnote>
  <w:footnote w:id="2">
    <w:p w14:paraId="7589DD4A" w14:textId="77777777" w:rsidR="002E7CE5" w:rsidRDefault="002E7CE5" w:rsidP="00235B8C">
      <w:pPr>
        <w:pStyle w:val="FootnoteText"/>
        <w:rPr>
          <w:ins w:id="3028" w:author="Author"/>
          <w:sz w:val="16"/>
          <w:lang w:val="en-GB"/>
        </w:rPr>
      </w:pPr>
      <w:ins w:id="3029" w:author="Author">
        <w:r>
          <w:rPr>
            <w:rStyle w:val="FootnoteReference"/>
          </w:rPr>
          <w:footnoteRef/>
        </w:r>
        <w:r>
          <w:t xml:space="preserve"> Co-Insurance on direct business: </w:t>
        </w:r>
        <w:r>
          <w:rPr>
            <w:lang w:val="en-GB"/>
          </w:rPr>
          <w:t>For leading insurance undertakings the full proportion of business is understood to be reported as gross direct business, whereby the proportion shared with non-leading insurers is considered to be treated as outward reinsurance,</w:t>
        </w:r>
      </w:ins>
    </w:p>
  </w:footnote>
  <w:footnote w:id="3">
    <w:p w14:paraId="7F39FB04" w14:textId="77777777" w:rsidR="002E7CE5" w:rsidRPr="007E2E8C" w:rsidRDefault="002E7CE5" w:rsidP="00D23A61">
      <w:pPr>
        <w:pStyle w:val="FootnoteText"/>
        <w:rPr>
          <w:ins w:id="8060" w:author="Author"/>
          <w:lang w:val="en-GB"/>
        </w:rPr>
      </w:pPr>
      <w:ins w:id="8061" w:author="Autho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2D2F" w14:textId="77777777" w:rsidR="00227164" w:rsidRDefault="0022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0FA7" w14:textId="77777777" w:rsidR="00227164" w:rsidRDefault="0022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8E52" w14:textId="77777777" w:rsidR="00227164" w:rsidRDefault="00227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B802B5"/>
    <w:multiLevelType w:val="hybridMultilevel"/>
    <w:tmpl w:val="09125E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41"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4F4159"/>
    <w:multiLevelType w:val="hybridMultilevel"/>
    <w:tmpl w:val="118C91AC"/>
    <w:lvl w:ilvl="0" w:tplc="FFFFFFFF">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5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6"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7"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5"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8"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3"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0"/>
  </w:num>
  <w:num w:numId="12">
    <w:abstractNumId w:val="57"/>
  </w:num>
  <w:num w:numId="13">
    <w:abstractNumId w:val="40"/>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7"/>
  </w:num>
  <w:num w:numId="16">
    <w:abstractNumId w:val="12"/>
  </w:num>
  <w:num w:numId="17">
    <w:abstractNumId w:val="59"/>
  </w:num>
  <w:num w:numId="18">
    <w:abstractNumId w:val="70"/>
  </w:num>
  <w:num w:numId="19">
    <w:abstractNumId w:val="46"/>
  </w:num>
  <w:num w:numId="20">
    <w:abstractNumId w:val="66"/>
  </w:num>
  <w:num w:numId="21">
    <w:abstractNumId w:val="38"/>
  </w:num>
  <w:num w:numId="22">
    <w:abstractNumId w:val="69"/>
  </w:num>
  <w:num w:numId="23">
    <w:abstractNumId w:val="22"/>
  </w:num>
  <w:num w:numId="24">
    <w:abstractNumId w:val="63"/>
  </w:num>
  <w:num w:numId="25">
    <w:abstractNumId w:val="35"/>
  </w:num>
  <w:num w:numId="26">
    <w:abstractNumId w:val="52"/>
  </w:num>
  <w:num w:numId="27">
    <w:abstractNumId w:val="26"/>
  </w:num>
  <w:num w:numId="28">
    <w:abstractNumId w:val="64"/>
  </w:num>
  <w:num w:numId="29">
    <w:abstractNumId w:val="58"/>
  </w:num>
  <w:num w:numId="30">
    <w:abstractNumId w:val="32"/>
  </w:num>
  <w:num w:numId="31">
    <w:abstractNumId w:val="51"/>
  </w:num>
  <w:num w:numId="32">
    <w:abstractNumId w:val="28"/>
  </w:num>
  <w:num w:numId="33">
    <w:abstractNumId w:val="67"/>
  </w:num>
  <w:num w:numId="34">
    <w:abstractNumId w:val="16"/>
  </w:num>
  <w:num w:numId="35">
    <w:abstractNumId w:val="34"/>
  </w:num>
  <w:num w:numId="36">
    <w:abstractNumId w:val="36"/>
  </w:num>
  <w:num w:numId="37">
    <w:abstractNumId w:val="49"/>
  </w:num>
  <w:num w:numId="38">
    <w:abstractNumId w:val="37"/>
  </w:num>
  <w:num w:numId="39">
    <w:abstractNumId w:val="54"/>
  </w:num>
  <w:num w:numId="40">
    <w:abstractNumId w:val="68"/>
  </w:num>
  <w:num w:numId="41">
    <w:abstractNumId w:val="29"/>
  </w:num>
  <w:num w:numId="42">
    <w:abstractNumId w:val="11"/>
  </w:num>
  <w:num w:numId="43">
    <w:abstractNumId w:val="61"/>
  </w:num>
  <w:num w:numId="44">
    <w:abstractNumId w:val="23"/>
  </w:num>
  <w:num w:numId="45">
    <w:abstractNumId w:val="50"/>
  </w:num>
  <w:num w:numId="46">
    <w:abstractNumId w:val="30"/>
  </w:num>
  <w:num w:numId="47">
    <w:abstractNumId w:val="33"/>
  </w:num>
  <w:num w:numId="48">
    <w:abstractNumId w:val="25"/>
  </w:num>
  <w:num w:numId="49">
    <w:abstractNumId w:val="14"/>
  </w:num>
  <w:num w:numId="50">
    <w:abstractNumId w:val="18"/>
  </w:num>
  <w:num w:numId="51">
    <w:abstractNumId w:val="41"/>
  </w:num>
  <w:num w:numId="52">
    <w:abstractNumId w:val="20"/>
  </w:num>
  <w:num w:numId="53">
    <w:abstractNumId w:val="27"/>
  </w:num>
  <w:num w:numId="54">
    <w:abstractNumId w:val="31"/>
  </w:num>
  <w:num w:numId="55">
    <w:abstractNumId w:val="53"/>
  </w:num>
  <w:num w:numId="56">
    <w:abstractNumId w:val="21"/>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62"/>
    <w:lvlOverride w:ilvl="0">
      <w:startOverride w:val="1"/>
    </w:lvlOverride>
    <w:lvlOverride w:ilvl="1"/>
    <w:lvlOverride w:ilvl="2"/>
    <w:lvlOverride w:ilvl="3"/>
    <w:lvlOverride w:ilvl="4"/>
    <w:lvlOverride w:ilvl="5"/>
    <w:lvlOverride w:ilvl="6"/>
    <w:lvlOverride w:ilvl="7"/>
    <w:lvlOverride w:ilvl="8"/>
  </w:num>
  <w:num w:numId="64">
    <w:abstractNumId w:val="56"/>
  </w:num>
  <w:num w:numId="65">
    <w:abstractNumId w:val="56"/>
    <w:lvlOverride w:ilvl="0">
      <w:startOverride w:val="1"/>
    </w:lvlOverride>
    <w:lvlOverride w:ilvl="1"/>
    <w:lvlOverride w:ilvl="2"/>
    <w:lvlOverride w:ilvl="3"/>
    <w:lvlOverride w:ilvl="4"/>
    <w:lvlOverride w:ilvl="5"/>
    <w:lvlOverride w:ilvl="6"/>
    <w:lvlOverride w:ilvl="7"/>
    <w:lvlOverride w:ilvl="8"/>
  </w:num>
  <w:num w:numId="66">
    <w:abstractNumId w:val="72"/>
  </w:num>
  <w:num w:numId="67">
    <w:abstractNumId w:val="72"/>
  </w:num>
  <w:num w:numId="68">
    <w:abstractNumId w:val="15"/>
  </w:num>
  <w:num w:numId="69">
    <w:abstractNumId w:val="15"/>
  </w:num>
  <w:num w:numId="70">
    <w:abstractNumId w:val="43"/>
  </w:num>
  <w:num w:numId="71">
    <w:abstractNumId w:val="43"/>
  </w:num>
  <w:num w:numId="72">
    <w:abstractNumId w:val="45"/>
  </w:num>
  <w:num w:numId="73">
    <w:abstractNumId w:val="44"/>
  </w:num>
  <w:num w:numId="74">
    <w:abstractNumId w:val="73"/>
  </w:num>
  <w:num w:numId="75">
    <w:abstractNumId w:val="48"/>
  </w:num>
  <w:num w:numId="76">
    <w:abstractNumId w:val="60"/>
  </w:num>
  <w:num w:numId="77">
    <w:abstractNumId w:val="71"/>
  </w:num>
  <w:num w:numId="78">
    <w:abstractNumId w:val="19"/>
  </w:num>
  <w:num w:numId="79">
    <w:abstractNumId w:val="60"/>
  </w:num>
  <w:num w:numId="80">
    <w:abstractNumId w:val="60"/>
  </w:num>
  <w:num w:numId="81">
    <w:abstractNumId w:val="48"/>
  </w:num>
  <w:num w:numId="82">
    <w:abstractNumId w:val="24"/>
  </w:num>
  <w:num w:numId="83">
    <w:abstractNumId w:val="39"/>
  </w:num>
  <w:num w:numId="84">
    <w:abstractNumId w:val="13"/>
  </w:num>
  <w:num w:numId="85">
    <w:abstractNumId w:val="4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es-ES" w:vendorID="64" w:dllVersion="0" w:nlCheck="1" w:checkStyle="0"/>
  <w:activeWritingStyle w:appName="MSWord" w:lang="pl-PL" w:vendorID="64" w:dllVersion="0" w:nlCheck="1" w:checkStyle="0"/>
  <w:activeWritingStyle w:appName="MSWord" w:lang="en-GB" w:vendorID="64" w:dllVersion="131078" w:nlCheck="1" w:checkStyle="1"/>
  <w:activeWritingStyle w:appName="MSWord" w:lang="fr-FR" w:vendorID="64" w:dllVersion="131078" w:nlCheck="1" w:checkStyle="0"/>
  <w:trackRevisions/>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68"/>
    <w:rsid w:val="0001105A"/>
    <w:rsid w:val="00011FE6"/>
    <w:rsid w:val="00013234"/>
    <w:rsid w:val="00014056"/>
    <w:rsid w:val="00020963"/>
    <w:rsid w:val="00022FC7"/>
    <w:rsid w:val="00025F7F"/>
    <w:rsid w:val="000272F8"/>
    <w:rsid w:val="000273FB"/>
    <w:rsid w:val="0003007C"/>
    <w:rsid w:val="00035349"/>
    <w:rsid w:val="000439B2"/>
    <w:rsid w:val="0004540B"/>
    <w:rsid w:val="00054CA2"/>
    <w:rsid w:val="0006500B"/>
    <w:rsid w:val="00067E0A"/>
    <w:rsid w:val="000710B7"/>
    <w:rsid w:val="000817D2"/>
    <w:rsid w:val="0008370D"/>
    <w:rsid w:val="000857B8"/>
    <w:rsid w:val="000942D9"/>
    <w:rsid w:val="000A10BE"/>
    <w:rsid w:val="000A73D3"/>
    <w:rsid w:val="000B140A"/>
    <w:rsid w:val="000B42AB"/>
    <w:rsid w:val="000C0F6B"/>
    <w:rsid w:val="000C4D10"/>
    <w:rsid w:val="000C5130"/>
    <w:rsid w:val="000C644D"/>
    <w:rsid w:val="000D1B4E"/>
    <w:rsid w:val="000D3A80"/>
    <w:rsid w:val="000D42DE"/>
    <w:rsid w:val="000D4933"/>
    <w:rsid w:val="000E1965"/>
    <w:rsid w:val="000E4DB4"/>
    <w:rsid w:val="000E6442"/>
    <w:rsid w:val="000F6836"/>
    <w:rsid w:val="000F6FFD"/>
    <w:rsid w:val="0010105B"/>
    <w:rsid w:val="00110E18"/>
    <w:rsid w:val="0012229D"/>
    <w:rsid w:val="001270D4"/>
    <w:rsid w:val="0012726A"/>
    <w:rsid w:val="00135AB9"/>
    <w:rsid w:val="0013726F"/>
    <w:rsid w:val="001501E0"/>
    <w:rsid w:val="0016124A"/>
    <w:rsid w:val="00166FA2"/>
    <w:rsid w:val="0017050D"/>
    <w:rsid w:val="00175DC8"/>
    <w:rsid w:val="0017709A"/>
    <w:rsid w:val="00177CC0"/>
    <w:rsid w:val="00182F16"/>
    <w:rsid w:val="00196FC8"/>
    <w:rsid w:val="001A6A0E"/>
    <w:rsid w:val="001B0CE9"/>
    <w:rsid w:val="001B12FA"/>
    <w:rsid w:val="001C0914"/>
    <w:rsid w:val="001C3AAC"/>
    <w:rsid w:val="001D151F"/>
    <w:rsid w:val="001D3FF4"/>
    <w:rsid w:val="001D743E"/>
    <w:rsid w:val="001E13A7"/>
    <w:rsid w:val="001E1CFF"/>
    <w:rsid w:val="001E4CC5"/>
    <w:rsid w:val="001F46B1"/>
    <w:rsid w:val="00203523"/>
    <w:rsid w:val="00203B48"/>
    <w:rsid w:val="00221D11"/>
    <w:rsid w:val="00227164"/>
    <w:rsid w:val="002350A7"/>
    <w:rsid w:val="00235B8C"/>
    <w:rsid w:val="0024437C"/>
    <w:rsid w:val="00245C23"/>
    <w:rsid w:val="00247440"/>
    <w:rsid w:val="00256F6B"/>
    <w:rsid w:val="00257BFB"/>
    <w:rsid w:val="00262702"/>
    <w:rsid w:val="00264F38"/>
    <w:rsid w:val="00266EE6"/>
    <w:rsid w:val="00272157"/>
    <w:rsid w:val="002726C1"/>
    <w:rsid w:val="00272967"/>
    <w:rsid w:val="00274EA5"/>
    <w:rsid w:val="00282E05"/>
    <w:rsid w:val="002867E5"/>
    <w:rsid w:val="00287B27"/>
    <w:rsid w:val="00290EF4"/>
    <w:rsid w:val="002A095C"/>
    <w:rsid w:val="002A1E7A"/>
    <w:rsid w:val="002A2D1B"/>
    <w:rsid w:val="002B2CBF"/>
    <w:rsid w:val="002B525F"/>
    <w:rsid w:val="002B7A87"/>
    <w:rsid w:val="002C7F10"/>
    <w:rsid w:val="002D7328"/>
    <w:rsid w:val="002E2C03"/>
    <w:rsid w:val="002E7CE5"/>
    <w:rsid w:val="002F212A"/>
    <w:rsid w:val="002F4D7E"/>
    <w:rsid w:val="002F55E0"/>
    <w:rsid w:val="0031107C"/>
    <w:rsid w:val="00312356"/>
    <w:rsid w:val="00314A9F"/>
    <w:rsid w:val="00315A63"/>
    <w:rsid w:val="00317C29"/>
    <w:rsid w:val="00320399"/>
    <w:rsid w:val="003220BB"/>
    <w:rsid w:val="00326560"/>
    <w:rsid w:val="003277B0"/>
    <w:rsid w:val="00343713"/>
    <w:rsid w:val="0034705D"/>
    <w:rsid w:val="00347282"/>
    <w:rsid w:val="003500F2"/>
    <w:rsid w:val="00352C31"/>
    <w:rsid w:val="00353EBF"/>
    <w:rsid w:val="00360F6C"/>
    <w:rsid w:val="003625AF"/>
    <w:rsid w:val="0036410B"/>
    <w:rsid w:val="003645F1"/>
    <w:rsid w:val="00364ED8"/>
    <w:rsid w:val="00374992"/>
    <w:rsid w:val="003811BD"/>
    <w:rsid w:val="0038724B"/>
    <w:rsid w:val="00387D18"/>
    <w:rsid w:val="00395810"/>
    <w:rsid w:val="003B067B"/>
    <w:rsid w:val="003B2729"/>
    <w:rsid w:val="003C272E"/>
    <w:rsid w:val="003C2D74"/>
    <w:rsid w:val="003C798F"/>
    <w:rsid w:val="003D1A5E"/>
    <w:rsid w:val="003D3710"/>
    <w:rsid w:val="003E03B9"/>
    <w:rsid w:val="0040141E"/>
    <w:rsid w:val="00401A26"/>
    <w:rsid w:val="004100D9"/>
    <w:rsid w:val="00411311"/>
    <w:rsid w:val="00420278"/>
    <w:rsid w:val="004231CF"/>
    <w:rsid w:val="004370FC"/>
    <w:rsid w:val="0043726B"/>
    <w:rsid w:val="00442CD0"/>
    <w:rsid w:val="00442FFC"/>
    <w:rsid w:val="004431B1"/>
    <w:rsid w:val="00453D14"/>
    <w:rsid w:val="00454168"/>
    <w:rsid w:val="00456BD9"/>
    <w:rsid w:val="004600D0"/>
    <w:rsid w:val="0046014A"/>
    <w:rsid w:val="004736D5"/>
    <w:rsid w:val="00473EAE"/>
    <w:rsid w:val="00475218"/>
    <w:rsid w:val="004753EC"/>
    <w:rsid w:val="004771E0"/>
    <w:rsid w:val="00477AB1"/>
    <w:rsid w:val="004800AB"/>
    <w:rsid w:val="00492FF7"/>
    <w:rsid w:val="00493339"/>
    <w:rsid w:val="00494DEF"/>
    <w:rsid w:val="004B015E"/>
    <w:rsid w:val="004B367D"/>
    <w:rsid w:val="004B6746"/>
    <w:rsid w:val="004B747F"/>
    <w:rsid w:val="004C0091"/>
    <w:rsid w:val="004C12F4"/>
    <w:rsid w:val="004C3C69"/>
    <w:rsid w:val="004C7290"/>
    <w:rsid w:val="004D1A69"/>
    <w:rsid w:val="004D30D7"/>
    <w:rsid w:val="004E1180"/>
    <w:rsid w:val="004E3AC8"/>
    <w:rsid w:val="004E627F"/>
    <w:rsid w:val="00501F02"/>
    <w:rsid w:val="00503753"/>
    <w:rsid w:val="005160F3"/>
    <w:rsid w:val="005201F2"/>
    <w:rsid w:val="00522B88"/>
    <w:rsid w:val="00542A66"/>
    <w:rsid w:val="00552BAC"/>
    <w:rsid w:val="00552E30"/>
    <w:rsid w:val="00554732"/>
    <w:rsid w:val="00556413"/>
    <w:rsid w:val="00562EBD"/>
    <w:rsid w:val="00564E5C"/>
    <w:rsid w:val="00567DF9"/>
    <w:rsid w:val="00571E41"/>
    <w:rsid w:val="00572869"/>
    <w:rsid w:val="005777B7"/>
    <w:rsid w:val="005850B2"/>
    <w:rsid w:val="00597258"/>
    <w:rsid w:val="005A0D04"/>
    <w:rsid w:val="005A0D28"/>
    <w:rsid w:val="005A1F3F"/>
    <w:rsid w:val="005A4DB0"/>
    <w:rsid w:val="005B13A9"/>
    <w:rsid w:val="005C1844"/>
    <w:rsid w:val="005C2436"/>
    <w:rsid w:val="005C7F35"/>
    <w:rsid w:val="005D22B0"/>
    <w:rsid w:val="005D5956"/>
    <w:rsid w:val="005D6513"/>
    <w:rsid w:val="005D6694"/>
    <w:rsid w:val="005D7CF9"/>
    <w:rsid w:val="005E1042"/>
    <w:rsid w:val="005E14A7"/>
    <w:rsid w:val="005E5C2B"/>
    <w:rsid w:val="005E6216"/>
    <w:rsid w:val="005F00C8"/>
    <w:rsid w:val="005F5689"/>
    <w:rsid w:val="00616968"/>
    <w:rsid w:val="006235BE"/>
    <w:rsid w:val="006248F8"/>
    <w:rsid w:val="006307BA"/>
    <w:rsid w:val="00640BC4"/>
    <w:rsid w:val="00642DCF"/>
    <w:rsid w:val="0064388F"/>
    <w:rsid w:val="006477F9"/>
    <w:rsid w:val="00653A36"/>
    <w:rsid w:val="00655632"/>
    <w:rsid w:val="006561B9"/>
    <w:rsid w:val="00656C31"/>
    <w:rsid w:val="00657EA7"/>
    <w:rsid w:val="00686166"/>
    <w:rsid w:val="0068700A"/>
    <w:rsid w:val="00687AAD"/>
    <w:rsid w:val="00690086"/>
    <w:rsid w:val="00690542"/>
    <w:rsid w:val="00696FDD"/>
    <w:rsid w:val="0069755C"/>
    <w:rsid w:val="006977C1"/>
    <w:rsid w:val="006A017B"/>
    <w:rsid w:val="006A4873"/>
    <w:rsid w:val="006A5EA9"/>
    <w:rsid w:val="006D2EC9"/>
    <w:rsid w:val="006E0374"/>
    <w:rsid w:val="006E4C46"/>
    <w:rsid w:val="006E6367"/>
    <w:rsid w:val="006E7F11"/>
    <w:rsid w:val="006F2927"/>
    <w:rsid w:val="006F4910"/>
    <w:rsid w:val="006F7B62"/>
    <w:rsid w:val="00701A0B"/>
    <w:rsid w:val="00703C6B"/>
    <w:rsid w:val="00706F0A"/>
    <w:rsid w:val="007162AF"/>
    <w:rsid w:val="00731D77"/>
    <w:rsid w:val="00737717"/>
    <w:rsid w:val="00740A06"/>
    <w:rsid w:val="00740C8D"/>
    <w:rsid w:val="0074276E"/>
    <w:rsid w:val="007531E3"/>
    <w:rsid w:val="00761F95"/>
    <w:rsid w:val="00766D6A"/>
    <w:rsid w:val="00771FC4"/>
    <w:rsid w:val="0078074C"/>
    <w:rsid w:val="00781CA6"/>
    <w:rsid w:val="00781DBA"/>
    <w:rsid w:val="007823E2"/>
    <w:rsid w:val="00787097"/>
    <w:rsid w:val="00790944"/>
    <w:rsid w:val="00797E26"/>
    <w:rsid w:val="007A20CB"/>
    <w:rsid w:val="007A6283"/>
    <w:rsid w:val="007B0275"/>
    <w:rsid w:val="007B73D3"/>
    <w:rsid w:val="007C0986"/>
    <w:rsid w:val="007C2017"/>
    <w:rsid w:val="007C49CD"/>
    <w:rsid w:val="007D2CCB"/>
    <w:rsid w:val="007E71FD"/>
    <w:rsid w:val="007F21AE"/>
    <w:rsid w:val="007F23BD"/>
    <w:rsid w:val="007F290C"/>
    <w:rsid w:val="007F4613"/>
    <w:rsid w:val="007F5411"/>
    <w:rsid w:val="007F7368"/>
    <w:rsid w:val="007F7A79"/>
    <w:rsid w:val="00806143"/>
    <w:rsid w:val="00810F83"/>
    <w:rsid w:val="00815AF9"/>
    <w:rsid w:val="00816090"/>
    <w:rsid w:val="0082102E"/>
    <w:rsid w:val="0082411A"/>
    <w:rsid w:val="0083136F"/>
    <w:rsid w:val="00842362"/>
    <w:rsid w:val="00843A78"/>
    <w:rsid w:val="008469D8"/>
    <w:rsid w:val="008501C6"/>
    <w:rsid w:val="00853038"/>
    <w:rsid w:val="00853336"/>
    <w:rsid w:val="00864823"/>
    <w:rsid w:val="0086494A"/>
    <w:rsid w:val="008664B5"/>
    <w:rsid w:val="0089164F"/>
    <w:rsid w:val="00891E7E"/>
    <w:rsid w:val="008A0A66"/>
    <w:rsid w:val="008A22EC"/>
    <w:rsid w:val="008A2D74"/>
    <w:rsid w:val="008B0C15"/>
    <w:rsid w:val="008B36D8"/>
    <w:rsid w:val="008B39A2"/>
    <w:rsid w:val="008C0B5E"/>
    <w:rsid w:val="008C506E"/>
    <w:rsid w:val="008D07AF"/>
    <w:rsid w:val="008D7380"/>
    <w:rsid w:val="008E4AF3"/>
    <w:rsid w:val="008E6E74"/>
    <w:rsid w:val="008F6DA1"/>
    <w:rsid w:val="0090045D"/>
    <w:rsid w:val="00900504"/>
    <w:rsid w:val="00902DCD"/>
    <w:rsid w:val="00904CC5"/>
    <w:rsid w:val="0091355F"/>
    <w:rsid w:val="00915624"/>
    <w:rsid w:val="00916A9E"/>
    <w:rsid w:val="00917216"/>
    <w:rsid w:val="009238AC"/>
    <w:rsid w:val="00923BA9"/>
    <w:rsid w:val="00927AD8"/>
    <w:rsid w:val="00927DC1"/>
    <w:rsid w:val="00930B9A"/>
    <w:rsid w:val="00933D25"/>
    <w:rsid w:val="00940C69"/>
    <w:rsid w:val="0094455C"/>
    <w:rsid w:val="00946037"/>
    <w:rsid w:val="00952658"/>
    <w:rsid w:val="00955262"/>
    <w:rsid w:val="009558CE"/>
    <w:rsid w:val="00955DBD"/>
    <w:rsid w:val="0098355D"/>
    <w:rsid w:val="009838EC"/>
    <w:rsid w:val="00992CED"/>
    <w:rsid w:val="009A793C"/>
    <w:rsid w:val="009B2901"/>
    <w:rsid w:val="009B301B"/>
    <w:rsid w:val="009B7D6E"/>
    <w:rsid w:val="009C38A9"/>
    <w:rsid w:val="009C433A"/>
    <w:rsid w:val="009C442B"/>
    <w:rsid w:val="009C4806"/>
    <w:rsid w:val="009C700D"/>
    <w:rsid w:val="009E11A4"/>
    <w:rsid w:val="009E3277"/>
    <w:rsid w:val="009E34EB"/>
    <w:rsid w:val="009E559D"/>
    <w:rsid w:val="009F74BE"/>
    <w:rsid w:val="00A011CC"/>
    <w:rsid w:val="00A0651F"/>
    <w:rsid w:val="00A10EE7"/>
    <w:rsid w:val="00A270BE"/>
    <w:rsid w:val="00A40946"/>
    <w:rsid w:val="00A43401"/>
    <w:rsid w:val="00A50515"/>
    <w:rsid w:val="00A62A0B"/>
    <w:rsid w:val="00A67D36"/>
    <w:rsid w:val="00A73C61"/>
    <w:rsid w:val="00A8120A"/>
    <w:rsid w:val="00A852BD"/>
    <w:rsid w:val="00A8659F"/>
    <w:rsid w:val="00A877E1"/>
    <w:rsid w:val="00A9594A"/>
    <w:rsid w:val="00AB0089"/>
    <w:rsid w:val="00AB13EF"/>
    <w:rsid w:val="00AB1729"/>
    <w:rsid w:val="00AB5184"/>
    <w:rsid w:val="00AC2C5E"/>
    <w:rsid w:val="00AC2CC6"/>
    <w:rsid w:val="00AD5C9B"/>
    <w:rsid w:val="00AD6F48"/>
    <w:rsid w:val="00AE2320"/>
    <w:rsid w:val="00AE3B44"/>
    <w:rsid w:val="00AE55F7"/>
    <w:rsid w:val="00AE77D5"/>
    <w:rsid w:val="00AF7F09"/>
    <w:rsid w:val="00B027A5"/>
    <w:rsid w:val="00B06722"/>
    <w:rsid w:val="00B102A9"/>
    <w:rsid w:val="00B10E5E"/>
    <w:rsid w:val="00B15713"/>
    <w:rsid w:val="00B171C3"/>
    <w:rsid w:val="00B1744E"/>
    <w:rsid w:val="00B27ECA"/>
    <w:rsid w:val="00B40FEF"/>
    <w:rsid w:val="00B4672F"/>
    <w:rsid w:val="00B66135"/>
    <w:rsid w:val="00B750B4"/>
    <w:rsid w:val="00B75BB7"/>
    <w:rsid w:val="00B760C8"/>
    <w:rsid w:val="00B76DD4"/>
    <w:rsid w:val="00B77312"/>
    <w:rsid w:val="00B80FDB"/>
    <w:rsid w:val="00B83043"/>
    <w:rsid w:val="00B92D43"/>
    <w:rsid w:val="00B95BB2"/>
    <w:rsid w:val="00B97C37"/>
    <w:rsid w:val="00BA71B4"/>
    <w:rsid w:val="00BB06D9"/>
    <w:rsid w:val="00BC445F"/>
    <w:rsid w:val="00BD608B"/>
    <w:rsid w:val="00BE0CBA"/>
    <w:rsid w:val="00BE6575"/>
    <w:rsid w:val="00BE6D5E"/>
    <w:rsid w:val="00BE7F07"/>
    <w:rsid w:val="00BF0E83"/>
    <w:rsid w:val="00BF27CA"/>
    <w:rsid w:val="00BF2852"/>
    <w:rsid w:val="00BF6760"/>
    <w:rsid w:val="00C00380"/>
    <w:rsid w:val="00C029EE"/>
    <w:rsid w:val="00C170C3"/>
    <w:rsid w:val="00C2136C"/>
    <w:rsid w:val="00C244D2"/>
    <w:rsid w:val="00C251AD"/>
    <w:rsid w:val="00C33D4B"/>
    <w:rsid w:val="00C50837"/>
    <w:rsid w:val="00C56E2A"/>
    <w:rsid w:val="00C57149"/>
    <w:rsid w:val="00C626C8"/>
    <w:rsid w:val="00C706A7"/>
    <w:rsid w:val="00C80924"/>
    <w:rsid w:val="00C93368"/>
    <w:rsid w:val="00CA24E9"/>
    <w:rsid w:val="00CA3519"/>
    <w:rsid w:val="00CA68E6"/>
    <w:rsid w:val="00CC2240"/>
    <w:rsid w:val="00CC4FCB"/>
    <w:rsid w:val="00CD2B92"/>
    <w:rsid w:val="00CD6339"/>
    <w:rsid w:val="00CD6B9D"/>
    <w:rsid w:val="00CE036D"/>
    <w:rsid w:val="00CE1B38"/>
    <w:rsid w:val="00CE1D6E"/>
    <w:rsid w:val="00CE4C6A"/>
    <w:rsid w:val="00CF3E27"/>
    <w:rsid w:val="00CF40F1"/>
    <w:rsid w:val="00CF55D5"/>
    <w:rsid w:val="00D006E4"/>
    <w:rsid w:val="00D05122"/>
    <w:rsid w:val="00D12F45"/>
    <w:rsid w:val="00D21F1C"/>
    <w:rsid w:val="00D225DF"/>
    <w:rsid w:val="00D23A61"/>
    <w:rsid w:val="00D30C99"/>
    <w:rsid w:val="00D367A3"/>
    <w:rsid w:val="00D51421"/>
    <w:rsid w:val="00D51F45"/>
    <w:rsid w:val="00D53FE8"/>
    <w:rsid w:val="00D614AB"/>
    <w:rsid w:val="00D66D8D"/>
    <w:rsid w:val="00D739B8"/>
    <w:rsid w:val="00D773EB"/>
    <w:rsid w:val="00D77689"/>
    <w:rsid w:val="00D86E4B"/>
    <w:rsid w:val="00D94546"/>
    <w:rsid w:val="00D96F94"/>
    <w:rsid w:val="00D975E9"/>
    <w:rsid w:val="00DA13F3"/>
    <w:rsid w:val="00DA483F"/>
    <w:rsid w:val="00DC2117"/>
    <w:rsid w:val="00DC2533"/>
    <w:rsid w:val="00DC30AD"/>
    <w:rsid w:val="00DE1FC0"/>
    <w:rsid w:val="00DE7E70"/>
    <w:rsid w:val="00DF0D1A"/>
    <w:rsid w:val="00DF1D71"/>
    <w:rsid w:val="00DF7662"/>
    <w:rsid w:val="00E14F23"/>
    <w:rsid w:val="00E17C0D"/>
    <w:rsid w:val="00E21FBB"/>
    <w:rsid w:val="00E22733"/>
    <w:rsid w:val="00E237BE"/>
    <w:rsid w:val="00E30E3D"/>
    <w:rsid w:val="00E310EA"/>
    <w:rsid w:val="00E33501"/>
    <w:rsid w:val="00E33D4C"/>
    <w:rsid w:val="00E405C7"/>
    <w:rsid w:val="00E7084B"/>
    <w:rsid w:val="00E72A8E"/>
    <w:rsid w:val="00E73EDC"/>
    <w:rsid w:val="00E75AFA"/>
    <w:rsid w:val="00E75E6F"/>
    <w:rsid w:val="00E76AFA"/>
    <w:rsid w:val="00E8478B"/>
    <w:rsid w:val="00E93E7D"/>
    <w:rsid w:val="00EA5707"/>
    <w:rsid w:val="00EA6101"/>
    <w:rsid w:val="00EB3958"/>
    <w:rsid w:val="00EB3D3B"/>
    <w:rsid w:val="00EC39F7"/>
    <w:rsid w:val="00EC7EF7"/>
    <w:rsid w:val="00ED6466"/>
    <w:rsid w:val="00EE03E0"/>
    <w:rsid w:val="00EE1B3D"/>
    <w:rsid w:val="00EE31C6"/>
    <w:rsid w:val="00EE47E9"/>
    <w:rsid w:val="00EE5A78"/>
    <w:rsid w:val="00EE63C2"/>
    <w:rsid w:val="00EE6F83"/>
    <w:rsid w:val="00EF29E7"/>
    <w:rsid w:val="00F05E02"/>
    <w:rsid w:val="00F17050"/>
    <w:rsid w:val="00F17B3E"/>
    <w:rsid w:val="00F20D14"/>
    <w:rsid w:val="00F263FF"/>
    <w:rsid w:val="00F31E08"/>
    <w:rsid w:val="00F327A1"/>
    <w:rsid w:val="00F32879"/>
    <w:rsid w:val="00F34A23"/>
    <w:rsid w:val="00F4229A"/>
    <w:rsid w:val="00F51608"/>
    <w:rsid w:val="00F53D55"/>
    <w:rsid w:val="00F60E09"/>
    <w:rsid w:val="00F66CDA"/>
    <w:rsid w:val="00F75F23"/>
    <w:rsid w:val="00F83DFA"/>
    <w:rsid w:val="00F8596D"/>
    <w:rsid w:val="00F9490E"/>
    <w:rsid w:val="00F95B17"/>
    <w:rsid w:val="00FA1739"/>
    <w:rsid w:val="00FA31A3"/>
    <w:rsid w:val="00FA4579"/>
    <w:rsid w:val="00FA4CD2"/>
    <w:rsid w:val="00FA7696"/>
    <w:rsid w:val="00FB1637"/>
    <w:rsid w:val="00FB5500"/>
    <w:rsid w:val="00FB7332"/>
    <w:rsid w:val="00FB7E86"/>
    <w:rsid w:val="00FC1D77"/>
    <w:rsid w:val="00FC2177"/>
    <w:rsid w:val="00FC25AC"/>
    <w:rsid w:val="00FC2C32"/>
    <w:rsid w:val="00FD07A4"/>
    <w:rsid w:val="00FD1F25"/>
    <w:rsid w:val="00FE3F0B"/>
    <w:rsid w:val="00FE69B8"/>
    <w:rsid w:val="00FF7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A02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96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61696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616968"/>
    <w:pPr>
      <w:keepNext/>
      <w:numPr>
        <w:ilvl w:val="1"/>
        <w:numId w:val="11"/>
      </w:numPr>
      <w:outlineLvl w:val="1"/>
    </w:pPr>
    <w:rPr>
      <w:b/>
      <w:bCs/>
    </w:rPr>
  </w:style>
  <w:style w:type="paragraph" w:styleId="Heading3">
    <w:name w:val="heading 3"/>
    <w:basedOn w:val="Normal"/>
    <w:next w:val="Text3"/>
    <w:link w:val="Heading3Char"/>
    <w:uiPriority w:val="99"/>
    <w:qFormat/>
    <w:rsid w:val="00616968"/>
    <w:pPr>
      <w:keepNext/>
      <w:numPr>
        <w:ilvl w:val="2"/>
        <w:numId w:val="11"/>
      </w:numPr>
      <w:outlineLvl w:val="2"/>
    </w:pPr>
    <w:rPr>
      <w:i/>
      <w:iCs/>
    </w:rPr>
  </w:style>
  <w:style w:type="paragraph" w:styleId="Heading4">
    <w:name w:val="heading 4"/>
    <w:basedOn w:val="Normal"/>
    <w:next w:val="Text4"/>
    <w:link w:val="Heading4Char"/>
    <w:uiPriority w:val="99"/>
    <w:qFormat/>
    <w:rsid w:val="00616968"/>
    <w:pPr>
      <w:keepNext/>
      <w:numPr>
        <w:ilvl w:val="3"/>
        <w:numId w:val="11"/>
      </w:numPr>
      <w:outlineLvl w:val="3"/>
    </w:pPr>
  </w:style>
  <w:style w:type="paragraph" w:styleId="Heading5">
    <w:name w:val="heading 5"/>
    <w:basedOn w:val="Normal"/>
    <w:next w:val="Normal"/>
    <w:link w:val="Heading5Char"/>
    <w:qFormat/>
    <w:rsid w:val="0061696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61696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61696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61696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61696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96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61696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61696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61696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616968"/>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616968"/>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61696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61696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616968"/>
    <w:rPr>
      <w:rFonts w:ascii="Arial" w:eastAsiaTheme="minorEastAsia" w:hAnsi="Arial" w:cs="Arial"/>
      <w:i/>
      <w:iCs/>
      <w:sz w:val="18"/>
      <w:szCs w:val="18"/>
      <w:lang w:val="fr-FR" w:eastAsia="en-GB"/>
    </w:rPr>
  </w:style>
  <w:style w:type="paragraph" w:customStyle="1" w:styleId="Text1">
    <w:name w:val="Text 1"/>
    <w:basedOn w:val="Normal"/>
    <w:uiPriority w:val="99"/>
    <w:rsid w:val="00616968"/>
    <w:pPr>
      <w:ind w:left="851"/>
    </w:pPr>
  </w:style>
  <w:style w:type="paragraph" w:customStyle="1" w:styleId="Text2">
    <w:name w:val="Text 2"/>
    <w:basedOn w:val="Normal"/>
    <w:uiPriority w:val="99"/>
    <w:rsid w:val="00616968"/>
    <w:pPr>
      <w:ind w:left="851"/>
    </w:pPr>
  </w:style>
  <w:style w:type="paragraph" w:customStyle="1" w:styleId="Text3">
    <w:name w:val="Text 3"/>
    <w:basedOn w:val="Normal"/>
    <w:uiPriority w:val="99"/>
    <w:rsid w:val="00616968"/>
    <w:pPr>
      <w:ind w:left="851"/>
    </w:pPr>
  </w:style>
  <w:style w:type="paragraph" w:customStyle="1" w:styleId="Text4">
    <w:name w:val="Text 4"/>
    <w:basedOn w:val="Normal"/>
    <w:uiPriority w:val="99"/>
    <w:rsid w:val="00616968"/>
    <w:pPr>
      <w:ind w:left="851"/>
    </w:pPr>
  </w:style>
  <w:style w:type="paragraph" w:customStyle="1" w:styleId="Annexetitreacte">
    <w:name w:val="Annexe titre (acte)"/>
    <w:basedOn w:val="Normal"/>
    <w:next w:val="Normal"/>
    <w:uiPriority w:val="99"/>
    <w:rsid w:val="00616968"/>
    <w:pPr>
      <w:jc w:val="center"/>
    </w:pPr>
    <w:rPr>
      <w:b/>
      <w:bCs/>
      <w:u w:val="single"/>
    </w:rPr>
  </w:style>
  <w:style w:type="paragraph" w:customStyle="1" w:styleId="Annexetitreexposglobal">
    <w:name w:val="Annexe titre (exposé global)"/>
    <w:basedOn w:val="Normal"/>
    <w:next w:val="Normal"/>
    <w:uiPriority w:val="99"/>
    <w:rsid w:val="00616968"/>
    <w:pPr>
      <w:jc w:val="center"/>
    </w:pPr>
    <w:rPr>
      <w:b/>
      <w:bCs/>
      <w:u w:val="single"/>
    </w:rPr>
  </w:style>
  <w:style w:type="paragraph" w:customStyle="1" w:styleId="Annexetitreexpos">
    <w:name w:val="Annexe titre (exposé)"/>
    <w:basedOn w:val="Normal"/>
    <w:next w:val="Normal"/>
    <w:uiPriority w:val="99"/>
    <w:rsid w:val="00616968"/>
    <w:pPr>
      <w:jc w:val="center"/>
    </w:pPr>
    <w:rPr>
      <w:b/>
      <w:bCs/>
      <w:u w:val="single"/>
    </w:rPr>
  </w:style>
  <w:style w:type="paragraph" w:customStyle="1" w:styleId="Annexetitrefichefinacte">
    <w:name w:val="Annexe titre (fiche fin. acte)"/>
    <w:basedOn w:val="Normal"/>
    <w:next w:val="Normal"/>
    <w:uiPriority w:val="99"/>
    <w:rsid w:val="00616968"/>
    <w:pPr>
      <w:jc w:val="center"/>
    </w:pPr>
    <w:rPr>
      <w:b/>
      <w:bCs/>
      <w:u w:val="single"/>
    </w:rPr>
  </w:style>
  <w:style w:type="paragraph" w:customStyle="1" w:styleId="Annexetitrefichefinglobale">
    <w:name w:val="Annexe titre (fiche fin. globale)"/>
    <w:basedOn w:val="Normal"/>
    <w:next w:val="Normal"/>
    <w:uiPriority w:val="99"/>
    <w:rsid w:val="00616968"/>
    <w:pPr>
      <w:jc w:val="center"/>
    </w:pPr>
    <w:rPr>
      <w:b/>
      <w:bCs/>
      <w:u w:val="single"/>
    </w:rPr>
  </w:style>
  <w:style w:type="paragraph" w:customStyle="1" w:styleId="Annexetitreglobale">
    <w:name w:val="Annexe titre (globale)"/>
    <w:basedOn w:val="Normal"/>
    <w:next w:val="Normal"/>
    <w:uiPriority w:val="99"/>
    <w:rsid w:val="00616968"/>
    <w:pPr>
      <w:jc w:val="center"/>
    </w:pPr>
    <w:rPr>
      <w:b/>
      <w:bCs/>
      <w:u w:val="single"/>
    </w:rPr>
  </w:style>
  <w:style w:type="paragraph" w:customStyle="1" w:styleId="Applicationdirecte">
    <w:name w:val="Application directe"/>
    <w:basedOn w:val="Normal"/>
    <w:next w:val="Fait"/>
    <w:uiPriority w:val="99"/>
    <w:rsid w:val="00616968"/>
    <w:pPr>
      <w:spacing w:before="480"/>
    </w:pPr>
  </w:style>
  <w:style w:type="paragraph" w:customStyle="1" w:styleId="Fait">
    <w:name w:val="Fait à"/>
    <w:basedOn w:val="Normal"/>
    <w:next w:val="Institutionquisigne"/>
    <w:uiPriority w:val="99"/>
    <w:rsid w:val="00616968"/>
    <w:pPr>
      <w:keepNext/>
      <w:spacing w:after="0"/>
    </w:pPr>
  </w:style>
  <w:style w:type="paragraph" w:customStyle="1" w:styleId="Institutionquisigne">
    <w:name w:val="Institution qui signe"/>
    <w:basedOn w:val="Normal"/>
    <w:next w:val="Personnequisigne"/>
    <w:uiPriority w:val="99"/>
    <w:rsid w:val="0061696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616968"/>
    <w:pPr>
      <w:tabs>
        <w:tab w:val="left" w:pos="4253"/>
      </w:tabs>
      <w:spacing w:before="0" w:after="0"/>
      <w:jc w:val="left"/>
    </w:pPr>
    <w:rPr>
      <w:i/>
      <w:iCs/>
    </w:rPr>
  </w:style>
  <w:style w:type="paragraph" w:styleId="Caption">
    <w:name w:val="caption"/>
    <w:basedOn w:val="Normal"/>
    <w:next w:val="Normal"/>
    <w:qFormat/>
    <w:rsid w:val="00616968"/>
    <w:rPr>
      <w:b/>
      <w:bCs/>
    </w:rPr>
  </w:style>
  <w:style w:type="paragraph" w:customStyle="1" w:styleId="ChapterTitle">
    <w:name w:val="ChapterTitle"/>
    <w:basedOn w:val="Normal"/>
    <w:next w:val="Normal"/>
    <w:uiPriority w:val="99"/>
    <w:rsid w:val="00616968"/>
    <w:pPr>
      <w:keepNext/>
      <w:spacing w:after="360"/>
      <w:jc w:val="center"/>
    </w:pPr>
    <w:rPr>
      <w:b/>
      <w:bCs/>
      <w:sz w:val="32"/>
      <w:szCs w:val="32"/>
    </w:rPr>
  </w:style>
  <w:style w:type="character" w:styleId="CommentReference">
    <w:name w:val="annotation reference"/>
    <w:basedOn w:val="DefaultParagraphFont"/>
    <w:rsid w:val="00616968"/>
    <w:rPr>
      <w:sz w:val="16"/>
      <w:szCs w:val="16"/>
    </w:rPr>
  </w:style>
  <w:style w:type="paragraph" w:styleId="CommentText">
    <w:name w:val="annotation text"/>
    <w:basedOn w:val="Normal"/>
    <w:link w:val="CommentTextChar"/>
    <w:uiPriority w:val="99"/>
    <w:rsid w:val="00616968"/>
    <w:rPr>
      <w:sz w:val="20"/>
      <w:szCs w:val="20"/>
    </w:rPr>
  </w:style>
  <w:style w:type="character" w:customStyle="1" w:styleId="CommentTextChar">
    <w:name w:val="Comment Text Char"/>
    <w:basedOn w:val="DefaultParagraphFont"/>
    <w:link w:val="CommentText"/>
    <w:uiPriority w:val="99"/>
    <w:rsid w:val="0061696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616968"/>
    <w:pPr>
      <w:spacing w:before="360"/>
      <w:jc w:val="center"/>
    </w:pPr>
  </w:style>
  <w:style w:type="paragraph" w:customStyle="1" w:styleId="Corrigendum">
    <w:name w:val="Corrigendum"/>
    <w:basedOn w:val="Normal"/>
    <w:next w:val="Normal"/>
    <w:uiPriority w:val="99"/>
    <w:rsid w:val="00616968"/>
    <w:pPr>
      <w:spacing w:before="0" w:after="240"/>
      <w:jc w:val="left"/>
    </w:pPr>
  </w:style>
  <w:style w:type="paragraph" w:customStyle="1" w:styleId="Emission">
    <w:name w:val="Emission"/>
    <w:basedOn w:val="Normal"/>
    <w:next w:val="Rfrenceinstitutionelle"/>
    <w:uiPriority w:val="99"/>
    <w:rsid w:val="00616968"/>
    <w:pPr>
      <w:spacing w:before="0" w:after="0"/>
      <w:ind w:left="5103"/>
      <w:jc w:val="left"/>
    </w:pPr>
  </w:style>
  <w:style w:type="paragraph" w:customStyle="1" w:styleId="Rfrenceinstitutionelle">
    <w:name w:val="Référence institutionelle"/>
    <w:basedOn w:val="Normal"/>
    <w:next w:val="Statut"/>
    <w:uiPriority w:val="99"/>
    <w:rsid w:val="00616968"/>
    <w:pPr>
      <w:spacing w:before="0" w:after="240"/>
      <w:ind w:left="5103"/>
      <w:jc w:val="left"/>
    </w:pPr>
  </w:style>
  <w:style w:type="paragraph" w:customStyle="1" w:styleId="Statut">
    <w:name w:val="Statut"/>
    <w:basedOn w:val="Normal"/>
    <w:next w:val="Typedudocument"/>
    <w:uiPriority w:val="99"/>
    <w:rsid w:val="00616968"/>
    <w:pPr>
      <w:spacing w:before="360" w:after="0"/>
      <w:jc w:val="center"/>
    </w:pPr>
  </w:style>
  <w:style w:type="paragraph" w:customStyle="1" w:styleId="Typedudocument">
    <w:name w:val="Type du document"/>
    <w:basedOn w:val="Normal"/>
    <w:next w:val="Datedadoption"/>
    <w:uiPriority w:val="99"/>
    <w:rsid w:val="00616968"/>
    <w:pPr>
      <w:spacing w:before="360" w:after="0"/>
      <w:jc w:val="center"/>
    </w:pPr>
    <w:rPr>
      <w:b/>
      <w:bCs/>
    </w:rPr>
  </w:style>
  <w:style w:type="paragraph" w:customStyle="1" w:styleId="Datedadoption">
    <w:name w:val="Date d'adoption"/>
    <w:basedOn w:val="Normal"/>
    <w:next w:val="Titreobjet"/>
    <w:uiPriority w:val="99"/>
    <w:rsid w:val="00616968"/>
    <w:pPr>
      <w:spacing w:before="360" w:after="0"/>
      <w:jc w:val="center"/>
    </w:pPr>
    <w:rPr>
      <w:b/>
      <w:bCs/>
    </w:rPr>
  </w:style>
  <w:style w:type="paragraph" w:customStyle="1" w:styleId="Titreobjet">
    <w:name w:val="Titre objet"/>
    <w:basedOn w:val="Normal"/>
    <w:next w:val="Sous-titreobjet"/>
    <w:uiPriority w:val="99"/>
    <w:rsid w:val="00616968"/>
    <w:pPr>
      <w:spacing w:before="360" w:after="360"/>
      <w:jc w:val="center"/>
    </w:pPr>
    <w:rPr>
      <w:b/>
      <w:bCs/>
    </w:rPr>
  </w:style>
  <w:style w:type="paragraph" w:customStyle="1" w:styleId="Sous-titreobjet">
    <w:name w:val="Sous-titre objet"/>
    <w:basedOn w:val="Titreobjet"/>
    <w:uiPriority w:val="99"/>
    <w:rsid w:val="00616968"/>
    <w:pPr>
      <w:spacing w:before="0" w:after="0"/>
    </w:pPr>
  </w:style>
  <w:style w:type="paragraph" w:customStyle="1" w:styleId="Exposdesmotifstitre">
    <w:name w:val="Exposé des motifs titre"/>
    <w:basedOn w:val="Normal"/>
    <w:next w:val="Normal"/>
    <w:uiPriority w:val="99"/>
    <w:rsid w:val="00616968"/>
    <w:pPr>
      <w:jc w:val="center"/>
    </w:pPr>
    <w:rPr>
      <w:b/>
      <w:bCs/>
      <w:u w:val="single"/>
    </w:rPr>
  </w:style>
  <w:style w:type="paragraph" w:customStyle="1" w:styleId="Exposdesmotifstitreglobal">
    <w:name w:val="Exposé des motifs titre (global)"/>
    <w:basedOn w:val="Normal"/>
    <w:next w:val="Normal"/>
    <w:uiPriority w:val="99"/>
    <w:rsid w:val="00616968"/>
    <w:pPr>
      <w:jc w:val="center"/>
    </w:pPr>
    <w:rPr>
      <w:b/>
      <w:bCs/>
      <w:u w:val="single"/>
    </w:rPr>
  </w:style>
  <w:style w:type="paragraph" w:customStyle="1" w:styleId="FichedimpactPMEtitre">
    <w:name w:val="Fiche d'impact PME titre"/>
    <w:basedOn w:val="Normal"/>
    <w:next w:val="Normal"/>
    <w:uiPriority w:val="99"/>
    <w:rsid w:val="00616968"/>
    <w:pPr>
      <w:jc w:val="center"/>
    </w:pPr>
    <w:rPr>
      <w:b/>
      <w:bCs/>
    </w:rPr>
  </w:style>
  <w:style w:type="paragraph" w:customStyle="1" w:styleId="Fichefinanciretextetable">
    <w:name w:val="Fiche financière texte (table)"/>
    <w:basedOn w:val="Normal"/>
    <w:uiPriority w:val="99"/>
    <w:rsid w:val="00616968"/>
    <w:pPr>
      <w:spacing w:before="0" w:after="0"/>
      <w:jc w:val="left"/>
    </w:pPr>
    <w:rPr>
      <w:sz w:val="20"/>
      <w:szCs w:val="20"/>
    </w:rPr>
  </w:style>
  <w:style w:type="paragraph" w:customStyle="1" w:styleId="Fichefinanciretitre">
    <w:name w:val="Fiche financière titre"/>
    <w:basedOn w:val="Normal"/>
    <w:next w:val="Normal"/>
    <w:uiPriority w:val="99"/>
    <w:rsid w:val="00616968"/>
    <w:pPr>
      <w:jc w:val="center"/>
    </w:pPr>
    <w:rPr>
      <w:b/>
      <w:bCs/>
      <w:u w:val="single"/>
    </w:rPr>
  </w:style>
  <w:style w:type="paragraph" w:customStyle="1" w:styleId="Fichefinanciretitreactetable">
    <w:name w:val="Fiche financière titre (acte table)"/>
    <w:basedOn w:val="Normal"/>
    <w:next w:val="Normal"/>
    <w:uiPriority w:val="99"/>
    <w:rsid w:val="00616968"/>
    <w:pPr>
      <w:jc w:val="center"/>
    </w:pPr>
    <w:rPr>
      <w:b/>
      <w:bCs/>
      <w:sz w:val="40"/>
      <w:szCs w:val="40"/>
    </w:rPr>
  </w:style>
  <w:style w:type="paragraph" w:customStyle="1" w:styleId="Fichefinanciretitreacte">
    <w:name w:val="Fiche financière titre (acte)"/>
    <w:basedOn w:val="Normal"/>
    <w:next w:val="Normal"/>
    <w:uiPriority w:val="99"/>
    <w:rsid w:val="00616968"/>
    <w:pPr>
      <w:jc w:val="center"/>
    </w:pPr>
    <w:rPr>
      <w:b/>
      <w:bCs/>
      <w:u w:val="single"/>
    </w:rPr>
  </w:style>
  <w:style w:type="paragraph" w:customStyle="1" w:styleId="Fichefinanciretitretable">
    <w:name w:val="Fiche financière titre (table)"/>
    <w:basedOn w:val="Normal"/>
    <w:uiPriority w:val="99"/>
    <w:rsid w:val="00616968"/>
    <w:pPr>
      <w:jc w:val="center"/>
    </w:pPr>
    <w:rPr>
      <w:b/>
      <w:bCs/>
      <w:sz w:val="40"/>
      <w:szCs w:val="40"/>
    </w:rPr>
  </w:style>
  <w:style w:type="paragraph" w:styleId="Footer">
    <w:name w:val="footer"/>
    <w:basedOn w:val="Normal"/>
    <w:link w:val="FooterChar"/>
    <w:rsid w:val="00616968"/>
    <w:pPr>
      <w:tabs>
        <w:tab w:val="center" w:pos="4536"/>
        <w:tab w:val="right" w:pos="9072"/>
      </w:tabs>
      <w:spacing w:before="360" w:after="0"/>
      <w:jc w:val="left"/>
    </w:pPr>
  </w:style>
  <w:style w:type="character" w:customStyle="1" w:styleId="FooterChar">
    <w:name w:val="Footer Char"/>
    <w:basedOn w:val="DefaultParagraphFont"/>
    <w:link w:val="Footer"/>
    <w:rsid w:val="0061696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rsid w:val="00616968"/>
    <w:rPr>
      <w:vertAlign w:val="superscript"/>
    </w:rPr>
  </w:style>
  <w:style w:type="paragraph" w:styleId="FootnoteText">
    <w:name w:val="footnote text"/>
    <w:basedOn w:val="Normal"/>
    <w:link w:val="FootnoteTextChar"/>
    <w:rsid w:val="00616968"/>
    <w:pPr>
      <w:spacing w:before="0" w:after="0"/>
    </w:pPr>
    <w:rPr>
      <w:sz w:val="20"/>
      <w:szCs w:val="20"/>
    </w:rPr>
  </w:style>
  <w:style w:type="character" w:customStyle="1" w:styleId="FootnoteTextChar">
    <w:name w:val="Footnote Text Char"/>
    <w:basedOn w:val="DefaultParagraphFont"/>
    <w:link w:val="FootnoteText"/>
    <w:rsid w:val="0061696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616968"/>
    <w:pPr>
      <w:keepNext/>
    </w:pPr>
  </w:style>
  <w:style w:type="paragraph" w:customStyle="1" w:styleId="Titrearticle">
    <w:name w:val="Titre article"/>
    <w:basedOn w:val="Normal"/>
    <w:next w:val="Normal"/>
    <w:uiPriority w:val="99"/>
    <w:rsid w:val="00616968"/>
    <w:pPr>
      <w:keepNext/>
      <w:spacing w:before="360"/>
      <w:jc w:val="center"/>
    </w:pPr>
    <w:rPr>
      <w:i/>
      <w:iCs/>
    </w:rPr>
  </w:style>
  <w:style w:type="paragraph" w:styleId="Header">
    <w:name w:val="header"/>
    <w:basedOn w:val="Normal"/>
    <w:link w:val="HeaderChar"/>
    <w:uiPriority w:val="99"/>
    <w:rsid w:val="00616968"/>
    <w:pPr>
      <w:tabs>
        <w:tab w:val="right" w:pos="8306"/>
      </w:tabs>
    </w:pPr>
  </w:style>
  <w:style w:type="character" w:customStyle="1" w:styleId="HeaderChar">
    <w:name w:val="Header Char"/>
    <w:basedOn w:val="DefaultParagraphFont"/>
    <w:link w:val="Header"/>
    <w:uiPriority w:val="99"/>
    <w:rsid w:val="0061696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616968"/>
    <w:pPr>
      <w:keepNext/>
      <w:spacing w:before="600"/>
    </w:pPr>
  </w:style>
  <w:style w:type="paragraph" w:customStyle="1" w:styleId="Langue">
    <w:name w:val="Langue"/>
    <w:basedOn w:val="Normal"/>
    <w:next w:val="Rfrenceinterne"/>
    <w:uiPriority w:val="99"/>
    <w:rsid w:val="00616968"/>
    <w:pPr>
      <w:spacing w:before="0" w:after="600"/>
      <w:jc w:val="center"/>
    </w:pPr>
    <w:rPr>
      <w:b/>
      <w:bCs/>
      <w:caps/>
    </w:rPr>
  </w:style>
  <w:style w:type="paragraph" w:customStyle="1" w:styleId="Rfrenceinterne">
    <w:name w:val="Référence interne"/>
    <w:basedOn w:val="Normal"/>
    <w:next w:val="Nomdelinstitution"/>
    <w:uiPriority w:val="99"/>
    <w:rsid w:val="00616968"/>
    <w:pPr>
      <w:spacing w:before="0" w:after="600"/>
      <w:jc w:val="center"/>
    </w:pPr>
    <w:rPr>
      <w:b/>
      <w:bCs/>
    </w:rPr>
  </w:style>
  <w:style w:type="paragraph" w:customStyle="1" w:styleId="Nomdelinstitution">
    <w:name w:val="Nom de l'institution"/>
    <w:basedOn w:val="Normal"/>
    <w:next w:val="Emission"/>
    <w:uiPriority w:val="99"/>
    <w:rsid w:val="00616968"/>
    <w:pPr>
      <w:spacing w:before="0" w:after="0"/>
      <w:jc w:val="left"/>
    </w:pPr>
    <w:rPr>
      <w:rFonts w:ascii="Arial" w:hAnsi="Arial" w:cs="Arial"/>
    </w:rPr>
  </w:style>
  <w:style w:type="paragraph" w:customStyle="1" w:styleId="Langueoriginale">
    <w:name w:val="Langue originale"/>
    <w:basedOn w:val="Normal"/>
    <w:next w:val="Phrasefinale"/>
    <w:uiPriority w:val="99"/>
    <w:rsid w:val="00616968"/>
    <w:pPr>
      <w:spacing w:before="360"/>
      <w:jc w:val="center"/>
    </w:pPr>
    <w:rPr>
      <w:caps/>
    </w:rPr>
  </w:style>
  <w:style w:type="paragraph" w:customStyle="1" w:styleId="Phrasefinale">
    <w:name w:val="Phrase finale"/>
    <w:basedOn w:val="Normal"/>
    <w:next w:val="Normal"/>
    <w:uiPriority w:val="99"/>
    <w:rsid w:val="00616968"/>
    <w:pPr>
      <w:spacing w:before="360" w:after="0"/>
      <w:jc w:val="center"/>
    </w:pPr>
  </w:style>
  <w:style w:type="paragraph" w:customStyle="1" w:styleId="ManualHeading1">
    <w:name w:val="Manual Heading 1"/>
    <w:basedOn w:val="Heading1"/>
    <w:next w:val="Text1"/>
    <w:uiPriority w:val="99"/>
    <w:rsid w:val="00616968"/>
    <w:pPr>
      <w:tabs>
        <w:tab w:val="clear" w:pos="850"/>
        <w:tab w:val="num" w:pos="851"/>
      </w:tabs>
      <w:ind w:left="851" w:hanging="851"/>
    </w:pPr>
  </w:style>
  <w:style w:type="paragraph" w:customStyle="1" w:styleId="ManualHeading2">
    <w:name w:val="Manual Heading 2"/>
    <w:basedOn w:val="Heading2"/>
    <w:next w:val="Text2"/>
    <w:uiPriority w:val="99"/>
    <w:rsid w:val="00616968"/>
  </w:style>
  <w:style w:type="paragraph" w:customStyle="1" w:styleId="ManualHeading3">
    <w:name w:val="Manual Heading 3"/>
    <w:basedOn w:val="Heading3"/>
    <w:next w:val="Text3"/>
    <w:uiPriority w:val="99"/>
    <w:rsid w:val="00616968"/>
    <w:pPr>
      <w:tabs>
        <w:tab w:val="clear" w:pos="850"/>
        <w:tab w:val="num" w:pos="851"/>
      </w:tabs>
    </w:pPr>
  </w:style>
  <w:style w:type="paragraph" w:customStyle="1" w:styleId="ManualHeading4">
    <w:name w:val="Manual Heading 4"/>
    <w:basedOn w:val="Heading4"/>
    <w:next w:val="Text4"/>
    <w:uiPriority w:val="99"/>
    <w:rsid w:val="00616968"/>
    <w:pPr>
      <w:tabs>
        <w:tab w:val="clear" w:pos="850"/>
        <w:tab w:val="num" w:pos="851"/>
      </w:tabs>
    </w:pPr>
  </w:style>
  <w:style w:type="paragraph" w:customStyle="1" w:styleId="ManualNumPar1">
    <w:name w:val="Manual NumPar 1"/>
    <w:basedOn w:val="Normal"/>
    <w:next w:val="Text1"/>
    <w:uiPriority w:val="99"/>
    <w:rsid w:val="00616968"/>
    <w:pPr>
      <w:ind w:left="851" w:hanging="851"/>
    </w:pPr>
  </w:style>
  <w:style w:type="paragraph" w:customStyle="1" w:styleId="ManualNumPar2">
    <w:name w:val="Manual NumPar 2"/>
    <w:basedOn w:val="Normal"/>
    <w:next w:val="Text2"/>
    <w:uiPriority w:val="99"/>
    <w:rsid w:val="00616968"/>
    <w:pPr>
      <w:ind w:left="851" w:hanging="851"/>
    </w:pPr>
  </w:style>
  <w:style w:type="paragraph" w:customStyle="1" w:styleId="ManualNumPar3">
    <w:name w:val="Manual NumPar 3"/>
    <w:basedOn w:val="Normal"/>
    <w:next w:val="Text3"/>
    <w:uiPriority w:val="99"/>
    <w:rsid w:val="00616968"/>
    <w:pPr>
      <w:ind w:left="851" w:hanging="851"/>
    </w:pPr>
  </w:style>
  <w:style w:type="paragraph" w:customStyle="1" w:styleId="ManualNumPar4">
    <w:name w:val="Manual NumPar 4"/>
    <w:basedOn w:val="Normal"/>
    <w:next w:val="Text4"/>
    <w:uiPriority w:val="99"/>
    <w:rsid w:val="00616968"/>
    <w:pPr>
      <w:ind w:left="851" w:hanging="851"/>
    </w:pPr>
  </w:style>
  <w:style w:type="character" w:customStyle="1" w:styleId="Marker">
    <w:name w:val="Marker"/>
    <w:basedOn w:val="DefaultParagraphFont"/>
    <w:uiPriority w:val="99"/>
    <w:rsid w:val="00616968"/>
    <w:rPr>
      <w:color w:val="0000FF"/>
    </w:rPr>
  </w:style>
  <w:style w:type="paragraph" w:customStyle="1" w:styleId="NormalCentered">
    <w:name w:val="Normal Centered"/>
    <w:basedOn w:val="Normal"/>
    <w:uiPriority w:val="99"/>
    <w:rsid w:val="00616968"/>
    <w:pPr>
      <w:jc w:val="center"/>
    </w:pPr>
  </w:style>
  <w:style w:type="paragraph" w:customStyle="1" w:styleId="NormalLeft">
    <w:name w:val="Normal Left"/>
    <w:basedOn w:val="Normal"/>
    <w:uiPriority w:val="99"/>
    <w:rsid w:val="00616968"/>
    <w:pPr>
      <w:jc w:val="left"/>
    </w:pPr>
  </w:style>
  <w:style w:type="paragraph" w:customStyle="1" w:styleId="NormalRight">
    <w:name w:val="Normal Right"/>
    <w:basedOn w:val="Normal"/>
    <w:uiPriority w:val="99"/>
    <w:rsid w:val="00616968"/>
    <w:pPr>
      <w:jc w:val="right"/>
    </w:pPr>
  </w:style>
  <w:style w:type="paragraph" w:customStyle="1" w:styleId="NumPar1">
    <w:name w:val="NumPar 1"/>
    <w:basedOn w:val="Normal"/>
    <w:next w:val="Text1"/>
    <w:link w:val="NumPar1Char"/>
    <w:uiPriority w:val="99"/>
    <w:rsid w:val="00616968"/>
    <w:pPr>
      <w:numPr>
        <w:numId w:val="12"/>
      </w:numPr>
    </w:pPr>
  </w:style>
  <w:style w:type="paragraph" w:customStyle="1" w:styleId="NumPar2">
    <w:name w:val="NumPar 2"/>
    <w:basedOn w:val="Normal"/>
    <w:next w:val="Text2"/>
    <w:uiPriority w:val="99"/>
    <w:rsid w:val="00616968"/>
    <w:pPr>
      <w:numPr>
        <w:ilvl w:val="1"/>
        <w:numId w:val="12"/>
      </w:numPr>
    </w:pPr>
  </w:style>
  <w:style w:type="paragraph" w:customStyle="1" w:styleId="NumPar3">
    <w:name w:val="NumPar 3"/>
    <w:basedOn w:val="Normal"/>
    <w:next w:val="Text3"/>
    <w:uiPriority w:val="99"/>
    <w:rsid w:val="00616968"/>
    <w:pPr>
      <w:numPr>
        <w:ilvl w:val="2"/>
        <w:numId w:val="12"/>
      </w:numPr>
    </w:pPr>
  </w:style>
  <w:style w:type="paragraph" w:customStyle="1" w:styleId="NumPar4">
    <w:name w:val="NumPar 4"/>
    <w:basedOn w:val="Normal"/>
    <w:next w:val="Text4"/>
    <w:uiPriority w:val="99"/>
    <w:rsid w:val="00616968"/>
    <w:pPr>
      <w:numPr>
        <w:ilvl w:val="3"/>
        <w:numId w:val="12"/>
      </w:numPr>
    </w:pPr>
  </w:style>
  <w:style w:type="paragraph" w:customStyle="1" w:styleId="Objetexterne">
    <w:name w:val="Objet externe"/>
    <w:basedOn w:val="Normal"/>
    <w:next w:val="Normal"/>
    <w:uiPriority w:val="99"/>
    <w:rsid w:val="00616968"/>
    <w:rPr>
      <w:i/>
      <w:iCs/>
      <w:caps/>
    </w:rPr>
  </w:style>
  <w:style w:type="character" w:styleId="PageNumber">
    <w:name w:val="page number"/>
    <w:basedOn w:val="DefaultParagraphFont"/>
    <w:uiPriority w:val="99"/>
    <w:rsid w:val="00616968"/>
  </w:style>
  <w:style w:type="paragraph" w:customStyle="1" w:styleId="PartTitle">
    <w:name w:val="PartTitle"/>
    <w:basedOn w:val="Normal"/>
    <w:next w:val="ChapterTitle"/>
    <w:uiPriority w:val="99"/>
    <w:rsid w:val="00616968"/>
    <w:pPr>
      <w:keepNext/>
      <w:pageBreakBefore/>
      <w:spacing w:after="360"/>
      <w:jc w:val="center"/>
    </w:pPr>
    <w:rPr>
      <w:b/>
      <w:bCs/>
      <w:sz w:val="36"/>
      <w:szCs w:val="36"/>
    </w:rPr>
  </w:style>
  <w:style w:type="paragraph" w:customStyle="1" w:styleId="Point0">
    <w:name w:val="Point 0"/>
    <w:basedOn w:val="Normal"/>
    <w:uiPriority w:val="99"/>
    <w:rsid w:val="00616968"/>
    <w:pPr>
      <w:ind w:left="851" w:hanging="851"/>
    </w:pPr>
  </w:style>
  <w:style w:type="paragraph" w:customStyle="1" w:styleId="Point1">
    <w:name w:val="Point 1"/>
    <w:basedOn w:val="Normal"/>
    <w:uiPriority w:val="99"/>
    <w:rsid w:val="00616968"/>
    <w:pPr>
      <w:ind w:left="1418" w:hanging="567"/>
    </w:pPr>
  </w:style>
  <w:style w:type="paragraph" w:customStyle="1" w:styleId="Point2">
    <w:name w:val="Point 2"/>
    <w:basedOn w:val="Normal"/>
    <w:uiPriority w:val="99"/>
    <w:rsid w:val="00616968"/>
    <w:pPr>
      <w:ind w:left="1985" w:hanging="567"/>
    </w:pPr>
  </w:style>
  <w:style w:type="paragraph" w:customStyle="1" w:styleId="Point3">
    <w:name w:val="Point 3"/>
    <w:basedOn w:val="Normal"/>
    <w:uiPriority w:val="99"/>
    <w:rsid w:val="00616968"/>
    <w:pPr>
      <w:ind w:left="2552" w:hanging="567"/>
    </w:pPr>
  </w:style>
  <w:style w:type="paragraph" w:customStyle="1" w:styleId="Point4">
    <w:name w:val="Point 4"/>
    <w:basedOn w:val="Normal"/>
    <w:uiPriority w:val="99"/>
    <w:rsid w:val="00616968"/>
    <w:pPr>
      <w:ind w:left="3119" w:hanging="567"/>
    </w:pPr>
  </w:style>
  <w:style w:type="paragraph" w:customStyle="1" w:styleId="PointDouble0">
    <w:name w:val="PointDouble 0"/>
    <w:basedOn w:val="Normal"/>
    <w:uiPriority w:val="99"/>
    <w:rsid w:val="00616968"/>
    <w:pPr>
      <w:tabs>
        <w:tab w:val="left" w:pos="851"/>
      </w:tabs>
      <w:ind w:left="1418" w:hanging="1418"/>
    </w:pPr>
  </w:style>
  <w:style w:type="paragraph" w:customStyle="1" w:styleId="PointDouble1">
    <w:name w:val="PointDouble 1"/>
    <w:basedOn w:val="Normal"/>
    <w:uiPriority w:val="99"/>
    <w:rsid w:val="00616968"/>
    <w:pPr>
      <w:tabs>
        <w:tab w:val="left" w:pos="1418"/>
      </w:tabs>
      <w:ind w:left="1985" w:hanging="1134"/>
    </w:pPr>
  </w:style>
  <w:style w:type="paragraph" w:customStyle="1" w:styleId="PointDouble2">
    <w:name w:val="PointDouble 2"/>
    <w:basedOn w:val="Normal"/>
    <w:uiPriority w:val="99"/>
    <w:rsid w:val="00616968"/>
    <w:pPr>
      <w:tabs>
        <w:tab w:val="left" w:pos="1985"/>
      </w:tabs>
      <w:ind w:left="2552" w:hanging="1134"/>
    </w:pPr>
  </w:style>
  <w:style w:type="paragraph" w:customStyle="1" w:styleId="PointDouble3">
    <w:name w:val="PointDouble 3"/>
    <w:basedOn w:val="Normal"/>
    <w:uiPriority w:val="99"/>
    <w:rsid w:val="00616968"/>
    <w:pPr>
      <w:tabs>
        <w:tab w:val="left" w:pos="2552"/>
      </w:tabs>
      <w:ind w:left="3119" w:hanging="1134"/>
    </w:pPr>
  </w:style>
  <w:style w:type="paragraph" w:customStyle="1" w:styleId="PointDouble4">
    <w:name w:val="PointDouble 4"/>
    <w:basedOn w:val="Normal"/>
    <w:uiPriority w:val="99"/>
    <w:rsid w:val="00616968"/>
    <w:pPr>
      <w:tabs>
        <w:tab w:val="left" w:pos="3119"/>
      </w:tabs>
      <w:ind w:left="3686" w:hanging="1134"/>
    </w:pPr>
  </w:style>
  <w:style w:type="paragraph" w:customStyle="1" w:styleId="PointTriple0">
    <w:name w:val="PointTriple 0"/>
    <w:basedOn w:val="Normal"/>
    <w:uiPriority w:val="99"/>
    <w:rsid w:val="00616968"/>
    <w:pPr>
      <w:tabs>
        <w:tab w:val="left" w:pos="851"/>
        <w:tab w:val="left" w:pos="1418"/>
      </w:tabs>
      <w:ind w:left="1985" w:hanging="1985"/>
    </w:pPr>
  </w:style>
  <w:style w:type="paragraph" w:customStyle="1" w:styleId="PointTriple1">
    <w:name w:val="PointTriple 1"/>
    <w:basedOn w:val="Normal"/>
    <w:uiPriority w:val="99"/>
    <w:rsid w:val="00616968"/>
    <w:pPr>
      <w:tabs>
        <w:tab w:val="left" w:pos="1418"/>
        <w:tab w:val="left" w:pos="1985"/>
      </w:tabs>
      <w:ind w:left="2552" w:hanging="1701"/>
    </w:pPr>
  </w:style>
  <w:style w:type="paragraph" w:customStyle="1" w:styleId="PointTriple2">
    <w:name w:val="PointTriple 2"/>
    <w:basedOn w:val="Normal"/>
    <w:uiPriority w:val="99"/>
    <w:rsid w:val="00616968"/>
    <w:pPr>
      <w:tabs>
        <w:tab w:val="left" w:pos="1985"/>
        <w:tab w:val="left" w:pos="2552"/>
      </w:tabs>
      <w:ind w:left="3119" w:hanging="1701"/>
    </w:pPr>
  </w:style>
  <w:style w:type="paragraph" w:customStyle="1" w:styleId="PointTriple3">
    <w:name w:val="PointTriple 3"/>
    <w:basedOn w:val="Normal"/>
    <w:uiPriority w:val="99"/>
    <w:rsid w:val="00616968"/>
    <w:pPr>
      <w:tabs>
        <w:tab w:val="left" w:pos="2552"/>
        <w:tab w:val="left" w:pos="3119"/>
      </w:tabs>
      <w:ind w:left="3686" w:hanging="1701"/>
    </w:pPr>
  </w:style>
  <w:style w:type="paragraph" w:customStyle="1" w:styleId="PointTriple4">
    <w:name w:val="PointTriple 4"/>
    <w:basedOn w:val="Normal"/>
    <w:uiPriority w:val="99"/>
    <w:rsid w:val="00616968"/>
    <w:pPr>
      <w:tabs>
        <w:tab w:val="left" w:pos="3119"/>
        <w:tab w:val="left" w:pos="3686"/>
      </w:tabs>
      <w:ind w:left="4253" w:hanging="1701"/>
    </w:pPr>
  </w:style>
  <w:style w:type="paragraph" w:customStyle="1" w:styleId="Prliminairetitre">
    <w:name w:val="Préliminaire titre"/>
    <w:basedOn w:val="Normal"/>
    <w:next w:val="Normal"/>
    <w:uiPriority w:val="99"/>
    <w:rsid w:val="00616968"/>
    <w:pPr>
      <w:spacing w:before="360" w:after="360"/>
      <w:jc w:val="center"/>
    </w:pPr>
    <w:rPr>
      <w:b/>
      <w:bCs/>
    </w:rPr>
  </w:style>
  <w:style w:type="paragraph" w:customStyle="1" w:styleId="Prliminairetype">
    <w:name w:val="Préliminaire type"/>
    <w:basedOn w:val="Normal"/>
    <w:next w:val="Normal"/>
    <w:uiPriority w:val="99"/>
    <w:rsid w:val="00616968"/>
    <w:pPr>
      <w:spacing w:before="360" w:after="0"/>
      <w:jc w:val="center"/>
    </w:pPr>
    <w:rPr>
      <w:b/>
      <w:bCs/>
    </w:rPr>
  </w:style>
  <w:style w:type="paragraph" w:customStyle="1" w:styleId="QuotedNumPar">
    <w:name w:val="Quoted NumPar"/>
    <w:basedOn w:val="Normal"/>
    <w:uiPriority w:val="99"/>
    <w:rsid w:val="00616968"/>
    <w:pPr>
      <w:ind w:left="1418" w:hanging="567"/>
    </w:pPr>
  </w:style>
  <w:style w:type="paragraph" w:customStyle="1" w:styleId="QuotedText">
    <w:name w:val="Quoted Text"/>
    <w:basedOn w:val="Normal"/>
    <w:uiPriority w:val="99"/>
    <w:rsid w:val="00616968"/>
    <w:pPr>
      <w:ind w:left="1418"/>
    </w:pPr>
  </w:style>
  <w:style w:type="paragraph" w:customStyle="1" w:styleId="Rfrenceinterinstitutionelle">
    <w:name w:val="Référence interinstitutionelle"/>
    <w:basedOn w:val="Normal"/>
    <w:next w:val="Statut"/>
    <w:uiPriority w:val="99"/>
    <w:rsid w:val="00616968"/>
    <w:pPr>
      <w:spacing w:before="0" w:after="0"/>
      <w:ind w:left="5103"/>
      <w:jc w:val="left"/>
    </w:pPr>
  </w:style>
  <w:style w:type="paragraph" w:customStyle="1" w:styleId="SectionTitle">
    <w:name w:val="SectionTitle"/>
    <w:basedOn w:val="Normal"/>
    <w:next w:val="Heading1"/>
    <w:uiPriority w:val="99"/>
    <w:rsid w:val="00616968"/>
    <w:pPr>
      <w:keepNext/>
      <w:spacing w:after="360"/>
      <w:jc w:val="center"/>
    </w:pPr>
    <w:rPr>
      <w:b/>
      <w:bCs/>
      <w:smallCaps/>
      <w:sz w:val="28"/>
      <w:szCs w:val="28"/>
    </w:rPr>
  </w:style>
  <w:style w:type="paragraph" w:customStyle="1" w:styleId="TableTitle">
    <w:name w:val="Table Title"/>
    <w:basedOn w:val="Normal"/>
    <w:next w:val="Normal"/>
    <w:uiPriority w:val="99"/>
    <w:rsid w:val="00616968"/>
    <w:pPr>
      <w:jc w:val="center"/>
    </w:pPr>
    <w:rPr>
      <w:b/>
      <w:bCs/>
    </w:rPr>
  </w:style>
  <w:style w:type="paragraph" w:customStyle="1" w:styleId="Tiret0">
    <w:name w:val="Tiret 0"/>
    <w:basedOn w:val="Point0"/>
    <w:uiPriority w:val="99"/>
    <w:rsid w:val="00616968"/>
  </w:style>
  <w:style w:type="paragraph" w:customStyle="1" w:styleId="Tiret1">
    <w:name w:val="Tiret 1"/>
    <w:basedOn w:val="Point1"/>
    <w:uiPriority w:val="99"/>
    <w:rsid w:val="00616968"/>
  </w:style>
  <w:style w:type="paragraph" w:customStyle="1" w:styleId="Tiret2">
    <w:name w:val="Tiret 2"/>
    <w:basedOn w:val="Point2"/>
    <w:uiPriority w:val="99"/>
    <w:rsid w:val="00616968"/>
  </w:style>
  <w:style w:type="paragraph" w:customStyle="1" w:styleId="Tiret3">
    <w:name w:val="Tiret 3"/>
    <w:basedOn w:val="Point3"/>
    <w:uiPriority w:val="99"/>
    <w:rsid w:val="00616968"/>
  </w:style>
  <w:style w:type="paragraph" w:customStyle="1" w:styleId="Tiret4">
    <w:name w:val="Tiret 4"/>
    <w:basedOn w:val="Point4"/>
    <w:uiPriority w:val="99"/>
    <w:rsid w:val="00616968"/>
  </w:style>
  <w:style w:type="paragraph" w:styleId="TOAHeading">
    <w:name w:val="toa heading"/>
    <w:basedOn w:val="Normal"/>
    <w:next w:val="Normal"/>
    <w:uiPriority w:val="99"/>
    <w:rsid w:val="00616968"/>
    <w:rPr>
      <w:rFonts w:ascii="Arial" w:hAnsi="Arial" w:cs="Arial"/>
      <w:b/>
      <w:bCs/>
    </w:rPr>
  </w:style>
  <w:style w:type="paragraph" w:styleId="TOC1">
    <w:name w:val="toc 1"/>
    <w:basedOn w:val="Normal"/>
    <w:next w:val="Normal"/>
    <w:qFormat/>
    <w:rsid w:val="00616968"/>
    <w:pPr>
      <w:tabs>
        <w:tab w:val="right" w:leader="dot" w:pos="9072"/>
      </w:tabs>
      <w:spacing w:before="300"/>
    </w:pPr>
  </w:style>
  <w:style w:type="paragraph" w:styleId="TOC2">
    <w:name w:val="toc 2"/>
    <w:basedOn w:val="Normal"/>
    <w:next w:val="Normal"/>
    <w:qFormat/>
    <w:rsid w:val="00616968"/>
    <w:pPr>
      <w:tabs>
        <w:tab w:val="right" w:leader="dot" w:pos="9072"/>
      </w:tabs>
      <w:spacing w:before="240"/>
      <w:ind w:left="641" w:hanging="284"/>
    </w:pPr>
  </w:style>
  <w:style w:type="paragraph" w:styleId="TOC3">
    <w:name w:val="toc 3"/>
    <w:basedOn w:val="Normal"/>
    <w:next w:val="Normal"/>
    <w:qFormat/>
    <w:rsid w:val="00616968"/>
    <w:pPr>
      <w:tabs>
        <w:tab w:val="right" w:leader="dot" w:pos="9072"/>
      </w:tabs>
      <w:spacing w:before="180"/>
      <w:ind w:left="641" w:hanging="284"/>
    </w:pPr>
  </w:style>
  <w:style w:type="paragraph" w:styleId="TOC4">
    <w:name w:val="toc 4"/>
    <w:basedOn w:val="Normal"/>
    <w:next w:val="Normal"/>
    <w:rsid w:val="00616968"/>
    <w:pPr>
      <w:tabs>
        <w:tab w:val="right" w:leader="dot" w:pos="9072"/>
      </w:tabs>
      <w:ind w:left="641" w:hanging="284"/>
    </w:pPr>
  </w:style>
  <w:style w:type="paragraph" w:styleId="TOC5">
    <w:name w:val="toc 5"/>
    <w:basedOn w:val="Normal"/>
    <w:next w:val="Normal"/>
    <w:rsid w:val="00616968"/>
    <w:pPr>
      <w:tabs>
        <w:tab w:val="right" w:leader="dot" w:pos="9072"/>
      </w:tabs>
      <w:spacing w:before="60"/>
      <w:ind w:left="1004" w:hanging="284"/>
    </w:pPr>
  </w:style>
  <w:style w:type="paragraph" w:styleId="TOC6">
    <w:name w:val="toc 6"/>
    <w:basedOn w:val="Normal"/>
    <w:next w:val="Normal"/>
    <w:uiPriority w:val="99"/>
    <w:rsid w:val="00616968"/>
    <w:pPr>
      <w:tabs>
        <w:tab w:val="right" w:leader="dot" w:pos="9072"/>
      </w:tabs>
      <w:spacing w:before="60"/>
      <w:ind w:left="1004" w:hanging="284"/>
    </w:pPr>
  </w:style>
  <w:style w:type="paragraph" w:styleId="TOC7">
    <w:name w:val="toc 7"/>
    <w:basedOn w:val="Normal"/>
    <w:next w:val="Normal"/>
    <w:uiPriority w:val="99"/>
    <w:rsid w:val="00616968"/>
    <w:pPr>
      <w:tabs>
        <w:tab w:val="right" w:leader="dot" w:pos="9072"/>
      </w:tabs>
      <w:spacing w:before="60"/>
      <w:ind w:left="1004" w:hanging="284"/>
    </w:pPr>
  </w:style>
  <w:style w:type="paragraph" w:styleId="TOC8">
    <w:name w:val="toc 8"/>
    <w:basedOn w:val="Normal"/>
    <w:next w:val="Normal"/>
    <w:uiPriority w:val="99"/>
    <w:rsid w:val="00616968"/>
    <w:pPr>
      <w:tabs>
        <w:tab w:val="right" w:leader="dot" w:pos="9072"/>
      </w:tabs>
      <w:spacing w:before="60"/>
      <w:ind w:left="1004" w:hanging="284"/>
    </w:pPr>
  </w:style>
  <w:style w:type="paragraph" w:styleId="TOC9">
    <w:name w:val="toc 9"/>
    <w:basedOn w:val="Normal"/>
    <w:next w:val="Normal"/>
    <w:uiPriority w:val="99"/>
    <w:rsid w:val="00616968"/>
    <w:pPr>
      <w:tabs>
        <w:tab w:val="right" w:leader="dot" w:pos="9072"/>
      </w:tabs>
      <w:ind w:left="1600"/>
    </w:pPr>
  </w:style>
  <w:style w:type="paragraph" w:styleId="TOCHeading">
    <w:name w:val="TOC Heading"/>
    <w:basedOn w:val="Normal"/>
    <w:next w:val="Normal"/>
    <w:uiPriority w:val="99"/>
    <w:qFormat/>
    <w:rsid w:val="00616968"/>
    <w:pPr>
      <w:spacing w:after="240"/>
      <w:jc w:val="center"/>
    </w:pPr>
    <w:rPr>
      <w:b/>
      <w:bCs/>
      <w:sz w:val="28"/>
      <w:szCs w:val="28"/>
    </w:rPr>
  </w:style>
  <w:style w:type="paragraph" w:customStyle="1" w:styleId="Considrant">
    <w:name w:val="Considérant"/>
    <w:basedOn w:val="Normal"/>
    <w:uiPriority w:val="99"/>
    <w:rsid w:val="00616968"/>
    <w:pPr>
      <w:numPr>
        <w:numId w:val="13"/>
      </w:numPr>
    </w:pPr>
  </w:style>
  <w:style w:type="paragraph" w:customStyle="1" w:styleId="Confidentialit">
    <w:name w:val="Confidentialité"/>
    <w:basedOn w:val="Normal"/>
    <w:next w:val="Statut"/>
    <w:uiPriority w:val="99"/>
    <w:rsid w:val="00616968"/>
    <w:pPr>
      <w:spacing w:before="240" w:after="240"/>
      <w:ind w:left="5103"/>
    </w:pPr>
    <w:rPr>
      <w:u w:val="single"/>
    </w:rPr>
  </w:style>
  <w:style w:type="paragraph" w:customStyle="1" w:styleId="ManualConsidrant">
    <w:name w:val="Manual Considérant"/>
    <w:basedOn w:val="Normal"/>
    <w:uiPriority w:val="99"/>
    <w:rsid w:val="00616968"/>
    <w:pPr>
      <w:ind w:left="709" w:hanging="709"/>
    </w:pPr>
  </w:style>
  <w:style w:type="paragraph" w:customStyle="1" w:styleId="FooterLandscape">
    <w:name w:val="FooterLandscape"/>
    <w:basedOn w:val="Footer"/>
    <w:uiPriority w:val="99"/>
    <w:rsid w:val="00616968"/>
    <w:pPr>
      <w:tabs>
        <w:tab w:val="clear" w:pos="4536"/>
        <w:tab w:val="clear" w:pos="9072"/>
        <w:tab w:val="center" w:pos="7002"/>
        <w:tab w:val="right" w:pos="14005"/>
      </w:tabs>
    </w:pPr>
  </w:style>
  <w:style w:type="character" w:customStyle="1" w:styleId="CRMarker">
    <w:name w:val="CR Marker"/>
    <w:basedOn w:val="DefaultParagraphFont"/>
    <w:uiPriority w:val="99"/>
    <w:rsid w:val="00616968"/>
    <w:rPr>
      <w:rFonts w:ascii="Wingdings" w:hAnsi="Wingdings" w:cs="Wingdings"/>
    </w:rPr>
  </w:style>
  <w:style w:type="paragraph" w:customStyle="1" w:styleId="CRSeparator">
    <w:name w:val="CR Separator"/>
    <w:basedOn w:val="Normal"/>
    <w:next w:val="CRReference"/>
    <w:uiPriority w:val="99"/>
    <w:rsid w:val="00616968"/>
    <w:pPr>
      <w:keepNext/>
      <w:pBdr>
        <w:top w:val="single" w:sz="4" w:space="1" w:color="auto"/>
      </w:pBdr>
      <w:spacing w:before="0" w:after="0"/>
    </w:pPr>
  </w:style>
  <w:style w:type="paragraph" w:customStyle="1" w:styleId="CRReference">
    <w:name w:val="CR Reference"/>
    <w:basedOn w:val="Normal"/>
    <w:uiPriority w:val="99"/>
    <w:rsid w:val="0061696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616968"/>
    <w:rPr>
      <w:vertAlign w:val="subscript"/>
    </w:rPr>
  </w:style>
  <w:style w:type="paragraph" w:customStyle="1" w:styleId="CRParaDeleted">
    <w:name w:val="CR ParaDeleted"/>
    <w:basedOn w:val="Normal"/>
    <w:next w:val="Normal"/>
    <w:uiPriority w:val="99"/>
    <w:rsid w:val="00616968"/>
  </w:style>
  <w:style w:type="character" w:customStyle="1" w:styleId="CRTextDeleted">
    <w:name w:val="CR TextDeleted"/>
    <w:basedOn w:val="DefaultParagraphFont"/>
    <w:uiPriority w:val="99"/>
    <w:rsid w:val="00616968"/>
  </w:style>
  <w:style w:type="paragraph" w:customStyle="1" w:styleId="Titredumodificateur">
    <w:name w:val="Titre du modificateur"/>
    <w:basedOn w:val="Normal"/>
    <w:next w:val="Annexetitrefichefinacte"/>
    <w:uiPriority w:val="99"/>
    <w:rsid w:val="0061696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616968"/>
    <w:pPr>
      <w:spacing w:before="0"/>
      <w:jc w:val="left"/>
    </w:pPr>
    <w:rPr>
      <w:lang w:val="en-US"/>
    </w:rPr>
  </w:style>
  <w:style w:type="paragraph" w:styleId="BalloonText">
    <w:name w:val="Balloon Text"/>
    <w:basedOn w:val="Normal"/>
    <w:link w:val="BalloonTextChar"/>
    <w:unhideWhenUsed/>
    <w:rsid w:val="005160F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5160F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7B0275"/>
    <w:rPr>
      <w:b/>
      <w:bCs/>
    </w:rPr>
  </w:style>
  <w:style w:type="character" w:customStyle="1" w:styleId="CommentSubjectChar">
    <w:name w:val="Comment Subject Char"/>
    <w:basedOn w:val="CommentTextChar"/>
    <w:link w:val="CommentSubject"/>
    <w:rsid w:val="007B0275"/>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7B0275"/>
    <w:pPr>
      <w:autoSpaceDE/>
      <w:autoSpaceDN/>
      <w:spacing w:before="0" w:after="0"/>
      <w:ind w:left="720"/>
      <w:jc w:val="left"/>
    </w:pPr>
    <w:rPr>
      <w:rFonts w:ascii="Calibri" w:eastAsiaTheme="minorHAnsi" w:hAnsi="Calibri" w:cs="Calibri"/>
      <w:sz w:val="22"/>
      <w:szCs w:val="22"/>
      <w:lang w:val="en-GB" w:eastAsia="en-US"/>
    </w:rPr>
  </w:style>
  <w:style w:type="character" w:styleId="Hyperlink">
    <w:name w:val="Hyperlink"/>
    <w:basedOn w:val="DefaultParagraphFont"/>
    <w:unhideWhenUsed/>
    <w:rsid w:val="00FF77AA"/>
    <w:rPr>
      <w:color w:val="0563C1" w:themeColor="hyperlink"/>
      <w:u w:val="single"/>
    </w:rPr>
  </w:style>
  <w:style w:type="character" w:customStyle="1" w:styleId="Heading3Char1">
    <w:name w:val="Heading 3 Char1"/>
    <w:basedOn w:val="DefaultParagraphFont"/>
    <w:uiPriority w:val="99"/>
    <w:rsid w:val="00D23A61"/>
    <w:rPr>
      <w:rFonts w:ascii="Arial" w:eastAsia="Arial" w:hAnsi="Arial" w:cs="Times New Roman"/>
      <w:b/>
      <w:sz w:val="20"/>
      <w:szCs w:val="20"/>
      <w:lang w:val="x-none" w:eastAsia="de-DE"/>
    </w:rPr>
  </w:style>
  <w:style w:type="paragraph" w:styleId="TableofFigures">
    <w:name w:val="table of figures"/>
    <w:basedOn w:val="Normal"/>
    <w:next w:val="Normal"/>
    <w:semiHidden/>
    <w:rsid w:val="00D23A61"/>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D23A61"/>
    <w:pPr>
      <w:numPr>
        <w:numId w:val="16"/>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D23A61"/>
    <w:pPr>
      <w:numPr>
        <w:numId w:val="17"/>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D23A61"/>
    <w:pPr>
      <w:numPr>
        <w:numId w:val="18"/>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D23A61"/>
    <w:pPr>
      <w:numPr>
        <w:numId w:val="19"/>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D23A61"/>
    <w:pPr>
      <w:numPr>
        <w:numId w:val="22"/>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D23A61"/>
    <w:pPr>
      <w:numPr>
        <w:numId w:val="23"/>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D23A61"/>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D23A61"/>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D23A61"/>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D23A61"/>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D23A61"/>
    <w:pPr>
      <w:numPr>
        <w:numId w:val="24"/>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D23A61"/>
    <w:pPr>
      <w:numPr>
        <w:numId w:val="25"/>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D23A61"/>
    <w:pPr>
      <w:numPr>
        <w:numId w:val="26"/>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D23A61"/>
    <w:pPr>
      <w:numPr>
        <w:numId w:val="27"/>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D23A61"/>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D23A61"/>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D23A61"/>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D23A61"/>
    <w:rPr>
      <w:rFonts w:ascii="Arial" w:eastAsia="Arial" w:hAnsi="Arial" w:cs="Times New Roman"/>
      <w:sz w:val="20"/>
      <w:szCs w:val="20"/>
      <w:lang w:val="x-none" w:eastAsia="de-DE"/>
    </w:rPr>
  </w:style>
  <w:style w:type="character" w:styleId="EndnoteReference">
    <w:name w:val="endnote reference"/>
    <w:uiPriority w:val="1"/>
    <w:rsid w:val="00D23A61"/>
    <w:rPr>
      <w:rFonts w:ascii="Arial" w:hAnsi="Arial" w:cs="Times New Roman"/>
      <w:color w:val="auto"/>
      <w:position w:val="4"/>
      <w:sz w:val="12"/>
      <w:vertAlign w:val="baseline"/>
    </w:rPr>
  </w:style>
  <w:style w:type="paragraph" w:customStyle="1" w:styleId="Ballontekst">
    <w:name w:val="Ballontekst"/>
    <w:basedOn w:val="Normal"/>
    <w:uiPriority w:val="99"/>
    <w:semiHidden/>
    <w:rsid w:val="00D23A61"/>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D23A61"/>
    <w:pPr>
      <w:autoSpaceDE/>
      <w:autoSpaceDN/>
    </w:pPr>
    <w:rPr>
      <w:rFonts w:ascii="Verdana" w:eastAsia="Arial" w:hAnsi="Verdana"/>
      <w:b/>
      <w:bCs/>
      <w:lang w:val="en-US" w:eastAsia="x-none"/>
    </w:rPr>
  </w:style>
  <w:style w:type="character" w:styleId="FollowedHyperlink">
    <w:name w:val="FollowedHyperlink"/>
    <w:uiPriority w:val="99"/>
    <w:rsid w:val="00D23A61"/>
    <w:rPr>
      <w:rFonts w:cs="Times New Roman"/>
      <w:color w:val="606420"/>
      <w:u w:val="single"/>
    </w:rPr>
  </w:style>
  <w:style w:type="table" w:styleId="TableGrid">
    <w:name w:val="Table Grid"/>
    <w:aliases w:val="Tabla CUADROS"/>
    <w:basedOn w:val="TableNormal"/>
    <w:rsid w:val="00D23A61"/>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D23A61"/>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D23A61"/>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D23A61"/>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D23A61"/>
    <w:pPr>
      <w:numPr>
        <w:ilvl w:val="0"/>
        <w:numId w:val="28"/>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D23A61"/>
    <w:pPr>
      <w:numPr>
        <w:ilvl w:val="0"/>
        <w:numId w:val="29"/>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D23A61"/>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D23A61"/>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D23A61"/>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D23A61"/>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D23A61"/>
    <w:rPr>
      <w:rFonts w:ascii="Verdana" w:hAnsi="Verdana" w:cs="Times New Roman"/>
      <w:b/>
      <w:bCs/>
      <w:sz w:val="20"/>
      <w:u w:val="single"/>
    </w:rPr>
  </w:style>
  <w:style w:type="character" w:customStyle="1" w:styleId="InstructionsTabelleText">
    <w:name w:val="Instructions Tabelle Text"/>
    <w:rsid w:val="00D23A61"/>
    <w:rPr>
      <w:rFonts w:ascii="Verdana" w:hAnsi="Verdana" w:cs="Times New Roman"/>
      <w:sz w:val="20"/>
    </w:rPr>
  </w:style>
  <w:style w:type="character" w:customStyle="1" w:styleId="FormatvorlageInstructionsTabelleText">
    <w:name w:val="Formatvorlage Instructions Tabelle Text"/>
    <w:uiPriority w:val="99"/>
    <w:qFormat/>
    <w:rsid w:val="00D23A61"/>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D23A61"/>
    <w:pPr>
      <w:ind w:left="0" w:firstLine="0"/>
    </w:pPr>
    <w:rPr>
      <w:szCs w:val="20"/>
    </w:rPr>
  </w:style>
  <w:style w:type="paragraph" w:customStyle="1" w:styleId="Texte2">
    <w:name w:val="Texte 2"/>
    <w:basedOn w:val="Normal"/>
    <w:uiPriority w:val="99"/>
    <w:rsid w:val="00D23A61"/>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D23A61"/>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D23A61"/>
    <w:pPr>
      <w:autoSpaceDE/>
      <w:autoSpaceDN/>
      <w:ind w:left="708"/>
    </w:pPr>
    <w:rPr>
      <w:rFonts w:ascii="Verdana" w:eastAsia="Times New Roman" w:hAnsi="Verdana"/>
      <w:sz w:val="20"/>
      <w:lang w:val="en-GB" w:eastAsia="en-US"/>
    </w:rPr>
  </w:style>
  <w:style w:type="paragraph" w:styleId="PlainText">
    <w:name w:val="Plain Text"/>
    <w:basedOn w:val="Normal"/>
    <w:link w:val="PlainTextChar"/>
    <w:uiPriority w:val="99"/>
    <w:rsid w:val="00D23A61"/>
    <w:pPr>
      <w:autoSpaceDE/>
      <w:autoSpaceDN/>
      <w:spacing w:before="0" w:after="0"/>
      <w:jc w:val="left"/>
    </w:pPr>
    <w:rPr>
      <w:rFonts w:ascii="Verdana" w:eastAsia="Arial" w:hAnsi="Verdana"/>
      <w:sz w:val="20"/>
      <w:szCs w:val="20"/>
      <w:lang w:val="es-ES_tradnl" w:eastAsia="es-ES_tradnl"/>
    </w:rPr>
  </w:style>
  <w:style w:type="character" w:customStyle="1" w:styleId="PlainTextChar">
    <w:name w:val="Plain Text Char"/>
    <w:basedOn w:val="DefaultParagraphFont"/>
    <w:link w:val="PlainText"/>
    <w:uiPriority w:val="99"/>
    <w:rsid w:val="00D23A61"/>
    <w:rPr>
      <w:rFonts w:ascii="Verdana" w:eastAsia="Arial" w:hAnsi="Verdana" w:cs="Times New Roman"/>
      <w:sz w:val="20"/>
      <w:szCs w:val="20"/>
      <w:lang w:val="es-ES_tradnl" w:eastAsia="es-ES_tradnl"/>
    </w:rPr>
  </w:style>
  <w:style w:type="paragraph" w:customStyle="1" w:styleId="Listenabsatz1">
    <w:name w:val="Listenabsatz1"/>
    <w:basedOn w:val="Normal"/>
    <w:uiPriority w:val="99"/>
    <w:rsid w:val="00D23A61"/>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D23A61"/>
    <w:rPr>
      <w:rFonts w:ascii="Times New Roman" w:eastAsia="Times New Roman" w:hAnsi="Times New Roman" w:cs="Times New Roman"/>
      <w:sz w:val="24"/>
      <w:szCs w:val="24"/>
      <w:lang w:eastAsia="de-DE"/>
    </w:rPr>
  </w:style>
  <w:style w:type="paragraph" w:styleId="Revision">
    <w:name w:val="Revision"/>
    <w:hidden/>
    <w:uiPriority w:val="99"/>
    <w:semiHidden/>
    <w:rsid w:val="00D23A61"/>
    <w:pPr>
      <w:spacing w:after="0" w:line="240" w:lineRule="auto"/>
    </w:pPr>
    <w:rPr>
      <w:rFonts w:ascii="Verdana" w:eastAsia="Times New Roman" w:hAnsi="Verdana" w:cs="Times New Roman"/>
      <w:sz w:val="20"/>
      <w:szCs w:val="24"/>
      <w:lang w:val="en-US"/>
    </w:rPr>
  </w:style>
  <w:style w:type="character" w:styleId="PlaceholderText">
    <w:name w:val="Placeholder Text"/>
    <w:uiPriority w:val="99"/>
    <w:semiHidden/>
    <w:rsid w:val="00D23A61"/>
    <w:rPr>
      <w:rFonts w:cs="Times New Roman"/>
      <w:color w:val="808080"/>
    </w:rPr>
  </w:style>
  <w:style w:type="paragraph" w:customStyle="1" w:styleId="InstructionsText2">
    <w:name w:val="Instructions Text 2"/>
    <w:basedOn w:val="InstructionsText"/>
    <w:qFormat/>
    <w:rsid w:val="00D23A61"/>
    <w:pPr>
      <w:numPr>
        <w:numId w:val="30"/>
      </w:numPr>
      <w:spacing w:after="240"/>
      <w:ind w:left="720"/>
    </w:pPr>
  </w:style>
  <w:style w:type="character" w:customStyle="1" w:styleId="Instructionsberschrift3Char">
    <w:name w:val="Instructions Überschrift 3 Char"/>
    <w:locked/>
    <w:rsid w:val="00D23A61"/>
    <w:rPr>
      <w:rFonts w:ascii="Verdana" w:hAnsi="Verdana" w:cs="Arial"/>
      <w:b/>
      <w:bCs/>
      <w:sz w:val="26"/>
      <w:szCs w:val="26"/>
      <w:u w:val="single"/>
      <w:lang w:val="en-US" w:eastAsia="en-US" w:bidi="ar-SA"/>
    </w:rPr>
  </w:style>
  <w:style w:type="paragraph" w:customStyle="1" w:styleId="CM4">
    <w:name w:val="CM4"/>
    <w:basedOn w:val="Normal"/>
    <w:next w:val="Normal"/>
    <w:uiPriority w:val="99"/>
    <w:rsid w:val="00D23A61"/>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D23A61"/>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D23A61"/>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D23A61"/>
    <w:pPr>
      <w:numPr>
        <w:numId w:val="34"/>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D23A61"/>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D23A61"/>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D23A61"/>
    <w:rPr>
      <w:rFonts w:cs="Times New Roman"/>
      <w:sz w:val="24"/>
      <w:szCs w:val="24"/>
    </w:rPr>
  </w:style>
  <w:style w:type="paragraph" w:customStyle="1" w:styleId="Point1letter">
    <w:name w:val="Point 1 (letter)"/>
    <w:basedOn w:val="Normal"/>
    <w:link w:val="Point1letterChar"/>
    <w:uiPriority w:val="99"/>
    <w:rsid w:val="00D23A61"/>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D23A61"/>
    <w:pPr>
      <w:numPr>
        <w:numId w:val="21"/>
      </w:numPr>
    </w:pPr>
  </w:style>
  <w:style w:type="numbering" w:customStyle="1" w:styleId="Formatvorlage3">
    <w:name w:val="Formatvorlage3"/>
    <w:uiPriority w:val="99"/>
    <w:rsid w:val="00D23A61"/>
    <w:pPr>
      <w:numPr>
        <w:numId w:val="31"/>
      </w:numPr>
    </w:pPr>
  </w:style>
  <w:style w:type="numbering" w:customStyle="1" w:styleId="Formatvorlage1">
    <w:name w:val="Formatvorlage1"/>
    <w:uiPriority w:val="99"/>
    <w:rsid w:val="00D23A61"/>
    <w:pPr>
      <w:numPr>
        <w:numId w:val="20"/>
      </w:numPr>
    </w:pPr>
  </w:style>
  <w:style w:type="numbering" w:customStyle="1" w:styleId="Formatvorlage4">
    <w:name w:val="Formatvorlage4"/>
    <w:uiPriority w:val="99"/>
    <w:rsid w:val="00D23A61"/>
    <w:pPr>
      <w:numPr>
        <w:numId w:val="33"/>
      </w:numPr>
    </w:pPr>
  </w:style>
  <w:style w:type="paragraph" w:customStyle="1" w:styleId="ListParagraph1">
    <w:name w:val="List Paragraph1"/>
    <w:basedOn w:val="Normal"/>
    <w:uiPriority w:val="99"/>
    <w:qFormat/>
    <w:rsid w:val="00D23A61"/>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D23A61"/>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D23A61"/>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D23A61"/>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D23A61"/>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D23A61"/>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D23A61"/>
    <w:rPr>
      <w:color w:val="808080"/>
    </w:rPr>
  </w:style>
  <w:style w:type="paragraph" w:customStyle="1" w:styleId="Default">
    <w:name w:val="Default"/>
    <w:rsid w:val="00D23A61"/>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D23A61"/>
    <w:rPr>
      <w:rFonts w:ascii="EU Albertina" w:hAnsi="EU Albertina" w:cs="Times New Roman"/>
      <w:color w:val="auto"/>
    </w:rPr>
  </w:style>
  <w:style w:type="paragraph" w:customStyle="1" w:styleId="CM3">
    <w:name w:val="CM3"/>
    <w:basedOn w:val="Default"/>
    <w:next w:val="Default"/>
    <w:uiPriority w:val="99"/>
    <w:rsid w:val="00D23A61"/>
    <w:rPr>
      <w:rFonts w:ascii="EU Albertina" w:hAnsi="EU Albertina" w:cs="Times New Roman"/>
      <w:color w:val="auto"/>
    </w:rPr>
  </w:style>
  <w:style w:type="table" w:styleId="GridTable2-Accent1">
    <w:name w:val="Grid Table 2 Accent 1"/>
    <w:basedOn w:val="TableNormal"/>
    <w:uiPriority w:val="47"/>
    <w:rsid w:val="004B015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4B015E"/>
  </w:style>
  <w:style w:type="paragraph" w:customStyle="1" w:styleId="msonormal0">
    <w:name w:val="msonormal"/>
    <w:basedOn w:val="Normal"/>
    <w:rsid w:val="004B015E"/>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4B015E"/>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4B015E"/>
    <w:rPr>
      <w:rFonts w:ascii="Arial" w:eastAsiaTheme="majorEastAsia" w:hAnsi="Arial" w:cstheme="majorBidi"/>
      <w:color w:val="323E4F" w:themeColor="text2" w:themeShade="BF"/>
      <w:spacing w:val="5"/>
      <w:kern w:val="28"/>
      <w:sz w:val="52"/>
      <w:szCs w:val="52"/>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4B015E"/>
    <w:rPr>
      <w:rFonts w:ascii="Calibri" w:hAnsi="Calibri" w:cs="Calibri"/>
    </w:rPr>
  </w:style>
  <w:style w:type="table" w:styleId="GridTable1Light">
    <w:name w:val="Grid Table 1 Light"/>
    <w:basedOn w:val="TableNormal"/>
    <w:uiPriority w:val="46"/>
    <w:rsid w:val="004B015E"/>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7227">
      <w:bodyDiv w:val="1"/>
      <w:marLeft w:val="0"/>
      <w:marRight w:val="0"/>
      <w:marTop w:val="0"/>
      <w:marBottom w:val="0"/>
      <w:divBdr>
        <w:top w:val="none" w:sz="0" w:space="0" w:color="auto"/>
        <w:left w:val="none" w:sz="0" w:space="0" w:color="auto"/>
        <w:bottom w:val="none" w:sz="0" w:space="0" w:color="auto"/>
        <w:right w:val="none" w:sz="0" w:space="0" w:color="auto"/>
      </w:divBdr>
    </w:div>
    <w:div w:id="359212174">
      <w:bodyDiv w:val="1"/>
      <w:marLeft w:val="0"/>
      <w:marRight w:val="0"/>
      <w:marTop w:val="0"/>
      <w:marBottom w:val="0"/>
      <w:divBdr>
        <w:top w:val="none" w:sz="0" w:space="0" w:color="auto"/>
        <w:left w:val="none" w:sz="0" w:space="0" w:color="auto"/>
        <w:bottom w:val="none" w:sz="0" w:space="0" w:color="auto"/>
        <w:right w:val="none" w:sz="0" w:space="0" w:color="auto"/>
      </w:divBdr>
    </w:div>
    <w:div w:id="459037975">
      <w:bodyDiv w:val="1"/>
      <w:marLeft w:val="0"/>
      <w:marRight w:val="0"/>
      <w:marTop w:val="0"/>
      <w:marBottom w:val="0"/>
      <w:divBdr>
        <w:top w:val="none" w:sz="0" w:space="0" w:color="auto"/>
        <w:left w:val="none" w:sz="0" w:space="0" w:color="auto"/>
        <w:bottom w:val="none" w:sz="0" w:space="0" w:color="auto"/>
        <w:right w:val="none" w:sz="0" w:space="0" w:color="auto"/>
      </w:divBdr>
    </w:div>
    <w:div w:id="765930650">
      <w:bodyDiv w:val="1"/>
      <w:marLeft w:val="0"/>
      <w:marRight w:val="0"/>
      <w:marTop w:val="0"/>
      <w:marBottom w:val="0"/>
      <w:divBdr>
        <w:top w:val="none" w:sz="0" w:space="0" w:color="auto"/>
        <w:left w:val="none" w:sz="0" w:space="0" w:color="auto"/>
        <w:bottom w:val="none" w:sz="0" w:space="0" w:color="auto"/>
        <w:right w:val="none" w:sz="0" w:space="0" w:color="auto"/>
      </w:divBdr>
    </w:div>
    <w:div w:id="959801016">
      <w:bodyDiv w:val="1"/>
      <w:marLeft w:val="0"/>
      <w:marRight w:val="0"/>
      <w:marTop w:val="0"/>
      <w:marBottom w:val="0"/>
      <w:divBdr>
        <w:top w:val="none" w:sz="0" w:space="0" w:color="auto"/>
        <w:left w:val="none" w:sz="0" w:space="0" w:color="auto"/>
        <w:bottom w:val="none" w:sz="0" w:space="0" w:color="auto"/>
        <w:right w:val="none" w:sz="0" w:space="0" w:color="auto"/>
      </w:divBdr>
    </w:div>
    <w:div w:id="1199507636">
      <w:bodyDiv w:val="1"/>
      <w:marLeft w:val="0"/>
      <w:marRight w:val="0"/>
      <w:marTop w:val="0"/>
      <w:marBottom w:val="0"/>
      <w:divBdr>
        <w:top w:val="none" w:sz="0" w:space="0" w:color="auto"/>
        <w:left w:val="none" w:sz="0" w:space="0" w:color="auto"/>
        <w:bottom w:val="none" w:sz="0" w:space="0" w:color="auto"/>
        <w:right w:val="none" w:sz="0" w:space="0" w:color="auto"/>
      </w:divBdr>
    </w:div>
    <w:div w:id="1351179444">
      <w:bodyDiv w:val="1"/>
      <w:marLeft w:val="0"/>
      <w:marRight w:val="0"/>
      <w:marTop w:val="0"/>
      <w:marBottom w:val="0"/>
      <w:divBdr>
        <w:top w:val="none" w:sz="0" w:space="0" w:color="auto"/>
        <w:left w:val="none" w:sz="0" w:space="0" w:color="auto"/>
        <w:bottom w:val="none" w:sz="0" w:space="0" w:color="auto"/>
        <w:right w:val="none" w:sz="0" w:space="0" w:color="auto"/>
      </w:divBdr>
    </w:div>
    <w:div w:id="1686636054">
      <w:bodyDiv w:val="1"/>
      <w:marLeft w:val="0"/>
      <w:marRight w:val="0"/>
      <w:marTop w:val="0"/>
      <w:marBottom w:val="0"/>
      <w:divBdr>
        <w:top w:val="none" w:sz="0" w:space="0" w:color="auto"/>
        <w:left w:val="none" w:sz="0" w:space="0" w:color="auto"/>
        <w:bottom w:val="none" w:sz="0" w:space="0" w:color="auto"/>
        <w:right w:val="none" w:sz="0" w:space="0" w:color="auto"/>
      </w:divBdr>
    </w:div>
    <w:div w:id="196955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837D1-8724-49A1-A77D-64DB3766B6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14645C-C986-441F-988C-2DAB1F0B4D1E}">
  <ds:schemaRefs>
    <ds:schemaRef ds:uri="http://schemas.microsoft.com/sharepoint/v3/contenttype/forms"/>
  </ds:schemaRefs>
</ds:datastoreItem>
</file>

<file path=customXml/itemProps3.xml><?xml version="1.0" encoding="utf-8"?>
<ds:datastoreItem xmlns:ds="http://schemas.openxmlformats.org/officeDocument/2006/customXml" ds:itemID="{FFF4914C-6C12-432A-926D-5CE78FA20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C42A2E-B883-4458-A588-E0827A9A9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264</Pages>
  <Words>78084</Words>
  <Characters>445085</Characters>
  <Application>Microsoft Office Word</Application>
  <DocSecurity>0</DocSecurity>
  <Lines>3709</Lines>
  <Paragraphs>1044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2022-03-18T10:06:00Z</dcterms:created>
  <dcterms:modified xsi:type="dcterms:W3CDTF">2022-05-03T09:40:00Z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